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218055A5" w14:textId="77777777">
        <w:tc>
          <w:tcPr>
            <w:tcW w:w="1620" w:type="dxa"/>
            <w:tcBorders>
              <w:bottom w:val="single" w:sz="4" w:space="0" w:color="auto"/>
            </w:tcBorders>
            <w:shd w:val="clear" w:color="auto" w:fill="FFFFFF"/>
            <w:vAlign w:val="center"/>
          </w:tcPr>
          <w:p w14:paraId="5067B7E1"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360610B3" w14:textId="6D4D8209" w:rsidR="00152993" w:rsidRDefault="00A24D22">
            <w:pPr>
              <w:pStyle w:val="Header"/>
            </w:pPr>
            <w:hyperlink r:id="rId7" w:history="1">
              <w:r w:rsidRPr="00A24D22">
                <w:rPr>
                  <w:rStyle w:val="Hyperlink"/>
                </w:rPr>
                <w:t>1309</w:t>
              </w:r>
            </w:hyperlink>
          </w:p>
        </w:tc>
        <w:tc>
          <w:tcPr>
            <w:tcW w:w="900" w:type="dxa"/>
            <w:tcBorders>
              <w:bottom w:val="single" w:sz="4" w:space="0" w:color="auto"/>
            </w:tcBorders>
            <w:shd w:val="clear" w:color="auto" w:fill="FFFFFF"/>
            <w:vAlign w:val="center"/>
          </w:tcPr>
          <w:p w14:paraId="21BB7454" w14:textId="77777777" w:rsidR="00152993" w:rsidRDefault="00EE6681">
            <w:pPr>
              <w:pStyle w:val="Header"/>
            </w:pPr>
            <w:r>
              <w:t>N</w:t>
            </w:r>
            <w:r w:rsidR="00152993">
              <w:t>PRR Title</w:t>
            </w:r>
          </w:p>
        </w:tc>
        <w:tc>
          <w:tcPr>
            <w:tcW w:w="6660" w:type="dxa"/>
            <w:tcBorders>
              <w:bottom w:val="single" w:sz="4" w:space="0" w:color="auto"/>
            </w:tcBorders>
            <w:vAlign w:val="center"/>
          </w:tcPr>
          <w:p w14:paraId="2F6A7111" w14:textId="37C12FE5" w:rsidR="00152993" w:rsidRDefault="00A24D22">
            <w:pPr>
              <w:pStyle w:val="Header"/>
            </w:pPr>
            <w:r w:rsidRPr="00A24D22">
              <w:t>Board Priority - Dispatchable Reliability Reserve Service Ancillary Service</w:t>
            </w:r>
          </w:p>
        </w:tc>
      </w:tr>
      <w:tr w:rsidR="00152993" w14:paraId="46FBCB32" w14:textId="77777777">
        <w:trPr>
          <w:trHeight w:val="413"/>
        </w:trPr>
        <w:tc>
          <w:tcPr>
            <w:tcW w:w="2880" w:type="dxa"/>
            <w:gridSpan w:val="2"/>
            <w:tcBorders>
              <w:top w:val="nil"/>
              <w:left w:val="nil"/>
              <w:bottom w:val="single" w:sz="4" w:space="0" w:color="auto"/>
              <w:right w:val="nil"/>
            </w:tcBorders>
            <w:vAlign w:val="center"/>
          </w:tcPr>
          <w:p w14:paraId="536264D2"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00C2A9E1" w14:textId="77777777" w:rsidR="00152993" w:rsidRDefault="00152993">
            <w:pPr>
              <w:pStyle w:val="NormalArial"/>
            </w:pPr>
          </w:p>
        </w:tc>
      </w:tr>
      <w:tr w:rsidR="00152993" w14:paraId="49D7134D"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4AF0851"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9DEF7DA" w14:textId="2CB9A1E1" w:rsidR="00152993" w:rsidRDefault="00A24D22">
            <w:pPr>
              <w:pStyle w:val="NormalArial"/>
            </w:pPr>
            <w:r>
              <w:t xml:space="preserve">January </w:t>
            </w:r>
            <w:r w:rsidR="00942E99">
              <w:t>30</w:t>
            </w:r>
            <w:r>
              <w:t>, 2026</w:t>
            </w:r>
          </w:p>
        </w:tc>
      </w:tr>
      <w:tr w:rsidR="00152993" w14:paraId="73DC7AB9" w14:textId="77777777">
        <w:trPr>
          <w:trHeight w:val="467"/>
        </w:trPr>
        <w:tc>
          <w:tcPr>
            <w:tcW w:w="2880" w:type="dxa"/>
            <w:gridSpan w:val="2"/>
            <w:tcBorders>
              <w:top w:val="single" w:sz="4" w:space="0" w:color="auto"/>
              <w:left w:val="nil"/>
              <w:bottom w:val="nil"/>
              <w:right w:val="nil"/>
            </w:tcBorders>
            <w:shd w:val="clear" w:color="auto" w:fill="FFFFFF"/>
            <w:vAlign w:val="center"/>
          </w:tcPr>
          <w:p w14:paraId="5B0C5826" w14:textId="77777777" w:rsidR="00152993" w:rsidRDefault="00152993">
            <w:pPr>
              <w:pStyle w:val="NormalArial"/>
            </w:pPr>
          </w:p>
        </w:tc>
        <w:tc>
          <w:tcPr>
            <w:tcW w:w="7560" w:type="dxa"/>
            <w:gridSpan w:val="2"/>
            <w:tcBorders>
              <w:top w:val="nil"/>
              <w:left w:val="nil"/>
              <w:bottom w:val="nil"/>
              <w:right w:val="nil"/>
            </w:tcBorders>
            <w:vAlign w:val="center"/>
          </w:tcPr>
          <w:p w14:paraId="039E8838" w14:textId="77777777" w:rsidR="00152993" w:rsidRDefault="00152993">
            <w:pPr>
              <w:pStyle w:val="NormalArial"/>
            </w:pPr>
          </w:p>
        </w:tc>
      </w:tr>
      <w:tr w:rsidR="00152993" w14:paraId="454CD257" w14:textId="77777777">
        <w:trPr>
          <w:trHeight w:val="440"/>
        </w:trPr>
        <w:tc>
          <w:tcPr>
            <w:tcW w:w="10440" w:type="dxa"/>
            <w:gridSpan w:val="4"/>
            <w:tcBorders>
              <w:top w:val="single" w:sz="4" w:space="0" w:color="auto"/>
            </w:tcBorders>
            <w:shd w:val="clear" w:color="auto" w:fill="FFFFFF"/>
            <w:vAlign w:val="center"/>
          </w:tcPr>
          <w:p w14:paraId="6C5CF5C1" w14:textId="77777777" w:rsidR="00152993" w:rsidRDefault="00152993">
            <w:pPr>
              <w:pStyle w:val="Header"/>
              <w:jc w:val="center"/>
            </w:pPr>
            <w:r>
              <w:t>Submitter’s Information</w:t>
            </w:r>
          </w:p>
        </w:tc>
      </w:tr>
      <w:tr w:rsidR="00003E69" w14:paraId="7ACDC713" w14:textId="77777777">
        <w:trPr>
          <w:trHeight w:val="350"/>
        </w:trPr>
        <w:tc>
          <w:tcPr>
            <w:tcW w:w="2880" w:type="dxa"/>
            <w:gridSpan w:val="2"/>
            <w:shd w:val="clear" w:color="auto" w:fill="FFFFFF"/>
            <w:vAlign w:val="center"/>
          </w:tcPr>
          <w:p w14:paraId="2F2E3CBB" w14:textId="77777777" w:rsidR="00003E69" w:rsidRPr="00EC55B3" w:rsidRDefault="00003E69" w:rsidP="00003E69">
            <w:pPr>
              <w:pStyle w:val="Header"/>
            </w:pPr>
            <w:r w:rsidRPr="00EC55B3">
              <w:t>Name</w:t>
            </w:r>
          </w:p>
        </w:tc>
        <w:tc>
          <w:tcPr>
            <w:tcW w:w="7560" w:type="dxa"/>
            <w:gridSpan w:val="2"/>
            <w:vAlign w:val="center"/>
          </w:tcPr>
          <w:p w14:paraId="1BDCA5B5" w14:textId="0EF9B996" w:rsidR="00003E69" w:rsidRDefault="00003E69" w:rsidP="00003E69">
            <w:pPr>
              <w:pStyle w:val="NormalArial"/>
            </w:pPr>
            <w:r>
              <w:t xml:space="preserve">Caitlin Smith </w:t>
            </w:r>
            <w:r w:rsidR="00213E17">
              <w:t>/ Bob Helton</w:t>
            </w:r>
          </w:p>
        </w:tc>
      </w:tr>
      <w:tr w:rsidR="00003E69" w14:paraId="7B751074" w14:textId="77777777">
        <w:trPr>
          <w:trHeight w:val="350"/>
        </w:trPr>
        <w:tc>
          <w:tcPr>
            <w:tcW w:w="2880" w:type="dxa"/>
            <w:gridSpan w:val="2"/>
            <w:shd w:val="clear" w:color="auto" w:fill="FFFFFF"/>
            <w:vAlign w:val="center"/>
          </w:tcPr>
          <w:p w14:paraId="435B1831" w14:textId="77777777" w:rsidR="00003E69" w:rsidRPr="00EC55B3" w:rsidRDefault="00003E69" w:rsidP="00003E69">
            <w:pPr>
              <w:pStyle w:val="Header"/>
            </w:pPr>
            <w:r w:rsidRPr="00EC55B3">
              <w:t>E-mail Address</w:t>
            </w:r>
          </w:p>
        </w:tc>
        <w:tc>
          <w:tcPr>
            <w:tcW w:w="7560" w:type="dxa"/>
            <w:gridSpan w:val="2"/>
            <w:vAlign w:val="center"/>
          </w:tcPr>
          <w:p w14:paraId="18BBE60C" w14:textId="4815852C" w:rsidR="00003E69" w:rsidRDefault="00003E69" w:rsidP="00003E69">
            <w:pPr>
              <w:pStyle w:val="NormalArial"/>
            </w:pPr>
            <w:hyperlink r:id="rId8" w:history="1">
              <w:r w:rsidRPr="00831A00">
                <w:rPr>
                  <w:rStyle w:val="Hyperlink"/>
                </w:rPr>
                <w:t>Caitlin.Smith@jupiterpower.io</w:t>
              </w:r>
            </w:hyperlink>
            <w:r w:rsidR="00213E17">
              <w:t xml:space="preserve"> / </w:t>
            </w:r>
            <w:hyperlink r:id="rId9" w:history="1">
              <w:r w:rsidR="00EE02BF" w:rsidRPr="00C029DC">
                <w:rPr>
                  <w:rStyle w:val="Hyperlink"/>
                </w:rPr>
                <w:t>Robert.Helton@engie.com</w:t>
              </w:r>
            </w:hyperlink>
            <w:r w:rsidR="00EE02BF">
              <w:t xml:space="preserve"> </w:t>
            </w:r>
          </w:p>
        </w:tc>
      </w:tr>
      <w:tr w:rsidR="00003E69" w14:paraId="151987C0" w14:textId="77777777">
        <w:trPr>
          <w:trHeight w:val="350"/>
        </w:trPr>
        <w:tc>
          <w:tcPr>
            <w:tcW w:w="2880" w:type="dxa"/>
            <w:gridSpan w:val="2"/>
            <w:shd w:val="clear" w:color="auto" w:fill="FFFFFF"/>
            <w:vAlign w:val="center"/>
          </w:tcPr>
          <w:p w14:paraId="550537E3" w14:textId="77777777" w:rsidR="00003E69" w:rsidRPr="00EC55B3" w:rsidRDefault="00003E69" w:rsidP="00003E69">
            <w:pPr>
              <w:pStyle w:val="Header"/>
            </w:pPr>
            <w:r w:rsidRPr="00EC55B3">
              <w:t>Company</w:t>
            </w:r>
          </w:p>
        </w:tc>
        <w:tc>
          <w:tcPr>
            <w:tcW w:w="7560" w:type="dxa"/>
            <w:gridSpan w:val="2"/>
            <w:vAlign w:val="center"/>
          </w:tcPr>
          <w:p w14:paraId="443DE225" w14:textId="116CFF36" w:rsidR="00003E69" w:rsidRDefault="00003E69" w:rsidP="00003E69">
            <w:pPr>
              <w:pStyle w:val="NormalArial"/>
            </w:pPr>
            <w:r>
              <w:t>Jupiter Power LLC</w:t>
            </w:r>
            <w:r w:rsidR="00EE02BF">
              <w:t xml:space="preserve"> / </w:t>
            </w:r>
            <w:r w:rsidR="00E2465A">
              <w:t xml:space="preserve">Engie North America </w:t>
            </w:r>
            <w:r w:rsidR="00355DAA">
              <w:t>(“Joint Commenters”)</w:t>
            </w:r>
          </w:p>
        </w:tc>
      </w:tr>
      <w:tr w:rsidR="00003E69" w14:paraId="68245EEB" w14:textId="77777777">
        <w:trPr>
          <w:trHeight w:val="350"/>
        </w:trPr>
        <w:tc>
          <w:tcPr>
            <w:tcW w:w="2880" w:type="dxa"/>
            <w:gridSpan w:val="2"/>
            <w:tcBorders>
              <w:bottom w:val="single" w:sz="4" w:space="0" w:color="auto"/>
            </w:tcBorders>
            <w:shd w:val="clear" w:color="auto" w:fill="FFFFFF"/>
            <w:vAlign w:val="center"/>
          </w:tcPr>
          <w:p w14:paraId="0F799038" w14:textId="77777777" w:rsidR="00003E69" w:rsidRPr="00EC55B3" w:rsidRDefault="00003E69" w:rsidP="00003E69">
            <w:pPr>
              <w:pStyle w:val="Header"/>
            </w:pPr>
            <w:r w:rsidRPr="00EC55B3">
              <w:t>Phone Number</w:t>
            </w:r>
          </w:p>
        </w:tc>
        <w:tc>
          <w:tcPr>
            <w:tcW w:w="7560" w:type="dxa"/>
            <w:gridSpan w:val="2"/>
            <w:tcBorders>
              <w:bottom w:val="single" w:sz="4" w:space="0" w:color="auto"/>
            </w:tcBorders>
            <w:vAlign w:val="center"/>
          </w:tcPr>
          <w:p w14:paraId="459E620D" w14:textId="77777777" w:rsidR="00003E69" w:rsidRDefault="00003E69" w:rsidP="00003E69">
            <w:pPr>
              <w:pStyle w:val="NormalArial"/>
            </w:pPr>
          </w:p>
        </w:tc>
      </w:tr>
      <w:tr w:rsidR="00003E69" w14:paraId="474BC7BB" w14:textId="77777777">
        <w:trPr>
          <w:trHeight w:val="350"/>
        </w:trPr>
        <w:tc>
          <w:tcPr>
            <w:tcW w:w="2880" w:type="dxa"/>
            <w:gridSpan w:val="2"/>
            <w:shd w:val="clear" w:color="auto" w:fill="FFFFFF"/>
            <w:vAlign w:val="center"/>
          </w:tcPr>
          <w:p w14:paraId="565A412D" w14:textId="77777777" w:rsidR="00003E69" w:rsidRPr="00EC55B3" w:rsidRDefault="00003E69" w:rsidP="00003E69">
            <w:pPr>
              <w:pStyle w:val="Header"/>
            </w:pPr>
            <w:r>
              <w:t>Cell</w:t>
            </w:r>
            <w:r w:rsidRPr="00EC55B3">
              <w:t xml:space="preserve"> Number</w:t>
            </w:r>
          </w:p>
        </w:tc>
        <w:tc>
          <w:tcPr>
            <w:tcW w:w="7560" w:type="dxa"/>
            <w:gridSpan w:val="2"/>
            <w:vAlign w:val="center"/>
          </w:tcPr>
          <w:p w14:paraId="5F833316" w14:textId="06F680B2" w:rsidR="00003E69" w:rsidRDefault="00003E69" w:rsidP="00003E69">
            <w:pPr>
              <w:pStyle w:val="NormalArial"/>
            </w:pPr>
            <w:r>
              <w:t>832-326-1238</w:t>
            </w:r>
            <w:r w:rsidR="00E2465A">
              <w:t xml:space="preserve"> / </w:t>
            </w:r>
            <w:r w:rsidR="00786CDA">
              <w:t>832-435-7815</w:t>
            </w:r>
          </w:p>
        </w:tc>
      </w:tr>
      <w:tr w:rsidR="00003E69" w14:paraId="69417C8D" w14:textId="77777777">
        <w:trPr>
          <w:trHeight w:val="350"/>
        </w:trPr>
        <w:tc>
          <w:tcPr>
            <w:tcW w:w="2880" w:type="dxa"/>
            <w:gridSpan w:val="2"/>
            <w:tcBorders>
              <w:bottom w:val="single" w:sz="4" w:space="0" w:color="auto"/>
            </w:tcBorders>
            <w:shd w:val="clear" w:color="auto" w:fill="FFFFFF"/>
            <w:vAlign w:val="center"/>
          </w:tcPr>
          <w:p w14:paraId="413A2A9F" w14:textId="77777777" w:rsidR="00003E69" w:rsidRPr="00EC55B3" w:rsidDel="00075A94" w:rsidRDefault="00003E69" w:rsidP="00003E69">
            <w:pPr>
              <w:pStyle w:val="Header"/>
            </w:pPr>
            <w:r>
              <w:t>Market Segment</w:t>
            </w:r>
          </w:p>
        </w:tc>
        <w:tc>
          <w:tcPr>
            <w:tcW w:w="7560" w:type="dxa"/>
            <w:gridSpan w:val="2"/>
            <w:tcBorders>
              <w:bottom w:val="single" w:sz="4" w:space="0" w:color="auto"/>
            </w:tcBorders>
            <w:vAlign w:val="center"/>
          </w:tcPr>
          <w:p w14:paraId="6F81FFDC" w14:textId="2F2B6B92" w:rsidR="00003E69" w:rsidRDefault="00003E69" w:rsidP="00003E69">
            <w:pPr>
              <w:pStyle w:val="NormalArial"/>
            </w:pPr>
            <w:r>
              <w:t xml:space="preserve">Independent Generator </w:t>
            </w:r>
          </w:p>
        </w:tc>
      </w:tr>
    </w:tbl>
    <w:p w14:paraId="10542124"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24D22" w14:paraId="49C5942F" w14:textId="77777777" w:rsidTr="00B31BB1">
        <w:trPr>
          <w:trHeight w:val="350"/>
        </w:trPr>
        <w:tc>
          <w:tcPr>
            <w:tcW w:w="10440" w:type="dxa"/>
            <w:tcBorders>
              <w:bottom w:val="single" w:sz="4" w:space="0" w:color="auto"/>
            </w:tcBorders>
            <w:shd w:val="clear" w:color="auto" w:fill="FFFFFF"/>
            <w:vAlign w:val="center"/>
          </w:tcPr>
          <w:p w14:paraId="2F18140A" w14:textId="2E8AC8E2" w:rsidR="00A24D22" w:rsidRDefault="00A24D22" w:rsidP="00B31BB1">
            <w:pPr>
              <w:pStyle w:val="Header"/>
              <w:jc w:val="center"/>
            </w:pPr>
            <w:r>
              <w:t>Comments</w:t>
            </w:r>
          </w:p>
        </w:tc>
      </w:tr>
    </w:tbl>
    <w:p w14:paraId="203C6BA0" w14:textId="7F73707A" w:rsidR="002565B5" w:rsidRPr="002565B5" w:rsidRDefault="002565B5" w:rsidP="002565B5">
      <w:pPr>
        <w:spacing w:before="120" w:after="120"/>
        <w:rPr>
          <w:rFonts w:ascii="Arial" w:hAnsi="Arial"/>
        </w:rPr>
      </w:pPr>
      <w:r w:rsidRPr="002565B5">
        <w:rPr>
          <w:rFonts w:ascii="Arial" w:hAnsi="Arial"/>
        </w:rPr>
        <w:t>Jupiter Power LLC and Engie North America (“Joint Commenters”) appreciate the opportunity to submit these comments to Nodal Protocol Revision Request (NPRR) 1309. These comments incorporate Energy Storage Resource (ESR) participation into the proposed NPRR1309</w:t>
      </w:r>
      <w:r w:rsidR="00355DAA">
        <w:rPr>
          <w:rFonts w:ascii="Arial" w:hAnsi="Arial"/>
        </w:rPr>
        <w:t xml:space="preserve"> </w:t>
      </w:r>
      <w:r w:rsidRPr="002565B5">
        <w:rPr>
          <w:rFonts w:ascii="Arial" w:hAnsi="Arial"/>
        </w:rPr>
        <w:t>rather than reserving ESR participation until approval and implementation of NPRR1310</w:t>
      </w:r>
      <w:r w:rsidR="00355DAA">
        <w:rPr>
          <w:rFonts w:ascii="Arial" w:hAnsi="Arial"/>
        </w:rPr>
        <w:t xml:space="preserve">, </w:t>
      </w:r>
      <w:r w:rsidR="00355DAA" w:rsidRPr="00355DAA">
        <w:rPr>
          <w:rFonts w:ascii="Arial" w:hAnsi="Arial"/>
        </w:rPr>
        <w:t>Dispatchable Reliability Reserve Service Plus Energy Storage Resource Participation and Release Factor</w:t>
      </w:r>
      <w:r w:rsidR="00355DAA">
        <w:rPr>
          <w:rFonts w:ascii="Arial" w:hAnsi="Arial"/>
        </w:rPr>
        <w:t>,</w:t>
      </w:r>
      <w:r w:rsidRPr="002565B5">
        <w:rPr>
          <w:rFonts w:ascii="Arial" w:hAnsi="Arial"/>
        </w:rPr>
        <w:t xml:space="preserve"> which expands the Dispatchable Reliability Reserve Service (DRRS) as an </w:t>
      </w:r>
      <w:r w:rsidR="00355DAA">
        <w:rPr>
          <w:rFonts w:ascii="Arial" w:hAnsi="Arial"/>
        </w:rPr>
        <w:t>A</w:t>
      </w:r>
      <w:r w:rsidRPr="002565B5">
        <w:rPr>
          <w:rFonts w:ascii="Arial" w:hAnsi="Arial"/>
        </w:rPr>
        <w:t xml:space="preserve">ncillary </w:t>
      </w:r>
      <w:r w:rsidR="00355DAA">
        <w:rPr>
          <w:rFonts w:ascii="Arial" w:hAnsi="Arial"/>
        </w:rPr>
        <w:t>S</w:t>
      </w:r>
      <w:r w:rsidRPr="002565B5">
        <w:rPr>
          <w:rFonts w:ascii="Arial" w:hAnsi="Arial"/>
        </w:rPr>
        <w:t xml:space="preserve">ervice with a Release Factor concept. </w:t>
      </w:r>
    </w:p>
    <w:p w14:paraId="48F9A6FA" w14:textId="599F4683" w:rsidR="002565B5" w:rsidRPr="002565B5" w:rsidRDefault="002565B5" w:rsidP="002565B5">
      <w:pPr>
        <w:spacing w:before="120" w:after="120"/>
        <w:rPr>
          <w:rFonts w:ascii="Arial" w:hAnsi="Arial"/>
        </w:rPr>
      </w:pPr>
      <w:r w:rsidRPr="002565B5">
        <w:rPr>
          <w:rFonts w:ascii="Arial" w:hAnsi="Arial"/>
        </w:rPr>
        <w:t xml:space="preserve">Joint Commenters have leveraged the exact language ERCOT proposed in NPRR1310, where applicable, to ensure the incorporation of ESRs remains within the Impact Analysis range for NPRR1309. These comments simply add the language already existing in NPRR1310 for ESR participation to NPRR1309. The purpose of the comments to ensure that ESR participation in the DRRS </w:t>
      </w:r>
      <w:r w:rsidR="00355DAA">
        <w:rPr>
          <w:rFonts w:ascii="Arial" w:hAnsi="Arial"/>
        </w:rPr>
        <w:t>A</w:t>
      </w:r>
      <w:r w:rsidRPr="002565B5">
        <w:rPr>
          <w:rFonts w:ascii="Arial" w:hAnsi="Arial"/>
        </w:rPr>
        <w:t xml:space="preserve">ncillary </w:t>
      </w:r>
      <w:r w:rsidR="00355DAA">
        <w:rPr>
          <w:rFonts w:ascii="Arial" w:hAnsi="Arial"/>
        </w:rPr>
        <w:t>S</w:t>
      </w:r>
      <w:r w:rsidRPr="002565B5">
        <w:rPr>
          <w:rFonts w:ascii="Arial" w:hAnsi="Arial"/>
        </w:rPr>
        <w:t xml:space="preserve">ervice is not dependent on passage of the unrelated and more complex resource adequacy mechanism introduced in NPRR1310.   </w:t>
      </w:r>
    </w:p>
    <w:p w14:paraId="2C879419" w14:textId="0823A62C" w:rsidR="002565B5" w:rsidRPr="002565B5" w:rsidRDefault="002565B5" w:rsidP="002565B5">
      <w:pPr>
        <w:spacing w:before="120" w:after="120"/>
        <w:rPr>
          <w:rFonts w:ascii="Arial" w:hAnsi="Arial"/>
        </w:rPr>
      </w:pPr>
      <w:r w:rsidRPr="002565B5">
        <w:rPr>
          <w:rFonts w:ascii="Arial" w:hAnsi="Arial"/>
        </w:rPr>
        <w:t xml:space="preserve">The ERCOT Board has designated NPRR1309 a Board Priority </w:t>
      </w:r>
      <w:r w:rsidR="00355DAA">
        <w:rPr>
          <w:rFonts w:ascii="Arial" w:hAnsi="Arial"/>
        </w:rPr>
        <w:t>R</w:t>
      </w:r>
      <w:r w:rsidRPr="002565B5">
        <w:rPr>
          <w:rFonts w:ascii="Arial" w:hAnsi="Arial"/>
        </w:rPr>
        <w:t xml:space="preserve">evision </w:t>
      </w:r>
      <w:r w:rsidR="00355DAA">
        <w:rPr>
          <w:rFonts w:ascii="Arial" w:hAnsi="Arial"/>
        </w:rPr>
        <w:t>R</w:t>
      </w:r>
      <w:r w:rsidRPr="002565B5">
        <w:rPr>
          <w:rFonts w:ascii="Arial" w:hAnsi="Arial"/>
        </w:rPr>
        <w:t xml:space="preserve">equest, with a Board of Directors’ vote expected by June 2026. However, while NPRR1309 may be approved this summer, the NPRR has an estimated project implementation duration of 20 to 30 months. Therefore, Joint Commenters believe it is prudent to include the capability for ESR participation with initial implementation of DRRS as an </w:t>
      </w:r>
      <w:r w:rsidR="00355DAA">
        <w:rPr>
          <w:rFonts w:ascii="Arial" w:hAnsi="Arial"/>
        </w:rPr>
        <w:t>A</w:t>
      </w:r>
      <w:r w:rsidRPr="002565B5">
        <w:rPr>
          <w:rFonts w:ascii="Arial" w:hAnsi="Arial"/>
        </w:rPr>
        <w:t xml:space="preserve">ncillary </w:t>
      </w:r>
      <w:r w:rsidR="00355DAA">
        <w:rPr>
          <w:rFonts w:ascii="Arial" w:hAnsi="Arial"/>
        </w:rPr>
        <w:t>S</w:t>
      </w:r>
      <w:r w:rsidRPr="002565B5">
        <w:rPr>
          <w:rFonts w:ascii="Arial" w:hAnsi="Arial"/>
        </w:rPr>
        <w:t>ervice, rather than defer that to implementation of a later NPRR.</w:t>
      </w:r>
    </w:p>
    <w:p w14:paraId="68493D4D" w14:textId="69A87E8F" w:rsidR="002565B5" w:rsidRPr="002565B5" w:rsidRDefault="002565B5" w:rsidP="002565B5">
      <w:pPr>
        <w:contextualSpacing/>
        <w:rPr>
          <w:rFonts w:ascii="Arial" w:hAnsi="Arial" w:cs="Arial"/>
          <w:color w:val="0E0E0E"/>
        </w:rPr>
      </w:pPr>
      <w:r w:rsidRPr="002565B5">
        <w:rPr>
          <w:rFonts w:ascii="Arial" w:hAnsi="Arial" w:cs="Arial"/>
          <w:color w:val="0E0E0E"/>
        </w:rPr>
        <w:t xml:space="preserve">As a matter of substance, ESRs should not be excluded from participation in DRRS as an </w:t>
      </w:r>
      <w:r w:rsidR="00355DAA">
        <w:rPr>
          <w:rFonts w:ascii="Arial" w:hAnsi="Arial" w:cs="Arial"/>
          <w:color w:val="0E0E0E"/>
        </w:rPr>
        <w:t>A</w:t>
      </w:r>
      <w:r w:rsidRPr="002565B5">
        <w:rPr>
          <w:rFonts w:ascii="Arial" w:hAnsi="Arial" w:cs="Arial"/>
          <w:color w:val="0E0E0E"/>
        </w:rPr>
        <w:t xml:space="preserve">ncillary </w:t>
      </w:r>
      <w:r w:rsidR="00355DAA">
        <w:rPr>
          <w:rFonts w:ascii="Arial" w:hAnsi="Arial" w:cs="Arial"/>
          <w:color w:val="0E0E0E"/>
        </w:rPr>
        <w:t>S</w:t>
      </w:r>
      <w:r w:rsidRPr="002565B5">
        <w:rPr>
          <w:rFonts w:ascii="Arial" w:hAnsi="Arial" w:cs="Arial"/>
          <w:color w:val="0E0E0E"/>
        </w:rPr>
        <w:t xml:space="preserve">ervice. NPRR1309, which implements DRRS as an </w:t>
      </w:r>
      <w:r w:rsidR="00355DAA">
        <w:rPr>
          <w:rFonts w:ascii="Arial" w:hAnsi="Arial" w:cs="Arial"/>
          <w:color w:val="0E0E0E"/>
        </w:rPr>
        <w:t>A</w:t>
      </w:r>
      <w:r w:rsidRPr="002565B5">
        <w:rPr>
          <w:rFonts w:ascii="Arial" w:hAnsi="Arial" w:cs="Arial"/>
          <w:color w:val="0E0E0E"/>
        </w:rPr>
        <w:t xml:space="preserve">ncillary </w:t>
      </w:r>
      <w:r w:rsidR="00355DAA">
        <w:rPr>
          <w:rFonts w:ascii="Arial" w:hAnsi="Arial" w:cs="Arial"/>
          <w:color w:val="0E0E0E"/>
        </w:rPr>
        <w:t>S</w:t>
      </w:r>
      <w:r w:rsidRPr="002565B5">
        <w:rPr>
          <w:rFonts w:ascii="Arial" w:hAnsi="Arial" w:cs="Arial"/>
          <w:color w:val="0E0E0E"/>
        </w:rPr>
        <w:t xml:space="preserve">ervice, should be structured to align with the eligibility criteria the Legislature established for participation in DRRS in PURA § 39.159(d)(2), when they created DRRS in HB1500 in </w:t>
      </w:r>
      <w:r w:rsidRPr="002565B5">
        <w:rPr>
          <w:rFonts w:ascii="Arial" w:hAnsi="Arial" w:cs="Arial"/>
          <w:color w:val="0E0E0E"/>
        </w:rPr>
        <w:lastRenderedPageBreak/>
        <w:t>the 88</w:t>
      </w:r>
      <w:r w:rsidRPr="002565B5">
        <w:rPr>
          <w:rFonts w:ascii="Arial" w:hAnsi="Arial" w:cs="Arial"/>
          <w:color w:val="0E0E0E"/>
          <w:vertAlign w:val="superscript"/>
        </w:rPr>
        <w:t>th</w:t>
      </w:r>
      <w:r w:rsidRPr="002565B5">
        <w:rPr>
          <w:rFonts w:ascii="Arial" w:hAnsi="Arial" w:cs="Arial"/>
          <w:color w:val="0E0E0E"/>
        </w:rPr>
        <w:t xml:space="preserve"> Legislative Session. In Section 39.159(d)(2), the Legislature spoke directly to resource qualification criteria for DRRS. These requirements are stated in operational, performance-based terms and do not impose technology-based restrictions on eligibility. The implementation of DRRS should remain within the scope of the authority granted by the Legislature and should not impose additional burdens, conditions, or restrictions that are beyond or inconsistent with the statutory provisions. See, e.g., Hollywood Calling v. Pub. Util. Comm’n, 805 S.W.2d 618, 620 (Tex. App.—Austin 1991, no writ).</w:t>
      </w:r>
    </w:p>
    <w:p w14:paraId="5CC191FB" w14:textId="2CB831B3" w:rsidR="002565B5" w:rsidRPr="002565B5" w:rsidRDefault="002565B5" w:rsidP="002565B5">
      <w:pPr>
        <w:contextualSpacing/>
        <w:rPr>
          <w:rFonts w:ascii="Arial" w:hAnsi="Arial" w:cs="Arial"/>
        </w:rPr>
      </w:pPr>
      <w:r w:rsidRPr="002565B5">
        <w:rPr>
          <w:rFonts w:ascii="Arial" w:hAnsi="Arial" w:cs="Arial"/>
          <w:color w:val="0E0E0E"/>
        </w:rPr>
        <w:t xml:space="preserve">Historical precedent in ERCOT is to design </w:t>
      </w:r>
      <w:r w:rsidR="00355DAA">
        <w:rPr>
          <w:rFonts w:ascii="Arial" w:hAnsi="Arial" w:cs="Arial"/>
          <w:color w:val="0E0E0E"/>
        </w:rPr>
        <w:t>A</w:t>
      </w:r>
      <w:r w:rsidRPr="002565B5">
        <w:rPr>
          <w:rFonts w:ascii="Arial" w:hAnsi="Arial" w:cs="Arial"/>
          <w:color w:val="0E0E0E"/>
        </w:rPr>
        <w:t xml:space="preserve">ncillary </w:t>
      </w:r>
      <w:r w:rsidR="00355DAA">
        <w:rPr>
          <w:rFonts w:ascii="Arial" w:hAnsi="Arial" w:cs="Arial"/>
          <w:color w:val="0E0E0E"/>
        </w:rPr>
        <w:t>S</w:t>
      </w:r>
      <w:r w:rsidRPr="002565B5">
        <w:rPr>
          <w:rFonts w:ascii="Arial" w:hAnsi="Arial" w:cs="Arial"/>
          <w:color w:val="0E0E0E"/>
        </w:rPr>
        <w:t xml:space="preserve">ervices with verifiable performance qualifications and capabilities—such as response time, sustained output or duration, telemetry, and control, rather than around technology type. Accordingly, there are current requirements for response time and duration time for qualification of output for the existing fleet of </w:t>
      </w:r>
      <w:r w:rsidR="00355DAA">
        <w:rPr>
          <w:rFonts w:ascii="Arial" w:hAnsi="Arial" w:cs="Arial"/>
          <w:color w:val="0E0E0E"/>
        </w:rPr>
        <w:t>A</w:t>
      </w:r>
      <w:r w:rsidRPr="002565B5">
        <w:rPr>
          <w:rFonts w:ascii="Arial" w:hAnsi="Arial" w:cs="Arial"/>
          <w:color w:val="0E0E0E"/>
        </w:rPr>
        <w:t xml:space="preserve">ncillary </w:t>
      </w:r>
      <w:r w:rsidR="00355DAA">
        <w:rPr>
          <w:rFonts w:ascii="Arial" w:hAnsi="Arial" w:cs="Arial"/>
          <w:color w:val="0E0E0E"/>
        </w:rPr>
        <w:t>S</w:t>
      </w:r>
      <w:r w:rsidRPr="002565B5">
        <w:rPr>
          <w:rFonts w:ascii="Arial" w:hAnsi="Arial" w:cs="Arial"/>
          <w:color w:val="0E0E0E"/>
        </w:rPr>
        <w:t>ervices, but there are no broad exclusions based on technology type of generation. This qualification-based framework has enabled different resource technologies to participate where they can meet applicable service requirements, ensuring reliability through testing and operational protocols and market efficiencies in matching qualifications of resources with the corresponding need on the grid.</w:t>
      </w:r>
    </w:p>
    <w:p w14:paraId="56A137D8" w14:textId="7EE34541" w:rsidR="007F5FD0" w:rsidRPr="00355DAA" w:rsidRDefault="002565B5" w:rsidP="00355DAA">
      <w:pPr>
        <w:spacing w:before="120" w:after="120"/>
        <w:rPr>
          <w:rFonts w:ascii="Arial" w:hAnsi="Arial"/>
        </w:rPr>
      </w:pPr>
      <w:r w:rsidRPr="002565B5">
        <w:rPr>
          <w:rFonts w:ascii="Arial" w:hAnsi="Arial" w:cs="Arial"/>
          <w:color w:val="0E0E0E"/>
        </w:rPr>
        <w:t>In conclusion, consistent with both the statutory framework and ERCOT’s established market design approach, eligibility under DRRS should therefore be based on whether a resource can meet the statutory duration, availability, and dispatchability requirements, rather than on resource type.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05AB4C78" w14:textId="77777777" w:rsidTr="00B5080A">
        <w:trPr>
          <w:trHeight w:val="350"/>
        </w:trPr>
        <w:tc>
          <w:tcPr>
            <w:tcW w:w="10440" w:type="dxa"/>
            <w:tcBorders>
              <w:bottom w:val="single" w:sz="4" w:space="0" w:color="auto"/>
            </w:tcBorders>
            <w:shd w:val="clear" w:color="auto" w:fill="FFFFFF"/>
            <w:vAlign w:val="center"/>
          </w:tcPr>
          <w:p w14:paraId="64A76A71" w14:textId="77777777" w:rsidR="00BD7258" w:rsidRDefault="00BD7258" w:rsidP="00B5080A">
            <w:pPr>
              <w:pStyle w:val="Header"/>
              <w:jc w:val="center"/>
            </w:pPr>
            <w:r>
              <w:t>Revised Cover Page Language</w:t>
            </w:r>
          </w:p>
        </w:tc>
      </w:tr>
    </w:tbl>
    <w:p w14:paraId="60F5CF14" w14:textId="77777777" w:rsidR="00A03B1B" w:rsidRDefault="00A03B1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03B1B" w:rsidRPr="00A03B1B" w14:paraId="0FB79EB3" w14:textId="77777777" w:rsidTr="00A03B1B">
        <w:trPr>
          <w:trHeight w:val="518"/>
        </w:trPr>
        <w:tc>
          <w:tcPr>
            <w:tcW w:w="2880" w:type="dxa"/>
            <w:tcBorders>
              <w:bottom w:val="single" w:sz="4" w:space="0" w:color="auto"/>
            </w:tcBorders>
            <w:shd w:val="clear" w:color="auto" w:fill="FFFFFF"/>
            <w:vAlign w:val="center"/>
          </w:tcPr>
          <w:p w14:paraId="64A11A3E" w14:textId="77777777" w:rsidR="00A03B1B" w:rsidRPr="00A03B1B" w:rsidRDefault="00A03B1B" w:rsidP="00A03B1B">
            <w:pPr>
              <w:tabs>
                <w:tab w:val="center" w:pos="4320"/>
                <w:tab w:val="right" w:pos="8640"/>
              </w:tabs>
              <w:rPr>
                <w:rFonts w:ascii="Arial" w:eastAsia="SimSun" w:hAnsi="Arial"/>
                <w:b/>
                <w:bCs/>
              </w:rPr>
            </w:pPr>
            <w:r w:rsidRPr="00A03B1B">
              <w:rPr>
                <w:rFonts w:ascii="Arial" w:eastAsia="SimSun" w:hAnsi="Arial"/>
                <w:b/>
                <w:bCs/>
              </w:rPr>
              <w:t>Revision Description</w:t>
            </w:r>
          </w:p>
        </w:tc>
        <w:tc>
          <w:tcPr>
            <w:tcW w:w="7560" w:type="dxa"/>
            <w:tcBorders>
              <w:bottom w:val="single" w:sz="4" w:space="0" w:color="auto"/>
            </w:tcBorders>
            <w:vAlign w:val="center"/>
          </w:tcPr>
          <w:p w14:paraId="13789FBB" w14:textId="77777777" w:rsidR="00A03B1B" w:rsidRPr="00A03B1B" w:rsidRDefault="00A03B1B" w:rsidP="00A03B1B">
            <w:pPr>
              <w:spacing w:before="120" w:after="120"/>
              <w:rPr>
                <w:rFonts w:ascii="Arial" w:eastAsia="SimSun" w:hAnsi="Arial"/>
              </w:rPr>
            </w:pPr>
            <w:r w:rsidRPr="00A03B1B">
              <w:rPr>
                <w:rFonts w:ascii="Arial" w:eastAsia="SimSun" w:hAnsi="Arial"/>
              </w:rPr>
              <w:t>This NPRR develops Dispatchable Reliability Reserve Service (DRRS) as a new Ancillary Service that includes the following functionality:</w:t>
            </w:r>
          </w:p>
          <w:p w14:paraId="15948F4B" w14:textId="77777777" w:rsidR="00A03B1B" w:rsidRPr="00A03B1B" w:rsidRDefault="00A03B1B" w:rsidP="00A03B1B">
            <w:pPr>
              <w:numPr>
                <w:ilvl w:val="0"/>
                <w:numId w:val="3"/>
              </w:numPr>
              <w:spacing w:before="120" w:after="120"/>
              <w:ind w:left="324"/>
              <w:rPr>
                <w:rFonts w:ascii="Arial" w:eastAsia="SimSun" w:hAnsi="Arial"/>
              </w:rPr>
            </w:pPr>
            <w:r w:rsidRPr="00A03B1B">
              <w:rPr>
                <w:rFonts w:ascii="Arial" w:eastAsia="SimSun" w:hAnsi="Arial"/>
                <w:iCs/>
                <w:kern w:val="24"/>
              </w:rPr>
              <w:t xml:space="preserve">DRRS is added </w:t>
            </w:r>
            <w:r w:rsidRPr="00A03B1B">
              <w:rPr>
                <w:rFonts w:ascii="Arial" w:eastAsia="SimSun" w:hAnsi="Arial"/>
                <w:kern w:val="24"/>
              </w:rPr>
              <w:t>to</w:t>
            </w:r>
            <w:r w:rsidRPr="00A03B1B">
              <w:rPr>
                <w:rFonts w:ascii="Arial" w:eastAsia="SimSun" w:hAnsi="Arial"/>
                <w:iCs/>
                <w:kern w:val="24"/>
              </w:rPr>
              <w:t xml:space="preserve"> the Protocols on top of Real-Time Co-optimization (RTC) and Energy Storage Resource (ESR) single-model Protocols;</w:t>
            </w:r>
          </w:p>
          <w:p w14:paraId="7F49F939" w14:textId="77777777" w:rsidR="00A03B1B" w:rsidRPr="00A03B1B" w:rsidRDefault="00A03B1B" w:rsidP="00A03B1B">
            <w:pPr>
              <w:numPr>
                <w:ilvl w:val="0"/>
                <w:numId w:val="3"/>
              </w:numPr>
              <w:spacing w:before="120" w:after="120"/>
              <w:ind w:left="324"/>
              <w:rPr>
                <w:rFonts w:ascii="Arial" w:eastAsia="SimSun" w:hAnsi="Arial"/>
                <w:kern w:val="24"/>
              </w:rPr>
            </w:pPr>
            <w:r w:rsidRPr="00A03B1B">
              <w:rPr>
                <w:rFonts w:ascii="Arial" w:eastAsia="SimSun" w:hAnsi="Arial"/>
                <w:kern w:val="24"/>
              </w:rPr>
              <w:t>DRRS is offered, awarded</w:t>
            </w:r>
            <w:r w:rsidRPr="00A03B1B">
              <w:rPr>
                <w:rFonts w:ascii="Arial" w:eastAsia="SimSun" w:hAnsi="Arial"/>
              </w:rPr>
              <w:t>,</w:t>
            </w:r>
            <w:r w:rsidRPr="00A03B1B">
              <w:rPr>
                <w:rFonts w:ascii="Arial" w:eastAsia="SimSun" w:hAnsi="Arial"/>
                <w:kern w:val="24"/>
              </w:rPr>
              <w:t xml:space="preserve"> and paid in both the Day-Ahead Market (DAM) and the Real-Time Market (RTM);</w:t>
            </w:r>
          </w:p>
          <w:p w14:paraId="53EAFCC3" w14:textId="77777777" w:rsidR="00A03B1B" w:rsidRPr="00A03B1B" w:rsidRDefault="00A03B1B" w:rsidP="00A03B1B">
            <w:pPr>
              <w:numPr>
                <w:ilvl w:val="0"/>
                <w:numId w:val="3"/>
              </w:numPr>
              <w:spacing w:before="120" w:after="120"/>
              <w:ind w:left="324"/>
              <w:rPr>
                <w:rFonts w:ascii="Arial" w:eastAsia="SimSun" w:hAnsi="Arial"/>
              </w:rPr>
            </w:pPr>
            <w:r w:rsidRPr="00A03B1B">
              <w:rPr>
                <w:rFonts w:ascii="Arial" w:eastAsia="SimSun" w:hAnsi="Arial"/>
                <w:kern w:val="24"/>
              </w:rPr>
              <w:t>DRRS can be self-arranged and traded and Ancillary Service-only DRRS offers (i.e., virtual DRRS offers) can be submitted into the DAM;</w:t>
            </w:r>
          </w:p>
          <w:p w14:paraId="78EFA4D2" w14:textId="315EC82F" w:rsidR="00A03B1B" w:rsidRPr="00A03B1B" w:rsidRDefault="00A03B1B" w:rsidP="00A03B1B">
            <w:pPr>
              <w:numPr>
                <w:ilvl w:val="0"/>
                <w:numId w:val="3"/>
              </w:numPr>
              <w:spacing w:before="120" w:after="120"/>
              <w:ind w:left="324"/>
              <w:rPr>
                <w:rFonts w:ascii="Arial" w:eastAsia="SimSun" w:hAnsi="Arial"/>
              </w:rPr>
            </w:pPr>
            <w:r w:rsidRPr="00A03B1B">
              <w:rPr>
                <w:rFonts w:ascii="Arial" w:eastAsia="SimSun" w:hAnsi="Arial"/>
                <w:kern w:val="24"/>
              </w:rPr>
              <w:t>DRRS can be provided by eligible Off-Line Generation Resources</w:t>
            </w:r>
            <w:ins w:id="0" w:author="Joint Commenters 013026" w:date="2026-01-07T15:36:00Z" w16du:dateUtc="2026-01-07T21:36:00Z">
              <w:r w:rsidR="00DE0DC9">
                <w:rPr>
                  <w:rFonts w:ascii="Arial" w:eastAsia="SimSun" w:hAnsi="Arial"/>
                  <w:kern w:val="24"/>
                </w:rPr>
                <w:t>,</w:t>
              </w:r>
            </w:ins>
            <w:del w:id="1" w:author="Joint Commenters 013026" w:date="2026-01-07T15:36:00Z" w16du:dateUtc="2026-01-07T21:36:00Z">
              <w:r w:rsidRPr="00A03B1B" w:rsidDel="00DE0DC9">
                <w:rPr>
                  <w:rFonts w:ascii="Arial" w:eastAsia="SimSun" w:hAnsi="Arial"/>
                  <w:kern w:val="24"/>
                </w:rPr>
                <w:delText xml:space="preserve"> and</w:delText>
              </w:r>
            </w:del>
            <w:r w:rsidRPr="00A03B1B">
              <w:rPr>
                <w:rFonts w:ascii="Arial" w:eastAsia="SimSun" w:hAnsi="Arial"/>
                <w:kern w:val="24"/>
              </w:rPr>
              <w:t xml:space="preserve"> On-Line Generation Resources</w:t>
            </w:r>
            <w:ins w:id="2" w:author="Joint Commenters 013026" w:date="2026-01-07T15:36:00Z" w16du:dateUtc="2026-01-07T21:36:00Z">
              <w:r w:rsidR="00DE0DC9" w:rsidRPr="00DE0DC9">
                <w:rPr>
                  <w:rFonts w:ascii="Arial" w:eastAsia="SimSun" w:hAnsi="Arial"/>
                  <w:kern w:val="24"/>
                </w:rPr>
                <w:t xml:space="preserve">, and </w:t>
              </w:r>
              <w:r w:rsidR="00DE0DC9">
                <w:rPr>
                  <w:rFonts w:ascii="Arial" w:eastAsia="SimSun" w:hAnsi="Arial"/>
                  <w:kern w:val="24"/>
                </w:rPr>
                <w:t>Energy Storage Resources (</w:t>
              </w:r>
              <w:r w:rsidR="00DE0DC9" w:rsidRPr="00DE0DC9">
                <w:rPr>
                  <w:rFonts w:ascii="Arial" w:eastAsia="SimSun" w:hAnsi="Arial"/>
                  <w:kern w:val="24"/>
                </w:rPr>
                <w:t>ESRs</w:t>
              </w:r>
              <w:r w:rsidR="00DE0DC9">
                <w:rPr>
                  <w:rFonts w:ascii="Arial" w:eastAsia="SimSun" w:hAnsi="Arial"/>
                  <w:kern w:val="24"/>
                </w:rPr>
                <w:t>)</w:t>
              </w:r>
              <w:r w:rsidR="00DE0DC9" w:rsidRPr="00DE0DC9">
                <w:rPr>
                  <w:rFonts w:ascii="Arial" w:eastAsia="SimSun" w:hAnsi="Arial"/>
                  <w:kern w:val="24"/>
                </w:rPr>
                <w:t xml:space="preserve"> using only the injection capability (i.e., High Sustained Limit (HSL) to 0 MW)</w:t>
              </w:r>
            </w:ins>
            <w:r w:rsidRPr="00A03B1B">
              <w:rPr>
                <w:rFonts w:ascii="Arial" w:eastAsia="SimSun" w:hAnsi="Arial"/>
                <w:kern w:val="24"/>
              </w:rPr>
              <w:t>;</w:t>
            </w:r>
            <w:bookmarkStart w:id="3" w:name="_Hlk212707131"/>
          </w:p>
          <w:bookmarkEnd w:id="3"/>
          <w:p w14:paraId="1C930048" w14:textId="77777777" w:rsidR="00A03B1B" w:rsidRPr="00A03B1B" w:rsidRDefault="00A03B1B" w:rsidP="00A03B1B">
            <w:pPr>
              <w:numPr>
                <w:ilvl w:val="0"/>
                <w:numId w:val="3"/>
              </w:numPr>
              <w:spacing w:before="120" w:after="120"/>
              <w:ind w:left="324"/>
              <w:rPr>
                <w:rFonts w:ascii="Arial" w:eastAsia="SimSun" w:hAnsi="Arial"/>
              </w:rPr>
            </w:pPr>
            <w:r w:rsidRPr="00A03B1B">
              <w:rPr>
                <w:rFonts w:ascii="Arial" w:eastAsia="SimSun" w:hAnsi="Arial"/>
              </w:rPr>
              <w:lastRenderedPageBreak/>
              <w:t>A new Resource Status code will be developed for Off-Line Generation Resources providing DRRS that have not been deployed by ERCOT;</w:t>
            </w:r>
          </w:p>
          <w:p w14:paraId="4E7E8486" w14:textId="77777777" w:rsidR="00A03B1B" w:rsidRPr="00A03B1B" w:rsidRDefault="00A03B1B" w:rsidP="00A03B1B">
            <w:pPr>
              <w:numPr>
                <w:ilvl w:val="0"/>
                <w:numId w:val="3"/>
              </w:numPr>
              <w:spacing w:before="120" w:after="120"/>
              <w:ind w:left="324"/>
              <w:rPr>
                <w:rFonts w:ascii="Arial" w:eastAsia="SimSun" w:hAnsi="Arial"/>
              </w:rPr>
            </w:pPr>
            <w:r w:rsidRPr="00A03B1B">
              <w:rPr>
                <w:rFonts w:ascii="Arial" w:eastAsia="SimSun" w:hAnsi="Arial"/>
              </w:rPr>
              <w:t>When looking to commit capacity during the Reliability Unit Commitment (RUC) process, RUC will prioritize committing Off-Line Generation Resources providing DRRS.  This is accomplished because Off-Line DRRS Resources will appear to have lower start-up and minimum energy costs relative to other Off-Line Generation Resources in the RUC optimization;</w:t>
            </w:r>
          </w:p>
          <w:p w14:paraId="66AEF5A0" w14:textId="77777777" w:rsidR="00A03B1B" w:rsidRPr="00A03B1B" w:rsidRDefault="00A03B1B" w:rsidP="00A03B1B">
            <w:pPr>
              <w:numPr>
                <w:ilvl w:val="0"/>
                <w:numId w:val="3"/>
              </w:numPr>
              <w:spacing w:before="120" w:after="120"/>
              <w:ind w:left="324"/>
              <w:rPr>
                <w:rFonts w:ascii="Arial" w:eastAsia="SimSun" w:hAnsi="Arial"/>
              </w:rPr>
            </w:pPr>
            <w:r w:rsidRPr="00A03B1B">
              <w:rPr>
                <w:rFonts w:ascii="Arial" w:eastAsia="SimSun" w:hAnsi="Arial"/>
                <w:iCs/>
                <w:kern w:val="24"/>
              </w:rPr>
              <w:t xml:space="preserve">DRRS deployments </w:t>
            </w:r>
            <w:r w:rsidRPr="00A03B1B">
              <w:rPr>
                <w:rFonts w:ascii="Arial" w:eastAsia="SimSun" w:hAnsi="Arial"/>
                <w:kern w:val="24"/>
              </w:rPr>
              <w:t xml:space="preserve">of Off-Line Generation Resources </w:t>
            </w:r>
            <w:r w:rsidRPr="00A03B1B">
              <w:rPr>
                <w:rFonts w:ascii="Arial" w:eastAsia="SimSun" w:hAnsi="Arial"/>
                <w:iCs/>
                <w:kern w:val="24"/>
              </w:rPr>
              <w:t xml:space="preserve">will be included in the Reliability Deployment Price Adder </w:t>
            </w:r>
            <w:r w:rsidRPr="00A03B1B">
              <w:rPr>
                <w:rFonts w:ascii="Arial" w:eastAsia="SimSun" w:hAnsi="Arial"/>
                <w:kern w:val="24"/>
              </w:rPr>
              <w:t xml:space="preserve">(RDPA) </w:t>
            </w:r>
            <w:r w:rsidRPr="00A03B1B">
              <w:rPr>
                <w:rFonts w:ascii="Arial" w:eastAsia="SimSun" w:hAnsi="Arial"/>
                <w:iCs/>
                <w:kern w:val="24"/>
              </w:rPr>
              <w:t>process, in alignment with other existing Protocol language for similar deployments;</w:t>
            </w:r>
          </w:p>
          <w:p w14:paraId="6111D902" w14:textId="77777777" w:rsidR="00A03B1B" w:rsidRPr="00A03B1B" w:rsidRDefault="00A03B1B" w:rsidP="00A03B1B">
            <w:pPr>
              <w:numPr>
                <w:ilvl w:val="0"/>
                <w:numId w:val="3"/>
              </w:numPr>
              <w:spacing w:before="120" w:after="120"/>
              <w:ind w:left="324"/>
              <w:rPr>
                <w:rFonts w:ascii="Arial" w:eastAsia="SimSun" w:hAnsi="Arial"/>
              </w:rPr>
            </w:pPr>
            <w:r w:rsidRPr="00A03B1B">
              <w:rPr>
                <w:rFonts w:ascii="Arial" w:eastAsia="SimSun" w:hAnsi="Arial"/>
              </w:rPr>
              <w:t>DRRS capacity will be considered in the calculation of the Qualified Scheduling Entities’ (QSEs’) RUC Capacity Short charges;</w:t>
            </w:r>
          </w:p>
          <w:p w14:paraId="04BF126C" w14:textId="77777777" w:rsidR="00A03B1B" w:rsidRPr="00A03B1B" w:rsidRDefault="00A03B1B" w:rsidP="00A03B1B">
            <w:pPr>
              <w:numPr>
                <w:ilvl w:val="0"/>
                <w:numId w:val="3"/>
              </w:numPr>
              <w:spacing w:before="120" w:after="120"/>
              <w:ind w:left="324"/>
              <w:rPr>
                <w:rFonts w:ascii="Arial" w:eastAsia="SimSun" w:hAnsi="Arial"/>
              </w:rPr>
            </w:pPr>
            <w:r w:rsidRPr="00A03B1B">
              <w:rPr>
                <w:rFonts w:ascii="Arial" w:eastAsia="SimSun" w:hAnsi="Arial"/>
              </w:rPr>
              <w:t>DRRS deployments will not qualify for RUC Make-Whole Payments or RUC Clawback Charges. For RUC blocks that are contiguous with a DRRS deployment, only minimum energy costs for the RUC hours will be included in the RUC Guarantee;</w:t>
            </w:r>
          </w:p>
          <w:p w14:paraId="313273E8" w14:textId="77777777" w:rsidR="00A03B1B" w:rsidRPr="00A03B1B" w:rsidRDefault="00A03B1B" w:rsidP="00A03B1B">
            <w:pPr>
              <w:numPr>
                <w:ilvl w:val="0"/>
                <w:numId w:val="3"/>
              </w:numPr>
              <w:spacing w:before="120" w:after="120"/>
              <w:ind w:left="324"/>
              <w:rPr>
                <w:rFonts w:ascii="Arial" w:eastAsia="SimSun" w:hAnsi="Arial"/>
              </w:rPr>
            </w:pPr>
            <w:r w:rsidRPr="00A03B1B">
              <w:rPr>
                <w:rFonts w:ascii="Arial" w:eastAsia="SimSun" w:hAnsi="Arial"/>
              </w:rPr>
              <w:t>An Ancillary Service Imbalance Settlement will be created for DRRS in RTM;</w:t>
            </w:r>
          </w:p>
          <w:p w14:paraId="7795475F" w14:textId="77777777" w:rsidR="00A03B1B" w:rsidRPr="00A03B1B" w:rsidRDefault="00A03B1B" w:rsidP="00A03B1B">
            <w:pPr>
              <w:numPr>
                <w:ilvl w:val="0"/>
                <w:numId w:val="3"/>
              </w:numPr>
              <w:spacing w:before="120" w:after="120"/>
              <w:ind w:left="324"/>
              <w:rPr>
                <w:rFonts w:ascii="Arial" w:eastAsia="SimSun" w:hAnsi="Arial"/>
              </w:rPr>
            </w:pPr>
            <w:r w:rsidRPr="00A03B1B">
              <w:rPr>
                <w:rFonts w:ascii="Arial" w:eastAsia="SimSun" w:hAnsi="Arial"/>
              </w:rPr>
              <w:t>DRRS revenues will be considered in the following Settlements: revenues used to offset the DAM guarantee in DAM Make-Whole Payments, revenues used to offset the RUC guarantee in RUC Make-Whole Payments, emergency Settlements, Switchable Generation Make-Whole Payments, Real-Time Ancillary Service deration payments, and DAM Settlement for Market Participants impacted by omitted procedures or manual actions to resolve the DAM; and</w:t>
            </w:r>
          </w:p>
          <w:p w14:paraId="34DFFB47" w14:textId="77777777" w:rsidR="00A03B1B" w:rsidRPr="00A03B1B" w:rsidRDefault="00A03B1B" w:rsidP="00A03B1B">
            <w:pPr>
              <w:numPr>
                <w:ilvl w:val="0"/>
                <w:numId w:val="3"/>
              </w:numPr>
              <w:spacing w:before="120" w:after="120"/>
              <w:ind w:left="324"/>
              <w:rPr>
                <w:rFonts w:ascii="Arial" w:eastAsia="SimSun" w:hAnsi="Arial"/>
              </w:rPr>
            </w:pPr>
            <w:r w:rsidRPr="00A03B1B">
              <w:rPr>
                <w:rFonts w:ascii="Arial" w:eastAsia="SimSun" w:hAnsi="Arial"/>
              </w:rPr>
              <w:t>DRRS-eligible Resources that did not receive a DAM award may offer into the RTM provided that they submitted and maintained an On-Line Resource Status (or statuses of DRRS or OFF if eligible to provide Non-Spinning Reserve (Non-Spin)) for a given Operating Hour in their Current Operating Plan (COP) for Day-Ahead Reliability Unit Commitment (DRUC) and each subsequent run of Hourly Reliability Unit Commitment (HRUC).</w:t>
            </w:r>
          </w:p>
        </w:tc>
      </w:tr>
    </w:tbl>
    <w:p w14:paraId="65FFD996"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4B62DD7E" w14:textId="77777777">
        <w:trPr>
          <w:trHeight w:val="350"/>
        </w:trPr>
        <w:tc>
          <w:tcPr>
            <w:tcW w:w="10440" w:type="dxa"/>
            <w:tcBorders>
              <w:bottom w:val="single" w:sz="4" w:space="0" w:color="auto"/>
            </w:tcBorders>
            <w:shd w:val="clear" w:color="auto" w:fill="FFFFFF"/>
            <w:vAlign w:val="center"/>
          </w:tcPr>
          <w:p w14:paraId="178E5BC2" w14:textId="77777777" w:rsidR="00152993" w:rsidRDefault="00152993">
            <w:pPr>
              <w:pStyle w:val="Header"/>
              <w:jc w:val="center"/>
            </w:pPr>
            <w:r>
              <w:t>Revised Proposed Protocol Language</w:t>
            </w:r>
          </w:p>
        </w:tc>
      </w:tr>
    </w:tbl>
    <w:p w14:paraId="5A24D123" w14:textId="77777777" w:rsidR="00A03B1B" w:rsidRPr="00A03B1B" w:rsidRDefault="00A03B1B" w:rsidP="00A03B1B">
      <w:pPr>
        <w:keepNext/>
        <w:spacing w:before="240" w:after="240"/>
        <w:outlineLvl w:val="1"/>
        <w:rPr>
          <w:rFonts w:eastAsia="SimSun"/>
          <w:b/>
          <w:szCs w:val="20"/>
        </w:rPr>
      </w:pPr>
      <w:bookmarkStart w:id="4" w:name="_Toc73847662"/>
      <w:bookmarkStart w:id="5" w:name="_Toc118224377"/>
      <w:bookmarkStart w:id="6" w:name="_Toc118909445"/>
      <w:bookmarkStart w:id="7" w:name="_Toc205190238"/>
      <w:r w:rsidRPr="00A03B1B">
        <w:rPr>
          <w:rFonts w:eastAsia="SimSun"/>
          <w:b/>
          <w:szCs w:val="20"/>
        </w:rPr>
        <w:lastRenderedPageBreak/>
        <w:t>2.1</w:t>
      </w:r>
      <w:r w:rsidRPr="00A03B1B">
        <w:rPr>
          <w:rFonts w:eastAsia="SimSun"/>
          <w:b/>
          <w:szCs w:val="20"/>
        </w:rPr>
        <w:tab/>
        <w:t>DEFINITIONS</w:t>
      </w:r>
      <w:bookmarkEnd w:id="4"/>
      <w:bookmarkEnd w:id="5"/>
      <w:bookmarkEnd w:id="6"/>
      <w:bookmarkEnd w:id="7"/>
    </w:p>
    <w:p w14:paraId="51780840" w14:textId="77777777" w:rsidR="00A03B1B" w:rsidRPr="00A03B1B" w:rsidRDefault="00A03B1B" w:rsidP="00A03B1B">
      <w:pPr>
        <w:spacing w:after="240"/>
        <w:rPr>
          <w:ins w:id="8" w:author="ERCOT" w:date="2025-11-19T20:16:00Z"/>
          <w:rFonts w:eastAsia="SimSun"/>
          <w:b/>
          <w:bCs/>
        </w:rPr>
      </w:pPr>
      <w:bookmarkStart w:id="9" w:name="_Hlk161665448"/>
      <w:ins w:id="10" w:author="ERCOT" w:date="2025-11-19T20:16:00Z">
        <w:r w:rsidRPr="00A03B1B">
          <w:rPr>
            <w:rFonts w:eastAsia="SimSun"/>
            <w:b/>
            <w:bCs/>
          </w:rPr>
          <w:t xml:space="preserve">Dispatchable Reliability Reserve Service (DRRS) </w:t>
        </w:r>
      </w:ins>
    </w:p>
    <w:p w14:paraId="04E1659B" w14:textId="4EC98827" w:rsidR="00A03B1B" w:rsidRPr="00A03B1B" w:rsidRDefault="00A03B1B" w:rsidP="00A03B1B">
      <w:pPr>
        <w:spacing w:after="240"/>
        <w:rPr>
          <w:ins w:id="11" w:author="ERCOT" w:date="2025-11-19T20:16:00Z"/>
          <w:rFonts w:eastAsia="SimSun"/>
        </w:rPr>
      </w:pPr>
      <w:ins w:id="12" w:author="ERCOT" w:date="2025-11-19T20:16:00Z">
        <w:r w:rsidRPr="00A03B1B">
          <w:rPr>
            <w:rFonts w:eastAsia="SimSun"/>
          </w:rPr>
          <w:t xml:space="preserve">An Ancillary Service that provides operating reserves that are intended to manage uncertainty on the ERCOT System while mitigating the need for Reliability Unit Commitment (RUC) instructions.  </w:t>
        </w:r>
      </w:ins>
    </w:p>
    <w:p w14:paraId="5603A36E" w14:textId="77777777" w:rsidR="00A03B1B" w:rsidRPr="00A03B1B" w:rsidRDefault="00A03B1B" w:rsidP="00A03B1B">
      <w:pPr>
        <w:keepNext/>
        <w:tabs>
          <w:tab w:val="left" w:pos="900"/>
        </w:tabs>
        <w:spacing w:before="240" w:after="240"/>
        <w:ind w:left="907" w:hanging="907"/>
        <w:outlineLvl w:val="1"/>
        <w:rPr>
          <w:rFonts w:eastAsia="SimSun"/>
          <w:szCs w:val="20"/>
        </w:rPr>
      </w:pPr>
      <w:r w:rsidRPr="00A03B1B">
        <w:rPr>
          <w:rFonts w:eastAsia="SimSun"/>
          <w:b/>
          <w:szCs w:val="20"/>
        </w:rPr>
        <w:t>Qualified Scheduling Entity (QSE)-Committed Interval</w:t>
      </w:r>
    </w:p>
    <w:p w14:paraId="64A18EAC" w14:textId="77777777" w:rsidR="00A03B1B" w:rsidRPr="00A03B1B" w:rsidRDefault="00A03B1B" w:rsidP="00A03B1B">
      <w:pPr>
        <w:spacing w:after="240"/>
        <w:rPr>
          <w:rFonts w:eastAsia="SimSun"/>
        </w:rPr>
      </w:pPr>
      <w:r w:rsidRPr="00A03B1B">
        <w:rPr>
          <w:rFonts w:eastAsia="SimSun"/>
          <w:color w:val="000000"/>
        </w:rPr>
        <w:t xml:space="preserve">A Settlement Interval for which the QSE for a Resource has committed the Resource without a Reliability Unit Commitment (RUC) instruction </w:t>
      </w:r>
      <w:ins w:id="13" w:author="ERCOT" w:date="2024-03-18T14:44:00Z">
        <w:r w:rsidRPr="00A03B1B">
          <w:rPr>
            <w:rFonts w:eastAsia="SimSun"/>
            <w:color w:val="000000"/>
          </w:rPr>
          <w:t>o</w:t>
        </w:r>
      </w:ins>
      <w:ins w:id="14" w:author="ERCOT" w:date="2024-03-18T14:45:00Z">
        <w:r w:rsidRPr="00A03B1B">
          <w:rPr>
            <w:rFonts w:eastAsia="SimSun"/>
            <w:color w:val="000000"/>
          </w:rPr>
          <w:t xml:space="preserve">r a deployment for </w:t>
        </w:r>
      </w:ins>
      <w:ins w:id="15" w:author="ERCOT" w:date="2024-03-19T13:23:00Z">
        <w:r w:rsidRPr="00A03B1B">
          <w:rPr>
            <w:rFonts w:eastAsia="SimSun"/>
            <w:color w:val="000000"/>
          </w:rPr>
          <w:t>Dispatchable Reliability Reserve Service (</w:t>
        </w:r>
      </w:ins>
      <w:ins w:id="16" w:author="ERCOT" w:date="2024-03-18T14:45:00Z">
        <w:r w:rsidRPr="00A03B1B">
          <w:rPr>
            <w:rFonts w:eastAsia="SimSun"/>
            <w:color w:val="000000"/>
          </w:rPr>
          <w:t>DRRS</w:t>
        </w:r>
      </w:ins>
      <w:ins w:id="17" w:author="ERCOT" w:date="2024-03-19T13:23:00Z">
        <w:r w:rsidRPr="00A03B1B">
          <w:rPr>
            <w:rFonts w:eastAsia="SimSun"/>
            <w:color w:val="000000"/>
          </w:rPr>
          <w:t>)</w:t>
        </w:r>
      </w:ins>
      <w:ins w:id="18" w:author="ERCOT" w:date="2024-03-18T14:45:00Z">
        <w:r w:rsidRPr="00A03B1B">
          <w:rPr>
            <w:rFonts w:eastAsia="SimSun"/>
            <w:color w:val="000000"/>
          </w:rPr>
          <w:t xml:space="preserve"> </w:t>
        </w:r>
      </w:ins>
      <w:r w:rsidRPr="00A03B1B">
        <w:rPr>
          <w:rFonts w:eastAsia="SimSun"/>
          <w:color w:val="000000"/>
        </w:rPr>
        <w:t>to commit it.  For Settlement purposes, a</w:t>
      </w:r>
      <w:r w:rsidRPr="00A03B1B">
        <w:rPr>
          <w:rFonts w:eastAsia="SimSun"/>
        </w:rPr>
        <w:t xml:space="preserve"> Resource with a Current Operating Plan (COP) Resource Status of OFFQS will not be considered as QSE-committed for the Settlement Interval unless that interval has been committed due to a Day-Ahead Market (DAM) award for energy.</w:t>
      </w:r>
    </w:p>
    <w:p w14:paraId="24EB42EA" w14:textId="77777777" w:rsidR="00A03B1B" w:rsidRPr="00A03B1B" w:rsidRDefault="00A03B1B" w:rsidP="00A03B1B">
      <w:pPr>
        <w:spacing w:after="240"/>
        <w:rPr>
          <w:rFonts w:eastAsia="SimSun"/>
        </w:rPr>
      </w:pPr>
      <w:r w:rsidRPr="00A03B1B">
        <w:rPr>
          <w:rFonts w:eastAsia="SimSun"/>
          <w:b/>
          <w:bCs/>
        </w:rPr>
        <w:t>Reliability Unit Commitment for Additional Capacity (RUCAC)-Hour</w:t>
      </w:r>
      <w:r w:rsidRPr="00A03B1B">
        <w:rPr>
          <w:rFonts w:eastAsia="SimSun"/>
        </w:rPr>
        <w:t xml:space="preserve"> </w:t>
      </w:r>
    </w:p>
    <w:p w14:paraId="7072CA18" w14:textId="77777777" w:rsidR="00A03B1B" w:rsidRPr="00A03B1B" w:rsidRDefault="00A03B1B" w:rsidP="00A03B1B">
      <w:pPr>
        <w:spacing w:after="240"/>
        <w:rPr>
          <w:rFonts w:eastAsia="SimSun"/>
        </w:rPr>
      </w:pPr>
      <w:r w:rsidRPr="00A03B1B">
        <w:rPr>
          <w:rFonts w:eastAsia="SimSun"/>
        </w:rPr>
        <w:t>An Operating Hour for which a Combined Cycle Generation Resource is Qualified Scheduling Entity (QSE)-committed and receives a Reliability Unit Commitment (RUC) instruction from ERCOT to transition to a configuration with additional capacity above the configuration that was QSE-committed</w:t>
      </w:r>
      <w:ins w:id="19" w:author="ERCOT" w:date="2024-05-20T15:57:00Z">
        <w:r w:rsidRPr="00A03B1B">
          <w:rPr>
            <w:rFonts w:eastAsia="SimSun"/>
          </w:rPr>
          <w:t xml:space="preserve"> or DRRS</w:t>
        </w:r>
      </w:ins>
      <w:ins w:id="20" w:author="ERCOT" w:date="2025-10-24T20:14:00Z">
        <w:r w:rsidRPr="00A03B1B">
          <w:rPr>
            <w:rFonts w:eastAsia="SimSun"/>
          </w:rPr>
          <w:t>-</w:t>
        </w:r>
      </w:ins>
      <w:ins w:id="21" w:author="ERCOT" w:date="2024-05-20T15:57:00Z">
        <w:r w:rsidRPr="00A03B1B">
          <w:rPr>
            <w:rFonts w:eastAsia="SimSun"/>
          </w:rPr>
          <w:t>deployed</w:t>
        </w:r>
      </w:ins>
      <w:r w:rsidRPr="00A03B1B">
        <w:rPr>
          <w:rFonts w:eastAsia="SimSun"/>
        </w:rPr>
        <w:t>.</w:t>
      </w:r>
    </w:p>
    <w:p w14:paraId="7EBFF8AB" w14:textId="77777777" w:rsidR="00A03B1B" w:rsidRPr="00A03B1B" w:rsidRDefault="00A03B1B" w:rsidP="00A03B1B">
      <w:pPr>
        <w:spacing w:after="240"/>
        <w:rPr>
          <w:rFonts w:eastAsia="SimSun"/>
          <w:b/>
          <w:bCs/>
        </w:rPr>
      </w:pPr>
      <w:r w:rsidRPr="00A03B1B">
        <w:rPr>
          <w:rFonts w:eastAsia="SimSun"/>
          <w:b/>
          <w:bCs/>
        </w:rPr>
        <w:t xml:space="preserve">Reliability Unit Commitment for Additional Capacity (RUCAC)-Interval </w:t>
      </w:r>
    </w:p>
    <w:p w14:paraId="25B3C55D" w14:textId="77777777" w:rsidR="00A03B1B" w:rsidRPr="00A03B1B" w:rsidRDefault="00A03B1B" w:rsidP="00A03B1B">
      <w:pPr>
        <w:spacing w:after="240"/>
        <w:rPr>
          <w:rFonts w:eastAsia="SimSun"/>
          <w:color w:val="000000"/>
        </w:rPr>
      </w:pPr>
      <w:r w:rsidRPr="00A03B1B">
        <w:rPr>
          <w:rFonts w:eastAsia="SimSun"/>
        </w:rPr>
        <w:t>A Settlement Interval within the hour for which there is a Reliability Unit Commitment (RUC) instruction from ERCOT for a Combined Cycle Generation Resource to transition to a configuration with additional capacity above the configuration that was Qualified Scheduling Entity (QSE)-committed</w:t>
      </w:r>
      <w:ins w:id="22" w:author="ERCOT" w:date="2024-05-20T15:53:00Z">
        <w:r w:rsidRPr="00A03B1B">
          <w:rPr>
            <w:rFonts w:eastAsia="SimSun"/>
          </w:rPr>
          <w:t xml:space="preserve"> or DRRS</w:t>
        </w:r>
      </w:ins>
      <w:ins w:id="23" w:author="ERCOT" w:date="2025-10-24T20:15:00Z">
        <w:r w:rsidRPr="00A03B1B">
          <w:rPr>
            <w:rFonts w:eastAsia="SimSun"/>
          </w:rPr>
          <w:t>-</w:t>
        </w:r>
      </w:ins>
      <w:ins w:id="24" w:author="ERCOT" w:date="2024-05-20T15:53:00Z">
        <w:r w:rsidRPr="00A03B1B">
          <w:rPr>
            <w:rFonts w:eastAsia="SimSun"/>
          </w:rPr>
          <w:t>deployed</w:t>
        </w:r>
      </w:ins>
      <w:r w:rsidRPr="00A03B1B">
        <w:rPr>
          <w:rFonts w:eastAsia="SimSun"/>
        </w:rPr>
        <w:t>.</w:t>
      </w:r>
    </w:p>
    <w:p w14:paraId="7CA74365" w14:textId="77777777" w:rsidR="00A03B1B" w:rsidRPr="00A03B1B" w:rsidRDefault="00A03B1B" w:rsidP="00A03B1B">
      <w:pPr>
        <w:keepNext/>
        <w:numPr>
          <w:ilvl w:val="1"/>
          <w:numId w:val="0"/>
        </w:numPr>
        <w:spacing w:before="240" w:after="360"/>
        <w:outlineLvl w:val="1"/>
        <w:rPr>
          <w:rFonts w:eastAsia="SimSun"/>
          <w:b/>
          <w:szCs w:val="20"/>
        </w:rPr>
      </w:pPr>
      <w:bookmarkStart w:id="25" w:name="_Toc118224650"/>
      <w:bookmarkStart w:id="26" w:name="_Toc118909718"/>
      <w:bookmarkStart w:id="27" w:name="_Toc205190567"/>
      <w:bookmarkEnd w:id="9"/>
      <w:r w:rsidRPr="00A03B1B">
        <w:rPr>
          <w:rFonts w:eastAsia="SimSun"/>
          <w:b/>
          <w:szCs w:val="20"/>
        </w:rPr>
        <w:t>2.2</w:t>
      </w:r>
      <w:r w:rsidRPr="00A03B1B">
        <w:rPr>
          <w:rFonts w:eastAsia="SimSun"/>
          <w:b/>
          <w:szCs w:val="20"/>
        </w:rPr>
        <w:tab/>
        <w:t>ACRONYMS AND ABBREVIATIONS</w:t>
      </w:r>
      <w:bookmarkEnd w:id="25"/>
      <w:bookmarkEnd w:id="26"/>
      <w:bookmarkEnd w:id="27"/>
    </w:p>
    <w:p w14:paraId="37D165E4" w14:textId="77777777" w:rsidR="00A03B1B" w:rsidRPr="00A03B1B" w:rsidRDefault="00A03B1B" w:rsidP="00A03B1B">
      <w:pPr>
        <w:tabs>
          <w:tab w:val="left" w:pos="2160"/>
        </w:tabs>
        <w:rPr>
          <w:ins w:id="28" w:author="ERCOT" w:date="2025-10-24T20:15:00Z"/>
          <w:rFonts w:eastAsia="SimSun"/>
        </w:rPr>
      </w:pPr>
      <w:ins w:id="29" w:author="ERCOT" w:date="2024-01-08T10:56:00Z">
        <w:r w:rsidRPr="00A03B1B">
          <w:rPr>
            <w:rFonts w:eastAsia="SimSun"/>
            <w:b/>
          </w:rPr>
          <w:t>DRRS</w:t>
        </w:r>
        <w:r w:rsidRPr="00A03B1B">
          <w:rPr>
            <w:rFonts w:eastAsia="SimSun"/>
          </w:rPr>
          <w:tab/>
          <w:t>Dispatchable Reliability Reserve Service</w:t>
        </w:r>
      </w:ins>
    </w:p>
    <w:p w14:paraId="773E9A64" w14:textId="77777777" w:rsidR="00A03B1B" w:rsidRPr="00A03B1B" w:rsidRDefault="00A03B1B" w:rsidP="00A03B1B">
      <w:pPr>
        <w:rPr>
          <w:ins w:id="30" w:author="ERCOT" w:date="2024-01-08T12:59:00Z"/>
          <w:rFonts w:eastAsia="SimSun"/>
        </w:rPr>
      </w:pPr>
    </w:p>
    <w:p w14:paraId="37B5E1DE" w14:textId="77777777" w:rsidR="00A03B1B" w:rsidRPr="00A03B1B" w:rsidRDefault="00A03B1B" w:rsidP="00A03B1B">
      <w:pPr>
        <w:keepNext/>
        <w:tabs>
          <w:tab w:val="left" w:pos="1080"/>
        </w:tabs>
        <w:spacing w:before="240" w:after="240"/>
        <w:ind w:left="1080" w:hanging="1080"/>
        <w:outlineLvl w:val="2"/>
        <w:rPr>
          <w:rFonts w:eastAsia="SimSun"/>
          <w:b/>
          <w:bCs/>
          <w:i/>
          <w:szCs w:val="20"/>
        </w:rPr>
      </w:pPr>
      <w:bookmarkStart w:id="31" w:name="_Toc204048508"/>
      <w:bookmarkStart w:id="32" w:name="_Toc400526095"/>
      <w:bookmarkStart w:id="33" w:name="_Toc405534413"/>
      <w:bookmarkStart w:id="34" w:name="_Toc406570426"/>
      <w:bookmarkStart w:id="35" w:name="_Toc410910578"/>
      <w:bookmarkStart w:id="36" w:name="_Toc411841006"/>
      <w:bookmarkStart w:id="37" w:name="_Toc422146968"/>
      <w:bookmarkStart w:id="38" w:name="_Toc433020564"/>
      <w:bookmarkStart w:id="39" w:name="_Toc437262005"/>
      <w:bookmarkStart w:id="40" w:name="_Toc478375177"/>
      <w:bookmarkStart w:id="41" w:name="_Toc91055053"/>
      <w:bookmarkStart w:id="42" w:name="_Toc135988922"/>
      <w:r w:rsidRPr="00A03B1B">
        <w:rPr>
          <w:rFonts w:eastAsia="SimSun"/>
          <w:b/>
          <w:bCs/>
          <w:i/>
          <w:szCs w:val="20"/>
        </w:rPr>
        <w:t>3.2.3</w:t>
      </w:r>
      <w:r w:rsidRPr="00A03B1B">
        <w:rPr>
          <w:rFonts w:eastAsia="SimSun"/>
          <w:b/>
          <w:bCs/>
          <w:i/>
          <w:szCs w:val="20"/>
        </w:rPr>
        <w:tab/>
        <w:t>Short-Term System Adequacy Reports</w:t>
      </w:r>
      <w:bookmarkEnd w:id="31"/>
      <w:bookmarkEnd w:id="32"/>
      <w:bookmarkEnd w:id="33"/>
      <w:bookmarkEnd w:id="34"/>
      <w:bookmarkEnd w:id="35"/>
      <w:bookmarkEnd w:id="36"/>
      <w:bookmarkEnd w:id="37"/>
      <w:bookmarkEnd w:id="38"/>
      <w:bookmarkEnd w:id="39"/>
      <w:bookmarkEnd w:id="40"/>
      <w:bookmarkEnd w:id="41"/>
      <w:bookmarkEnd w:id="42"/>
    </w:p>
    <w:p w14:paraId="57A6DF15" w14:textId="77777777" w:rsidR="00A03B1B" w:rsidRPr="00A03B1B" w:rsidRDefault="00A03B1B" w:rsidP="00A03B1B">
      <w:pPr>
        <w:spacing w:after="240"/>
        <w:ind w:left="720" w:hanging="720"/>
        <w:rPr>
          <w:rFonts w:eastAsia="SimSun"/>
          <w:iCs/>
          <w:color w:val="000000"/>
        </w:rPr>
      </w:pPr>
      <w:bookmarkStart w:id="43" w:name="_Toc199405301"/>
      <w:bookmarkStart w:id="44" w:name="_Toc400526142"/>
      <w:bookmarkStart w:id="45" w:name="_Toc405534460"/>
      <w:bookmarkStart w:id="46" w:name="_Toc406570473"/>
      <w:bookmarkStart w:id="47" w:name="_Toc410910625"/>
      <w:bookmarkStart w:id="48" w:name="_Toc411841053"/>
      <w:bookmarkStart w:id="49" w:name="_Toc422147015"/>
      <w:bookmarkStart w:id="50" w:name="_Toc433020611"/>
      <w:bookmarkStart w:id="51" w:name="_Toc437262052"/>
      <w:bookmarkStart w:id="52" w:name="_Toc478375227"/>
      <w:bookmarkStart w:id="53" w:name="_Toc135988977"/>
      <w:bookmarkStart w:id="54" w:name="_Toc135989105"/>
      <w:r w:rsidRPr="00A03B1B">
        <w:rPr>
          <w:rFonts w:eastAsia="SimSun"/>
          <w:iCs/>
          <w:color w:val="000000"/>
        </w:rPr>
        <w:t>(1)</w:t>
      </w:r>
      <w:r w:rsidRPr="00A03B1B">
        <w:rPr>
          <w:rFonts w:eastAsia="SimSun"/>
          <w:iCs/>
          <w:color w:val="000000"/>
        </w:rPr>
        <w:tab/>
        <w:t xml:space="preserve">ERCOT shall generate and post short-term adequacy reports on the </w:t>
      </w:r>
      <w:r w:rsidRPr="00A03B1B">
        <w:rPr>
          <w:rFonts w:eastAsia="SimSun"/>
        </w:rPr>
        <w:t>ERCOT website</w:t>
      </w:r>
      <w:r w:rsidRPr="00A03B1B">
        <w:rPr>
          <w:rFonts w:eastAsia="SimSun"/>
          <w:iCs/>
          <w:color w:val="000000"/>
        </w:rPr>
        <w:t>.  ERCOT shall update these reports hourly following updates to the Seven-Day Load Forecast, except where noted otherwise.  The short-term adequacy reports will provide:</w:t>
      </w:r>
    </w:p>
    <w:p w14:paraId="37C915E0" w14:textId="77777777" w:rsidR="00A03B1B" w:rsidRPr="00A03B1B" w:rsidRDefault="00A03B1B" w:rsidP="00A03B1B">
      <w:pPr>
        <w:spacing w:after="240"/>
        <w:ind w:left="1440" w:hanging="720"/>
        <w:rPr>
          <w:rFonts w:eastAsia="SimSun"/>
          <w:color w:val="000000"/>
        </w:rPr>
      </w:pPr>
      <w:r w:rsidRPr="00A03B1B">
        <w:rPr>
          <w:rFonts w:eastAsia="SimSun"/>
          <w:color w:val="000000"/>
        </w:rPr>
        <w:t>(a)</w:t>
      </w:r>
      <w:r w:rsidRPr="00A03B1B">
        <w:rPr>
          <w:rFonts w:eastAsia="SimSun"/>
          <w:color w:val="000000"/>
        </w:rPr>
        <w:tab/>
        <w:t>For Generation Resources, the available On-Line Resource capacity for each hour, aggregated by Forecast Zone, using the COP for the first seven days</w:t>
      </w:r>
      <w:r w:rsidRPr="00A03B1B">
        <w:rPr>
          <w:rFonts w:eastAsia="SimSun"/>
        </w:rPr>
        <w:t xml:space="preserve"> and considering Resources with a COP Resource Status listed in paragraph (5)(b)(i) of Section 3.9.1, Current Operating Plan (COP) Criteria</w:t>
      </w:r>
      <w:r w:rsidRPr="00A03B1B">
        <w:rPr>
          <w:rFonts w:eastAsia="SimSun"/>
          <w:color w:val="000000"/>
        </w:rPr>
        <w:t>;</w:t>
      </w:r>
    </w:p>
    <w:p w14:paraId="385905C5" w14:textId="77777777" w:rsidR="00A03B1B" w:rsidRPr="00A03B1B" w:rsidRDefault="00A03B1B" w:rsidP="00A03B1B">
      <w:pPr>
        <w:spacing w:after="240"/>
        <w:ind w:left="1440" w:hanging="720"/>
        <w:rPr>
          <w:rFonts w:eastAsia="SimSun"/>
        </w:rPr>
      </w:pPr>
      <w:r w:rsidRPr="00A03B1B">
        <w:rPr>
          <w:rFonts w:eastAsia="SimSun"/>
        </w:rPr>
        <w:lastRenderedPageBreak/>
        <w:t>(b)</w:t>
      </w:r>
      <w:r w:rsidRPr="00A03B1B">
        <w:rPr>
          <w:rFonts w:eastAsia="SimSun"/>
        </w:rPr>
        <w:tab/>
        <w:t>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Forecast Zone basis in three categories:</w:t>
      </w:r>
    </w:p>
    <w:p w14:paraId="4A3F36C6" w14:textId="77777777" w:rsidR="00A03B1B" w:rsidRPr="00A03B1B" w:rsidRDefault="00A03B1B" w:rsidP="00A03B1B">
      <w:pPr>
        <w:spacing w:after="240"/>
        <w:ind w:left="2160" w:hanging="720"/>
        <w:rPr>
          <w:rFonts w:eastAsia="SimSun"/>
        </w:rPr>
      </w:pPr>
      <w:r w:rsidRPr="00A03B1B">
        <w:rPr>
          <w:rFonts w:eastAsia="SimSun"/>
        </w:rPr>
        <w:t>(i)</w:t>
      </w:r>
      <w:r w:rsidRPr="00A03B1B">
        <w:rPr>
          <w:rFonts w:eastAsia="SimSun"/>
        </w:rPr>
        <w:tab/>
        <w:t xml:space="preserve">IRRs with an Outage Scheduler nature of work other than “New Equipment Energization”;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03B1B" w:rsidRPr="00A03B1B" w14:paraId="05490F05" w14:textId="77777777" w:rsidTr="00B31BB1">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6252C75" w14:textId="77777777" w:rsidR="00A03B1B" w:rsidRPr="00A03B1B" w:rsidRDefault="00A03B1B" w:rsidP="00A03B1B">
            <w:pPr>
              <w:spacing w:before="120" w:after="240"/>
              <w:rPr>
                <w:rFonts w:eastAsia="SimSun"/>
                <w:b/>
                <w:i/>
              </w:rPr>
            </w:pPr>
            <w:r w:rsidRPr="00A03B1B">
              <w:rPr>
                <w:rFonts w:eastAsia="SimSun"/>
                <w:b/>
                <w:i/>
              </w:rPr>
              <w:t>[NPRR1029:  Replace paragraph (i) above with the following upon system implementation:]</w:t>
            </w:r>
          </w:p>
          <w:p w14:paraId="0B277F3D" w14:textId="77777777" w:rsidR="00A03B1B" w:rsidRPr="00A03B1B" w:rsidRDefault="00A03B1B" w:rsidP="00A03B1B">
            <w:pPr>
              <w:spacing w:after="240"/>
              <w:ind w:left="2160" w:hanging="720"/>
              <w:rPr>
                <w:rFonts w:eastAsia="SimSun"/>
              </w:rPr>
            </w:pPr>
            <w:r w:rsidRPr="00A03B1B">
              <w:rPr>
                <w:rFonts w:eastAsia="SimSun"/>
              </w:rPr>
              <w:t>(i)</w:t>
            </w:r>
            <w:r w:rsidRPr="00A03B1B">
              <w:rPr>
                <w:rFonts w:eastAsia="SimSun"/>
              </w:rPr>
              <w:tab/>
              <w:t>IRRs and the intermittent renewable generation component of each DC-</w:t>
            </w:r>
            <w:r w:rsidRPr="00A03B1B">
              <w:rPr>
                <w:rFonts w:eastAsia="SimSun"/>
                <w:color w:val="000000"/>
              </w:rPr>
              <w:t>Coupled Resource</w:t>
            </w:r>
            <w:r w:rsidRPr="00A03B1B">
              <w:rPr>
                <w:rFonts w:eastAsia="SimSun"/>
              </w:rPr>
              <w:t xml:space="preserve"> with an Outage Scheduler nature of work other than “New Equipment Energization”;</w:t>
            </w:r>
          </w:p>
        </w:tc>
      </w:tr>
    </w:tbl>
    <w:p w14:paraId="5ED1EDB5" w14:textId="77777777" w:rsidR="00A03B1B" w:rsidRPr="00A03B1B" w:rsidRDefault="00A03B1B" w:rsidP="00A03B1B">
      <w:pPr>
        <w:spacing w:before="240" w:after="240"/>
        <w:ind w:left="2160" w:hanging="720"/>
        <w:rPr>
          <w:rFonts w:eastAsia="SimSun"/>
        </w:rPr>
      </w:pPr>
      <w:r w:rsidRPr="00A03B1B">
        <w:rPr>
          <w:rFonts w:eastAsia="SimSun"/>
        </w:rPr>
        <w:t>(ii)</w:t>
      </w:r>
      <w:r w:rsidRPr="00A03B1B">
        <w:rPr>
          <w:rFonts w:eastAsia="SimSun"/>
        </w:rPr>
        <w:tab/>
        <w:t>Other Resources with an Outage Scheduler nature of work other than “New Equipment Energization”; and</w:t>
      </w:r>
    </w:p>
    <w:p w14:paraId="3699301E" w14:textId="77777777" w:rsidR="00A03B1B" w:rsidRPr="00A03B1B" w:rsidRDefault="00A03B1B" w:rsidP="00A03B1B">
      <w:pPr>
        <w:spacing w:after="240"/>
        <w:ind w:left="2160" w:hanging="720"/>
        <w:rPr>
          <w:rFonts w:eastAsia="SimSun"/>
          <w:color w:val="000000"/>
        </w:rPr>
      </w:pPr>
      <w:r w:rsidRPr="00A03B1B">
        <w:rPr>
          <w:rFonts w:eastAsia="SimSun"/>
        </w:rPr>
        <w:t>(iii)</w:t>
      </w:r>
      <w:r w:rsidRPr="00A03B1B">
        <w:rPr>
          <w:rFonts w:eastAsia="SimSun"/>
        </w:rPr>
        <w:tab/>
        <w:t>Resources with an Outage Scheduler nature of work “New Equipment Energization”;</w:t>
      </w:r>
    </w:p>
    <w:p w14:paraId="2DD7AFF0" w14:textId="77777777" w:rsidR="00A03B1B" w:rsidRPr="00A03B1B" w:rsidRDefault="00A03B1B" w:rsidP="00A03B1B">
      <w:pPr>
        <w:spacing w:after="240"/>
        <w:ind w:left="1440" w:hanging="720"/>
        <w:rPr>
          <w:rFonts w:eastAsia="SimSun"/>
          <w:color w:val="000000"/>
        </w:rPr>
      </w:pPr>
      <w:r w:rsidRPr="00A03B1B">
        <w:rPr>
          <w:rFonts w:eastAsia="SimSun"/>
          <w:color w:val="000000"/>
        </w:rPr>
        <w:t>(c)</w:t>
      </w:r>
      <w:r w:rsidRPr="00A03B1B">
        <w:rPr>
          <w:rFonts w:eastAsia="SimSun"/>
          <w:color w:val="000000"/>
        </w:rPr>
        <w:tab/>
        <w:t>For Load Resources, the available capacity for each hour aggregated by Forecast Zone, using the COP</w:t>
      </w:r>
      <w:r w:rsidRPr="00A03B1B">
        <w:rPr>
          <w:rFonts w:eastAsia="SimSun"/>
        </w:rPr>
        <w:t xml:space="preserve"> for the first seven days and considering Resources with a COP Resource Status of ONL</w:t>
      </w:r>
      <w:r w:rsidRPr="00A03B1B">
        <w:rPr>
          <w:rFonts w:eastAsia="SimSun"/>
          <w:color w:val="000000"/>
        </w:rPr>
        <w:t>;</w:t>
      </w:r>
    </w:p>
    <w:p w14:paraId="46855724" w14:textId="77777777" w:rsidR="00A03B1B" w:rsidRPr="00A03B1B" w:rsidRDefault="00A03B1B" w:rsidP="00A03B1B">
      <w:pPr>
        <w:spacing w:after="240"/>
        <w:ind w:left="1440" w:hanging="720"/>
        <w:rPr>
          <w:rFonts w:eastAsia="SimSun"/>
          <w:color w:val="000000"/>
        </w:rPr>
      </w:pPr>
      <w:r w:rsidRPr="00A03B1B">
        <w:rPr>
          <w:rFonts w:eastAsia="SimSun"/>
          <w:color w:val="000000"/>
        </w:rPr>
        <w:t>(d)</w:t>
      </w:r>
      <w:r w:rsidRPr="00A03B1B">
        <w:rPr>
          <w:rFonts w:eastAsia="SimSun"/>
          <w:color w:val="000000"/>
        </w:rPr>
        <w:tab/>
        <w:t>The total capability of Resources available to provide the following Ancillary Service combinations, using COPs submitted by QSEs for the first seven days and capped by the COP limits for individual Resources.  A Resource’s capability shall only be included in the sums below if the Resource Status allows the Resource to provide at least one of the Ancillary Services within the sum:</w:t>
      </w:r>
    </w:p>
    <w:p w14:paraId="046CC876" w14:textId="77777777" w:rsidR="00A03B1B" w:rsidRPr="00A03B1B" w:rsidRDefault="00A03B1B" w:rsidP="00A03B1B">
      <w:pPr>
        <w:spacing w:after="240"/>
        <w:ind w:left="2160" w:hanging="720"/>
        <w:rPr>
          <w:rFonts w:eastAsia="SimSun"/>
          <w:color w:val="000000"/>
        </w:rPr>
      </w:pPr>
      <w:r w:rsidRPr="00A03B1B">
        <w:rPr>
          <w:rFonts w:eastAsia="SimSun"/>
          <w:color w:val="000000"/>
        </w:rPr>
        <w:t>(i)</w:t>
      </w:r>
      <w:r w:rsidRPr="00A03B1B">
        <w:rPr>
          <w:rFonts w:eastAsia="SimSun"/>
          <w:color w:val="000000"/>
        </w:rPr>
        <w:tab/>
        <w:t>Capacity to provide Regulation Up Service (Reg-Up), irrespective of whether it is capable of providing any other Ancillary Service;</w:t>
      </w:r>
    </w:p>
    <w:p w14:paraId="5C531C2D" w14:textId="77777777" w:rsidR="00A03B1B" w:rsidRPr="00A03B1B" w:rsidRDefault="00A03B1B" w:rsidP="00A03B1B">
      <w:pPr>
        <w:spacing w:after="240"/>
        <w:ind w:left="2160" w:hanging="720"/>
        <w:rPr>
          <w:rFonts w:eastAsia="SimSun"/>
          <w:color w:val="000000"/>
        </w:rPr>
      </w:pPr>
      <w:r w:rsidRPr="00A03B1B">
        <w:rPr>
          <w:rFonts w:eastAsia="SimSun"/>
          <w:color w:val="000000"/>
        </w:rPr>
        <w:t>(ii)</w:t>
      </w:r>
      <w:r w:rsidRPr="00A03B1B">
        <w:rPr>
          <w:rFonts w:eastAsia="SimSun"/>
          <w:color w:val="000000"/>
        </w:rPr>
        <w:tab/>
        <w:t>Capacity to provide Responsive Reserve (RRS), irrespective of whether it is capable of providing any other Ancillary Service;</w:t>
      </w:r>
    </w:p>
    <w:p w14:paraId="7B6CC4DC" w14:textId="77777777" w:rsidR="00A03B1B" w:rsidRPr="00A03B1B" w:rsidRDefault="00A03B1B" w:rsidP="00A03B1B">
      <w:pPr>
        <w:spacing w:after="240"/>
        <w:ind w:left="2160" w:hanging="720"/>
        <w:rPr>
          <w:rFonts w:eastAsia="SimSun"/>
          <w:color w:val="000000"/>
        </w:rPr>
      </w:pPr>
      <w:r w:rsidRPr="00A03B1B">
        <w:rPr>
          <w:rFonts w:eastAsia="SimSun"/>
          <w:color w:val="000000"/>
        </w:rPr>
        <w:t>(iii)</w:t>
      </w:r>
      <w:r w:rsidRPr="00A03B1B">
        <w:rPr>
          <w:rFonts w:eastAsia="SimSun"/>
          <w:color w:val="000000"/>
        </w:rPr>
        <w:tab/>
        <w:t>Capacity to provide ERCOT Contingency Reserve Service (ECRS), irrespective of whether it is capable of providing any other Ancillary Service;</w:t>
      </w:r>
    </w:p>
    <w:p w14:paraId="16C915F3" w14:textId="77777777" w:rsidR="00A03B1B" w:rsidRPr="00A03B1B" w:rsidRDefault="00A03B1B" w:rsidP="00A03B1B">
      <w:pPr>
        <w:spacing w:after="240"/>
        <w:ind w:left="2160" w:hanging="720"/>
        <w:rPr>
          <w:rFonts w:eastAsia="SimSun"/>
          <w:color w:val="000000"/>
        </w:rPr>
      </w:pPr>
      <w:r w:rsidRPr="00A03B1B">
        <w:rPr>
          <w:rFonts w:eastAsia="SimSun"/>
          <w:color w:val="000000"/>
        </w:rPr>
        <w:t>(iv)</w:t>
      </w:r>
      <w:r w:rsidRPr="00A03B1B">
        <w:rPr>
          <w:rFonts w:eastAsia="SimSun"/>
          <w:color w:val="000000"/>
        </w:rPr>
        <w:tab/>
        <w:t>Capacity to provide Non-Spinning Reserve (Non-Spin), irrespective of whether it is capable of providing any other Ancillary Service;</w:t>
      </w:r>
    </w:p>
    <w:p w14:paraId="3B5BBFA7" w14:textId="77777777" w:rsidR="00A03B1B" w:rsidRPr="00A03B1B" w:rsidRDefault="00A03B1B" w:rsidP="00A03B1B">
      <w:pPr>
        <w:spacing w:after="240"/>
        <w:ind w:left="2160" w:hanging="720"/>
        <w:rPr>
          <w:rFonts w:eastAsia="SimSun"/>
          <w:color w:val="000000"/>
        </w:rPr>
      </w:pPr>
      <w:r w:rsidRPr="00A03B1B">
        <w:rPr>
          <w:rFonts w:eastAsia="SimSun"/>
          <w:color w:val="000000"/>
        </w:rPr>
        <w:lastRenderedPageBreak/>
        <w:t>(v)</w:t>
      </w:r>
      <w:r w:rsidRPr="00A03B1B">
        <w:rPr>
          <w:rFonts w:eastAsia="SimSun"/>
          <w:color w:val="000000"/>
        </w:rPr>
        <w:tab/>
        <w:t>Capacity to provide Reg-Up, RRS, or both, irrespective of whether it is capable of providing ECRS</w:t>
      </w:r>
      <w:ins w:id="55" w:author="ERCOT" w:date="2025-12-08T08:35:00Z">
        <w:r w:rsidRPr="00A03B1B">
          <w:rPr>
            <w:rFonts w:eastAsia="SimSun"/>
            <w:color w:val="000000"/>
          </w:rPr>
          <w:t>,</w:t>
        </w:r>
      </w:ins>
      <w:del w:id="56" w:author="ERCOT" w:date="2025-12-08T08:35:00Z">
        <w:r w:rsidRPr="00A03B1B" w:rsidDel="004727CE">
          <w:rPr>
            <w:rFonts w:eastAsia="SimSun"/>
            <w:color w:val="000000"/>
          </w:rPr>
          <w:delText xml:space="preserve"> or</w:delText>
        </w:r>
      </w:del>
      <w:r w:rsidRPr="00A03B1B">
        <w:rPr>
          <w:rFonts w:eastAsia="SimSun"/>
          <w:color w:val="000000"/>
        </w:rPr>
        <w:t xml:space="preserve"> Non-Spin</w:t>
      </w:r>
      <w:ins w:id="57" w:author="ERCOT" w:date="2025-12-08T08:35:00Z">
        <w:r w:rsidRPr="00A03B1B">
          <w:rPr>
            <w:rFonts w:eastAsia="SimSun"/>
            <w:color w:val="000000"/>
          </w:rPr>
          <w:t>, or DRRS</w:t>
        </w:r>
      </w:ins>
      <w:r w:rsidRPr="00A03B1B">
        <w:rPr>
          <w:rFonts w:eastAsia="SimSun"/>
          <w:color w:val="000000"/>
        </w:rPr>
        <w:t>;</w:t>
      </w:r>
    </w:p>
    <w:p w14:paraId="49D4423C" w14:textId="77777777" w:rsidR="00A03B1B" w:rsidRPr="00A03B1B" w:rsidRDefault="00A03B1B" w:rsidP="00A03B1B">
      <w:pPr>
        <w:spacing w:after="240"/>
        <w:ind w:left="2160" w:hanging="720"/>
        <w:rPr>
          <w:rFonts w:eastAsia="SimSun"/>
          <w:color w:val="000000"/>
        </w:rPr>
      </w:pPr>
      <w:r w:rsidRPr="00A03B1B">
        <w:rPr>
          <w:rFonts w:eastAsia="SimSun"/>
          <w:color w:val="000000"/>
        </w:rPr>
        <w:t>(vi)</w:t>
      </w:r>
      <w:r w:rsidRPr="00A03B1B">
        <w:rPr>
          <w:rFonts w:eastAsia="SimSun"/>
          <w:color w:val="000000"/>
        </w:rPr>
        <w:tab/>
        <w:t>Capacity to provide Reg-Up, RRS, ECRS, or any combination</w:t>
      </w:r>
      <w:ins w:id="58" w:author="ERCOT" w:date="2025-12-08T08:35:00Z">
        <w:r w:rsidRPr="00A03B1B">
          <w:rPr>
            <w:rFonts w:eastAsia="SimSun"/>
            <w:color w:val="000000"/>
          </w:rPr>
          <w:t xml:space="preserve"> thereof</w:t>
        </w:r>
      </w:ins>
      <w:r w:rsidRPr="00A03B1B">
        <w:rPr>
          <w:rFonts w:eastAsia="SimSun"/>
          <w:color w:val="000000"/>
        </w:rPr>
        <w:t>, irrespective of whether it is capable of providing Non-Spin</w:t>
      </w:r>
      <w:ins w:id="59" w:author="ERCOT" w:date="2025-12-08T08:35:00Z">
        <w:r w:rsidRPr="00A03B1B">
          <w:rPr>
            <w:rFonts w:eastAsia="SimSun"/>
            <w:color w:val="000000"/>
          </w:rPr>
          <w:t xml:space="preserve"> or DRRS</w:t>
        </w:r>
      </w:ins>
      <w:r w:rsidRPr="00A03B1B">
        <w:rPr>
          <w:rFonts w:eastAsia="SimSun"/>
          <w:color w:val="000000"/>
        </w:rPr>
        <w:t>;</w:t>
      </w:r>
    </w:p>
    <w:p w14:paraId="6EFDC618" w14:textId="77777777" w:rsidR="00A03B1B" w:rsidRPr="00A03B1B" w:rsidRDefault="00A03B1B" w:rsidP="00A03B1B">
      <w:pPr>
        <w:spacing w:after="240"/>
        <w:ind w:left="2160" w:hanging="720"/>
        <w:rPr>
          <w:rFonts w:eastAsia="SimSun"/>
          <w:color w:val="000000"/>
        </w:rPr>
      </w:pPr>
      <w:r w:rsidRPr="00A03B1B">
        <w:rPr>
          <w:rFonts w:eastAsia="SimSun"/>
          <w:color w:val="000000"/>
        </w:rPr>
        <w:t>(vii)</w:t>
      </w:r>
      <w:r w:rsidRPr="00A03B1B">
        <w:rPr>
          <w:rFonts w:eastAsia="SimSun"/>
          <w:color w:val="000000"/>
        </w:rPr>
        <w:tab/>
        <w:t xml:space="preserve">Capacity to provide Reg-Up, RRS, ECRS, Non-Spin, or any combination </w:t>
      </w:r>
      <w:ins w:id="60" w:author="ERCOT" w:date="2025-10-24T20:16:00Z">
        <w:r w:rsidRPr="00A03B1B">
          <w:rPr>
            <w:rFonts w:eastAsia="SimSun"/>
            <w:color w:val="000000"/>
          </w:rPr>
          <w:t>thereof</w:t>
        </w:r>
      </w:ins>
      <w:ins w:id="61" w:author="ERCOT" w:date="2025-08-22T16:42:00Z">
        <w:r w:rsidRPr="00A03B1B">
          <w:rPr>
            <w:rFonts w:eastAsia="SimSun"/>
            <w:color w:val="000000"/>
          </w:rPr>
          <w:t>, irrespective of whether it is capable of providing DRRS</w:t>
        </w:r>
      </w:ins>
      <w:r w:rsidRPr="00A03B1B">
        <w:rPr>
          <w:rFonts w:eastAsia="SimSun"/>
          <w:color w:val="000000"/>
        </w:rPr>
        <w:t>;</w:t>
      </w:r>
      <w:del w:id="62" w:author="ERCOT" w:date="2025-12-08T08:35:00Z">
        <w:r w:rsidRPr="00A03B1B" w:rsidDel="004727CE">
          <w:rPr>
            <w:rFonts w:eastAsia="SimSun"/>
            <w:color w:val="000000"/>
          </w:rPr>
          <w:delText xml:space="preserve"> and</w:delText>
        </w:r>
      </w:del>
    </w:p>
    <w:p w14:paraId="18A57FCE" w14:textId="77777777" w:rsidR="00A03B1B" w:rsidRPr="00A03B1B" w:rsidRDefault="00A03B1B" w:rsidP="00A03B1B">
      <w:pPr>
        <w:spacing w:after="240"/>
        <w:ind w:left="2160" w:hanging="720"/>
        <w:rPr>
          <w:ins w:id="63" w:author="ERCOT" w:date="2025-08-22T16:43:00Z"/>
          <w:rFonts w:eastAsia="SimSun"/>
          <w:color w:val="000000"/>
        </w:rPr>
      </w:pPr>
      <w:r w:rsidRPr="00A03B1B">
        <w:rPr>
          <w:rFonts w:eastAsia="SimSun"/>
          <w:color w:val="000000"/>
        </w:rPr>
        <w:t>(viii)</w:t>
      </w:r>
      <w:r w:rsidRPr="00A03B1B">
        <w:rPr>
          <w:rFonts w:eastAsia="SimSun"/>
          <w:color w:val="000000"/>
        </w:rPr>
        <w:tab/>
      </w:r>
      <w:ins w:id="64" w:author="ERCOT" w:date="2025-08-22T16:43:00Z">
        <w:r w:rsidRPr="00A03B1B">
          <w:rPr>
            <w:rFonts w:eastAsia="SimSun"/>
            <w:color w:val="000000"/>
          </w:rPr>
          <w:t>Capacity to provide Reg-Up, RRS, ECRS, Non-Spin, DRRS, or any combination</w:t>
        </w:r>
      </w:ins>
      <w:ins w:id="65" w:author="ERCOT" w:date="2025-10-24T20:16:00Z">
        <w:r w:rsidRPr="00A03B1B">
          <w:rPr>
            <w:rFonts w:eastAsia="SimSun"/>
            <w:color w:val="000000"/>
          </w:rPr>
          <w:t xml:space="preserve"> thereof</w:t>
        </w:r>
      </w:ins>
      <w:ins w:id="66" w:author="ERCOT" w:date="2025-08-22T16:43:00Z">
        <w:r w:rsidRPr="00A03B1B">
          <w:rPr>
            <w:rFonts w:eastAsia="SimSun"/>
            <w:color w:val="000000"/>
          </w:rPr>
          <w:t>; and</w:t>
        </w:r>
      </w:ins>
    </w:p>
    <w:p w14:paraId="2024C9B2" w14:textId="77777777" w:rsidR="00A03B1B" w:rsidRPr="00A03B1B" w:rsidRDefault="00A03B1B" w:rsidP="00A03B1B">
      <w:pPr>
        <w:spacing w:after="240"/>
        <w:ind w:left="2160" w:hanging="720"/>
        <w:rPr>
          <w:rFonts w:eastAsia="SimSun"/>
          <w:color w:val="000000"/>
        </w:rPr>
      </w:pPr>
      <w:ins w:id="67" w:author="ERCOT" w:date="2025-08-22T16:43:00Z">
        <w:r w:rsidRPr="00A03B1B">
          <w:rPr>
            <w:rFonts w:eastAsia="SimSun"/>
            <w:color w:val="000000"/>
          </w:rPr>
          <w:t xml:space="preserve">(ix)     </w:t>
        </w:r>
      </w:ins>
      <w:r w:rsidRPr="00A03B1B">
        <w:rPr>
          <w:rFonts w:eastAsia="SimSun"/>
          <w:color w:val="000000"/>
        </w:rPr>
        <w:t>Capacity to provide Regulation Down Service (Reg-Down);</w:t>
      </w:r>
    </w:p>
    <w:p w14:paraId="3E5A6C8F" w14:textId="77777777" w:rsidR="00A03B1B" w:rsidRPr="00A03B1B" w:rsidRDefault="00A03B1B" w:rsidP="00A03B1B">
      <w:pPr>
        <w:spacing w:after="240"/>
        <w:ind w:left="1440" w:hanging="720"/>
        <w:rPr>
          <w:rFonts w:eastAsia="SimSun"/>
          <w:color w:val="000000"/>
        </w:rPr>
      </w:pPr>
      <w:r w:rsidRPr="00A03B1B">
        <w:rPr>
          <w:rFonts w:eastAsia="SimSun"/>
          <w:color w:val="000000"/>
        </w:rPr>
        <w:t>(e)</w:t>
      </w:r>
      <w:r w:rsidRPr="00A03B1B">
        <w:rPr>
          <w:rFonts w:eastAsia="SimSun"/>
          <w:color w:val="000000"/>
        </w:rPr>
        <w:tab/>
        <w:t>Forecast Demand for each hour described in Section 3.2.2, Demand Forecasts;</w:t>
      </w:r>
    </w:p>
    <w:p w14:paraId="2E037AF3" w14:textId="77777777" w:rsidR="00A03B1B" w:rsidRPr="00A03B1B" w:rsidRDefault="00A03B1B" w:rsidP="00A03B1B">
      <w:pPr>
        <w:spacing w:after="240"/>
        <w:ind w:left="1440" w:hanging="720"/>
        <w:rPr>
          <w:rFonts w:eastAsia="SimSun"/>
          <w:color w:val="000000"/>
        </w:rPr>
      </w:pPr>
      <w:r w:rsidRPr="00A03B1B">
        <w:rPr>
          <w:rFonts w:eastAsia="SimSun"/>
          <w:color w:val="000000"/>
        </w:rPr>
        <w:t>(f)</w:t>
      </w:r>
      <w:r w:rsidRPr="00A03B1B">
        <w:rPr>
          <w:rFonts w:eastAsia="SimSun"/>
          <w:color w:val="000000"/>
        </w:rPr>
        <w:tab/>
        <w:t>For Generation Resources, the available Off-Line Resource capacity that can be started for each hour, aggregated by Forecast Zone, using the COP for the first seven days and considering</w:t>
      </w:r>
      <w:r w:rsidRPr="00A03B1B">
        <w:rPr>
          <w:rFonts w:eastAsia="SimSun"/>
        </w:rPr>
        <w:t xml:space="preserve"> Resources with a COP Resource Status of OFF and temporal constraints</w:t>
      </w:r>
      <w:r w:rsidRPr="00A03B1B">
        <w:rPr>
          <w:rFonts w:eastAsia="SimSun"/>
          <w:color w:val="000000"/>
        </w:rPr>
        <w:t xml:space="preserve">; </w:t>
      </w:r>
    </w:p>
    <w:p w14:paraId="56907D50" w14:textId="77777777" w:rsidR="00A03B1B" w:rsidRPr="00A03B1B" w:rsidRDefault="00A03B1B" w:rsidP="00A03B1B">
      <w:pPr>
        <w:spacing w:after="240"/>
        <w:ind w:left="1440" w:hanging="720"/>
        <w:rPr>
          <w:rFonts w:eastAsia="SimSun"/>
          <w:color w:val="000000"/>
        </w:rPr>
      </w:pPr>
      <w:r w:rsidRPr="00A03B1B">
        <w:rPr>
          <w:rFonts w:eastAsia="SimSun"/>
          <w:color w:val="000000"/>
        </w:rPr>
        <w:t>(g)</w:t>
      </w:r>
      <w:r w:rsidRPr="00A03B1B">
        <w:rPr>
          <w:rFonts w:eastAsia="SimSun"/>
          <w:color w:val="000000"/>
        </w:rPr>
        <w:tab/>
        <w:t xml:space="preserve">Following each Hourly Reliability Unit Commitment (HRUC), the available On-Line capacity from Generation Resources, aggregated by Forecast Zone, based on Real-Time telemetry, for which the COP Resource Status is OFF, OUT, or EMR for all hours within the HRUC Study Period.  The available On-Line capacity will consider those Resources with a Real-Time Resource Status listed in paragraph (5)(b)(i) of Section 3.9.1 excluding SHUTDOWN; </w:t>
      </w:r>
    </w:p>
    <w:p w14:paraId="00245962" w14:textId="77777777" w:rsidR="00A03B1B" w:rsidRPr="00A03B1B" w:rsidRDefault="00A03B1B" w:rsidP="00A03B1B">
      <w:pPr>
        <w:spacing w:after="240"/>
        <w:ind w:left="1440" w:hanging="720"/>
        <w:rPr>
          <w:rFonts w:eastAsia="SimSun"/>
          <w:color w:val="000000"/>
        </w:rPr>
      </w:pPr>
      <w:r w:rsidRPr="00A03B1B">
        <w:rPr>
          <w:rFonts w:eastAsia="SimSun"/>
          <w:color w:val="000000"/>
        </w:rPr>
        <w:t>(h)</w:t>
      </w:r>
      <w:r w:rsidRPr="00A03B1B">
        <w:rPr>
          <w:rFonts w:eastAsia="SimSun"/>
          <w:color w:val="000000"/>
        </w:rPr>
        <w:tab/>
        <w:t xml:space="preserve">For each Direct Current Tie (DC Tie), the sum of any ERCOT-approved DC Tie Schedules for each 15-minute interval for the first seven days.  The sum shall be displayed as an absolute value and classified as a net import or net export; </w:t>
      </w:r>
    </w:p>
    <w:p w14:paraId="0D85A69F" w14:textId="77777777" w:rsidR="00A03B1B" w:rsidRPr="00A03B1B" w:rsidRDefault="00A03B1B" w:rsidP="00A03B1B">
      <w:pPr>
        <w:spacing w:after="240"/>
        <w:ind w:left="1440" w:hanging="720"/>
        <w:rPr>
          <w:rFonts w:eastAsia="SimSun"/>
          <w:color w:val="000000"/>
        </w:rPr>
      </w:pPr>
      <w:r w:rsidRPr="00A03B1B">
        <w:rPr>
          <w:rFonts w:eastAsia="SimSun"/>
          <w:color w:val="000000"/>
        </w:rPr>
        <w:t>(i)</w:t>
      </w:r>
      <w:r w:rsidRPr="00A03B1B">
        <w:rPr>
          <w:rFonts w:eastAsia="SimSun"/>
          <w:color w:val="000000"/>
        </w:rPr>
        <w:tab/>
        <w:t>The available capacity for each hour for the next seven days.  For day one, and for day two following the execution of the Day-Ahead Reliability Unit Commitment (DRUC) on day one, the available capacity will be the sum of the values calculated in paragraphs (a) and (f) above, except that for IRRs the forecasted output will be used instead of COP values, and DC Tie exports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 and</w:t>
      </w:r>
    </w:p>
    <w:p w14:paraId="5B55E712" w14:textId="77777777" w:rsidR="00A03B1B" w:rsidRPr="00A03B1B" w:rsidRDefault="00A03B1B" w:rsidP="00A03B1B">
      <w:pPr>
        <w:spacing w:after="240"/>
        <w:ind w:left="1440" w:hanging="720"/>
        <w:rPr>
          <w:rFonts w:eastAsia="SimSun"/>
          <w:color w:val="000000"/>
        </w:rPr>
      </w:pPr>
      <w:r w:rsidRPr="00A03B1B">
        <w:rPr>
          <w:rFonts w:eastAsia="SimSun"/>
          <w:color w:val="000000"/>
        </w:rPr>
        <w:t>(j)</w:t>
      </w:r>
      <w:r w:rsidRPr="00A03B1B">
        <w:rPr>
          <w:rFonts w:eastAsia="SimSun"/>
          <w:color w:val="000000"/>
        </w:rPr>
        <w:tab/>
        <w:t xml:space="preserve">The available capacity for reserves for each hour, which will be the available capacity calculated in paragraph (i) above minus the forecasted Demand for that hour. </w:t>
      </w:r>
    </w:p>
    <w:p w14:paraId="098E866C" w14:textId="77777777" w:rsidR="00A03B1B" w:rsidRPr="00A03B1B" w:rsidRDefault="00A03B1B" w:rsidP="00A03B1B">
      <w:pPr>
        <w:keepNext/>
        <w:tabs>
          <w:tab w:val="left" w:pos="1080"/>
        </w:tabs>
        <w:spacing w:before="240" w:after="240"/>
        <w:ind w:left="1080" w:hanging="1080"/>
        <w:outlineLvl w:val="2"/>
        <w:rPr>
          <w:b/>
          <w:bCs/>
          <w:i/>
          <w:szCs w:val="20"/>
        </w:rPr>
      </w:pPr>
      <w:r w:rsidRPr="00A03B1B">
        <w:rPr>
          <w:b/>
          <w:bCs/>
          <w:i/>
          <w:szCs w:val="20"/>
        </w:rPr>
        <w:lastRenderedPageBreak/>
        <w:t>3.9.1</w:t>
      </w:r>
      <w:r w:rsidRPr="00A03B1B">
        <w:rPr>
          <w:b/>
          <w:bCs/>
          <w:i/>
          <w:szCs w:val="20"/>
        </w:rPr>
        <w:tab/>
        <w:t>Current Operating Plan (COP) Criteria</w:t>
      </w:r>
      <w:bookmarkEnd w:id="43"/>
    </w:p>
    <w:p w14:paraId="3BC7A3F8" w14:textId="77777777" w:rsidR="00A03B1B" w:rsidRPr="00A03B1B" w:rsidRDefault="00A03B1B" w:rsidP="00A03B1B">
      <w:pPr>
        <w:spacing w:after="240"/>
        <w:ind w:left="720" w:hanging="720"/>
        <w:rPr>
          <w:iCs/>
          <w:szCs w:val="20"/>
        </w:rPr>
      </w:pPr>
      <w:bookmarkStart w:id="68" w:name="_Hlk213925065"/>
      <w:r w:rsidRPr="00A03B1B">
        <w:rPr>
          <w:iCs/>
          <w:szCs w:val="20"/>
        </w:rPr>
        <w:t>(1)</w:t>
      </w:r>
      <w:r w:rsidRPr="00A03B1B">
        <w:rPr>
          <w:iCs/>
          <w:szCs w:val="20"/>
        </w:rPr>
        <w:tab/>
        <w:t>Each QSE that represents a Resource must submit a COP to ERCOT that reflects expected operating conditions for each Resource for each hour in the next seven Operating Days.</w:t>
      </w:r>
    </w:p>
    <w:p w14:paraId="74EA268D" w14:textId="77777777" w:rsidR="00A03B1B" w:rsidRPr="00A03B1B" w:rsidRDefault="00A03B1B" w:rsidP="00A03B1B">
      <w:pPr>
        <w:spacing w:after="240"/>
        <w:ind w:left="720" w:hanging="720"/>
        <w:rPr>
          <w:iCs/>
          <w:szCs w:val="20"/>
        </w:rPr>
      </w:pPr>
      <w:r w:rsidRPr="00A03B1B">
        <w:rPr>
          <w:iCs/>
          <w:szCs w:val="20"/>
        </w:rPr>
        <w:t>(2)</w:t>
      </w:r>
      <w:r w:rsidRPr="00A03B1B">
        <w:rPr>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A03B1B">
        <w:rPr>
          <w:iCs/>
          <w:color w:val="000000"/>
        </w:rPr>
        <w:t>The time for updating the COP begins once the undue threat to safety, undue risk of bodily harm, or undue damage to equipment no longer exists.</w:t>
      </w:r>
    </w:p>
    <w:p w14:paraId="55D5D7AC" w14:textId="77777777" w:rsidR="00A03B1B" w:rsidRPr="00A03B1B" w:rsidRDefault="00A03B1B" w:rsidP="00A03B1B">
      <w:pPr>
        <w:spacing w:after="240"/>
        <w:ind w:left="720" w:hanging="720"/>
        <w:rPr>
          <w:iCs/>
          <w:szCs w:val="20"/>
        </w:rPr>
      </w:pPr>
      <w:bookmarkStart w:id="69" w:name="_Hlk216075459"/>
      <w:r w:rsidRPr="00A03B1B">
        <w:rPr>
          <w:iCs/>
          <w:szCs w:val="20"/>
        </w:rPr>
        <w:t>(3)</w:t>
      </w:r>
      <w:r w:rsidRPr="00A03B1B">
        <w:rPr>
          <w:iCs/>
          <w:szCs w:val="20"/>
        </w:rPr>
        <w:tab/>
        <w:t>Each QSE that represents a Resource shall update its COP to reflect the ability of the Resource to provide each Ancillary Service by product and sub-type.  Additionally, for a COP provided for an ESR, the QSE shall ensure that the Hour Beginning Planned State of Charge (HBSOC) for any two consecutive hours shall be feasible based on the ESR’s maximum rate of charge or discharge.</w:t>
      </w:r>
    </w:p>
    <w:bookmarkEnd w:id="69"/>
    <w:p w14:paraId="07BFC36B" w14:textId="77777777" w:rsidR="00A03B1B" w:rsidRPr="00A03B1B" w:rsidRDefault="00A03B1B" w:rsidP="00A03B1B">
      <w:pPr>
        <w:spacing w:after="240"/>
        <w:ind w:left="720" w:hanging="720"/>
        <w:rPr>
          <w:iCs/>
          <w:szCs w:val="20"/>
        </w:rPr>
      </w:pPr>
      <w:r w:rsidRPr="00A03B1B">
        <w:rPr>
          <w:iCs/>
          <w:szCs w:val="20"/>
        </w:rPr>
        <w:t>(4)</w:t>
      </w:r>
      <w:r w:rsidRPr="00A03B1B">
        <w:rPr>
          <w:iCs/>
          <w:szCs w:val="20"/>
        </w:rPr>
        <w:tab/>
      </w:r>
      <w:r w:rsidRPr="00A03B1B">
        <w:rPr>
          <w:szCs w:val="20"/>
        </w:rPr>
        <w:t xml:space="preserve">Load Resource COP values may be adjusted to reflect Distribution Losses in accordance with Section 8.1.1.2, </w:t>
      </w:r>
      <w:r w:rsidRPr="00A03B1B">
        <w:rPr>
          <w:iCs/>
          <w:szCs w:val="20"/>
        </w:rPr>
        <w:t>General Capacity Testing Requirements.</w:t>
      </w:r>
    </w:p>
    <w:p w14:paraId="62B8A2DB" w14:textId="77777777" w:rsidR="00A03B1B" w:rsidRPr="00A03B1B" w:rsidRDefault="00A03B1B" w:rsidP="00A03B1B">
      <w:pPr>
        <w:spacing w:after="240"/>
        <w:ind w:left="720" w:hanging="720"/>
        <w:rPr>
          <w:iCs/>
          <w:szCs w:val="20"/>
        </w:rPr>
      </w:pPr>
      <w:r w:rsidRPr="00A03B1B">
        <w:rPr>
          <w:iCs/>
          <w:szCs w:val="20"/>
        </w:rPr>
        <w:t>(5)</w:t>
      </w:r>
      <w:r w:rsidRPr="00A03B1B">
        <w:rPr>
          <w:iCs/>
          <w:szCs w:val="20"/>
        </w:rPr>
        <w:tab/>
        <w:t>A COP must include the following for each Resource represented by the QSE:</w:t>
      </w:r>
    </w:p>
    <w:p w14:paraId="604C943B" w14:textId="77777777" w:rsidR="00A03B1B" w:rsidRPr="00A03B1B" w:rsidRDefault="00A03B1B" w:rsidP="00A03B1B">
      <w:pPr>
        <w:spacing w:after="240"/>
        <w:ind w:left="1440" w:hanging="720"/>
        <w:rPr>
          <w:szCs w:val="20"/>
        </w:rPr>
      </w:pPr>
      <w:r w:rsidRPr="00A03B1B">
        <w:rPr>
          <w:szCs w:val="20"/>
        </w:rPr>
        <w:t>(a)</w:t>
      </w:r>
      <w:r w:rsidRPr="00A03B1B">
        <w:rPr>
          <w:szCs w:val="20"/>
        </w:rPr>
        <w:tab/>
        <w:t>The name of the Resource;</w:t>
      </w:r>
    </w:p>
    <w:p w14:paraId="74DF921E" w14:textId="77777777" w:rsidR="00A03B1B" w:rsidRPr="00A03B1B" w:rsidRDefault="00A03B1B" w:rsidP="00A03B1B">
      <w:pPr>
        <w:spacing w:after="240"/>
        <w:ind w:left="1440" w:hanging="720"/>
        <w:rPr>
          <w:szCs w:val="20"/>
        </w:rPr>
      </w:pPr>
      <w:r w:rsidRPr="00A03B1B">
        <w:rPr>
          <w:szCs w:val="20"/>
        </w:rPr>
        <w:t>(b)</w:t>
      </w:r>
      <w:r w:rsidRPr="00A03B1B">
        <w:rPr>
          <w:szCs w:val="20"/>
        </w:rPr>
        <w:tab/>
        <w:t>The expected Resource Status:</w:t>
      </w:r>
    </w:p>
    <w:p w14:paraId="3FF57E50" w14:textId="77777777" w:rsidR="00A03B1B" w:rsidRPr="00A03B1B" w:rsidRDefault="00A03B1B" w:rsidP="00A03B1B">
      <w:pPr>
        <w:spacing w:after="240"/>
        <w:ind w:left="2160" w:hanging="720"/>
        <w:rPr>
          <w:szCs w:val="20"/>
        </w:rPr>
      </w:pPr>
      <w:r w:rsidRPr="00A03B1B">
        <w:rPr>
          <w:szCs w:val="20"/>
        </w:rPr>
        <w:t>(i)</w:t>
      </w:r>
      <w:r w:rsidRPr="00A03B1B">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47FB8ED1" w14:textId="77777777" w:rsidR="00A03B1B" w:rsidRPr="00A03B1B" w:rsidRDefault="00A03B1B" w:rsidP="00A03B1B">
      <w:pPr>
        <w:spacing w:after="240"/>
        <w:ind w:left="2880" w:hanging="720"/>
        <w:rPr>
          <w:szCs w:val="20"/>
        </w:rPr>
      </w:pPr>
      <w:r w:rsidRPr="00A03B1B">
        <w:rPr>
          <w:szCs w:val="20"/>
        </w:rPr>
        <w:t>(A)</w:t>
      </w:r>
      <w:r w:rsidRPr="00A03B1B">
        <w:rPr>
          <w:szCs w:val="20"/>
        </w:rPr>
        <w:tab/>
        <w:t>ONRUC – On-Line and the hour is a RUC-Committed Hour;</w:t>
      </w:r>
    </w:p>
    <w:p w14:paraId="18A2B3E8" w14:textId="77777777" w:rsidR="00A03B1B" w:rsidRPr="00A03B1B" w:rsidRDefault="00A03B1B" w:rsidP="00A03B1B">
      <w:pPr>
        <w:spacing w:before="240" w:after="240"/>
        <w:ind w:left="2880" w:hanging="720"/>
        <w:rPr>
          <w:szCs w:val="20"/>
        </w:rPr>
      </w:pPr>
      <w:r w:rsidRPr="00A03B1B">
        <w:rPr>
          <w:szCs w:val="20"/>
        </w:rPr>
        <w:t>(B)</w:t>
      </w:r>
      <w:r w:rsidRPr="00A03B1B">
        <w:rPr>
          <w:szCs w:val="20"/>
        </w:rPr>
        <w:tab/>
        <w:t>ON – On-Line Resource with Energy Offer Curve;</w:t>
      </w:r>
    </w:p>
    <w:p w14:paraId="34DC85CD" w14:textId="77777777" w:rsidR="00A03B1B" w:rsidRPr="00A03B1B" w:rsidRDefault="00A03B1B" w:rsidP="00A03B1B">
      <w:pPr>
        <w:spacing w:after="240"/>
        <w:ind w:left="2880" w:hanging="720"/>
        <w:rPr>
          <w:szCs w:val="20"/>
        </w:rPr>
      </w:pPr>
      <w:r w:rsidRPr="00A03B1B">
        <w:rPr>
          <w:szCs w:val="20"/>
        </w:rPr>
        <w:t>(C)</w:t>
      </w:r>
      <w:r w:rsidRPr="00A03B1B">
        <w:rPr>
          <w:szCs w:val="20"/>
        </w:rPr>
        <w:tab/>
        <w:t>ONOS – On-Line Resource with Output Schedule;</w:t>
      </w:r>
    </w:p>
    <w:p w14:paraId="0B05DDFF" w14:textId="77777777" w:rsidR="00A03B1B" w:rsidRPr="00A03B1B" w:rsidRDefault="00A03B1B" w:rsidP="00A03B1B">
      <w:pPr>
        <w:spacing w:after="240"/>
        <w:ind w:left="2880" w:hanging="720"/>
        <w:rPr>
          <w:szCs w:val="20"/>
        </w:rPr>
      </w:pPr>
      <w:r w:rsidRPr="00A03B1B">
        <w:rPr>
          <w:szCs w:val="20"/>
        </w:rPr>
        <w:t>(D)</w:t>
      </w:r>
      <w:r w:rsidRPr="00A03B1B">
        <w:rPr>
          <w:szCs w:val="20"/>
        </w:rPr>
        <w:tab/>
        <w:t>ONTEST – On-Line blocked from Security-Constrained Economic Dispatch (SCED) for operations testing (while ONTEST, a Generation Resource may be shown on Outage in the Outage Scheduler);</w:t>
      </w:r>
    </w:p>
    <w:p w14:paraId="7B222EEA" w14:textId="77777777" w:rsidR="00A03B1B" w:rsidRPr="00A03B1B" w:rsidRDefault="00A03B1B" w:rsidP="00A03B1B">
      <w:pPr>
        <w:spacing w:after="240"/>
        <w:ind w:left="2880" w:hanging="720"/>
        <w:rPr>
          <w:szCs w:val="20"/>
        </w:rPr>
      </w:pPr>
      <w:r w:rsidRPr="00A03B1B">
        <w:rPr>
          <w:szCs w:val="20"/>
        </w:rPr>
        <w:lastRenderedPageBreak/>
        <w:t>(E)</w:t>
      </w:r>
      <w:r w:rsidRPr="00A03B1B">
        <w:rPr>
          <w:szCs w:val="20"/>
        </w:rPr>
        <w:tab/>
        <w:t>ONEMR – On-Line EMR (available for commitment or dispatch only for ERCOT-declared Emergency Conditions; the QSE may appropriately set LSL and High Sustained Limit (HSL) to reflect operating limits);</w:t>
      </w:r>
    </w:p>
    <w:p w14:paraId="696EB872" w14:textId="77777777" w:rsidR="00A03B1B" w:rsidRPr="00A03B1B" w:rsidRDefault="00A03B1B" w:rsidP="00A03B1B">
      <w:pPr>
        <w:spacing w:after="240"/>
        <w:ind w:left="2880" w:hanging="720"/>
        <w:rPr>
          <w:szCs w:val="20"/>
        </w:rPr>
      </w:pPr>
      <w:r w:rsidRPr="00A03B1B">
        <w:rPr>
          <w:szCs w:val="20"/>
        </w:rPr>
        <w:t>(F)</w:t>
      </w:r>
      <w:r w:rsidRPr="00A03B1B">
        <w:rPr>
          <w:szCs w:val="20"/>
        </w:rPr>
        <w:tab/>
        <w:t xml:space="preserve">ONOPTOUT – On-Line and the hour is a RUC Buy-Back Hour; </w:t>
      </w:r>
    </w:p>
    <w:p w14:paraId="57A6EDEA" w14:textId="77777777" w:rsidR="00A03B1B" w:rsidRPr="00A03B1B" w:rsidRDefault="00A03B1B" w:rsidP="00A03B1B">
      <w:pPr>
        <w:spacing w:after="240"/>
        <w:ind w:left="2880" w:hanging="720"/>
        <w:rPr>
          <w:szCs w:val="20"/>
        </w:rPr>
      </w:pPr>
      <w:r w:rsidRPr="00A03B1B">
        <w:rPr>
          <w:szCs w:val="20"/>
        </w:rPr>
        <w:t>(G)</w:t>
      </w:r>
      <w:r w:rsidRPr="00A03B1B">
        <w:rPr>
          <w:szCs w:val="20"/>
        </w:rPr>
        <w:tab/>
        <w:t>SHUTDOWN – The Resource is On-Line and in a shutdown sequence, and is not eligible for an Ancillary Service award.  This Resource Status is only to be used for Real-Time telemetry purposes;</w:t>
      </w:r>
    </w:p>
    <w:p w14:paraId="3A02178E" w14:textId="77777777" w:rsidR="00A03B1B" w:rsidRPr="00A03B1B" w:rsidRDefault="00A03B1B" w:rsidP="00A03B1B">
      <w:pPr>
        <w:spacing w:after="240"/>
        <w:ind w:left="2880" w:hanging="720"/>
        <w:rPr>
          <w:szCs w:val="20"/>
        </w:rPr>
      </w:pPr>
      <w:r w:rsidRPr="00A03B1B">
        <w:rPr>
          <w:szCs w:val="20"/>
        </w:rPr>
        <w:t>(H)</w:t>
      </w:r>
      <w:r w:rsidRPr="00A03B1B">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p w14:paraId="7D4E6B7D" w14:textId="77777777" w:rsidR="00A03B1B" w:rsidRPr="00A03B1B" w:rsidRDefault="00A03B1B" w:rsidP="00A03B1B">
      <w:pPr>
        <w:spacing w:after="240"/>
        <w:ind w:left="2880" w:hanging="720"/>
        <w:rPr>
          <w:szCs w:val="20"/>
        </w:rPr>
      </w:pPr>
      <w:r w:rsidRPr="00A03B1B">
        <w:rPr>
          <w:szCs w:val="20"/>
        </w:rPr>
        <w:t>(I)</w:t>
      </w:r>
      <w:r w:rsidRPr="00A03B1B">
        <w:rPr>
          <w:szCs w:val="20"/>
        </w:rPr>
        <w:tab/>
        <w:t>OFFQS – Off-Line but available for SCED deployment and to provide ECRS</w:t>
      </w:r>
      <w:ins w:id="70" w:author="ERCOT" w:date="2025-12-08T08:40:00Z">
        <w:r w:rsidRPr="00A03B1B">
          <w:rPr>
            <w:szCs w:val="20"/>
          </w:rPr>
          <w:t>,</w:t>
        </w:r>
      </w:ins>
      <w:del w:id="71" w:author="ERCOT" w:date="2025-12-08T08:40:00Z">
        <w:r w:rsidRPr="00A03B1B" w:rsidDel="00952F6F">
          <w:rPr>
            <w:szCs w:val="20"/>
          </w:rPr>
          <w:delText xml:space="preserve"> and</w:delText>
        </w:r>
      </w:del>
      <w:r w:rsidRPr="00A03B1B">
        <w:rPr>
          <w:szCs w:val="20"/>
        </w:rPr>
        <w:t xml:space="preserve"> Non-Spin</w:t>
      </w:r>
      <w:ins w:id="72" w:author="ERCOT" w:date="2025-12-08T08:40:00Z">
        <w:r w:rsidRPr="00A03B1B">
          <w:rPr>
            <w:szCs w:val="20"/>
          </w:rPr>
          <w:t>, and DRRS</w:t>
        </w:r>
      </w:ins>
      <w:r w:rsidRPr="00A03B1B">
        <w:rPr>
          <w:szCs w:val="20"/>
        </w:rPr>
        <w:t xml:space="preserve">, if qualified and capable.  Only qualified Quick Start Generation Resources (QSGRs) may utilize this status; </w:t>
      </w:r>
    </w:p>
    <w:p w14:paraId="447E907F" w14:textId="77777777" w:rsidR="00A03B1B" w:rsidRPr="00A03B1B" w:rsidRDefault="00A03B1B" w:rsidP="00A03B1B">
      <w:pPr>
        <w:spacing w:after="240"/>
        <w:ind w:left="2880" w:hanging="720"/>
        <w:rPr>
          <w:szCs w:val="20"/>
        </w:rPr>
      </w:pPr>
      <w:r w:rsidRPr="00A03B1B">
        <w:rPr>
          <w:szCs w:val="20"/>
        </w:rPr>
        <w:t>(J)</w:t>
      </w:r>
      <w:r w:rsidRPr="00A03B1B">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467A3C2A" w14:textId="77777777" w:rsidR="00A03B1B" w:rsidRPr="00A03B1B" w:rsidRDefault="00A03B1B" w:rsidP="00A03B1B">
      <w:pPr>
        <w:spacing w:after="240"/>
        <w:ind w:left="2880" w:hanging="720"/>
        <w:rPr>
          <w:szCs w:val="20"/>
        </w:rPr>
      </w:pPr>
      <w:r w:rsidRPr="00A03B1B">
        <w:rPr>
          <w:szCs w:val="20"/>
        </w:rPr>
        <w:t>(K)</w:t>
      </w:r>
      <w:r w:rsidRPr="00A03B1B">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03B1B" w:rsidRPr="00A03B1B" w14:paraId="5734210F" w14:textId="77777777" w:rsidTr="00B31BB1">
        <w:tc>
          <w:tcPr>
            <w:tcW w:w="9332" w:type="dxa"/>
            <w:tcBorders>
              <w:top w:val="single" w:sz="4" w:space="0" w:color="auto"/>
              <w:left w:val="single" w:sz="4" w:space="0" w:color="auto"/>
              <w:bottom w:val="single" w:sz="4" w:space="0" w:color="auto"/>
              <w:right w:val="single" w:sz="4" w:space="0" w:color="auto"/>
            </w:tcBorders>
            <w:shd w:val="clear" w:color="auto" w:fill="D9D9D9"/>
          </w:tcPr>
          <w:p w14:paraId="5A6303E7" w14:textId="77777777" w:rsidR="00A03B1B" w:rsidRPr="00A03B1B" w:rsidRDefault="00A03B1B" w:rsidP="00A03B1B">
            <w:pPr>
              <w:spacing w:before="120" w:after="240"/>
              <w:rPr>
                <w:b/>
                <w:i/>
                <w:szCs w:val="20"/>
              </w:rPr>
            </w:pPr>
            <w:r w:rsidRPr="00A03B1B">
              <w:rPr>
                <w:b/>
                <w:i/>
                <w:szCs w:val="20"/>
              </w:rPr>
              <w:t>[NPRR1188:  Replace item (K) above with the following upon system implementation:]</w:t>
            </w:r>
          </w:p>
          <w:p w14:paraId="23999D4C" w14:textId="77777777" w:rsidR="00A03B1B" w:rsidRPr="00A03B1B" w:rsidRDefault="00A03B1B" w:rsidP="00A03B1B">
            <w:pPr>
              <w:spacing w:after="240"/>
              <w:ind w:left="2880" w:hanging="720"/>
              <w:rPr>
                <w:szCs w:val="20"/>
              </w:rPr>
            </w:pPr>
            <w:r w:rsidRPr="00A03B1B">
              <w:rPr>
                <w:szCs w:val="20"/>
              </w:rPr>
              <w:t>(K)</w:t>
            </w:r>
            <w:r w:rsidRPr="00A03B1B">
              <w:rPr>
                <w:szCs w:val="20"/>
              </w:rPr>
              <w:tab/>
              <w:t xml:space="preserve">ONHOLD – Resource is On-Line but temporarily unavailable for Dispatch by SCED or Ancillary Service awards due to a valid and verifiable operational reason.  This Resource Status is only to be used for Real-Time telemetry purposes.  For SCED, Resource Base Points will be set equal to the telemetered net </w:t>
            </w:r>
            <w:r w:rsidRPr="00A03B1B">
              <w:rPr>
                <w:szCs w:val="20"/>
              </w:rPr>
              <w:lastRenderedPageBreak/>
              <w:t>real power of the Resource available at the time of the SCED execution.</w:t>
            </w:r>
          </w:p>
        </w:tc>
      </w:tr>
    </w:tbl>
    <w:p w14:paraId="05E51BFD" w14:textId="77777777" w:rsidR="00A03B1B" w:rsidRPr="00A03B1B" w:rsidRDefault="00A03B1B" w:rsidP="00A03B1B">
      <w:pPr>
        <w:spacing w:before="240" w:after="240"/>
        <w:ind w:left="2160" w:hanging="720"/>
        <w:rPr>
          <w:szCs w:val="20"/>
        </w:rPr>
      </w:pPr>
      <w:r w:rsidRPr="00A03B1B">
        <w:rPr>
          <w:szCs w:val="20"/>
        </w:rPr>
        <w:lastRenderedPageBreak/>
        <w:t>(ii)</w:t>
      </w:r>
      <w:r w:rsidRPr="00A03B1B">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416F5CBA" w14:textId="77777777" w:rsidR="00A03B1B" w:rsidRPr="00A03B1B" w:rsidRDefault="00A03B1B" w:rsidP="00A03B1B">
      <w:pPr>
        <w:spacing w:after="240"/>
        <w:ind w:left="2880" w:hanging="720"/>
        <w:rPr>
          <w:szCs w:val="20"/>
        </w:rPr>
      </w:pPr>
      <w:r w:rsidRPr="00A03B1B">
        <w:rPr>
          <w:szCs w:val="20"/>
        </w:rPr>
        <w:t>(A)</w:t>
      </w:r>
      <w:r w:rsidRPr="00A03B1B">
        <w:rPr>
          <w:szCs w:val="20"/>
        </w:rPr>
        <w:tab/>
        <w:t>OUT – Off-Line and unavailable, or not connected to the ERCOT System and operating in a Private Microgrid Island (PMI);</w:t>
      </w:r>
    </w:p>
    <w:p w14:paraId="68451EAA" w14:textId="77777777" w:rsidR="00A03B1B" w:rsidRPr="00A03B1B" w:rsidRDefault="00A03B1B" w:rsidP="00A03B1B">
      <w:pPr>
        <w:spacing w:before="240" w:after="240"/>
        <w:ind w:left="2880" w:hanging="720"/>
        <w:rPr>
          <w:ins w:id="73" w:author="ERCOT" w:date="2025-12-08T08:41:00Z"/>
          <w:szCs w:val="20"/>
        </w:rPr>
      </w:pPr>
      <w:r w:rsidRPr="00A03B1B">
        <w:rPr>
          <w:szCs w:val="20"/>
        </w:rPr>
        <w:t>(B)</w:t>
      </w:r>
      <w:r w:rsidRPr="00A03B1B">
        <w:rPr>
          <w:szCs w:val="20"/>
        </w:rPr>
        <w:tab/>
        <w:t>OFF – Off-Line but available for commitment in the Day-Ahead Market (DAM), RUC, and providing Non-Spin</w:t>
      </w:r>
      <w:ins w:id="74" w:author="ERCOT" w:date="2025-12-08T08:41:00Z">
        <w:r w:rsidRPr="00A03B1B">
          <w:rPr>
            <w:szCs w:val="20"/>
          </w:rPr>
          <w:t xml:space="preserve"> or DRRS</w:t>
        </w:r>
      </w:ins>
      <w:r w:rsidRPr="00A03B1B">
        <w:rPr>
          <w:szCs w:val="20"/>
        </w:rPr>
        <w:t>, if qualified and capable;</w:t>
      </w:r>
    </w:p>
    <w:p w14:paraId="3EB64A75" w14:textId="77777777" w:rsidR="00A03B1B" w:rsidRPr="00A03B1B" w:rsidRDefault="00A03B1B" w:rsidP="00DE0DC9">
      <w:pPr>
        <w:spacing w:after="240"/>
        <w:ind w:left="2880" w:hanging="720"/>
        <w:rPr>
          <w:szCs w:val="20"/>
        </w:rPr>
      </w:pPr>
      <w:ins w:id="75" w:author="ERCOT" w:date="2025-12-08T08:41:00Z">
        <w:r w:rsidRPr="00A03B1B">
          <w:rPr>
            <w:szCs w:val="20"/>
          </w:rPr>
          <w:t>(C)</w:t>
        </w:r>
        <w:r w:rsidRPr="00A03B1B">
          <w:rPr>
            <w:szCs w:val="20"/>
          </w:rPr>
          <w:tab/>
          <w:t>DRRS</w:t>
        </w:r>
      </w:ins>
      <w:ins w:id="76" w:author="ERCOT" w:date="2025-12-08T08:42:00Z">
        <w:r w:rsidRPr="00A03B1B">
          <w:rPr>
            <w:szCs w:val="20"/>
          </w:rPr>
          <w:t xml:space="preserve"> – Off-Line and available for DRRS deployment;</w:t>
        </w:r>
      </w:ins>
    </w:p>
    <w:p w14:paraId="72533727" w14:textId="77777777" w:rsidR="00A03B1B" w:rsidRPr="00A03B1B" w:rsidRDefault="00A03B1B" w:rsidP="00A03B1B">
      <w:pPr>
        <w:spacing w:after="240"/>
        <w:ind w:left="2880" w:hanging="720"/>
        <w:rPr>
          <w:szCs w:val="20"/>
        </w:rPr>
      </w:pPr>
      <w:r w:rsidRPr="00A03B1B">
        <w:rPr>
          <w:szCs w:val="20"/>
        </w:rPr>
        <w:t>(</w:t>
      </w:r>
      <w:ins w:id="77" w:author="ERCOT" w:date="2025-12-08T08:42:00Z">
        <w:r w:rsidRPr="00A03B1B">
          <w:rPr>
            <w:szCs w:val="20"/>
          </w:rPr>
          <w:t>D</w:t>
        </w:r>
      </w:ins>
      <w:del w:id="78" w:author="ERCOT" w:date="2025-12-08T08:42:00Z">
        <w:r w:rsidRPr="00A03B1B" w:rsidDel="00952F6F">
          <w:rPr>
            <w:szCs w:val="20"/>
          </w:rPr>
          <w:delText>C</w:delText>
        </w:r>
      </w:del>
      <w:r w:rsidRPr="00A03B1B">
        <w:rPr>
          <w:szCs w:val="20"/>
        </w:rPr>
        <w:t>)</w:t>
      </w:r>
      <w:r w:rsidRPr="00A03B1B">
        <w:rPr>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7D77CC66" w14:textId="77777777" w:rsidR="00A03B1B" w:rsidRPr="00A03B1B" w:rsidRDefault="00A03B1B" w:rsidP="00A03B1B">
      <w:pPr>
        <w:spacing w:after="240"/>
        <w:ind w:left="2880" w:hanging="720"/>
        <w:rPr>
          <w:szCs w:val="20"/>
        </w:rPr>
      </w:pPr>
      <w:r w:rsidRPr="00A03B1B">
        <w:rPr>
          <w:szCs w:val="20"/>
        </w:rPr>
        <w:t>(</w:t>
      </w:r>
      <w:ins w:id="79" w:author="ERCOT" w:date="2025-12-08T08:42:00Z">
        <w:r w:rsidRPr="00A03B1B">
          <w:rPr>
            <w:szCs w:val="20"/>
          </w:rPr>
          <w:t>E</w:t>
        </w:r>
      </w:ins>
      <w:del w:id="80" w:author="ERCOT" w:date="2025-12-08T08:42:00Z">
        <w:r w:rsidRPr="00A03B1B" w:rsidDel="00952F6F">
          <w:rPr>
            <w:szCs w:val="20"/>
          </w:rPr>
          <w:delText>D</w:delText>
        </w:r>
      </w:del>
      <w:r w:rsidRPr="00A03B1B">
        <w:rPr>
          <w:szCs w:val="20"/>
        </w:rPr>
        <w:t>)</w:t>
      </w:r>
      <w:r w:rsidRPr="00A03B1B">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77E9615C" w14:textId="77777777" w:rsidR="00A03B1B" w:rsidRPr="00A03B1B" w:rsidRDefault="00A03B1B" w:rsidP="00A03B1B">
      <w:pPr>
        <w:spacing w:after="240"/>
        <w:ind w:left="2160" w:hanging="720"/>
        <w:rPr>
          <w:szCs w:val="20"/>
        </w:rPr>
      </w:pPr>
      <w:r w:rsidRPr="00A03B1B">
        <w:rPr>
          <w:szCs w:val="20"/>
        </w:rPr>
        <w:t>(iii)</w:t>
      </w:r>
      <w:r w:rsidRPr="00A03B1B">
        <w:rPr>
          <w:szCs w:val="20"/>
        </w:rPr>
        <w:tab/>
        <w:t>Select one of the following for Load Resources.  Unless otherwise provided below, these Resource Statuses are to be used for COP and/or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03B1B" w:rsidRPr="00A03B1B" w14:paraId="7FC4827C" w14:textId="77777777" w:rsidTr="00B31BB1">
        <w:tc>
          <w:tcPr>
            <w:tcW w:w="9350" w:type="dxa"/>
            <w:tcBorders>
              <w:top w:val="single" w:sz="4" w:space="0" w:color="auto"/>
              <w:left w:val="single" w:sz="4" w:space="0" w:color="auto"/>
              <w:bottom w:val="single" w:sz="4" w:space="0" w:color="auto"/>
              <w:right w:val="single" w:sz="4" w:space="0" w:color="auto"/>
            </w:tcBorders>
            <w:shd w:val="clear" w:color="auto" w:fill="D9D9D9"/>
          </w:tcPr>
          <w:p w14:paraId="4F48ED73" w14:textId="77777777" w:rsidR="00A03B1B" w:rsidRPr="00A03B1B" w:rsidRDefault="00A03B1B" w:rsidP="00A03B1B">
            <w:pPr>
              <w:spacing w:before="120" w:after="240"/>
              <w:rPr>
                <w:b/>
                <w:i/>
                <w:szCs w:val="20"/>
              </w:rPr>
            </w:pPr>
            <w:r w:rsidRPr="00A03B1B">
              <w:rPr>
                <w:b/>
                <w:i/>
                <w:szCs w:val="20"/>
              </w:rPr>
              <w:t>[NPRR1188:  Insert items (A) and (B) below upon system implementation and renumber accordingly:]</w:t>
            </w:r>
          </w:p>
          <w:p w14:paraId="3BCA2553" w14:textId="77777777" w:rsidR="00A03B1B" w:rsidRPr="00A03B1B" w:rsidRDefault="00A03B1B" w:rsidP="00A03B1B">
            <w:pPr>
              <w:spacing w:after="240"/>
              <w:ind w:left="2880" w:hanging="720"/>
              <w:rPr>
                <w:szCs w:val="20"/>
              </w:rPr>
            </w:pPr>
            <w:r w:rsidRPr="00A03B1B">
              <w:rPr>
                <w:szCs w:val="20"/>
              </w:rPr>
              <w:t>(A)</w:t>
            </w:r>
            <w:r w:rsidRPr="00A03B1B">
              <w:rPr>
                <w:szCs w:val="20"/>
              </w:rPr>
              <w:tab/>
              <w:t>ONTEST – On-Line blocked from SCED for operations testing;</w:t>
            </w:r>
          </w:p>
          <w:p w14:paraId="5506C51B" w14:textId="77777777" w:rsidR="00A03B1B" w:rsidRPr="00A03B1B" w:rsidRDefault="00A03B1B" w:rsidP="00A03B1B">
            <w:pPr>
              <w:spacing w:after="240"/>
              <w:ind w:left="2880" w:hanging="720"/>
              <w:rPr>
                <w:szCs w:val="20"/>
              </w:rPr>
            </w:pPr>
            <w:r w:rsidRPr="00A03B1B">
              <w:rPr>
                <w:szCs w:val="20"/>
              </w:rPr>
              <w:t>(B)</w:t>
            </w:r>
            <w:r w:rsidRPr="00A03B1B">
              <w:rPr>
                <w:szCs w:val="20"/>
              </w:rPr>
              <w:tab/>
              <w:t xml:space="preserve">ONHOLD – CLR is On-Line but temporarily unavailable for Dispatch by SCED or providing Ancillary Service due to a valid and verifiable operational reason.  This Resource Status is only to be used for Real-Time telemetry purposes.  For SCED, Resource Base Points will be set equal to the telemetered net </w:t>
            </w:r>
            <w:r w:rsidRPr="00A03B1B">
              <w:rPr>
                <w:szCs w:val="20"/>
              </w:rPr>
              <w:lastRenderedPageBreak/>
              <w:t>real power of the Resource available at the time of the SCED execution.</w:t>
            </w:r>
          </w:p>
        </w:tc>
      </w:tr>
    </w:tbl>
    <w:p w14:paraId="30CEBB8B" w14:textId="77777777" w:rsidR="00A03B1B" w:rsidRPr="00A03B1B" w:rsidRDefault="00A03B1B" w:rsidP="00A03B1B">
      <w:pPr>
        <w:spacing w:before="240" w:after="240"/>
        <w:ind w:left="2880" w:hanging="720"/>
        <w:rPr>
          <w:szCs w:val="20"/>
        </w:rPr>
      </w:pPr>
      <w:r w:rsidRPr="00A03B1B">
        <w:rPr>
          <w:szCs w:val="20"/>
        </w:rPr>
        <w:lastRenderedPageBreak/>
        <w:t>(A)</w:t>
      </w:r>
      <w:r w:rsidRPr="00A03B1B">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03B1B" w:rsidRPr="00A03B1B" w14:paraId="4A7AE286" w14:textId="77777777" w:rsidTr="00B31BB1">
        <w:tc>
          <w:tcPr>
            <w:tcW w:w="9350" w:type="dxa"/>
            <w:tcBorders>
              <w:top w:val="single" w:sz="4" w:space="0" w:color="auto"/>
              <w:left w:val="single" w:sz="4" w:space="0" w:color="auto"/>
              <w:bottom w:val="single" w:sz="4" w:space="0" w:color="auto"/>
              <w:right w:val="single" w:sz="4" w:space="0" w:color="auto"/>
            </w:tcBorders>
            <w:shd w:val="clear" w:color="auto" w:fill="D9D9D9"/>
          </w:tcPr>
          <w:p w14:paraId="05FD9DF0" w14:textId="77777777" w:rsidR="00A03B1B" w:rsidRPr="00A03B1B" w:rsidRDefault="00A03B1B" w:rsidP="00A03B1B">
            <w:pPr>
              <w:spacing w:before="120" w:after="240"/>
              <w:rPr>
                <w:b/>
                <w:i/>
                <w:szCs w:val="20"/>
              </w:rPr>
            </w:pPr>
            <w:r w:rsidRPr="00A03B1B">
              <w:rPr>
                <w:b/>
                <w:i/>
                <w:szCs w:val="20"/>
              </w:rPr>
              <w:t>[NPRR1188:  Replace item (A) above with the following upon system implementation:]</w:t>
            </w:r>
          </w:p>
          <w:p w14:paraId="6DA0BCE1" w14:textId="77777777" w:rsidR="00A03B1B" w:rsidRPr="00A03B1B" w:rsidRDefault="00A03B1B" w:rsidP="00A03B1B">
            <w:pPr>
              <w:spacing w:after="240"/>
              <w:ind w:left="2880" w:hanging="720"/>
              <w:rPr>
                <w:szCs w:val="20"/>
              </w:rPr>
            </w:pPr>
            <w:r w:rsidRPr="00A03B1B">
              <w:rPr>
                <w:szCs w:val="20"/>
              </w:rPr>
              <w:t>(A)</w:t>
            </w:r>
            <w:r w:rsidRPr="00A03B1B">
              <w:rPr>
                <w:szCs w:val="20"/>
              </w:rPr>
              <w:tab/>
              <w:t>OUTL – Not available.  For a CLR that is not an Aggregate Load Resource (ALR), this status can only be used when the Resource is Off-Line and unavailable with its energy consumption at zero;</w:t>
            </w:r>
          </w:p>
        </w:tc>
      </w:tr>
    </w:tbl>
    <w:p w14:paraId="6750FFFA" w14:textId="77777777" w:rsidR="00A03B1B" w:rsidRPr="00A03B1B" w:rsidRDefault="00A03B1B" w:rsidP="00A03B1B">
      <w:pPr>
        <w:spacing w:before="240" w:after="240"/>
        <w:ind w:left="2880" w:hanging="720"/>
        <w:rPr>
          <w:szCs w:val="20"/>
        </w:rPr>
      </w:pPr>
      <w:r w:rsidRPr="00A03B1B">
        <w:rPr>
          <w:szCs w:val="20"/>
        </w:rPr>
        <w:t>(B)</w:t>
      </w:r>
      <w:r w:rsidRPr="00A03B1B">
        <w:rPr>
          <w:szCs w:val="20"/>
        </w:rPr>
        <w:tab/>
        <w:t>ONL – On-Line and available for Dispatch by SCED or providing Ancillary Services.</w:t>
      </w:r>
    </w:p>
    <w:p w14:paraId="2978F6BC" w14:textId="77777777" w:rsidR="00A03B1B" w:rsidRPr="00A03B1B" w:rsidRDefault="00A03B1B" w:rsidP="00A03B1B">
      <w:pPr>
        <w:spacing w:after="240"/>
        <w:ind w:left="2160" w:hanging="720"/>
        <w:rPr>
          <w:szCs w:val="20"/>
        </w:rPr>
      </w:pPr>
      <w:r w:rsidRPr="00A03B1B">
        <w:rPr>
          <w:szCs w:val="20"/>
        </w:rPr>
        <w:t>(iv)</w:t>
      </w:r>
      <w:r w:rsidRPr="00A03B1B">
        <w:rPr>
          <w:szCs w:val="20"/>
        </w:rPr>
        <w:tab/>
        <w:t>Select one of the following for ESRs.  Unless otherwise provided below, these Resource Statuses are to be used for COP and Real-Time telemetry purposes:</w:t>
      </w:r>
    </w:p>
    <w:p w14:paraId="209E46C4" w14:textId="77777777" w:rsidR="00A03B1B" w:rsidRPr="00A03B1B" w:rsidRDefault="00A03B1B" w:rsidP="00A03B1B">
      <w:pPr>
        <w:spacing w:after="240"/>
        <w:ind w:left="2880" w:hanging="720"/>
        <w:rPr>
          <w:szCs w:val="20"/>
        </w:rPr>
      </w:pPr>
      <w:r w:rsidRPr="00A03B1B">
        <w:rPr>
          <w:szCs w:val="20"/>
        </w:rPr>
        <w:t>(A)</w:t>
      </w:r>
      <w:r w:rsidRPr="00A03B1B">
        <w:rPr>
          <w:szCs w:val="20"/>
        </w:rPr>
        <w:tab/>
        <w:t>ON – On-Line Resource with Energy Bid/Offer Curve;</w:t>
      </w:r>
    </w:p>
    <w:p w14:paraId="730D9714" w14:textId="77777777" w:rsidR="00A03B1B" w:rsidRPr="00A03B1B" w:rsidRDefault="00A03B1B" w:rsidP="00A03B1B">
      <w:pPr>
        <w:spacing w:after="240"/>
        <w:ind w:left="2880" w:hanging="720"/>
        <w:rPr>
          <w:szCs w:val="20"/>
        </w:rPr>
      </w:pPr>
      <w:r w:rsidRPr="00A03B1B">
        <w:rPr>
          <w:szCs w:val="20"/>
        </w:rPr>
        <w:t>(B)</w:t>
      </w:r>
      <w:r w:rsidRPr="00A03B1B">
        <w:rPr>
          <w:szCs w:val="20"/>
        </w:rPr>
        <w:tab/>
        <w:t>ONOS – On-Line Resource with Output Schedule;</w:t>
      </w:r>
    </w:p>
    <w:p w14:paraId="6B69DE36" w14:textId="77777777" w:rsidR="00A03B1B" w:rsidRPr="00A03B1B" w:rsidRDefault="00A03B1B" w:rsidP="00A03B1B">
      <w:pPr>
        <w:spacing w:after="240"/>
        <w:ind w:left="2880" w:hanging="720"/>
        <w:rPr>
          <w:szCs w:val="20"/>
        </w:rPr>
      </w:pPr>
      <w:r w:rsidRPr="00A03B1B">
        <w:rPr>
          <w:szCs w:val="20"/>
        </w:rPr>
        <w:t>(C)</w:t>
      </w:r>
      <w:r w:rsidRPr="00A03B1B">
        <w:rPr>
          <w:szCs w:val="20"/>
        </w:rPr>
        <w:tab/>
        <w:t>ONTEST – On-Line blocked from SCED for operations testing (while ONTEST, an ESR may be shown on Outage in the Outage Scheduler);</w:t>
      </w:r>
    </w:p>
    <w:p w14:paraId="577EB8E0" w14:textId="77777777" w:rsidR="00A03B1B" w:rsidRPr="00A03B1B" w:rsidRDefault="00A03B1B" w:rsidP="00A03B1B">
      <w:pPr>
        <w:spacing w:after="240"/>
        <w:ind w:left="2880" w:hanging="720"/>
        <w:rPr>
          <w:szCs w:val="20"/>
        </w:rPr>
      </w:pPr>
      <w:r w:rsidRPr="00A03B1B">
        <w:rPr>
          <w:szCs w:val="20"/>
        </w:rPr>
        <w:t>(D)</w:t>
      </w:r>
      <w:r w:rsidRPr="00A03B1B">
        <w:rPr>
          <w:szCs w:val="20"/>
        </w:rPr>
        <w:tab/>
        <w:t>ONEMR – On-Line EMR (available for commitment or dispatch only for ERCOT-declared Emergency Conditions; the QSE may appropriately set LSL and HSL to reflect operating limits);</w:t>
      </w:r>
    </w:p>
    <w:p w14:paraId="33873B93" w14:textId="77777777" w:rsidR="00A03B1B" w:rsidRPr="00A03B1B" w:rsidRDefault="00A03B1B" w:rsidP="00A03B1B">
      <w:pPr>
        <w:spacing w:after="240"/>
        <w:ind w:left="2880" w:hanging="720"/>
        <w:rPr>
          <w:szCs w:val="20"/>
        </w:rPr>
      </w:pPr>
      <w:r w:rsidRPr="00A03B1B">
        <w:rPr>
          <w:szCs w:val="20"/>
        </w:rPr>
        <w:t>(E)</w:t>
      </w:r>
      <w:r w:rsidRPr="00A03B1B">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660533D7" w14:textId="77777777" w:rsidR="00A03B1B" w:rsidRPr="00A03B1B" w:rsidRDefault="00A03B1B" w:rsidP="00A03B1B">
      <w:pPr>
        <w:spacing w:after="240"/>
        <w:ind w:left="2880" w:hanging="720"/>
        <w:rPr>
          <w:szCs w:val="20"/>
        </w:rPr>
      </w:pPr>
      <w:r w:rsidRPr="00A03B1B">
        <w:rPr>
          <w:szCs w:val="20"/>
        </w:rPr>
        <w:t>(F)</w:t>
      </w:r>
      <w:r w:rsidRPr="00A03B1B">
        <w:rPr>
          <w:szCs w:val="20"/>
        </w:rPr>
        <w:tab/>
        <w:t>OUT – Off-Line and unavailable, or not connected to the ERCOT System and operating in a PMI;</w:t>
      </w:r>
    </w:p>
    <w:p w14:paraId="70A2BD35" w14:textId="77777777" w:rsidR="00A03B1B" w:rsidRPr="00A03B1B" w:rsidRDefault="00A03B1B" w:rsidP="00A03B1B">
      <w:pPr>
        <w:spacing w:after="240"/>
        <w:ind w:left="1440" w:hanging="720"/>
        <w:rPr>
          <w:szCs w:val="20"/>
        </w:rPr>
      </w:pPr>
      <w:r w:rsidRPr="00A03B1B">
        <w:rPr>
          <w:szCs w:val="20"/>
        </w:rPr>
        <w:t>(c)</w:t>
      </w:r>
      <w:r w:rsidRPr="00A03B1B">
        <w:rPr>
          <w:szCs w:val="20"/>
        </w:rPr>
        <w:tab/>
        <w:t>The HSL;</w:t>
      </w:r>
    </w:p>
    <w:p w14:paraId="2E418EFE" w14:textId="77777777" w:rsidR="00A03B1B" w:rsidRPr="00A03B1B" w:rsidRDefault="00A03B1B" w:rsidP="00A03B1B">
      <w:pPr>
        <w:spacing w:after="240"/>
        <w:ind w:left="2160" w:hanging="720"/>
        <w:rPr>
          <w:szCs w:val="20"/>
        </w:rPr>
      </w:pPr>
      <w:r w:rsidRPr="00A03B1B">
        <w:rPr>
          <w:szCs w:val="20"/>
        </w:rPr>
        <w:t>(i)</w:t>
      </w:r>
      <w:r w:rsidRPr="00A03B1B">
        <w:rPr>
          <w:szCs w:val="20"/>
        </w:rPr>
        <w:tab/>
        <w:t>For Load Resources other than CLRs, the HSL should equal the expected power consumption;</w:t>
      </w:r>
    </w:p>
    <w:p w14:paraId="2417801D" w14:textId="77777777" w:rsidR="00A03B1B" w:rsidRPr="00A03B1B" w:rsidRDefault="00A03B1B" w:rsidP="00A03B1B">
      <w:pPr>
        <w:spacing w:after="240"/>
        <w:ind w:left="2160" w:hanging="720"/>
        <w:rPr>
          <w:szCs w:val="20"/>
        </w:rPr>
      </w:pPr>
      <w:r w:rsidRPr="00A03B1B">
        <w:rPr>
          <w:szCs w:val="20"/>
        </w:rPr>
        <w:t>(ii)</w:t>
      </w:r>
      <w:r w:rsidRPr="00A03B1B">
        <w:rPr>
          <w:szCs w:val="20"/>
        </w:rPr>
        <w:tab/>
        <w:t>For ESRs, the HSL may be negative;</w:t>
      </w:r>
    </w:p>
    <w:p w14:paraId="349AAA35" w14:textId="77777777" w:rsidR="00A03B1B" w:rsidRPr="00A03B1B" w:rsidRDefault="00A03B1B" w:rsidP="00A03B1B">
      <w:pPr>
        <w:spacing w:after="240"/>
        <w:ind w:left="1440" w:hanging="720"/>
        <w:rPr>
          <w:szCs w:val="20"/>
        </w:rPr>
      </w:pPr>
      <w:r w:rsidRPr="00A03B1B">
        <w:rPr>
          <w:szCs w:val="20"/>
        </w:rPr>
        <w:lastRenderedPageBreak/>
        <w:t>(d)</w:t>
      </w:r>
      <w:r w:rsidRPr="00A03B1B">
        <w:rPr>
          <w:szCs w:val="20"/>
        </w:rPr>
        <w:tab/>
        <w:t>The LSL;</w:t>
      </w:r>
    </w:p>
    <w:p w14:paraId="2C808CA5" w14:textId="77777777" w:rsidR="00A03B1B" w:rsidRPr="00A03B1B" w:rsidRDefault="00A03B1B" w:rsidP="00A03B1B">
      <w:pPr>
        <w:spacing w:after="240"/>
        <w:ind w:left="2160" w:hanging="720"/>
        <w:rPr>
          <w:szCs w:val="20"/>
        </w:rPr>
      </w:pPr>
      <w:r w:rsidRPr="00A03B1B">
        <w:rPr>
          <w:szCs w:val="20"/>
        </w:rPr>
        <w:t>(i)</w:t>
      </w:r>
      <w:r w:rsidRPr="00A03B1B">
        <w:rPr>
          <w:szCs w:val="20"/>
        </w:rPr>
        <w:tab/>
        <w:t>For Load Resources other than CLRs, the LSL should equal the expected Low Power Consumption (LPC);</w:t>
      </w:r>
    </w:p>
    <w:p w14:paraId="5AA0642A" w14:textId="77777777" w:rsidR="00A03B1B" w:rsidRPr="00A03B1B" w:rsidRDefault="00A03B1B" w:rsidP="00A03B1B">
      <w:pPr>
        <w:spacing w:after="240"/>
        <w:ind w:left="2160" w:hanging="720"/>
        <w:rPr>
          <w:szCs w:val="20"/>
        </w:rPr>
      </w:pPr>
      <w:r w:rsidRPr="00A03B1B">
        <w:rPr>
          <w:szCs w:val="20"/>
        </w:rPr>
        <w:t>(ii)</w:t>
      </w:r>
      <w:r w:rsidRPr="00A03B1B">
        <w:rPr>
          <w:szCs w:val="20"/>
        </w:rPr>
        <w:tab/>
        <w:t>For ESRs, the LSL may be positive;</w:t>
      </w:r>
    </w:p>
    <w:p w14:paraId="562F915F" w14:textId="77777777" w:rsidR="00A03B1B" w:rsidRPr="00A03B1B" w:rsidRDefault="00A03B1B" w:rsidP="00A03B1B">
      <w:pPr>
        <w:spacing w:after="240"/>
        <w:ind w:left="1440" w:hanging="720"/>
        <w:rPr>
          <w:szCs w:val="20"/>
        </w:rPr>
      </w:pPr>
      <w:r w:rsidRPr="00A03B1B">
        <w:rPr>
          <w:szCs w:val="20"/>
        </w:rPr>
        <w:t>(e)</w:t>
      </w:r>
      <w:r w:rsidRPr="00A03B1B">
        <w:rPr>
          <w:szCs w:val="20"/>
        </w:rPr>
        <w:tab/>
        <w:t>The High Emergency Limit (HEL);</w:t>
      </w:r>
    </w:p>
    <w:p w14:paraId="79E8DBD9" w14:textId="77777777" w:rsidR="00A03B1B" w:rsidRPr="00A03B1B" w:rsidRDefault="00A03B1B" w:rsidP="00A03B1B">
      <w:pPr>
        <w:spacing w:after="240"/>
        <w:ind w:left="1440" w:hanging="720"/>
        <w:rPr>
          <w:szCs w:val="20"/>
        </w:rPr>
      </w:pPr>
      <w:r w:rsidRPr="00A03B1B">
        <w:rPr>
          <w:szCs w:val="20"/>
        </w:rPr>
        <w:t>(f)</w:t>
      </w:r>
      <w:r w:rsidRPr="00A03B1B">
        <w:rPr>
          <w:szCs w:val="20"/>
        </w:rPr>
        <w:tab/>
        <w:t>The Low Emergency Limit (LEL);</w:t>
      </w:r>
    </w:p>
    <w:p w14:paraId="75471B13" w14:textId="77777777" w:rsidR="00A03B1B" w:rsidRPr="00A03B1B" w:rsidRDefault="00A03B1B" w:rsidP="00A03B1B">
      <w:pPr>
        <w:spacing w:after="240"/>
        <w:ind w:left="1440" w:hanging="720"/>
        <w:rPr>
          <w:szCs w:val="20"/>
        </w:rPr>
      </w:pPr>
      <w:r w:rsidRPr="00A03B1B">
        <w:rPr>
          <w:szCs w:val="20"/>
        </w:rPr>
        <w:t>(g)</w:t>
      </w:r>
      <w:r w:rsidRPr="00A03B1B">
        <w:rPr>
          <w:szCs w:val="20"/>
        </w:rPr>
        <w:tab/>
        <w:t>Ancillary Service capability in MW for each product and sub-type; and</w:t>
      </w:r>
    </w:p>
    <w:p w14:paraId="43E6A2DC" w14:textId="77777777" w:rsidR="00A03B1B" w:rsidRPr="00A03B1B" w:rsidRDefault="00A03B1B" w:rsidP="00A03B1B">
      <w:pPr>
        <w:spacing w:after="240"/>
        <w:ind w:left="1440" w:hanging="720"/>
        <w:rPr>
          <w:szCs w:val="20"/>
        </w:rPr>
      </w:pPr>
      <w:r w:rsidRPr="00A03B1B">
        <w:rPr>
          <w:szCs w:val="20"/>
        </w:rPr>
        <w:t>(h)</w:t>
      </w:r>
      <w:r w:rsidRPr="00A03B1B">
        <w:rPr>
          <w:szCs w:val="20"/>
        </w:rPr>
        <w:tab/>
        <w:t>For ESRs:</w:t>
      </w:r>
    </w:p>
    <w:p w14:paraId="0202AE9D" w14:textId="77777777" w:rsidR="00A03B1B" w:rsidRPr="00A03B1B" w:rsidRDefault="00A03B1B" w:rsidP="00A03B1B">
      <w:pPr>
        <w:spacing w:after="240"/>
        <w:ind w:left="2160" w:hanging="720"/>
        <w:rPr>
          <w:szCs w:val="20"/>
        </w:rPr>
      </w:pPr>
      <w:r w:rsidRPr="00A03B1B">
        <w:rPr>
          <w:szCs w:val="20"/>
        </w:rPr>
        <w:t>(i)</w:t>
      </w:r>
      <w:r w:rsidRPr="00A03B1B">
        <w:rPr>
          <w:szCs w:val="20"/>
        </w:rPr>
        <w:tab/>
        <w:t>Minimum State of Charge (MinSOC);</w:t>
      </w:r>
    </w:p>
    <w:p w14:paraId="3BF16499" w14:textId="77777777" w:rsidR="00A03B1B" w:rsidRPr="00A03B1B" w:rsidRDefault="00A03B1B" w:rsidP="00A03B1B">
      <w:pPr>
        <w:spacing w:after="240"/>
        <w:ind w:left="2160" w:hanging="720"/>
        <w:rPr>
          <w:szCs w:val="20"/>
        </w:rPr>
      </w:pPr>
      <w:r w:rsidRPr="00A03B1B">
        <w:rPr>
          <w:szCs w:val="20"/>
        </w:rPr>
        <w:t>(ii)</w:t>
      </w:r>
      <w:r w:rsidRPr="00A03B1B">
        <w:rPr>
          <w:szCs w:val="20"/>
        </w:rPr>
        <w:tab/>
        <w:t>Maximum State of Charge (MaxSOC); and</w:t>
      </w:r>
    </w:p>
    <w:p w14:paraId="36AD17D4" w14:textId="77777777" w:rsidR="00A03B1B" w:rsidRPr="00A03B1B" w:rsidRDefault="00A03B1B" w:rsidP="00A03B1B">
      <w:pPr>
        <w:spacing w:after="240"/>
        <w:ind w:left="2160" w:hanging="720"/>
        <w:rPr>
          <w:szCs w:val="20"/>
        </w:rPr>
      </w:pPr>
      <w:r w:rsidRPr="00A03B1B">
        <w:rPr>
          <w:szCs w:val="20"/>
        </w:rPr>
        <w:t>(iii)</w:t>
      </w:r>
      <w:r w:rsidRPr="00A03B1B">
        <w:rPr>
          <w:szCs w:val="20"/>
        </w:rPr>
        <w:tab/>
        <w:t>HBSOC.</w:t>
      </w:r>
    </w:p>
    <w:p w14:paraId="2977ED1E" w14:textId="77777777" w:rsidR="00A03B1B" w:rsidRPr="00A03B1B" w:rsidRDefault="00A03B1B" w:rsidP="00A03B1B">
      <w:pPr>
        <w:spacing w:after="240"/>
        <w:ind w:left="720" w:hanging="720"/>
        <w:rPr>
          <w:iCs/>
          <w:szCs w:val="20"/>
        </w:rPr>
      </w:pPr>
      <w:r w:rsidRPr="00A03B1B">
        <w:rPr>
          <w:iCs/>
          <w:szCs w:val="20"/>
        </w:rPr>
        <w:t>(6)</w:t>
      </w:r>
      <w:r w:rsidRPr="00A03B1B">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78D06E36" w14:textId="77777777" w:rsidR="00A03B1B" w:rsidRPr="00A03B1B" w:rsidRDefault="00A03B1B" w:rsidP="00A03B1B">
      <w:pPr>
        <w:spacing w:after="240"/>
        <w:ind w:left="1440" w:hanging="720"/>
        <w:rPr>
          <w:szCs w:val="20"/>
        </w:rPr>
      </w:pPr>
      <w:r w:rsidRPr="00A03B1B">
        <w:rPr>
          <w:szCs w:val="20"/>
        </w:rPr>
        <w:t>(a)</w:t>
      </w:r>
      <w:r w:rsidRPr="00A03B1B">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6F211768" w14:textId="77777777" w:rsidR="00A03B1B" w:rsidRPr="00A03B1B" w:rsidRDefault="00A03B1B" w:rsidP="00A03B1B">
      <w:pPr>
        <w:spacing w:after="240"/>
        <w:ind w:left="1440" w:hanging="720"/>
        <w:rPr>
          <w:szCs w:val="20"/>
        </w:rPr>
      </w:pPr>
      <w:r w:rsidRPr="00A03B1B">
        <w:rPr>
          <w:szCs w:val="20"/>
        </w:rPr>
        <w:t>(b)</w:t>
      </w:r>
      <w:r w:rsidRPr="00A03B1B">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638BF27B" w14:textId="77777777" w:rsidR="00A03B1B" w:rsidRPr="00A03B1B" w:rsidRDefault="00A03B1B" w:rsidP="00A03B1B">
      <w:pPr>
        <w:spacing w:after="240"/>
        <w:ind w:left="1440" w:hanging="720"/>
        <w:rPr>
          <w:szCs w:val="20"/>
        </w:rPr>
      </w:pPr>
      <w:r w:rsidRPr="00A03B1B">
        <w:rPr>
          <w:szCs w:val="20"/>
        </w:rPr>
        <w:lastRenderedPageBreak/>
        <w:t>(c)</w:t>
      </w:r>
      <w:r w:rsidRPr="00A03B1B">
        <w:rPr>
          <w:szCs w:val="20"/>
        </w:rPr>
        <w:tab/>
        <w:t>ERCOT systems shall allow only one Combined Cycle Generation Resource in a Combined Cycle Train to offer Off-Line Non-Spin in the DAM or SCED.</w:t>
      </w:r>
    </w:p>
    <w:p w14:paraId="0AE242B6" w14:textId="77777777" w:rsidR="00A03B1B" w:rsidRPr="00A03B1B" w:rsidRDefault="00A03B1B" w:rsidP="00A03B1B">
      <w:pPr>
        <w:spacing w:after="240"/>
        <w:ind w:left="2160" w:hanging="720"/>
        <w:rPr>
          <w:szCs w:val="20"/>
        </w:rPr>
      </w:pPr>
      <w:r w:rsidRPr="00A03B1B">
        <w:rPr>
          <w:szCs w:val="20"/>
        </w:rPr>
        <w:t>(i)</w:t>
      </w:r>
      <w:r w:rsidRPr="00A03B1B">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2525F46B" w14:textId="77777777" w:rsidR="00A03B1B" w:rsidRPr="00A03B1B" w:rsidRDefault="00A03B1B" w:rsidP="00A03B1B">
      <w:pPr>
        <w:spacing w:after="240"/>
        <w:ind w:left="2160" w:hanging="720"/>
        <w:rPr>
          <w:szCs w:val="20"/>
        </w:rPr>
      </w:pPr>
      <w:r w:rsidRPr="00A03B1B">
        <w:rPr>
          <w:szCs w:val="20"/>
        </w:rPr>
        <w:t>(ii)</w:t>
      </w:r>
      <w:r w:rsidRPr="00A03B1B">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3C1E7E78" w14:textId="77777777" w:rsidR="00A03B1B" w:rsidRPr="00A03B1B" w:rsidRDefault="00A03B1B" w:rsidP="00A03B1B">
      <w:pPr>
        <w:spacing w:after="240"/>
        <w:ind w:left="1440" w:hanging="720"/>
        <w:rPr>
          <w:iCs/>
          <w:szCs w:val="20"/>
        </w:rPr>
      </w:pPr>
      <w:r w:rsidRPr="00A03B1B">
        <w:rPr>
          <w:iCs/>
          <w:szCs w:val="20"/>
        </w:rPr>
        <w:t>(d)</w:t>
      </w:r>
      <w:r w:rsidRPr="00A03B1B">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78E69403" w14:textId="77777777" w:rsidR="00A03B1B" w:rsidRPr="00A03B1B" w:rsidRDefault="00A03B1B" w:rsidP="00A03B1B">
      <w:pPr>
        <w:spacing w:after="240"/>
        <w:ind w:left="720" w:hanging="720"/>
        <w:rPr>
          <w:iCs/>
          <w:szCs w:val="20"/>
        </w:rPr>
      </w:pPr>
      <w:r w:rsidRPr="00A03B1B">
        <w:rPr>
          <w:iCs/>
          <w:szCs w:val="20"/>
        </w:rPr>
        <w:t>(7)</w:t>
      </w:r>
      <w:r w:rsidRPr="00A03B1B">
        <w:rPr>
          <w:iCs/>
          <w:szCs w:val="20"/>
        </w:rPr>
        <w:tab/>
        <w:t>ERCOT may accept COPs only from QSEs.</w:t>
      </w:r>
    </w:p>
    <w:p w14:paraId="40C92FCD" w14:textId="77777777" w:rsidR="00A03B1B" w:rsidRPr="00A03B1B" w:rsidRDefault="00A03B1B" w:rsidP="00A03B1B">
      <w:pPr>
        <w:spacing w:after="240"/>
        <w:ind w:left="720" w:hanging="720"/>
        <w:rPr>
          <w:iCs/>
          <w:szCs w:val="20"/>
        </w:rPr>
      </w:pPr>
      <w:r w:rsidRPr="00A03B1B">
        <w:rPr>
          <w:iCs/>
          <w:szCs w:val="20"/>
        </w:rPr>
        <w:t>(8)</w:t>
      </w:r>
      <w:r w:rsidRPr="00A03B1B">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03B1B" w:rsidRPr="00A03B1B" w14:paraId="0895FDAF" w14:textId="77777777" w:rsidTr="00B31BB1">
        <w:tc>
          <w:tcPr>
            <w:tcW w:w="9350" w:type="dxa"/>
            <w:tcBorders>
              <w:top w:val="single" w:sz="4" w:space="0" w:color="auto"/>
              <w:left w:val="single" w:sz="4" w:space="0" w:color="auto"/>
              <w:bottom w:val="single" w:sz="4" w:space="0" w:color="auto"/>
              <w:right w:val="single" w:sz="4" w:space="0" w:color="auto"/>
            </w:tcBorders>
            <w:shd w:val="clear" w:color="auto" w:fill="D9D9D9"/>
          </w:tcPr>
          <w:p w14:paraId="013B96EE" w14:textId="77777777" w:rsidR="00A03B1B" w:rsidRPr="00A03B1B" w:rsidRDefault="00A03B1B" w:rsidP="00A03B1B">
            <w:pPr>
              <w:spacing w:before="120" w:after="240"/>
              <w:rPr>
                <w:b/>
                <w:i/>
                <w:szCs w:val="20"/>
              </w:rPr>
            </w:pPr>
            <w:r w:rsidRPr="00A03B1B">
              <w:rPr>
                <w:b/>
                <w:i/>
                <w:szCs w:val="20"/>
              </w:rPr>
              <w:t>[NPRR1029:  Replace paragraph (8) above with the following upon system implementation:]</w:t>
            </w:r>
          </w:p>
          <w:p w14:paraId="6619D890" w14:textId="77777777" w:rsidR="00A03B1B" w:rsidRPr="00A03B1B" w:rsidRDefault="00A03B1B" w:rsidP="00A03B1B">
            <w:pPr>
              <w:spacing w:after="240"/>
              <w:ind w:left="720" w:hanging="720"/>
              <w:rPr>
                <w:iCs/>
                <w:szCs w:val="20"/>
              </w:rPr>
            </w:pPr>
            <w:r w:rsidRPr="00A03B1B">
              <w:rPr>
                <w:iCs/>
                <w:szCs w:val="20"/>
              </w:rPr>
              <w:t>(8)</w:t>
            </w:r>
            <w:r w:rsidRPr="00A03B1B">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rsidRPr="00A03B1B">
              <w:rPr>
                <w:szCs w:val="20"/>
              </w:rPr>
              <w:t xml:space="preserve">A QSE representing a DC-Coupled Resource shall provide the capacity value of the Energy Storage System (ESS) that is included in the HSL of the DC-Coupled Resource, and ERCOT will update the DC-Coupled Resource’s HSL with </w:t>
            </w:r>
            <w:r w:rsidRPr="00A03B1B">
              <w:rPr>
                <w:szCs w:val="20"/>
              </w:rPr>
              <w:lastRenderedPageBreak/>
              <w:t xml:space="preserve">the sum of the forecasts of the intermittent renewable generation component and the QSE-submitted value for the ESS component.  </w:t>
            </w:r>
            <w:r w:rsidRPr="00A03B1B">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A03B1B">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7D31DAB1" w14:textId="77777777" w:rsidR="00A03B1B" w:rsidRPr="00A03B1B" w:rsidRDefault="00A03B1B" w:rsidP="00A03B1B">
      <w:pPr>
        <w:spacing w:before="240" w:after="240"/>
        <w:ind w:left="720" w:hanging="720"/>
        <w:rPr>
          <w:iCs/>
          <w:szCs w:val="20"/>
        </w:rPr>
      </w:pPr>
      <w:r w:rsidRPr="00A03B1B">
        <w:rPr>
          <w:iCs/>
          <w:szCs w:val="20"/>
        </w:rPr>
        <w:lastRenderedPageBreak/>
        <w:t>(9)</w:t>
      </w:r>
      <w:r w:rsidRPr="00A03B1B">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A03B1B">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A03B1B">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7C9FBA5F" w14:textId="77777777" w:rsidR="00A03B1B" w:rsidRPr="00A03B1B" w:rsidRDefault="00A03B1B" w:rsidP="00A03B1B">
      <w:pPr>
        <w:spacing w:after="240"/>
        <w:ind w:left="720" w:hanging="720"/>
        <w:rPr>
          <w:iCs/>
          <w:szCs w:val="20"/>
        </w:rPr>
      </w:pPr>
      <w:r w:rsidRPr="00A03B1B">
        <w:rPr>
          <w:iCs/>
          <w:szCs w:val="20"/>
        </w:rPr>
        <w:t>(10)</w:t>
      </w:r>
      <w:r w:rsidRPr="00A03B1B">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16BDDB4E" w14:textId="77777777" w:rsidR="00A03B1B" w:rsidRPr="00A03B1B" w:rsidRDefault="00A03B1B" w:rsidP="00A03B1B">
      <w:pPr>
        <w:spacing w:after="240"/>
        <w:ind w:left="720" w:hanging="720"/>
        <w:rPr>
          <w:iCs/>
          <w:szCs w:val="20"/>
        </w:rPr>
      </w:pPr>
      <w:r w:rsidRPr="00A03B1B">
        <w:rPr>
          <w:iCs/>
          <w:szCs w:val="20"/>
        </w:rPr>
        <w:t>(11)</w:t>
      </w:r>
      <w:r w:rsidRPr="00A03B1B">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0C92FE81" w14:textId="77777777" w:rsidR="00A03B1B" w:rsidRPr="00A03B1B" w:rsidRDefault="00A03B1B" w:rsidP="00A03B1B">
      <w:pPr>
        <w:spacing w:after="240"/>
        <w:ind w:left="720" w:hanging="720"/>
        <w:rPr>
          <w:iCs/>
          <w:szCs w:val="20"/>
        </w:rPr>
      </w:pPr>
      <w:r w:rsidRPr="00A03B1B">
        <w:rPr>
          <w:iCs/>
          <w:szCs w:val="20"/>
        </w:rPr>
        <w:t>(12)</w:t>
      </w:r>
      <w:r w:rsidRPr="00A03B1B">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A03B1B">
        <w:rPr>
          <w:szCs w:val="20"/>
        </w:rPr>
        <w:t xml:space="preserve"> that </w:t>
      </w:r>
      <w:r w:rsidRPr="00A03B1B">
        <w:rPr>
          <w:iCs/>
          <w:szCs w:val="20"/>
        </w:rPr>
        <w:t xml:space="preserve">has been contracted by ERCOT under Section 3.14.1 or under paragraph (4) of Section 6.5.1.1, the QSE shall change its Resource Status to </w:t>
      </w:r>
      <w:r w:rsidRPr="00A03B1B">
        <w:rPr>
          <w:szCs w:val="20"/>
        </w:rPr>
        <w:t xml:space="preserve">ONRUC.  Otherwise, the QSE shall change its Resource Status to </w:t>
      </w:r>
      <w:r w:rsidRPr="00A03B1B">
        <w:rPr>
          <w:iCs/>
          <w:szCs w:val="20"/>
        </w:rPr>
        <w:t>ONEMR.</w:t>
      </w:r>
    </w:p>
    <w:p w14:paraId="7E3A530E" w14:textId="77777777" w:rsidR="00A03B1B" w:rsidRPr="00A03B1B" w:rsidRDefault="00A03B1B" w:rsidP="00A03B1B">
      <w:pPr>
        <w:spacing w:after="240"/>
        <w:ind w:left="720" w:hanging="720"/>
        <w:rPr>
          <w:iCs/>
          <w:szCs w:val="20"/>
        </w:rPr>
      </w:pPr>
      <w:r w:rsidRPr="00A03B1B">
        <w:rPr>
          <w:iCs/>
          <w:szCs w:val="20"/>
        </w:rPr>
        <w:t xml:space="preserve">(13)     A QSE representing a Resource may use the Resource Status code of ONEMR for a        Resource that is: </w:t>
      </w:r>
    </w:p>
    <w:p w14:paraId="1E914922" w14:textId="77777777" w:rsidR="00A03B1B" w:rsidRPr="00A03B1B" w:rsidRDefault="00A03B1B" w:rsidP="00A03B1B">
      <w:pPr>
        <w:spacing w:after="240"/>
        <w:ind w:left="1440" w:hanging="720"/>
        <w:rPr>
          <w:iCs/>
          <w:szCs w:val="20"/>
        </w:rPr>
      </w:pPr>
      <w:r w:rsidRPr="00A03B1B">
        <w:rPr>
          <w:iCs/>
          <w:szCs w:val="20"/>
        </w:rPr>
        <w:lastRenderedPageBreak/>
        <w:t>(a)</w:t>
      </w:r>
      <w:r w:rsidRPr="00A03B1B">
        <w:rPr>
          <w:iCs/>
          <w:szCs w:val="20"/>
        </w:rPr>
        <w:tab/>
        <w:t>On-Line, but for equipment problems it must be held at its current output level until repair and/or replacement of equipment can be accomplished; or</w:t>
      </w:r>
    </w:p>
    <w:p w14:paraId="46AF595E" w14:textId="77777777" w:rsidR="00A03B1B" w:rsidRPr="00A03B1B" w:rsidRDefault="00A03B1B" w:rsidP="00A03B1B">
      <w:pPr>
        <w:spacing w:after="240"/>
        <w:ind w:left="1440" w:hanging="720"/>
        <w:rPr>
          <w:iCs/>
          <w:szCs w:val="20"/>
        </w:rPr>
      </w:pPr>
      <w:r w:rsidRPr="00A03B1B">
        <w:rPr>
          <w:iCs/>
          <w:szCs w:val="20"/>
        </w:rPr>
        <w:t>(b)</w:t>
      </w:r>
      <w:r w:rsidRPr="00A03B1B">
        <w:rPr>
          <w:iCs/>
          <w:szCs w:val="20"/>
        </w:rPr>
        <w:tab/>
        <w:t xml:space="preserve">A hydro unit. </w:t>
      </w:r>
    </w:p>
    <w:p w14:paraId="500457F2" w14:textId="77777777" w:rsidR="00A03B1B" w:rsidRPr="00A03B1B" w:rsidRDefault="00A03B1B" w:rsidP="00A03B1B">
      <w:pPr>
        <w:spacing w:after="240"/>
        <w:ind w:left="720" w:hanging="720"/>
        <w:rPr>
          <w:iCs/>
          <w:szCs w:val="20"/>
        </w:rPr>
      </w:pPr>
      <w:r w:rsidRPr="00A03B1B">
        <w:rPr>
          <w:iCs/>
          <w:szCs w:val="20"/>
        </w:rPr>
        <w:t>(14)</w:t>
      </w:r>
      <w:r w:rsidRPr="00A03B1B">
        <w:rPr>
          <w:iCs/>
          <w:szCs w:val="20"/>
        </w:rPr>
        <w:tab/>
        <w:t>A QSE operating a Resource with a Resource Status code of ONEMR may set the HSL and LSL of the unit to be equal to ensure that SCED does not send Base Points that would move the unit.</w:t>
      </w:r>
    </w:p>
    <w:p w14:paraId="51AEAEDD" w14:textId="77777777" w:rsidR="00A03B1B" w:rsidRPr="00A03B1B" w:rsidRDefault="00A03B1B" w:rsidP="00A03B1B">
      <w:pPr>
        <w:spacing w:after="240"/>
        <w:ind w:left="720" w:hanging="720"/>
        <w:rPr>
          <w:iCs/>
          <w:szCs w:val="20"/>
        </w:rPr>
      </w:pPr>
      <w:r w:rsidRPr="00A03B1B">
        <w:rPr>
          <w:iCs/>
          <w:szCs w:val="20"/>
        </w:rPr>
        <w:t>(15)</w:t>
      </w:r>
      <w:r w:rsidRPr="00A03B1B">
        <w:rPr>
          <w:iCs/>
          <w:szCs w:val="20"/>
        </w:rPr>
        <w:tab/>
        <w:t>A QSE representing a Resource may use the Resource Status code of EMRSWGR only for an SWGR.</w:t>
      </w:r>
    </w:p>
    <w:p w14:paraId="357726DB" w14:textId="77777777" w:rsidR="00A03B1B" w:rsidRPr="00A03B1B" w:rsidRDefault="00A03B1B" w:rsidP="00A03B1B">
      <w:pPr>
        <w:spacing w:after="240"/>
        <w:ind w:left="720" w:hanging="720"/>
        <w:rPr>
          <w:iCs/>
          <w:szCs w:val="20"/>
        </w:rPr>
      </w:pPr>
      <w:r w:rsidRPr="00A03B1B">
        <w:rPr>
          <w:iCs/>
          <w:szCs w:val="20"/>
        </w:rPr>
        <w:t>(16)</w:t>
      </w:r>
      <w:r w:rsidRPr="00A03B1B">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03B1B" w:rsidRPr="00A03B1B" w14:paraId="41FFBE8F" w14:textId="77777777" w:rsidTr="00B31BB1">
        <w:tc>
          <w:tcPr>
            <w:tcW w:w="9350" w:type="dxa"/>
            <w:tcBorders>
              <w:top w:val="single" w:sz="4" w:space="0" w:color="auto"/>
              <w:left w:val="single" w:sz="4" w:space="0" w:color="auto"/>
              <w:bottom w:val="single" w:sz="4" w:space="0" w:color="auto"/>
              <w:right w:val="single" w:sz="4" w:space="0" w:color="auto"/>
            </w:tcBorders>
            <w:shd w:val="clear" w:color="auto" w:fill="D9D9D9"/>
          </w:tcPr>
          <w:p w14:paraId="371A7FD8" w14:textId="77777777" w:rsidR="00A03B1B" w:rsidRPr="00A03B1B" w:rsidRDefault="00A03B1B" w:rsidP="00A03B1B">
            <w:pPr>
              <w:spacing w:before="120" w:after="240"/>
              <w:rPr>
                <w:b/>
                <w:i/>
                <w:szCs w:val="20"/>
              </w:rPr>
            </w:pPr>
            <w:r w:rsidRPr="00A03B1B">
              <w:rPr>
                <w:b/>
                <w:i/>
                <w:szCs w:val="20"/>
              </w:rPr>
              <w:t>[NPRR1029:  Insert paragraph (17) below upon system implementation and renumber accordingly:]</w:t>
            </w:r>
          </w:p>
          <w:p w14:paraId="0EA7449C" w14:textId="77777777" w:rsidR="00A03B1B" w:rsidRPr="00A03B1B" w:rsidRDefault="00A03B1B" w:rsidP="00A03B1B">
            <w:pPr>
              <w:autoSpaceDE w:val="0"/>
              <w:autoSpaceDN w:val="0"/>
              <w:spacing w:after="240"/>
              <w:ind w:left="720" w:hanging="720"/>
              <w:rPr>
                <w:szCs w:val="20"/>
              </w:rPr>
            </w:pPr>
            <w:r w:rsidRPr="00A03B1B">
              <w:rPr>
                <w:szCs w:val="20"/>
              </w:rPr>
              <w:t>(17)</w:t>
            </w:r>
            <w:r w:rsidRPr="00A03B1B">
              <w:rPr>
                <w:szCs w:val="20"/>
              </w:rPr>
              <w:tab/>
              <w:t xml:space="preserve">A QSE representing a DC-Coupled Resource shall not submit an HSL </w:t>
            </w:r>
            <w:r w:rsidRPr="00A03B1B">
              <w:rPr>
                <w:color w:val="000000"/>
                <w:szCs w:val="20"/>
              </w:rPr>
              <w:t>that exceeds the inverter rating or the sum of the nameplate ratings of the generation component(s) of the Resource.</w:t>
            </w:r>
          </w:p>
        </w:tc>
      </w:tr>
    </w:tbl>
    <w:p w14:paraId="0B3E3C09" w14:textId="77777777" w:rsidR="00A03B1B" w:rsidRPr="00A03B1B" w:rsidRDefault="00A03B1B" w:rsidP="00A03B1B">
      <w:pPr>
        <w:spacing w:before="240" w:after="240"/>
        <w:ind w:left="720" w:hanging="720"/>
        <w:rPr>
          <w:szCs w:val="20"/>
        </w:rPr>
      </w:pPr>
      <w:r w:rsidRPr="00A03B1B">
        <w:rPr>
          <w:iCs/>
          <w:szCs w:val="20"/>
        </w:rPr>
        <w:t>(17)</w:t>
      </w:r>
      <w:r w:rsidRPr="00A03B1B">
        <w:rPr>
          <w:iCs/>
          <w:szCs w:val="20"/>
        </w:rPr>
        <w:tab/>
      </w:r>
      <w:r w:rsidRPr="00A03B1B">
        <w:rPr>
          <w:szCs w:val="20"/>
        </w:rPr>
        <w:t>A QSE representing an ESR shall ensure that COP values for a given hour follow the following rules:</w:t>
      </w:r>
    </w:p>
    <w:p w14:paraId="6D91CEB4" w14:textId="77777777" w:rsidR="00A03B1B" w:rsidRPr="00A03B1B" w:rsidRDefault="00A03B1B" w:rsidP="00A03B1B">
      <w:pPr>
        <w:spacing w:after="240"/>
        <w:ind w:left="1440" w:hanging="720"/>
        <w:rPr>
          <w:szCs w:val="20"/>
        </w:rPr>
      </w:pPr>
      <w:r w:rsidRPr="00A03B1B">
        <w:rPr>
          <w:szCs w:val="20"/>
        </w:rPr>
        <w:t>(a)</w:t>
      </w:r>
      <w:r w:rsidRPr="00A03B1B">
        <w:rPr>
          <w:szCs w:val="20"/>
        </w:rPr>
        <w:tab/>
        <w:t>MinSOC is greater than or equal to the nameplate minimum MWh operating SOC limit;</w:t>
      </w:r>
    </w:p>
    <w:p w14:paraId="0DB3BA64" w14:textId="77777777" w:rsidR="00A03B1B" w:rsidRPr="00A03B1B" w:rsidRDefault="00A03B1B" w:rsidP="00A03B1B">
      <w:pPr>
        <w:spacing w:after="240"/>
        <w:ind w:left="1440" w:hanging="720"/>
        <w:rPr>
          <w:szCs w:val="20"/>
        </w:rPr>
      </w:pPr>
      <w:r w:rsidRPr="00A03B1B">
        <w:rPr>
          <w:szCs w:val="20"/>
        </w:rPr>
        <w:t>(b)</w:t>
      </w:r>
      <w:r w:rsidRPr="00A03B1B">
        <w:rPr>
          <w:szCs w:val="20"/>
        </w:rPr>
        <w:tab/>
        <w:t>MaxSOC is less than or equal to the nameplate maximum MWh operating SOC limit; and</w:t>
      </w:r>
    </w:p>
    <w:p w14:paraId="4302507D" w14:textId="77777777" w:rsidR="00A03B1B" w:rsidRPr="00A03B1B" w:rsidRDefault="00A03B1B" w:rsidP="00A03B1B">
      <w:pPr>
        <w:spacing w:after="240"/>
        <w:ind w:left="1440" w:hanging="720"/>
        <w:rPr>
          <w:szCs w:val="20"/>
        </w:rPr>
      </w:pPr>
      <w:r w:rsidRPr="00A03B1B">
        <w:rPr>
          <w:szCs w:val="20"/>
        </w:rPr>
        <w:t>(c)</w:t>
      </w:r>
      <w:r w:rsidRPr="00A03B1B">
        <w:rPr>
          <w:szCs w:val="20"/>
        </w:rPr>
        <w:tab/>
        <w:t>HBSOC is a value between the corresponding COP values of MinSOC and MaxSOC.</w:t>
      </w:r>
    </w:p>
    <w:p w14:paraId="4AD6B429" w14:textId="77777777" w:rsidR="00A03B1B" w:rsidRPr="00A03B1B" w:rsidRDefault="00A03B1B" w:rsidP="00A03B1B">
      <w:pPr>
        <w:keepNext/>
        <w:tabs>
          <w:tab w:val="left" w:pos="1080"/>
        </w:tabs>
        <w:spacing w:before="240" w:after="240"/>
        <w:ind w:left="1080" w:hanging="1080"/>
        <w:outlineLvl w:val="2"/>
        <w:rPr>
          <w:ins w:id="81" w:author="ERCOT" w:date="2024-05-10T15:57:00Z"/>
          <w:rFonts w:eastAsia="SimSun"/>
          <w:b/>
          <w:bCs/>
          <w:i/>
          <w:iCs/>
        </w:rPr>
      </w:pPr>
      <w:bookmarkStart w:id="82" w:name="_Toc114235812"/>
      <w:bookmarkStart w:id="83" w:name="_Toc144692000"/>
      <w:bookmarkStart w:id="84" w:name="_Toc204048612"/>
      <w:bookmarkStart w:id="85" w:name="_Toc400526230"/>
      <w:bookmarkStart w:id="86" w:name="_Toc405534548"/>
      <w:bookmarkStart w:id="87" w:name="_Toc406570561"/>
      <w:bookmarkStart w:id="88" w:name="_Toc410910713"/>
      <w:bookmarkStart w:id="89" w:name="_Toc411841142"/>
      <w:bookmarkStart w:id="90" w:name="_Toc422147104"/>
      <w:bookmarkStart w:id="91" w:name="_Toc433020700"/>
      <w:bookmarkStart w:id="92" w:name="_Toc437262141"/>
      <w:bookmarkStart w:id="93" w:name="_Toc478375319"/>
      <w:bookmarkStart w:id="94" w:name="_Toc135989111"/>
      <w:bookmarkStart w:id="95" w:name="_Toc92873942"/>
      <w:bookmarkStart w:id="96" w:name="_Toc93910998"/>
      <w:bookmarkEnd w:id="44"/>
      <w:bookmarkEnd w:id="45"/>
      <w:bookmarkEnd w:id="46"/>
      <w:bookmarkEnd w:id="47"/>
      <w:bookmarkEnd w:id="48"/>
      <w:bookmarkEnd w:id="49"/>
      <w:bookmarkEnd w:id="50"/>
      <w:bookmarkEnd w:id="51"/>
      <w:bookmarkEnd w:id="52"/>
      <w:bookmarkEnd w:id="53"/>
      <w:bookmarkEnd w:id="54"/>
      <w:bookmarkEnd w:id="68"/>
      <w:ins w:id="97" w:author="ERCOT" w:date="2024-05-10T15:57:00Z">
        <w:r w:rsidRPr="00A03B1B">
          <w:rPr>
            <w:rFonts w:eastAsia="SimSun"/>
            <w:b/>
            <w:bCs/>
            <w:i/>
            <w:iCs/>
          </w:rPr>
          <w:t>3.17.5</w:t>
        </w:r>
        <w:r w:rsidRPr="00A03B1B">
          <w:rPr>
            <w:rFonts w:eastAsia="SimSun"/>
          </w:rPr>
          <w:tab/>
        </w:r>
        <w:r w:rsidRPr="00A03B1B">
          <w:rPr>
            <w:rFonts w:eastAsia="SimSun"/>
            <w:b/>
            <w:bCs/>
            <w:i/>
            <w:iCs/>
          </w:rPr>
          <w:t>Dispatchable Reliability Reserve Service</w:t>
        </w:r>
      </w:ins>
    </w:p>
    <w:p w14:paraId="29CA6030" w14:textId="77777777" w:rsidR="00A03B1B" w:rsidRPr="00A03B1B" w:rsidRDefault="00A03B1B" w:rsidP="00A03B1B">
      <w:pPr>
        <w:spacing w:after="240"/>
        <w:ind w:left="720" w:hanging="720"/>
        <w:rPr>
          <w:ins w:id="98" w:author="ERCOT" w:date="2025-11-19T20:18:00Z"/>
          <w:rFonts w:eastAsia="SimSun"/>
        </w:rPr>
      </w:pPr>
      <w:bookmarkStart w:id="99" w:name="_Toc199405437"/>
      <w:ins w:id="100" w:author="ERCOT" w:date="2025-11-19T20:18:00Z">
        <w:r w:rsidRPr="00A03B1B">
          <w:rPr>
            <w:rFonts w:eastAsia="SimSun"/>
          </w:rPr>
          <w:t>(1)</w:t>
        </w:r>
        <w:r w:rsidRPr="00A03B1B">
          <w:rPr>
            <w:rFonts w:eastAsia="SimSun"/>
          </w:rPr>
          <w:tab/>
          <w:t>Dispatchable Reliability Reserve Service (DRRS) is a market mechanism designed to manage uncertainty on the ERCOT System while mitigating the need for Reliability Unit Commitment (RUC) instructions.  DRRS is provided using capacity from:</w:t>
        </w:r>
      </w:ins>
    </w:p>
    <w:p w14:paraId="53D8DC5D" w14:textId="77777777" w:rsidR="00A03B1B" w:rsidRPr="00A03B1B" w:rsidRDefault="00A03B1B" w:rsidP="00A03B1B">
      <w:pPr>
        <w:spacing w:after="240"/>
        <w:ind w:left="1440" w:hanging="720"/>
        <w:rPr>
          <w:ins w:id="101" w:author="ERCOT" w:date="2025-11-19T20:18:00Z"/>
          <w:rFonts w:eastAsia="SimSun"/>
        </w:rPr>
      </w:pPr>
      <w:ins w:id="102" w:author="ERCOT" w:date="2025-11-19T20:18:00Z">
        <w:r w:rsidRPr="00A03B1B">
          <w:rPr>
            <w:rFonts w:eastAsia="SimSun"/>
          </w:rPr>
          <w:t>(a)</w:t>
        </w:r>
        <w:r w:rsidRPr="00A03B1B">
          <w:rPr>
            <w:rFonts w:eastAsia="SimSun"/>
          </w:rPr>
          <w:tab/>
          <w:t>Off-Line Generation Resources that can demonstrate a two-hour ramping capability to a specified output level and operate at that output level for at least four consecutive hours;</w:t>
        </w:r>
        <w:del w:id="103" w:author="Joint Commenters 013026" w:date="2026-01-07T15:39:00Z" w16du:dateUtc="2026-01-07T21:39:00Z">
          <w:r w:rsidRPr="00A03B1B" w:rsidDel="00DE0DC9">
            <w:rPr>
              <w:rFonts w:eastAsia="SimSun"/>
            </w:rPr>
            <w:delText xml:space="preserve"> and</w:delText>
          </w:r>
        </w:del>
      </w:ins>
    </w:p>
    <w:p w14:paraId="418ACE33" w14:textId="1CDA20D4" w:rsidR="00A03B1B" w:rsidRDefault="00A03B1B" w:rsidP="00A03B1B">
      <w:pPr>
        <w:spacing w:after="240"/>
        <w:ind w:left="1440" w:hanging="720"/>
        <w:rPr>
          <w:ins w:id="104" w:author="Joint Commenters 013026" w:date="2026-01-07T15:39:00Z" w16du:dateUtc="2026-01-07T21:39:00Z"/>
          <w:rFonts w:eastAsia="SimSun"/>
        </w:rPr>
      </w:pPr>
      <w:ins w:id="105" w:author="ERCOT" w:date="2025-11-19T20:18:00Z">
        <w:r w:rsidRPr="00A03B1B">
          <w:rPr>
            <w:rFonts w:eastAsia="SimSun"/>
          </w:rPr>
          <w:lastRenderedPageBreak/>
          <w:t>(b)</w:t>
        </w:r>
        <w:r w:rsidRPr="00A03B1B">
          <w:rPr>
            <w:rFonts w:eastAsia="SimSun"/>
          </w:rPr>
          <w:tab/>
          <w:t>On-Line Generation Resources that can demonstrate a two-hour ramping capability to a specified output level and operate at that output level for at least four consecutive hours</w:t>
        </w:r>
        <w:del w:id="106" w:author="Joint Commenters 013026" w:date="2026-01-07T15:39:00Z" w16du:dateUtc="2026-01-07T21:39:00Z">
          <w:r w:rsidRPr="00A03B1B" w:rsidDel="00DE0DC9">
            <w:rPr>
              <w:rFonts w:eastAsia="SimSun"/>
            </w:rPr>
            <w:delText>.</w:delText>
          </w:r>
        </w:del>
      </w:ins>
      <w:ins w:id="107" w:author="Joint Commenters 013026" w:date="2026-01-07T15:39:00Z" w16du:dateUtc="2026-01-07T21:39:00Z">
        <w:r w:rsidR="00DE0DC9">
          <w:rPr>
            <w:rFonts w:eastAsia="SimSun"/>
          </w:rPr>
          <w:t>; and</w:t>
        </w:r>
      </w:ins>
    </w:p>
    <w:p w14:paraId="6087F9C6" w14:textId="77777777" w:rsidR="00DE0DC9" w:rsidRPr="00DE0DC9" w:rsidRDefault="00DE0DC9" w:rsidP="00DE0DC9">
      <w:pPr>
        <w:spacing w:after="240"/>
        <w:ind w:left="1440" w:hanging="720"/>
        <w:rPr>
          <w:ins w:id="108" w:author="Joint Commenters 013026" w:date="2026-01-07T15:39:00Z" w16du:dateUtc="2026-01-07T21:39:00Z"/>
          <w:rFonts w:eastAsia="SimSun"/>
        </w:rPr>
      </w:pPr>
      <w:ins w:id="109" w:author="Joint Commenters 013026" w:date="2026-01-07T15:39:00Z" w16du:dateUtc="2026-01-07T21:39:00Z">
        <w:r w:rsidRPr="00DE0DC9">
          <w:rPr>
            <w:rFonts w:eastAsia="SimSun"/>
          </w:rPr>
          <w:t>(c)</w:t>
        </w:r>
        <w:r w:rsidRPr="00DE0DC9">
          <w:rPr>
            <w:rFonts w:eastAsia="SimSun"/>
          </w:rPr>
          <w:tab/>
          <w:t xml:space="preserve">The injection capability (i.e., 0 MW to High Sustained Limit (HSL)) of an Energy Storage Resource (ESR) that can demonstrate a two-hour ramping capability to a specified output level and operate at a specified output level for at least four consecutive hours. </w:t>
        </w:r>
      </w:ins>
    </w:p>
    <w:p w14:paraId="05156262" w14:textId="77777777" w:rsidR="00A03B1B" w:rsidRPr="00A03B1B" w:rsidRDefault="00A03B1B" w:rsidP="00DE0DC9">
      <w:pPr>
        <w:keepNext/>
        <w:tabs>
          <w:tab w:val="left" w:pos="900"/>
        </w:tabs>
        <w:spacing w:before="240" w:after="240"/>
        <w:ind w:left="900" w:hanging="900"/>
        <w:outlineLvl w:val="1"/>
        <w:rPr>
          <w:b/>
          <w:szCs w:val="20"/>
        </w:rPr>
      </w:pPr>
      <w:r w:rsidRPr="00A03B1B">
        <w:rPr>
          <w:b/>
          <w:szCs w:val="20"/>
        </w:rPr>
        <w:t>3.18</w:t>
      </w:r>
      <w:r w:rsidRPr="00A03B1B">
        <w:rPr>
          <w:b/>
          <w:szCs w:val="20"/>
        </w:rPr>
        <w:tab/>
        <w:t>Resource Limits in Providing Ancillary Service</w:t>
      </w:r>
      <w:bookmarkEnd w:id="99"/>
      <w:r w:rsidRPr="00A03B1B">
        <w:rPr>
          <w:b/>
          <w:szCs w:val="20"/>
        </w:rPr>
        <w:t xml:space="preserve"> </w:t>
      </w:r>
    </w:p>
    <w:p w14:paraId="206BF3A3" w14:textId="77777777" w:rsidR="00A03B1B" w:rsidRPr="00A03B1B" w:rsidRDefault="00A03B1B" w:rsidP="00A03B1B">
      <w:pPr>
        <w:spacing w:after="240"/>
        <w:ind w:left="720" w:hanging="720"/>
        <w:rPr>
          <w:iCs/>
          <w:szCs w:val="20"/>
        </w:rPr>
      </w:pPr>
      <w:r w:rsidRPr="00A03B1B">
        <w:rPr>
          <w:iCs/>
          <w:szCs w:val="20"/>
        </w:rPr>
        <w:t>(1)</w:t>
      </w:r>
      <w:r w:rsidRPr="00A03B1B">
        <w:rPr>
          <w:iCs/>
          <w:szCs w:val="20"/>
        </w:rPr>
        <w:tab/>
        <w:t>For Generation Resources, Energy Storage Resources (ESRs), and Load Resources the High Sustained Limit (HSL) must be greater than or equal to the Low Sustained Limit (LSL) and the sum of the Resource-specific awards for Responsive Reserve (RRS), ERCOT Contingency Reserve Service (ECRS), Regulation Up Service (Reg-Up), Regulation Down Service (Reg-Down), and Non-Spinning Reserve (Non-Spin).</w:t>
      </w:r>
    </w:p>
    <w:p w14:paraId="686E8A3B" w14:textId="77777777" w:rsidR="00A03B1B" w:rsidRPr="00A03B1B" w:rsidRDefault="00A03B1B" w:rsidP="00A03B1B">
      <w:pPr>
        <w:spacing w:after="240"/>
        <w:ind w:left="720" w:hanging="720"/>
        <w:rPr>
          <w:iCs/>
          <w:szCs w:val="20"/>
        </w:rPr>
      </w:pPr>
      <w:r w:rsidRPr="00A03B1B">
        <w:rPr>
          <w:iCs/>
          <w:szCs w:val="20"/>
        </w:rPr>
        <w:t>(2)</w:t>
      </w:r>
      <w:r w:rsidRPr="00A03B1B">
        <w:rPr>
          <w:iCs/>
          <w:szCs w:val="20"/>
        </w:rPr>
        <w:tab/>
        <w:t>For Non-Spin, the amount of Non-Spin awarded must be less than or equal to the HSL for Off-Line Generation Resources.</w:t>
      </w:r>
    </w:p>
    <w:p w14:paraId="73B9E75A" w14:textId="4C401859" w:rsidR="00A03B1B" w:rsidRPr="00A03B1B" w:rsidRDefault="00A03B1B" w:rsidP="00A03B1B">
      <w:pPr>
        <w:spacing w:before="240" w:after="240"/>
        <w:ind w:left="720" w:hanging="720"/>
        <w:rPr>
          <w:ins w:id="110" w:author="ERCOT" w:date="2025-11-19T20:18:00Z"/>
          <w:rFonts w:eastAsia="SimSun"/>
        </w:rPr>
      </w:pPr>
      <w:ins w:id="111" w:author="ERCOT" w:date="2025-11-19T20:18:00Z">
        <w:r w:rsidRPr="00A03B1B">
          <w:rPr>
            <w:rFonts w:eastAsia="SimSun"/>
          </w:rPr>
          <w:t>(3)</w:t>
        </w:r>
        <w:r w:rsidRPr="00A03B1B">
          <w:rPr>
            <w:rFonts w:eastAsia="SimSun"/>
          </w:rPr>
          <w:tab/>
          <w:t xml:space="preserve">For any DRRS-eligible On-Line Generation Resource </w:t>
        </w:r>
      </w:ins>
      <w:ins w:id="112" w:author="Joint Commenters 013026" w:date="2026-01-07T15:40:00Z" w16du:dateUtc="2026-01-07T21:40:00Z">
        <w:r w:rsidR="00003E69">
          <w:t>or Energy Storage Resource (ESR)</w:t>
        </w:r>
      </w:ins>
      <w:ins w:id="113" w:author="Joint Commenters 013026" w:date="2026-01-07T15:41:00Z" w16du:dateUtc="2026-01-07T21:41:00Z">
        <w:r w:rsidR="00003E69">
          <w:t xml:space="preserve">, </w:t>
        </w:r>
      </w:ins>
      <w:ins w:id="114" w:author="ERCOT" w:date="2025-11-19T20:18:00Z">
        <w:r w:rsidRPr="00A03B1B">
          <w:rPr>
            <w:rFonts w:eastAsia="SimSun"/>
          </w:rPr>
          <w:t>the Resource’s HSL must be greater than or equal to the sum of  the Resource-specific awards to that Resource for energy, RRS, ECRS), Reg-Up, Reg-Down, Non-Spin, and Dispatchable Reliability DRRS.</w:t>
        </w:r>
      </w:ins>
    </w:p>
    <w:p w14:paraId="3DED5371" w14:textId="77777777" w:rsidR="00A03B1B" w:rsidRPr="00A03B1B" w:rsidRDefault="00A03B1B" w:rsidP="00A03B1B">
      <w:pPr>
        <w:spacing w:after="240"/>
        <w:ind w:left="720" w:hanging="720"/>
        <w:rPr>
          <w:iCs/>
          <w:szCs w:val="20"/>
        </w:rPr>
      </w:pPr>
      <w:ins w:id="115" w:author="ERCOT" w:date="2025-11-19T20:18:00Z">
        <w:r w:rsidRPr="00A03B1B">
          <w:rPr>
            <w:rFonts w:eastAsia="SimSun"/>
          </w:rPr>
          <w:t>(4)       For Off-Line Generation Resource, the sum of awards to that Resource for ECRS, Non-Spin, and DRRS must be less than or equal to the Resource’s HSL.</w:t>
        </w:r>
      </w:ins>
    </w:p>
    <w:p w14:paraId="3A8A9008" w14:textId="77777777" w:rsidR="00003E69" w:rsidRDefault="00003E69" w:rsidP="00A03B1B">
      <w:pPr>
        <w:spacing w:after="240"/>
        <w:ind w:left="720" w:hanging="720"/>
        <w:rPr>
          <w:ins w:id="116" w:author="Joint Commenters 013026" w:date="2026-01-07T15:41:00Z" w16du:dateUtc="2026-01-07T21:41:00Z"/>
          <w:iCs/>
          <w:szCs w:val="20"/>
        </w:rPr>
      </w:pPr>
      <w:ins w:id="117" w:author="Joint Commenters 013026" w:date="2026-01-07T15:41:00Z" w16du:dateUtc="2026-01-07T21:41:00Z">
        <w:r>
          <w:t>(5)</w:t>
        </w:r>
        <w:r>
          <w:tab/>
          <w:t>For any DRRS-eligible ESR, the ESR must have sufficient State of Charge (SOC) to sustain its DRRS award for four consecutive hours.</w:t>
        </w:r>
      </w:ins>
    </w:p>
    <w:p w14:paraId="54A6F7AE" w14:textId="5F350463" w:rsidR="00A03B1B" w:rsidRPr="00A03B1B" w:rsidRDefault="00A03B1B" w:rsidP="00A03B1B">
      <w:pPr>
        <w:spacing w:after="240"/>
        <w:ind w:left="720" w:hanging="720"/>
        <w:rPr>
          <w:iCs/>
          <w:szCs w:val="20"/>
        </w:rPr>
      </w:pPr>
      <w:r w:rsidRPr="00A03B1B">
        <w:rPr>
          <w:iCs/>
          <w:szCs w:val="20"/>
        </w:rPr>
        <w:t>(</w:t>
      </w:r>
      <w:ins w:id="118" w:author="Joint Commenters 013026" w:date="2026-01-07T15:41:00Z" w16du:dateUtc="2026-01-07T21:41:00Z">
        <w:r w:rsidR="00003E69">
          <w:rPr>
            <w:iCs/>
            <w:szCs w:val="20"/>
          </w:rPr>
          <w:t>6</w:t>
        </w:r>
      </w:ins>
      <w:ins w:id="119" w:author="ERCOT" w:date="2025-12-08T08:44:00Z">
        <w:del w:id="120" w:author="Joint Commenters 013026" w:date="2026-01-07T15:41:00Z" w16du:dateUtc="2026-01-07T21:41:00Z">
          <w:r w:rsidRPr="00A03B1B" w:rsidDel="00003E69">
            <w:rPr>
              <w:iCs/>
              <w:szCs w:val="20"/>
            </w:rPr>
            <w:delText>5</w:delText>
          </w:r>
        </w:del>
      </w:ins>
      <w:del w:id="121" w:author="ERCOT" w:date="2025-12-08T08:44:00Z">
        <w:r w:rsidRPr="00A03B1B" w:rsidDel="00FA5632">
          <w:rPr>
            <w:iCs/>
            <w:szCs w:val="20"/>
          </w:rPr>
          <w:delText>3</w:delText>
        </w:r>
      </w:del>
      <w:r w:rsidRPr="00A03B1B">
        <w:rPr>
          <w:iCs/>
          <w:szCs w:val="20"/>
        </w:rPr>
        <w:t>)</w:t>
      </w:r>
      <w:r w:rsidRPr="00A03B1B">
        <w:rPr>
          <w:iCs/>
          <w:szCs w:val="20"/>
        </w:rPr>
        <w:tab/>
        <w:t>For RRS:</w:t>
      </w:r>
    </w:p>
    <w:p w14:paraId="2478C20D" w14:textId="77777777" w:rsidR="00A03B1B" w:rsidRPr="00A03B1B" w:rsidRDefault="00A03B1B" w:rsidP="00A03B1B">
      <w:pPr>
        <w:spacing w:after="240"/>
        <w:ind w:left="1440" w:hanging="720"/>
        <w:rPr>
          <w:szCs w:val="20"/>
        </w:rPr>
      </w:pPr>
      <w:r w:rsidRPr="00A03B1B">
        <w:rPr>
          <w:szCs w:val="20"/>
        </w:rPr>
        <w:t>(a)</w:t>
      </w:r>
      <w:r w:rsidRPr="00A03B1B">
        <w:rPr>
          <w:szCs w:val="20"/>
        </w:rPr>
        <w:tab/>
        <w:t>The full amount of RRS u</w:t>
      </w:r>
      <w:r w:rsidRPr="00A03B1B">
        <w:rPr>
          <w:color w:val="000000"/>
          <w:szCs w:val="20"/>
        </w:rPr>
        <w:t>sing Primary Frequency Response</w:t>
      </w:r>
      <w:r w:rsidRPr="00A03B1B">
        <w:rPr>
          <w:szCs w:val="20"/>
        </w:rPr>
        <w:t xml:space="preserve"> that can be provided by an On-Line Resource is dependent upon the verified droop characteristics of the Resource.  ERCOT shall calculate and update, using the methodology described in Nodal Operating Guide</w:t>
      </w:r>
      <w:r w:rsidRPr="00A03B1B">
        <w:rPr>
          <w:color w:val="000000"/>
          <w:szCs w:val="20"/>
        </w:rPr>
        <w:t xml:space="preserve"> Section 8, Attachment N, Procedure for Calculating RRS MW Limits for Individual Resources to Provide RRS Using Primary Frequency Response</w:t>
      </w:r>
      <w:r w:rsidRPr="00A03B1B">
        <w:rPr>
          <w:szCs w:val="20"/>
        </w:rPr>
        <w:t>, a maximum MW amount of RRS u</w:t>
      </w:r>
      <w:r w:rsidRPr="00A03B1B">
        <w:rPr>
          <w:color w:val="000000"/>
          <w:szCs w:val="20"/>
        </w:rPr>
        <w:t>sing Primary Frequency Response</w:t>
      </w:r>
      <w:r w:rsidRPr="00A03B1B">
        <w:rPr>
          <w:szCs w:val="20"/>
        </w:rPr>
        <w:t xml:space="preserve"> for each Resource subject to verified droop performance.  The default value for any newly qualified Resource not yet evaluated per Nodal Operating Guide </w:t>
      </w:r>
      <w:r w:rsidRPr="00A03B1B">
        <w:rPr>
          <w:color w:val="000000"/>
          <w:szCs w:val="20"/>
        </w:rPr>
        <w:t>Section 8, Attachment N</w:t>
      </w:r>
      <w:r w:rsidRPr="00A03B1B">
        <w:rPr>
          <w:szCs w:val="20"/>
        </w:rPr>
        <w:t xml:space="preserve"> shall be 20% of its Maximum Droop Response Range (MDRR).  A Private Use Network with a registered Resource may use the gross HSL for qualification and establishing a limit on the amount of RRS capacity that the Resource within the Private Use Network can provide;  </w:t>
      </w:r>
    </w:p>
    <w:p w14:paraId="47B93F85" w14:textId="77777777" w:rsidR="00A03B1B" w:rsidRPr="00A03B1B" w:rsidRDefault="00A03B1B" w:rsidP="00A03B1B">
      <w:pPr>
        <w:spacing w:after="240"/>
        <w:ind w:left="1440" w:hanging="720"/>
        <w:rPr>
          <w:szCs w:val="20"/>
        </w:rPr>
      </w:pPr>
      <w:r w:rsidRPr="00A03B1B">
        <w:rPr>
          <w:szCs w:val="20"/>
        </w:rPr>
        <w:lastRenderedPageBreak/>
        <w:t>(b)</w:t>
      </w:r>
      <w:r w:rsidRPr="00A03B1B">
        <w:rPr>
          <w:szCs w:val="20"/>
        </w:rPr>
        <w:tab/>
        <w:t xml:space="preserve">Generation Resources operating in the synchronous condenser fast-response mode may be awarded RRS up to the Generation Resource’s proven 20-second response capability (which may be 100% of the HSL).  The initiation setting of the automatic under-frequency relay setting shall not be lower than 59.80 Hz; </w:t>
      </w:r>
    </w:p>
    <w:p w14:paraId="28C6A025" w14:textId="77777777" w:rsidR="00A03B1B" w:rsidRPr="00A03B1B" w:rsidRDefault="00A03B1B" w:rsidP="00A03B1B">
      <w:pPr>
        <w:spacing w:after="240"/>
        <w:ind w:left="1440" w:hanging="720"/>
        <w:rPr>
          <w:szCs w:val="20"/>
        </w:rPr>
      </w:pPr>
      <w:r w:rsidRPr="00A03B1B">
        <w:rPr>
          <w:szCs w:val="20"/>
        </w:rPr>
        <w:t>(c)</w:t>
      </w:r>
      <w:r w:rsidRPr="00A03B1B">
        <w:rPr>
          <w:szCs w:val="20"/>
        </w:rPr>
        <w:tab/>
        <w:t>The initiation setting of the automatic under-frequency relay setting for Load Resources providing RRS shall not be lower than 59.70 Hz; and</w:t>
      </w:r>
    </w:p>
    <w:p w14:paraId="66FA6236" w14:textId="77777777" w:rsidR="00A03B1B" w:rsidRPr="00A03B1B" w:rsidRDefault="00A03B1B" w:rsidP="00A03B1B">
      <w:pPr>
        <w:spacing w:after="240"/>
        <w:ind w:left="1440" w:hanging="720"/>
        <w:rPr>
          <w:szCs w:val="20"/>
        </w:rPr>
      </w:pPr>
      <w:r w:rsidRPr="00A03B1B">
        <w:rPr>
          <w:szCs w:val="20"/>
        </w:rPr>
        <w:t>(d)</w:t>
      </w:r>
      <w:r w:rsidRPr="00A03B1B">
        <w:rPr>
          <w:szCs w:val="20"/>
        </w:rPr>
        <w:tab/>
        <w:t>The amount of RRS awarded to a Resource capable of providing Fast Frequency Response (FFR) must be less than or equal to its 15-minute rated capacity.  The initiation setting of the automatic self-deployment of the Resource providing RRS as FFR must be no lower than 59.85 Hz.</w:t>
      </w:r>
    </w:p>
    <w:p w14:paraId="2E96A95B" w14:textId="5663A7C1" w:rsidR="00A03B1B" w:rsidRPr="00A03B1B" w:rsidRDefault="00A03B1B" w:rsidP="00A03B1B">
      <w:pPr>
        <w:spacing w:after="240"/>
        <w:ind w:left="720" w:hanging="720"/>
        <w:rPr>
          <w:iCs/>
          <w:szCs w:val="20"/>
        </w:rPr>
      </w:pPr>
      <w:r w:rsidRPr="00A03B1B">
        <w:rPr>
          <w:iCs/>
          <w:szCs w:val="20"/>
        </w:rPr>
        <w:t>(</w:t>
      </w:r>
      <w:ins w:id="122" w:author="Joint Commenters 013026" w:date="2026-01-07T15:41:00Z" w16du:dateUtc="2026-01-07T21:41:00Z">
        <w:r w:rsidR="00003E69">
          <w:rPr>
            <w:iCs/>
            <w:szCs w:val="20"/>
          </w:rPr>
          <w:t>7</w:t>
        </w:r>
      </w:ins>
      <w:ins w:id="123" w:author="ERCOT" w:date="2025-12-08T08:44:00Z">
        <w:del w:id="124" w:author="Joint Commenters 013026" w:date="2026-01-07T15:41:00Z" w16du:dateUtc="2026-01-07T21:41:00Z">
          <w:r w:rsidRPr="00A03B1B" w:rsidDel="00003E69">
            <w:rPr>
              <w:iCs/>
              <w:szCs w:val="20"/>
            </w:rPr>
            <w:delText>6</w:delText>
          </w:r>
        </w:del>
      </w:ins>
      <w:del w:id="125" w:author="ERCOT" w:date="2025-12-08T08:44:00Z">
        <w:r w:rsidRPr="00A03B1B" w:rsidDel="00FA5632">
          <w:rPr>
            <w:iCs/>
            <w:szCs w:val="20"/>
          </w:rPr>
          <w:delText>4</w:delText>
        </w:r>
      </w:del>
      <w:r w:rsidRPr="00A03B1B">
        <w:rPr>
          <w:iCs/>
          <w:szCs w:val="20"/>
        </w:rPr>
        <w:t>)</w:t>
      </w:r>
      <w:r w:rsidRPr="00A03B1B">
        <w:rPr>
          <w:iCs/>
          <w:szCs w:val="20"/>
        </w:rPr>
        <w:tab/>
        <w:t>For ECRS:</w:t>
      </w:r>
    </w:p>
    <w:p w14:paraId="64EBC593" w14:textId="77777777" w:rsidR="00A03B1B" w:rsidRPr="00A03B1B" w:rsidRDefault="00A03B1B" w:rsidP="00A03B1B">
      <w:pPr>
        <w:spacing w:after="240"/>
        <w:ind w:left="1440" w:hanging="720"/>
        <w:rPr>
          <w:szCs w:val="20"/>
        </w:rPr>
      </w:pPr>
      <w:r w:rsidRPr="00A03B1B">
        <w:rPr>
          <w:szCs w:val="20"/>
        </w:rPr>
        <w:t>(a)</w:t>
      </w:r>
      <w:r w:rsidRPr="00A03B1B">
        <w:rPr>
          <w:szCs w:val="20"/>
        </w:rPr>
        <w:tab/>
        <w:t>The full amount of ECRS that can be awarded to an On-Line Generation Resource or ESR must be less than or equal to ten times the Emergency Ramp Rate;</w:t>
      </w:r>
    </w:p>
    <w:p w14:paraId="4407771D" w14:textId="77777777" w:rsidR="00A03B1B" w:rsidRPr="00A03B1B" w:rsidRDefault="00A03B1B" w:rsidP="00A03B1B">
      <w:pPr>
        <w:spacing w:after="240"/>
        <w:ind w:left="1440" w:hanging="720"/>
        <w:rPr>
          <w:szCs w:val="20"/>
        </w:rPr>
      </w:pPr>
      <w:r w:rsidRPr="00A03B1B">
        <w:rPr>
          <w:szCs w:val="20"/>
        </w:rPr>
        <w:t>(b)</w:t>
      </w:r>
      <w:r w:rsidRPr="00A03B1B">
        <w:rPr>
          <w:szCs w:val="20"/>
        </w:rPr>
        <w:tab/>
        <w:t xml:space="preserve">The full amount of ECRS that can be awarded to a Quick Start Generation Resource (QSGR) must be less than or equal to its proven ten-minute capability as demonstrated pursuant to paragraph (16) of Section 8.1.1.2, General Capacity Testing Requirements; </w:t>
      </w:r>
    </w:p>
    <w:p w14:paraId="6D715DC9" w14:textId="77777777" w:rsidR="00A03B1B" w:rsidRPr="00A03B1B" w:rsidRDefault="00A03B1B" w:rsidP="00A03B1B">
      <w:pPr>
        <w:spacing w:after="240"/>
        <w:ind w:left="1440" w:hanging="720"/>
        <w:rPr>
          <w:szCs w:val="20"/>
        </w:rPr>
      </w:pPr>
      <w:r w:rsidRPr="00A03B1B">
        <w:rPr>
          <w:szCs w:val="20"/>
        </w:rPr>
        <w:t>(c)</w:t>
      </w:r>
      <w:r w:rsidRPr="00A03B1B">
        <w:rPr>
          <w:szCs w:val="20"/>
        </w:rPr>
        <w:tab/>
        <w:t xml:space="preserve">Generation Resources operating in the synchronous condenser fast-response mode may be awarded ECRS up to the Generation Resource’s proven 20-second response capability (which may be 100% of the HSL).  The initiation setting of the automatic under-frequency relay setting shall not be lower than 59.80 Hz; and </w:t>
      </w:r>
    </w:p>
    <w:p w14:paraId="3127E873" w14:textId="77777777" w:rsidR="00A03B1B" w:rsidRPr="00A03B1B" w:rsidRDefault="00A03B1B" w:rsidP="00A03B1B">
      <w:pPr>
        <w:spacing w:after="240"/>
        <w:ind w:left="1440" w:hanging="720"/>
        <w:rPr>
          <w:szCs w:val="20"/>
        </w:rPr>
      </w:pPr>
      <w:r w:rsidRPr="00A03B1B">
        <w:rPr>
          <w:szCs w:val="20"/>
        </w:rPr>
        <w:t>(d)</w:t>
      </w:r>
      <w:r w:rsidRPr="00A03B1B">
        <w:rPr>
          <w:szCs w:val="20"/>
        </w:rPr>
        <w:tab/>
        <w:t>For any Load Resources controlled by under-frequency relay and awarded ECRS, the initiation setting of the automatic under-frequency relay setting shall not be lower than 59.70 Hz.  To provide ECRS, Load Resources are not required to be controlled by under-frequency relays.</w:t>
      </w:r>
    </w:p>
    <w:p w14:paraId="630D4424" w14:textId="77777777" w:rsidR="00A03B1B" w:rsidRPr="00A03B1B" w:rsidRDefault="00A03B1B" w:rsidP="00003E69">
      <w:pPr>
        <w:keepNext/>
        <w:widowControl w:val="0"/>
        <w:tabs>
          <w:tab w:val="left" w:pos="1260"/>
        </w:tabs>
        <w:spacing w:before="240" w:after="240"/>
        <w:ind w:left="1260" w:hanging="1260"/>
        <w:outlineLvl w:val="3"/>
        <w:rPr>
          <w:rFonts w:eastAsia="SimSun"/>
          <w:b/>
          <w:bCs/>
          <w:snapToGrid w:val="0"/>
          <w:szCs w:val="20"/>
        </w:rPr>
      </w:pPr>
      <w:bookmarkStart w:id="126" w:name="_Toc90197101"/>
      <w:bookmarkStart w:id="127" w:name="_Toc92873943"/>
      <w:bookmarkStart w:id="128" w:name="_Toc142108919"/>
      <w:bookmarkStart w:id="129" w:name="_Toc142113764"/>
      <w:bookmarkStart w:id="130" w:name="_Toc402345587"/>
      <w:bookmarkStart w:id="131" w:name="_Toc405383870"/>
      <w:bookmarkStart w:id="132" w:name="_Toc405536972"/>
      <w:bookmarkStart w:id="133" w:name="_Toc440871759"/>
      <w:bookmarkStart w:id="134" w:name="_Toc135990633"/>
      <w:bookmarkStart w:id="135" w:name="OLE_LINK1"/>
      <w:bookmarkStart w:id="136" w:name="OLE_LINK2"/>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Pr="00A03B1B">
        <w:rPr>
          <w:rFonts w:eastAsia="SimSun"/>
          <w:b/>
          <w:bCs/>
          <w:snapToGrid w:val="0"/>
          <w:szCs w:val="20"/>
        </w:rPr>
        <w:t>4.4.7.1</w:t>
      </w:r>
      <w:r w:rsidRPr="00A03B1B">
        <w:rPr>
          <w:rFonts w:eastAsia="SimSun"/>
          <w:b/>
          <w:bCs/>
          <w:snapToGrid w:val="0"/>
          <w:szCs w:val="20"/>
        </w:rPr>
        <w:tab/>
        <w:t>Self-Arranged Ancillary Service Quantities</w:t>
      </w:r>
      <w:bookmarkEnd w:id="126"/>
      <w:bookmarkEnd w:id="127"/>
      <w:bookmarkEnd w:id="128"/>
      <w:bookmarkEnd w:id="129"/>
      <w:bookmarkEnd w:id="130"/>
      <w:bookmarkEnd w:id="131"/>
      <w:bookmarkEnd w:id="132"/>
      <w:bookmarkEnd w:id="133"/>
      <w:bookmarkEnd w:id="134"/>
    </w:p>
    <w:p w14:paraId="0EFBF40B" w14:textId="77777777" w:rsidR="00A03B1B" w:rsidRPr="00A03B1B" w:rsidRDefault="00A03B1B" w:rsidP="00A03B1B">
      <w:pPr>
        <w:spacing w:after="240"/>
        <w:ind w:left="720" w:hanging="720"/>
        <w:rPr>
          <w:iCs/>
          <w:szCs w:val="20"/>
        </w:rPr>
      </w:pPr>
      <w:r w:rsidRPr="00A03B1B">
        <w:rPr>
          <w:iCs/>
          <w:szCs w:val="20"/>
        </w:rPr>
        <w:t>(1)</w:t>
      </w:r>
      <w:r w:rsidRPr="00A03B1B">
        <w:rPr>
          <w:iCs/>
          <w:szCs w:val="20"/>
        </w:rPr>
        <w:tab/>
        <w:t>For each Ancillary Service, a QSE may self-arrange all or a portion of the advisory Ancillary Service Obligation allocated to it by ERCOT, subject to the QSE’s share of system-wide limits as established by Section 3.16, Standards for Determining Ancillary Service Quantities.  If a QSE elects to self-arrange Ancillary Service capacity, then ERCOT shall not pay the QSE for the Self-Arranged Ancillary Service Quantities for the portion that meets its final Ancillary Service Obligation; ERCOT shall pay the QSE the respective Day-Ahead Ancillary Service price for any Self-Arranged Ancillary Service Quantities that exceed a QSE’s final Ancillary Service Obligation.</w:t>
      </w:r>
    </w:p>
    <w:p w14:paraId="72CE111A" w14:textId="77777777" w:rsidR="00A03B1B" w:rsidRPr="00A03B1B" w:rsidRDefault="00A03B1B" w:rsidP="00A03B1B">
      <w:pPr>
        <w:spacing w:after="240"/>
        <w:ind w:left="720" w:hanging="720"/>
        <w:rPr>
          <w:iCs/>
          <w:szCs w:val="20"/>
        </w:rPr>
      </w:pPr>
      <w:r w:rsidRPr="00A03B1B">
        <w:rPr>
          <w:iCs/>
          <w:szCs w:val="20"/>
        </w:rPr>
        <w:t>(2)</w:t>
      </w:r>
      <w:r w:rsidRPr="00A03B1B">
        <w:rPr>
          <w:iCs/>
          <w:szCs w:val="20"/>
        </w:rPr>
        <w:tab/>
        <w:t xml:space="preserve">The QSE must indicate before 1000 in the Day-Ahead the Self-Arranged Ancillary Service Quantities, by service, so ERCOT can determine how much Ancillary Service </w:t>
      </w:r>
      <w:r w:rsidRPr="00A03B1B">
        <w:rPr>
          <w:iCs/>
          <w:szCs w:val="20"/>
        </w:rPr>
        <w:lastRenderedPageBreak/>
        <w:t>capacity, by service, remains to be obtained based on DAM offers and associated Ancillary Service Demand Curves (ASDCs).</w:t>
      </w:r>
    </w:p>
    <w:p w14:paraId="6672FABE" w14:textId="77777777" w:rsidR="00A03B1B" w:rsidRPr="00A03B1B" w:rsidRDefault="00A03B1B" w:rsidP="00A03B1B">
      <w:pPr>
        <w:spacing w:after="240"/>
        <w:ind w:left="720" w:hanging="720"/>
        <w:rPr>
          <w:iCs/>
          <w:szCs w:val="20"/>
        </w:rPr>
      </w:pPr>
      <w:r w:rsidRPr="00A03B1B">
        <w:rPr>
          <w:iCs/>
          <w:szCs w:val="20"/>
        </w:rPr>
        <w:t>(3)</w:t>
      </w:r>
      <w:r w:rsidRPr="00A03B1B">
        <w:rPr>
          <w:iCs/>
          <w:szCs w:val="20"/>
        </w:rPr>
        <w:tab/>
        <w:t>At or after 1000 in the Day-Ahead, a QSE may not change its Self-Arranged Ancillary Service Quantities.</w:t>
      </w:r>
    </w:p>
    <w:p w14:paraId="640A453B" w14:textId="77777777" w:rsidR="00A03B1B" w:rsidRPr="00A03B1B" w:rsidRDefault="00A03B1B" w:rsidP="00A03B1B">
      <w:pPr>
        <w:spacing w:after="240"/>
        <w:ind w:left="720" w:hanging="720"/>
        <w:rPr>
          <w:iCs/>
          <w:szCs w:val="20"/>
        </w:rPr>
      </w:pPr>
      <w:r w:rsidRPr="00A03B1B">
        <w:rPr>
          <w:iCs/>
          <w:szCs w:val="20"/>
        </w:rPr>
        <w:t>(4)</w:t>
      </w:r>
      <w:r w:rsidRPr="00A03B1B">
        <w:rPr>
          <w:iCs/>
          <w:szCs w:val="20"/>
        </w:rPr>
        <w:tab/>
        <w:t>Before 1430 in the Day-Ahead, all Self-Arranged Ancillary Service Quantities must be represented by physical capacity, either by Generation Resources, ESRs, or Load Resources, or backed by Ancillary Service Trades.</w:t>
      </w:r>
    </w:p>
    <w:p w14:paraId="790ECC16" w14:textId="77777777" w:rsidR="00A03B1B" w:rsidRPr="00A03B1B" w:rsidRDefault="00A03B1B" w:rsidP="00A03B1B">
      <w:pPr>
        <w:spacing w:after="240"/>
        <w:ind w:left="720" w:hanging="720"/>
        <w:rPr>
          <w:iCs/>
          <w:szCs w:val="20"/>
        </w:rPr>
      </w:pPr>
      <w:r w:rsidRPr="00A03B1B">
        <w:rPr>
          <w:iCs/>
          <w:szCs w:val="20"/>
        </w:rPr>
        <w:t>(5)</w:t>
      </w:r>
      <w:r w:rsidRPr="00A03B1B">
        <w:rPr>
          <w:iCs/>
          <w:szCs w:val="20"/>
        </w:rPr>
        <w:tab/>
        <w:t xml:space="preserve">The QSE may self-arrange Reg-Up, Reg-Down, ECRS, RRS, </w:t>
      </w:r>
      <w:del w:id="137" w:author="ERCOT" w:date="2024-01-12T14:28:00Z">
        <w:r w:rsidRPr="00A03B1B" w:rsidDel="007C6B65">
          <w:rPr>
            <w:rFonts w:eastAsia="SimSun"/>
            <w:iCs/>
            <w:szCs w:val="20"/>
          </w:rPr>
          <w:delText>and</w:delText>
        </w:r>
      </w:del>
      <w:r w:rsidRPr="00A03B1B">
        <w:rPr>
          <w:rFonts w:eastAsia="SimSun"/>
          <w:iCs/>
          <w:szCs w:val="20"/>
        </w:rPr>
        <w:t xml:space="preserve"> Non-Spin</w:t>
      </w:r>
      <w:ins w:id="138" w:author="ERCOT" w:date="2024-01-12T14:29:00Z">
        <w:r w:rsidRPr="00A03B1B">
          <w:rPr>
            <w:rFonts w:eastAsia="SimSun"/>
            <w:iCs/>
            <w:szCs w:val="20"/>
          </w:rPr>
          <w:t>, and DRRS</w:t>
        </w:r>
      </w:ins>
      <w:r w:rsidRPr="00A03B1B">
        <w:rPr>
          <w:iCs/>
          <w:szCs w:val="20"/>
        </w:rPr>
        <w:t>.</w:t>
      </w:r>
    </w:p>
    <w:p w14:paraId="47B85829" w14:textId="77777777" w:rsidR="00A03B1B" w:rsidRPr="00A03B1B" w:rsidRDefault="00A03B1B" w:rsidP="00A03B1B">
      <w:pPr>
        <w:spacing w:after="240"/>
        <w:ind w:left="720" w:hanging="720"/>
        <w:rPr>
          <w:szCs w:val="20"/>
        </w:rPr>
      </w:pPr>
      <w:r w:rsidRPr="00A03B1B">
        <w:rPr>
          <w:szCs w:val="20"/>
        </w:rPr>
        <w:t>(6)</w:t>
      </w:r>
      <w:r w:rsidRPr="00A03B1B">
        <w:rPr>
          <w:szCs w:val="20"/>
        </w:rPr>
        <w:tab/>
        <w:t xml:space="preserve">The QSE may self-arrange Ancillary Services from one or more Resources it represents and/or through an Ancillary Service Trade. </w:t>
      </w:r>
    </w:p>
    <w:p w14:paraId="061AF397" w14:textId="77777777" w:rsidR="00A03B1B" w:rsidRPr="00A03B1B" w:rsidRDefault="00A03B1B" w:rsidP="00A03B1B">
      <w:pPr>
        <w:spacing w:before="240" w:after="240"/>
        <w:ind w:left="720" w:hanging="720"/>
        <w:rPr>
          <w:szCs w:val="20"/>
        </w:rPr>
      </w:pPr>
      <w:r w:rsidRPr="00A03B1B">
        <w:rPr>
          <w:szCs w:val="20"/>
        </w:rPr>
        <w:t>(7)</w:t>
      </w:r>
      <w:r w:rsidRPr="00A03B1B">
        <w:rPr>
          <w:szCs w:val="20"/>
        </w:rPr>
        <w:tab/>
        <w:t xml:space="preserve">For Ancillary Services sub-types that can be self-provided, a QSE shall not submit Ancillary Services trades that result in the QSE’s net purchased quantities of Ancillary Services exceeding the sum of the QSE’s Self-Arranged Ancillary Service Quantities and DAM Ancillary Service Awards. </w:t>
      </w:r>
    </w:p>
    <w:p w14:paraId="52FFA166" w14:textId="77777777" w:rsidR="00A03B1B" w:rsidRPr="00A03B1B" w:rsidRDefault="00A03B1B" w:rsidP="00A03B1B">
      <w:pPr>
        <w:spacing w:before="240" w:after="240"/>
        <w:ind w:left="1440" w:hanging="720"/>
        <w:rPr>
          <w:szCs w:val="20"/>
        </w:rPr>
      </w:pPr>
      <w:r w:rsidRPr="00A03B1B">
        <w:rPr>
          <w:szCs w:val="20"/>
        </w:rPr>
        <w:t>(a)</w:t>
      </w:r>
      <w:r w:rsidRPr="00A03B1B">
        <w:rPr>
          <w:szCs w:val="20"/>
        </w:rPr>
        <w:tab/>
        <w:t>At 1430 in the Day-Ahead, ERCOT shall post a report on the MIS Certified Area to notify the QSE if there is an overage in the QSE’s purchased quantities of Ancillary Services in violation of the above limitation.</w:t>
      </w:r>
    </w:p>
    <w:p w14:paraId="33DFB314" w14:textId="77777777" w:rsidR="00A03B1B" w:rsidRPr="00A03B1B" w:rsidRDefault="00A03B1B" w:rsidP="00A03B1B">
      <w:pPr>
        <w:spacing w:after="240"/>
        <w:ind w:left="1440" w:hanging="720"/>
        <w:rPr>
          <w:szCs w:val="20"/>
        </w:rPr>
      </w:pPr>
      <w:r w:rsidRPr="00A03B1B">
        <w:rPr>
          <w:szCs w:val="20"/>
        </w:rPr>
        <w:t>(b)</w:t>
      </w:r>
      <w:r w:rsidRPr="00A03B1B">
        <w:rPr>
          <w:szCs w:val="20"/>
        </w:rPr>
        <w:tab/>
        <w:t>If the QSE has such an overage as of the end of the Adjustment Period, that QSE will be charged for any quantity that exceeds the sum of their Self-Arranged Ancillary Service Quantities</w:t>
      </w:r>
      <w:r w:rsidRPr="00A03B1B" w:rsidDel="00E22BA7">
        <w:rPr>
          <w:szCs w:val="20"/>
        </w:rPr>
        <w:t xml:space="preserve"> </w:t>
      </w:r>
      <w:r w:rsidRPr="00A03B1B">
        <w:rPr>
          <w:szCs w:val="20"/>
        </w:rPr>
        <w:t xml:space="preserve">and DAM Ancillary Service Awards per Section 6.7.2.1, Real-Time Ancillary Service Imbalance Payment or Charge. </w:t>
      </w:r>
    </w:p>
    <w:p w14:paraId="27E5C4C2" w14:textId="77777777" w:rsidR="00A03B1B" w:rsidRPr="00A03B1B" w:rsidRDefault="00A03B1B" w:rsidP="00A03B1B">
      <w:pPr>
        <w:spacing w:after="240"/>
        <w:ind w:left="720" w:hanging="720"/>
        <w:rPr>
          <w:szCs w:val="20"/>
        </w:rPr>
      </w:pPr>
      <w:r w:rsidRPr="00A03B1B">
        <w:rPr>
          <w:szCs w:val="20"/>
        </w:rPr>
        <w:t>(8)</w:t>
      </w:r>
      <w:r w:rsidRPr="00A03B1B">
        <w:rPr>
          <w:szCs w:val="20"/>
        </w:rPr>
        <w:tab/>
        <w:t>For self-arranged RRS, the QSE shall indicate the quantity of the service that is provided from:</w:t>
      </w:r>
    </w:p>
    <w:p w14:paraId="34BA0CAF" w14:textId="77777777" w:rsidR="00A03B1B" w:rsidRPr="00A03B1B" w:rsidRDefault="00A03B1B" w:rsidP="00A03B1B">
      <w:pPr>
        <w:spacing w:after="240"/>
        <w:ind w:left="1440" w:hanging="720"/>
      </w:pPr>
      <w:r w:rsidRPr="00A03B1B">
        <w:t>(a)</w:t>
      </w:r>
      <w:r w:rsidRPr="00A03B1B">
        <w:rPr>
          <w:szCs w:val="20"/>
        </w:rPr>
        <w:tab/>
        <w:t>Resources providing Primary Frequency Response</w:t>
      </w:r>
      <w:r w:rsidRPr="00A03B1B">
        <w:t>;</w:t>
      </w:r>
    </w:p>
    <w:p w14:paraId="608576FB" w14:textId="77777777" w:rsidR="00A03B1B" w:rsidRPr="00A03B1B" w:rsidRDefault="00A03B1B" w:rsidP="00A03B1B">
      <w:pPr>
        <w:spacing w:after="240"/>
        <w:ind w:left="1440" w:hanging="720"/>
        <w:rPr>
          <w:szCs w:val="20"/>
        </w:rPr>
      </w:pPr>
      <w:r w:rsidRPr="00A03B1B">
        <w:rPr>
          <w:szCs w:val="20"/>
        </w:rPr>
        <w:t>(b)</w:t>
      </w:r>
      <w:r w:rsidRPr="00A03B1B">
        <w:rPr>
          <w:szCs w:val="20"/>
        </w:rPr>
        <w:tab/>
      </w:r>
      <w:r w:rsidRPr="00A03B1B">
        <w:t>Load</w:t>
      </w:r>
      <w:r w:rsidRPr="00A03B1B">
        <w:rPr>
          <w:szCs w:val="20"/>
        </w:rPr>
        <w:t xml:space="preserve"> Resources </w:t>
      </w:r>
      <w:r w:rsidRPr="00A03B1B">
        <w:t>controlled</w:t>
      </w:r>
      <w:r w:rsidRPr="00A03B1B">
        <w:rPr>
          <w:szCs w:val="20"/>
        </w:rPr>
        <w:t xml:space="preserve"> by high-set under-frequency relays; and</w:t>
      </w:r>
    </w:p>
    <w:p w14:paraId="7B325A1D" w14:textId="77777777" w:rsidR="00A03B1B" w:rsidRPr="00A03B1B" w:rsidRDefault="00A03B1B" w:rsidP="00A03B1B">
      <w:pPr>
        <w:spacing w:after="240"/>
        <w:ind w:left="1440" w:hanging="720"/>
        <w:rPr>
          <w:szCs w:val="20"/>
        </w:rPr>
      </w:pPr>
      <w:r w:rsidRPr="00A03B1B">
        <w:rPr>
          <w:szCs w:val="20"/>
        </w:rPr>
        <w:t>(c)</w:t>
      </w:r>
      <w:r w:rsidRPr="00A03B1B">
        <w:rPr>
          <w:szCs w:val="20"/>
        </w:rPr>
        <w:tab/>
        <w:t>Fast Frequency Response (FFR) Resources.</w:t>
      </w:r>
    </w:p>
    <w:bookmarkEnd w:id="135"/>
    <w:bookmarkEnd w:id="136"/>
    <w:p w14:paraId="55B8100E" w14:textId="77777777" w:rsidR="00A03B1B" w:rsidRPr="00A03B1B" w:rsidRDefault="00A03B1B" w:rsidP="00A03B1B">
      <w:pPr>
        <w:spacing w:after="240"/>
        <w:ind w:left="720" w:hanging="720"/>
      </w:pPr>
      <w:r w:rsidRPr="00A03B1B">
        <w:rPr>
          <w:szCs w:val="20"/>
        </w:rPr>
        <w:t>(9)</w:t>
      </w:r>
      <w:r w:rsidRPr="00A03B1B">
        <w:rPr>
          <w:szCs w:val="20"/>
        </w:rPr>
        <w:tab/>
        <w:t>For self-arranged ECRS, the QSE shall indicate the quantity of the service that is provided from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733B799A" w14:textId="77777777" w:rsidTr="00B31BB1">
        <w:trPr>
          <w:trHeight w:val="386"/>
        </w:trPr>
        <w:tc>
          <w:tcPr>
            <w:tcW w:w="9350" w:type="dxa"/>
            <w:shd w:val="pct12" w:color="auto" w:fill="auto"/>
          </w:tcPr>
          <w:p w14:paraId="114CDD4E" w14:textId="77777777" w:rsidR="00A03B1B" w:rsidRPr="00A03B1B" w:rsidRDefault="00A03B1B" w:rsidP="00A03B1B">
            <w:pPr>
              <w:spacing w:before="120" w:after="240"/>
              <w:rPr>
                <w:b/>
                <w:i/>
                <w:iCs/>
              </w:rPr>
            </w:pPr>
            <w:r w:rsidRPr="00A03B1B">
              <w:rPr>
                <w:b/>
                <w:i/>
                <w:iCs/>
              </w:rPr>
              <w:t>[NPRR1213:  Replace paragraph (9) above with the following upon system implementation, and upon system implementation of NPRR1171:]</w:t>
            </w:r>
          </w:p>
          <w:p w14:paraId="4CD2A23F" w14:textId="77777777" w:rsidR="00A03B1B" w:rsidRPr="00A03B1B" w:rsidRDefault="00A03B1B" w:rsidP="00A03B1B">
            <w:pPr>
              <w:spacing w:after="240"/>
              <w:ind w:left="720" w:hanging="720"/>
              <w:rPr>
                <w:szCs w:val="20"/>
              </w:rPr>
            </w:pPr>
            <w:bookmarkStart w:id="139" w:name="_Hlk158043402"/>
            <w:r w:rsidRPr="00A03B1B">
              <w:rPr>
                <w:szCs w:val="20"/>
              </w:rPr>
              <w:lastRenderedPageBreak/>
              <w:t>(9)</w:t>
            </w:r>
            <w:r w:rsidRPr="00A03B1B">
              <w:rPr>
                <w:szCs w:val="20"/>
              </w:rPr>
              <w:tab/>
              <w:t>For self-arranged ECRS and Non-Spin, the QSE shall indicate the quantity of the service that is provided from Resources that are manually dispatched, Distribution Generation Resources (DGRs) and Distribution Energy Storage Resources (DESRs) on circuits subject to Load shed, and Resources that are SCED-dispatchable not on circuits subject to Load shed.</w:t>
            </w:r>
          </w:p>
          <w:p w14:paraId="47A72B78" w14:textId="77777777" w:rsidR="00A03B1B" w:rsidRPr="00A03B1B" w:rsidRDefault="00A03B1B" w:rsidP="00A03B1B">
            <w:pPr>
              <w:spacing w:after="240"/>
              <w:ind w:left="720" w:hanging="720"/>
              <w:rPr>
                <w:szCs w:val="20"/>
              </w:rPr>
            </w:pPr>
            <w:r w:rsidRPr="00A03B1B">
              <w:rPr>
                <w:szCs w:val="20"/>
              </w:rPr>
              <w:t>(10)     For self-arranged Non-Spin, the QSE shall indicate the quantity of the service that is provided from Resources that are manually dispatched, DGRs and DESRs on circuits subject to Load shed, and Resources that are SCED-dispatchable and not on circuits subject to Load shed.</w:t>
            </w:r>
            <w:bookmarkEnd w:id="139"/>
          </w:p>
        </w:tc>
      </w:tr>
    </w:tbl>
    <w:p w14:paraId="4BB4EF12" w14:textId="77777777" w:rsidR="00A03B1B" w:rsidRPr="00A03B1B" w:rsidRDefault="00A03B1B" w:rsidP="00A03B1B">
      <w:pPr>
        <w:keepNext/>
        <w:widowControl w:val="0"/>
        <w:tabs>
          <w:tab w:val="left" w:pos="1260"/>
        </w:tabs>
        <w:spacing w:before="480" w:after="240"/>
        <w:ind w:left="1267" w:hanging="1267"/>
        <w:outlineLvl w:val="3"/>
        <w:rPr>
          <w:b/>
          <w:bCs/>
          <w:snapToGrid w:val="0"/>
        </w:rPr>
      </w:pPr>
      <w:r w:rsidRPr="00A03B1B">
        <w:rPr>
          <w:b/>
          <w:bCs/>
          <w:snapToGrid w:val="0"/>
        </w:rPr>
        <w:lastRenderedPageBreak/>
        <w:t>4.4.7.2</w:t>
      </w:r>
      <w:r w:rsidRPr="00A03B1B">
        <w:rPr>
          <w:b/>
          <w:bCs/>
          <w:snapToGrid w:val="0"/>
        </w:rPr>
        <w:tab/>
        <w:t>Ancillary Service Offers</w:t>
      </w:r>
    </w:p>
    <w:p w14:paraId="7744758E" w14:textId="77777777" w:rsidR="00A03B1B" w:rsidRPr="00A03B1B" w:rsidRDefault="00A03B1B" w:rsidP="00A03B1B">
      <w:pPr>
        <w:spacing w:after="240"/>
        <w:ind w:left="720" w:hanging="720"/>
        <w:rPr>
          <w:iCs/>
        </w:rPr>
      </w:pPr>
      <w:r w:rsidRPr="00A03B1B">
        <w:rPr>
          <w:iCs/>
        </w:rPr>
        <w:t>(1)</w:t>
      </w:r>
      <w:r w:rsidRPr="00A03B1B">
        <w:rPr>
          <w:iCs/>
        </w:rPr>
        <w:tab/>
        <w:t xml:space="preserve">By 1000 in the Day-Ahead, a QSE may submit Resource-Specific Ancillary Service Offers from Generation Resources and ESRs to ERCOT for the DAM and may offer the same Generation Resource or ESR capacity for any or all of the Ancillary Service products simultaneously with any Energy Offer Curves from that Generation Resource or Energy Bid/Offer Curves from that ESR in the DAM.  Offers of more than one Ancillary Service product from one Generation Resource may be inclusive or exclusive of each other and of any Energy Offer Curves, as specified according to a procedure developed by ERCOT.  Offers of more than one Ancillary Service product from one ESR may be inclusive or exclusive of each other,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0E3C5C42" w14:textId="77777777" w:rsidTr="00B31BB1">
        <w:trPr>
          <w:trHeight w:val="386"/>
        </w:trPr>
        <w:tc>
          <w:tcPr>
            <w:tcW w:w="9350" w:type="dxa"/>
            <w:shd w:val="pct12" w:color="auto" w:fill="auto"/>
          </w:tcPr>
          <w:p w14:paraId="185EB7A2" w14:textId="77777777" w:rsidR="00A03B1B" w:rsidRPr="00A03B1B" w:rsidRDefault="00A03B1B" w:rsidP="00A03B1B">
            <w:pPr>
              <w:spacing w:before="120" w:after="240"/>
              <w:rPr>
                <w:b/>
                <w:i/>
                <w:iCs/>
              </w:rPr>
            </w:pPr>
            <w:r w:rsidRPr="00A03B1B">
              <w:rPr>
                <w:b/>
                <w:i/>
                <w:iCs/>
              </w:rPr>
              <w:t>[NPRR1188:  Replace paragraph (1) above with the following upon system implementation:]</w:t>
            </w:r>
          </w:p>
          <w:p w14:paraId="04B77CD3" w14:textId="77777777" w:rsidR="00A03B1B" w:rsidRPr="00A03B1B" w:rsidRDefault="00A03B1B" w:rsidP="00A03B1B">
            <w:pPr>
              <w:spacing w:after="240"/>
              <w:ind w:left="720" w:hanging="720"/>
              <w:rPr>
                <w:iCs/>
              </w:rPr>
            </w:pPr>
            <w:r w:rsidRPr="00A03B1B">
              <w:rPr>
                <w:iCs/>
              </w:rPr>
              <w:t>(1)</w:t>
            </w:r>
            <w:r w:rsidRPr="00A03B1B">
              <w:rPr>
                <w:iCs/>
              </w:rPr>
              <w:tab/>
              <w:t>By 1000 in the Day-Ahead, a QSE may submit Resource-Specific Ancillary Service Offers from Generation Resources, Controllable Load Resources (CLRs), and ESRs to ERCOT for the DAM and may offer the same Generation Resource, CLR, or ESR capacity for any or all of the Ancillary Service products simultaneously with any Energy Offer Curves from that Generation Resource, Energy Bid Curves from that CLR, or Energy Bid/Offer Curves from that ESR</w:t>
            </w:r>
            <w:r w:rsidRPr="00A03B1B">
              <w:t xml:space="preserve"> </w:t>
            </w:r>
            <w:r w:rsidRPr="00A03B1B">
              <w:rPr>
                <w:iCs/>
              </w:rPr>
              <w:t>in the DAM.  Offers of more than one Ancillary Service product from one Generation Resource may be inclusive or exclusive of each other and of any Energy Offer Curves, as specified according to a procedure developed by ERCOT.  Offers of more than one Ancillary Service product from one CLR may be inclusive or exclusive of each other but considered inclusive of any Energy Bid Curve, as specified according to a procedure developed by ERCOT.  Offers of more than one Ancillary Service product from one ESR may be inclusive or exclusive of each other, as specified according to a procedure developed by ERCOT.</w:t>
            </w:r>
          </w:p>
        </w:tc>
      </w:tr>
    </w:tbl>
    <w:p w14:paraId="3CAC0CE5" w14:textId="77777777" w:rsidR="00A03B1B" w:rsidRPr="00A03B1B" w:rsidRDefault="00A03B1B" w:rsidP="00A03B1B">
      <w:pPr>
        <w:spacing w:before="240" w:after="240"/>
        <w:ind w:left="720" w:hanging="720"/>
        <w:rPr>
          <w:iCs/>
        </w:rPr>
      </w:pPr>
      <w:r w:rsidRPr="00A03B1B">
        <w:rPr>
          <w:iCs/>
        </w:rPr>
        <w:t>(2)</w:t>
      </w:r>
      <w:r w:rsidRPr="00A03B1B">
        <w:rPr>
          <w:iCs/>
        </w:rPr>
        <w:tab/>
        <w:t xml:space="preserve">By 1000 in the Day-Ahead, a QSE may submit Load Resource-Specific Ancillary Service Offers for Regulation Service, Non-Spin, RRS, and ECRS to ERCOT and may offer the </w:t>
      </w:r>
      <w:r w:rsidRPr="00A03B1B">
        <w:rPr>
          <w:iCs/>
        </w:rPr>
        <w:lastRenderedPageBreak/>
        <w:t>same Load Resource capacity for any or all of those Ancillary Service products simultaneously.  Offers of more than one Ancillary Service product from one Load Resource may be inclusive or exclusive of each other, as specified according to a procedure developed by ERCOT.</w:t>
      </w:r>
    </w:p>
    <w:p w14:paraId="2F777A85" w14:textId="77777777" w:rsidR="00A03B1B" w:rsidRPr="00A03B1B" w:rsidRDefault="00A03B1B" w:rsidP="00A03B1B">
      <w:pPr>
        <w:spacing w:after="240"/>
        <w:ind w:left="720" w:hanging="720"/>
        <w:rPr>
          <w:iCs/>
        </w:rPr>
      </w:pPr>
      <w:r w:rsidRPr="00A03B1B">
        <w:rPr>
          <w:iCs/>
        </w:rPr>
        <w:t>(3)</w:t>
      </w:r>
      <w:r w:rsidRPr="00A03B1B">
        <w:rPr>
          <w:iCs/>
        </w:rPr>
        <w:tab/>
        <w:t>By 1000 in the Day-Ahead, a QSE may submit Resource-Specific Ancillary Service Offers to ERCOT for FFR Resources, and may offer the same capacity for any or all of the Ancillary Service products simultaneously with any Energy Offer Curves from that Resource in the DAM.  Offers of more than one Ancillary Service product may be inclusive or exclusive of each other and of any Energy Offer Curves, as specified according to a procedure developed by ERCOT.</w:t>
      </w:r>
    </w:p>
    <w:p w14:paraId="15A4052E" w14:textId="77777777" w:rsidR="00A03B1B" w:rsidRPr="00A03B1B" w:rsidRDefault="00A03B1B" w:rsidP="00A03B1B">
      <w:pPr>
        <w:spacing w:after="240"/>
        <w:ind w:left="720" w:hanging="720"/>
        <w:rPr>
          <w:iCs/>
        </w:rPr>
      </w:pPr>
      <w:r w:rsidRPr="00A03B1B">
        <w:rPr>
          <w:iCs/>
        </w:rPr>
        <w:t>(4)</w:t>
      </w:r>
      <w:r w:rsidRPr="00A03B1B">
        <w:rPr>
          <w:iCs/>
        </w:rP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or Non-Spin will be treated as if it was an offer for ECRS or Non-Spin from an On-Line Generation Resource.</w:t>
      </w:r>
    </w:p>
    <w:p w14:paraId="5067666A" w14:textId="77777777" w:rsidR="00A03B1B" w:rsidRPr="00A03B1B" w:rsidRDefault="00A03B1B" w:rsidP="00A03B1B">
      <w:pPr>
        <w:spacing w:after="240"/>
        <w:ind w:left="720" w:hanging="720"/>
        <w:rPr>
          <w:iCs/>
        </w:rPr>
      </w:pPr>
      <w:r w:rsidRPr="00A03B1B">
        <w:rPr>
          <w:iCs/>
        </w:rPr>
        <w:t>(5)</w:t>
      </w:r>
      <w:r w:rsidRPr="00A03B1B">
        <w:rPr>
          <w:iCs/>
        </w:rPr>
        <w:tab/>
        <w:t xml:space="preserve">Ancillary Service Offers remain active for the offered period unless the offer is:  </w:t>
      </w:r>
    </w:p>
    <w:p w14:paraId="29D0CCE5" w14:textId="77777777" w:rsidR="00A03B1B" w:rsidRPr="00A03B1B" w:rsidRDefault="00A03B1B" w:rsidP="00A03B1B">
      <w:pPr>
        <w:spacing w:after="240"/>
        <w:ind w:left="1440" w:hanging="720"/>
      </w:pPr>
      <w:r w:rsidRPr="00A03B1B">
        <w:t>(a)</w:t>
      </w:r>
      <w:r w:rsidRPr="00A03B1B">
        <w:tab/>
        <w:t xml:space="preserve">Effective after DAM and is higher than the Real-Time System-Wide Offer Cap (RTSWCAP); </w:t>
      </w:r>
    </w:p>
    <w:p w14:paraId="4A51459B" w14:textId="77777777" w:rsidR="00A03B1B" w:rsidRPr="00A03B1B" w:rsidRDefault="00A03B1B" w:rsidP="00A03B1B">
      <w:pPr>
        <w:spacing w:after="240"/>
        <w:ind w:left="1440" w:hanging="720"/>
      </w:pPr>
      <w:r w:rsidRPr="00A03B1B">
        <w:t>(b)</w:t>
      </w:r>
      <w:r w:rsidRPr="00A03B1B">
        <w:tab/>
        <w:t>Automatically inactivated by the software at the offer expiration time specified by the QSE when the offer is submitted; or</w:t>
      </w:r>
    </w:p>
    <w:p w14:paraId="2AE83209" w14:textId="77777777" w:rsidR="00A03B1B" w:rsidRPr="00A03B1B" w:rsidRDefault="00A03B1B" w:rsidP="00A03B1B">
      <w:pPr>
        <w:spacing w:after="240"/>
        <w:ind w:left="1440" w:hanging="720"/>
      </w:pPr>
      <w:r w:rsidRPr="00A03B1B">
        <w:t>(c)</w:t>
      </w:r>
      <w:r w:rsidRPr="00A03B1B">
        <w:tab/>
        <w:t>Withdrawn by the QSE, but a withdrawal is not effective if the deadline for submitting offers has already passed.</w:t>
      </w:r>
    </w:p>
    <w:p w14:paraId="28D45E3C" w14:textId="77777777" w:rsidR="00A03B1B" w:rsidRPr="00A03B1B" w:rsidRDefault="00A03B1B" w:rsidP="00A03B1B">
      <w:pPr>
        <w:spacing w:after="240"/>
        <w:ind w:left="720" w:hanging="720"/>
        <w:rPr>
          <w:iCs/>
        </w:rPr>
      </w:pPr>
      <w:r w:rsidRPr="00A03B1B">
        <w:rPr>
          <w:iCs/>
        </w:rPr>
        <w:t>(6)</w:t>
      </w:r>
      <w:r w:rsidRPr="00A03B1B">
        <w:rPr>
          <w:iCs/>
        </w:rPr>
        <w:tab/>
        <w:t>A Load Resource that is not a CLR may specify whether its Resource-Specific Ancillary Service Offer for RRS or Non-Spin may only be procured by ERCOT as a block.</w:t>
      </w:r>
    </w:p>
    <w:p w14:paraId="762FEAE7" w14:textId="77777777" w:rsidR="00A03B1B" w:rsidRPr="00A03B1B" w:rsidRDefault="00A03B1B" w:rsidP="00A03B1B">
      <w:pPr>
        <w:spacing w:after="240"/>
        <w:ind w:left="720" w:hanging="720"/>
        <w:rPr>
          <w:iCs/>
        </w:rPr>
      </w:pPr>
      <w:r w:rsidRPr="00A03B1B">
        <w:rPr>
          <w:iCs/>
        </w:rPr>
        <w:t>(7)</w:t>
      </w:r>
      <w:r w:rsidRPr="00A03B1B">
        <w:rPr>
          <w:iCs/>
        </w:rPr>
        <w:tab/>
        <w:t>A Load Resource that is not a CLR may specify whether its Resource-Specific Ancillary Service Offer for ECRS may only be procured by ERCOT as a block.</w:t>
      </w:r>
    </w:p>
    <w:p w14:paraId="27538838" w14:textId="77777777" w:rsidR="00A03B1B" w:rsidRPr="00A03B1B" w:rsidRDefault="00A03B1B" w:rsidP="00A03B1B">
      <w:pPr>
        <w:spacing w:after="240"/>
        <w:ind w:left="720" w:hanging="720"/>
        <w:rPr>
          <w:iCs/>
        </w:rPr>
      </w:pPr>
      <w:r w:rsidRPr="00A03B1B">
        <w:rPr>
          <w:iCs/>
        </w:rPr>
        <w:t xml:space="preserve">(8) </w:t>
      </w:r>
      <w:r w:rsidRPr="00A03B1B">
        <w:rPr>
          <w:iCs/>
        </w:rPr>
        <w:tab/>
        <w:t>A QSE that submits an On-Line Resource-Specific Ancillary Service Offer without also submitting a Three-Part Supply Offer for the DAM for any given hour will be considered by the DAM to be self-committed for that hour, as long as a</w:t>
      </w:r>
      <w:ins w:id="140" w:author="ERCOT" w:date="2025-09-18T17:46:00Z">
        <w:r w:rsidRPr="00A03B1B">
          <w:rPr>
            <w:iCs/>
          </w:rPr>
          <w:t>n Off-Line</w:t>
        </w:r>
      </w:ins>
      <w:r w:rsidRPr="00A03B1B">
        <w:rPr>
          <w:iCs/>
        </w:rPr>
        <w:t xml:space="preserve"> Resource-Specific Ancillary Service Offer</w:t>
      </w:r>
      <w:del w:id="141" w:author="ERCOT" w:date="2025-12-08T08:58:00Z">
        <w:r w:rsidRPr="00A03B1B" w:rsidDel="00434DBA">
          <w:rPr>
            <w:iCs/>
          </w:rPr>
          <w:delText xml:space="preserve"> for Off-Line Non-Spin</w:delText>
        </w:r>
      </w:del>
      <w:r w:rsidRPr="00A03B1B">
        <w:rPr>
          <w:iCs/>
        </w:rPr>
        <w:t xml:space="preserve"> was not also submitted for that hour.  A QSE that submits an On-Line ESR-specific Ancillary Service Offer or Energy Bid/Offer Curve for the DAM will be considered to be On-Line.  A QSE may not submit an Off-Line Ancillary Service Offer for an ESR.  When the DAM considers a self-committed offer for clearing, the Resource constraints identified in paragraph (4)(c)(ii) of Section 4.5.1, DAM Clearing Process, other than HSL, are ignored; however, for an ESR, the DAM will consider LSL and HSL.  </w:t>
      </w:r>
      <w:r w:rsidRPr="00A03B1B">
        <w:t xml:space="preserve">A Combined Cycle Generation Resource will be </w:t>
      </w:r>
      <w:r w:rsidRPr="00A03B1B">
        <w:lastRenderedPageBreak/>
        <w:t xml:space="preserve">considered by the DAM to be self-committed based on an On-Line </w:t>
      </w:r>
      <w:r w:rsidRPr="00A03B1B">
        <w:rPr>
          <w:iCs/>
        </w:rPr>
        <w:t xml:space="preserve">Resource-Specific </w:t>
      </w:r>
      <w:r w:rsidRPr="00A03B1B">
        <w:t xml:space="preserve">Ancillary Service Offer submittal if: </w:t>
      </w:r>
    </w:p>
    <w:p w14:paraId="4A9DA030" w14:textId="77777777" w:rsidR="00A03B1B" w:rsidRPr="00A03B1B" w:rsidRDefault="00A03B1B" w:rsidP="00A03B1B">
      <w:pPr>
        <w:spacing w:after="240"/>
        <w:ind w:left="1440" w:hanging="720"/>
      </w:pPr>
      <w:r w:rsidRPr="00A03B1B">
        <w:t>(a)</w:t>
      </w:r>
      <w:r w:rsidRPr="00A03B1B">
        <w:tab/>
        <w:t xml:space="preserve">Its QSE submits an On-Line </w:t>
      </w:r>
      <w:r w:rsidRPr="00A03B1B">
        <w:rPr>
          <w:iCs/>
        </w:rPr>
        <w:t xml:space="preserve">Resource-Specific </w:t>
      </w:r>
      <w:r w:rsidRPr="00A03B1B">
        <w:t>Ancillary Service Offer without also submitting a Three-Part Supply Offer for the DAM for any Combined Cycle Generation Resource within the Combined Cycle Train for that hour;</w:t>
      </w:r>
    </w:p>
    <w:p w14:paraId="1C173518" w14:textId="77777777" w:rsidR="00A03B1B" w:rsidRPr="00A03B1B" w:rsidRDefault="00A03B1B" w:rsidP="00A03B1B">
      <w:pPr>
        <w:spacing w:after="240"/>
        <w:ind w:left="1440" w:hanging="720"/>
      </w:pPr>
      <w:r w:rsidRPr="00A03B1B">
        <w:t>(b)</w:t>
      </w:r>
      <w:r w:rsidRPr="00A03B1B">
        <w:tab/>
        <w:t xml:space="preserve">No </w:t>
      </w:r>
      <w:ins w:id="142" w:author="ERCOT" w:date="2025-12-08T08:58:00Z">
        <w:r w:rsidRPr="00A03B1B">
          <w:t xml:space="preserve">Off-Line </w:t>
        </w:r>
      </w:ins>
      <w:r w:rsidRPr="00A03B1B">
        <w:rPr>
          <w:iCs/>
        </w:rPr>
        <w:t xml:space="preserve">Resource-Specific </w:t>
      </w:r>
      <w:r w:rsidRPr="00A03B1B">
        <w:t>Ancillary Service Offer</w:t>
      </w:r>
      <w:del w:id="143" w:author="ERCOT" w:date="2025-12-08T08:58:00Z">
        <w:r w:rsidRPr="00A03B1B" w:rsidDel="00434DBA">
          <w:delText xml:space="preserve"> for Off-Line Non-Spin</w:delText>
        </w:r>
      </w:del>
      <w:r w:rsidRPr="00A03B1B">
        <w:t xml:space="preserve"> for any Combined Cycle Generation Resource within the Combined Cycle Train is submitted for that hour; and</w:t>
      </w:r>
    </w:p>
    <w:p w14:paraId="415CA386" w14:textId="77777777" w:rsidR="00A03B1B" w:rsidRPr="00A03B1B" w:rsidRDefault="00A03B1B" w:rsidP="00A03B1B">
      <w:pPr>
        <w:spacing w:after="240"/>
        <w:ind w:left="1440" w:hanging="720"/>
      </w:pPr>
      <w:r w:rsidRPr="00A03B1B">
        <w:t>(c)</w:t>
      </w:r>
      <w:r w:rsidRPr="00A03B1B">
        <w:tab/>
        <w:t xml:space="preserve">No On-Line </w:t>
      </w:r>
      <w:r w:rsidRPr="00A03B1B">
        <w:rPr>
          <w:iCs/>
        </w:rPr>
        <w:t xml:space="preserve">Resource-Specific </w:t>
      </w:r>
      <w:r w:rsidRPr="00A03B1B">
        <w:t xml:space="preserve">Ancillary Service Offer for any other Combined Cycle Generation Resource within the Combined Cycled Train is submitted for that hour. </w:t>
      </w:r>
    </w:p>
    <w:p w14:paraId="19FA224D" w14:textId="77777777" w:rsidR="00A03B1B" w:rsidRPr="00A03B1B" w:rsidRDefault="00A03B1B" w:rsidP="00A03B1B">
      <w:pPr>
        <w:spacing w:after="240"/>
        <w:ind w:left="720" w:hanging="720"/>
      </w:pPr>
      <w:r w:rsidRPr="00A03B1B">
        <w:t>(9)</w:t>
      </w:r>
      <w:r w:rsidRPr="00A03B1B">
        <w:tab/>
        <w:t>ERCOT will attempt to procure the quantity from its Ancillary Service Plan from Resource-</w:t>
      </w:r>
      <w:r w:rsidRPr="00A03B1B">
        <w:rPr>
          <w:iCs/>
        </w:rPr>
        <w:t>Specific</w:t>
      </w:r>
      <w:r w:rsidRPr="00A03B1B">
        <w:t xml:space="preserve"> Ancillary Service Offers as well as Ancillary Service Only Offers against respective ASDCs.</w:t>
      </w:r>
    </w:p>
    <w:p w14:paraId="2C02968D" w14:textId="77777777" w:rsidR="00A03B1B" w:rsidRPr="00A03B1B" w:rsidRDefault="00A03B1B" w:rsidP="00003E69">
      <w:pPr>
        <w:keepNext/>
        <w:widowControl w:val="0"/>
        <w:tabs>
          <w:tab w:val="left" w:pos="1260"/>
        </w:tabs>
        <w:spacing w:before="240" w:after="240"/>
        <w:ind w:left="1267" w:hanging="1267"/>
        <w:outlineLvl w:val="3"/>
        <w:rPr>
          <w:b/>
          <w:bCs/>
          <w:snapToGrid w:val="0"/>
        </w:rPr>
      </w:pPr>
      <w:bookmarkStart w:id="144" w:name="_Toc135990640"/>
      <w:bookmarkStart w:id="145" w:name="_Hlk135897772"/>
      <w:r w:rsidRPr="00A03B1B">
        <w:rPr>
          <w:b/>
          <w:bCs/>
          <w:snapToGrid w:val="0"/>
        </w:rPr>
        <w:t>4.4.7.3</w:t>
      </w:r>
      <w:r w:rsidRPr="00A03B1B">
        <w:rPr>
          <w:b/>
          <w:bCs/>
          <w:snapToGrid w:val="0"/>
        </w:rPr>
        <w:tab/>
        <w:t>Ancillary Service Trades</w:t>
      </w:r>
    </w:p>
    <w:p w14:paraId="7A5669FF" w14:textId="77777777" w:rsidR="00A03B1B" w:rsidRPr="00A03B1B" w:rsidRDefault="00A03B1B" w:rsidP="00A03B1B">
      <w:pPr>
        <w:spacing w:after="240"/>
        <w:ind w:left="720" w:hanging="720"/>
        <w:rPr>
          <w:rFonts w:eastAsia="SimSun"/>
          <w:iCs/>
          <w:szCs w:val="20"/>
        </w:rPr>
      </w:pPr>
      <w:r w:rsidRPr="00A03B1B">
        <w:rPr>
          <w:rFonts w:eastAsia="SimSun"/>
          <w:iCs/>
          <w:szCs w:val="20"/>
        </w:rPr>
        <w:t>(1)</w:t>
      </w:r>
      <w:r w:rsidRPr="00A03B1B">
        <w:rPr>
          <w:rFonts w:eastAsia="SimSun"/>
          <w:iCs/>
          <w:szCs w:val="20"/>
        </w:rPr>
        <w:tab/>
        <w:t xml:space="preserve">An Ancillary Service Trade is the information for a QSE-to-QSE transaction that transfers an obligation to provide Ancillary Service capacity or purchase Ancillary Services in the RTM between a buyer and a seller. </w:t>
      </w:r>
    </w:p>
    <w:p w14:paraId="602D667A" w14:textId="77777777" w:rsidR="00A03B1B" w:rsidRPr="00A03B1B" w:rsidRDefault="00A03B1B" w:rsidP="00A03B1B">
      <w:pPr>
        <w:spacing w:after="240"/>
        <w:ind w:left="720" w:hanging="720"/>
        <w:rPr>
          <w:rFonts w:eastAsia="SimSun"/>
          <w:iCs/>
          <w:szCs w:val="20"/>
        </w:rPr>
      </w:pPr>
      <w:r w:rsidRPr="00A03B1B">
        <w:rPr>
          <w:rFonts w:eastAsia="SimSun"/>
          <w:iCs/>
          <w:szCs w:val="20"/>
        </w:rPr>
        <w:t>(2)</w:t>
      </w:r>
      <w:r w:rsidRPr="00A03B1B">
        <w:rPr>
          <w:rFonts w:eastAsia="SimSun"/>
          <w:iCs/>
          <w:szCs w:val="20"/>
        </w:rP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p w14:paraId="48C1467D" w14:textId="77777777" w:rsidR="00A03B1B" w:rsidRPr="00A03B1B" w:rsidRDefault="00A03B1B" w:rsidP="00A03B1B">
      <w:pPr>
        <w:spacing w:after="240"/>
        <w:ind w:left="720" w:hanging="720"/>
        <w:rPr>
          <w:rFonts w:eastAsia="SimSun"/>
          <w:iCs/>
          <w:szCs w:val="20"/>
        </w:rPr>
      </w:pPr>
      <w:r w:rsidRPr="00A03B1B">
        <w:rPr>
          <w:rFonts w:eastAsia="SimSun"/>
          <w:iCs/>
          <w:szCs w:val="20"/>
        </w:rPr>
        <w:t>(3)</w:t>
      </w:r>
      <w:r w:rsidRPr="00A03B1B">
        <w:rPr>
          <w:rFonts w:eastAsia="SimSun"/>
          <w:iCs/>
          <w:szCs w:val="20"/>
        </w:rP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39BA0007" w14:textId="77777777" w:rsidR="00A03B1B" w:rsidRPr="00A03B1B" w:rsidRDefault="00A03B1B" w:rsidP="00A03B1B">
      <w:pPr>
        <w:spacing w:after="240"/>
        <w:ind w:left="720" w:hanging="720"/>
        <w:rPr>
          <w:rFonts w:eastAsia="SimSun"/>
          <w:iCs/>
          <w:szCs w:val="20"/>
        </w:rPr>
      </w:pPr>
      <w:bookmarkStart w:id="146" w:name="_Hlk135898101"/>
      <w:r w:rsidRPr="00A03B1B">
        <w:rPr>
          <w:rFonts w:eastAsia="SimSun"/>
          <w:iCs/>
          <w:szCs w:val="20"/>
        </w:rPr>
        <w:t>(4)</w:t>
      </w:r>
      <w:r w:rsidRPr="00A03B1B">
        <w:rPr>
          <w:rFonts w:eastAsia="SimSun"/>
          <w:iCs/>
          <w:szCs w:val="20"/>
        </w:rPr>
        <w:tab/>
        <w:t>A QSE with an Ancillary Service Position for ECRS, originally designated to be provided by a SCED-dispatchable Resource, may transfer that portion of its Ancillary Service Position via Ancillary Service Trade(s) to another QSE only if that QSE designates the ECRS will be provided by a SCED-dispatchable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243390D4" w14:textId="77777777" w:rsidTr="00B31BB1">
        <w:trPr>
          <w:trHeight w:val="386"/>
        </w:trPr>
        <w:tc>
          <w:tcPr>
            <w:tcW w:w="9350" w:type="dxa"/>
            <w:shd w:val="pct12" w:color="auto" w:fill="auto"/>
          </w:tcPr>
          <w:p w14:paraId="2F9FE57C" w14:textId="77777777" w:rsidR="00A03B1B" w:rsidRPr="00A03B1B" w:rsidRDefault="00A03B1B" w:rsidP="00A03B1B">
            <w:pPr>
              <w:spacing w:before="120" w:after="240"/>
              <w:rPr>
                <w:rFonts w:eastAsia="SimSun"/>
              </w:rPr>
            </w:pPr>
            <w:r w:rsidRPr="00A03B1B">
              <w:rPr>
                <w:rFonts w:eastAsia="SimSun"/>
                <w:b/>
                <w:i/>
                <w:iCs/>
              </w:rPr>
              <w:t>[NPRR1213:  Delete paragraph (4) above upon system implementation, and upon system implementation of NPRR1171, and renumber accordingly.]</w:t>
            </w:r>
          </w:p>
        </w:tc>
      </w:tr>
    </w:tbl>
    <w:p w14:paraId="6947D321" w14:textId="77777777" w:rsidR="00A03B1B" w:rsidRPr="00A03B1B" w:rsidRDefault="00A03B1B" w:rsidP="00A03B1B">
      <w:pPr>
        <w:spacing w:before="240" w:after="240"/>
        <w:ind w:left="720" w:hanging="720"/>
        <w:rPr>
          <w:rFonts w:eastAsia="SimSun"/>
          <w:iCs/>
          <w:szCs w:val="20"/>
        </w:rPr>
      </w:pPr>
      <w:r w:rsidRPr="00A03B1B">
        <w:rPr>
          <w:rFonts w:eastAsia="SimSun"/>
          <w:iCs/>
          <w:szCs w:val="20"/>
        </w:rPr>
        <w:lastRenderedPageBreak/>
        <w:t>(5)</w:t>
      </w:r>
      <w:r w:rsidRPr="00A03B1B">
        <w:rPr>
          <w:rFonts w:eastAsia="SimSun"/>
          <w:iCs/>
          <w:szCs w:val="20"/>
        </w:rPr>
        <w:tab/>
        <w:t>A QSE with an Ancillary Service Position for ECRS, originally designated to be provided by a Load Resource providing ECRS triggered with or without under-frequency relays set at 59.70 Hz, may transfer that portion of its Ancillary Service Position via Ancillary Service Trade(s) to another QSE only if that QSE designates the ECRS will be provided by either:</w:t>
      </w:r>
    </w:p>
    <w:p w14:paraId="037B8916" w14:textId="77777777" w:rsidR="00A03B1B" w:rsidRPr="00A03B1B" w:rsidRDefault="00A03B1B" w:rsidP="00A03B1B">
      <w:pPr>
        <w:spacing w:after="240"/>
        <w:ind w:left="1440" w:hanging="720"/>
        <w:rPr>
          <w:rFonts w:eastAsia="SimSun"/>
          <w:szCs w:val="20"/>
        </w:rPr>
      </w:pPr>
      <w:r w:rsidRPr="00A03B1B">
        <w:rPr>
          <w:rFonts w:eastAsia="SimSun"/>
          <w:szCs w:val="20"/>
        </w:rPr>
        <w:t>(a)</w:t>
      </w:r>
      <w:r w:rsidRPr="00A03B1B">
        <w:rPr>
          <w:rFonts w:eastAsia="SimSun"/>
          <w:szCs w:val="20"/>
        </w:rPr>
        <w:tab/>
        <w:t xml:space="preserve">A Generation Resource; </w:t>
      </w:r>
    </w:p>
    <w:p w14:paraId="3546BA47" w14:textId="77777777" w:rsidR="00A03B1B" w:rsidRPr="00A03B1B" w:rsidRDefault="00A03B1B" w:rsidP="00A03B1B">
      <w:pPr>
        <w:spacing w:after="240"/>
        <w:ind w:left="1440" w:hanging="720"/>
        <w:rPr>
          <w:rFonts w:eastAsia="SimSun"/>
          <w:szCs w:val="20"/>
        </w:rPr>
      </w:pPr>
      <w:r w:rsidRPr="00A03B1B">
        <w:rPr>
          <w:rFonts w:eastAsia="SimSun"/>
          <w:szCs w:val="20"/>
        </w:rPr>
        <w:t>(b)</w:t>
      </w:r>
      <w:r w:rsidRPr="00A03B1B">
        <w:rPr>
          <w:rFonts w:eastAsia="SimSun"/>
          <w:szCs w:val="20"/>
        </w:rPr>
        <w:tab/>
        <w:t>An ESR; or</w:t>
      </w:r>
    </w:p>
    <w:p w14:paraId="756512DA" w14:textId="77777777" w:rsidR="00A03B1B" w:rsidRPr="00A03B1B" w:rsidRDefault="00A03B1B" w:rsidP="00A03B1B">
      <w:pPr>
        <w:spacing w:after="240"/>
        <w:ind w:left="1440" w:hanging="720"/>
        <w:rPr>
          <w:rFonts w:eastAsia="SimSun"/>
          <w:szCs w:val="20"/>
        </w:rPr>
      </w:pPr>
      <w:r w:rsidRPr="00A03B1B">
        <w:rPr>
          <w:rFonts w:eastAsia="SimSun"/>
          <w:szCs w:val="20"/>
        </w:rPr>
        <w:t>(c)</w:t>
      </w:r>
      <w:r w:rsidRPr="00A03B1B">
        <w:rPr>
          <w:rFonts w:eastAsia="SimSun"/>
          <w:szCs w:val="20"/>
        </w:rPr>
        <w:tab/>
        <w:t xml:space="preserve">A Load Resource providing ECRS triggered with or without under-frequency relays set at 59.70 Hz.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786A3671" w14:textId="77777777" w:rsidTr="00B31BB1">
        <w:trPr>
          <w:trHeight w:val="386"/>
        </w:trPr>
        <w:tc>
          <w:tcPr>
            <w:tcW w:w="9350" w:type="dxa"/>
            <w:shd w:val="pct12" w:color="auto" w:fill="auto"/>
          </w:tcPr>
          <w:p w14:paraId="419125F6" w14:textId="77777777" w:rsidR="00A03B1B" w:rsidRPr="00A03B1B" w:rsidRDefault="00A03B1B" w:rsidP="00A03B1B">
            <w:pPr>
              <w:spacing w:before="120" w:after="240"/>
              <w:rPr>
                <w:rFonts w:eastAsia="SimSun"/>
              </w:rPr>
            </w:pPr>
            <w:r w:rsidRPr="00A03B1B">
              <w:rPr>
                <w:rFonts w:eastAsia="SimSun"/>
                <w:b/>
                <w:i/>
                <w:iCs/>
              </w:rPr>
              <w:t>[NPRR1213:  Delete paragraph (5) above upon system implementation, and upon system implementation of NPRR1171, and renumber accordingly.]</w:t>
            </w:r>
          </w:p>
        </w:tc>
      </w:tr>
    </w:tbl>
    <w:p w14:paraId="1DB7725B" w14:textId="77777777" w:rsidR="00A03B1B" w:rsidRPr="00A03B1B" w:rsidRDefault="00A03B1B" w:rsidP="00A03B1B">
      <w:pPr>
        <w:spacing w:before="240" w:after="240"/>
        <w:ind w:left="720" w:hanging="720"/>
        <w:rPr>
          <w:rFonts w:eastAsia="SimSun"/>
          <w:iCs/>
          <w:szCs w:val="20"/>
        </w:rPr>
      </w:pPr>
      <w:r w:rsidRPr="00A03B1B">
        <w:rPr>
          <w:rFonts w:eastAsia="SimSun"/>
          <w:iCs/>
          <w:szCs w:val="20"/>
        </w:rPr>
        <w:t>(6)</w:t>
      </w:r>
      <w:r w:rsidRPr="00A03B1B">
        <w:rPr>
          <w:rFonts w:eastAsia="SimSun"/>
          <w:iCs/>
          <w:szCs w:val="20"/>
        </w:rPr>
        <w:tab/>
        <w:t>The table below shows the ECRS trades that are allowed for each type of original responsibility:</w:t>
      </w:r>
    </w:p>
    <w:tbl>
      <w:tblPr>
        <w:tblW w:w="9049" w:type="dxa"/>
        <w:tblInd w:w="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1"/>
        <w:gridCol w:w="3235"/>
        <w:gridCol w:w="3103"/>
      </w:tblGrid>
      <w:tr w:rsidR="00A03B1B" w:rsidRPr="00A03B1B" w14:paraId="29AC4D14" w14:textId="77777777" w:rsidTr="00B31BB1">
        <w:trPr>
          <w:trHeight w:val="343"/>
        </w:trPr>
        <w:tc>
          <w:tcPr>
            <w:tcW w:w="2711" w:type="dxa"/>
            <w:vAlign w:val="center"/>
          </w:tcPr>
          <w:p w14:paraId="21AAD6B7" w14:textId="77777777" w:rsidR="00A03B1B" w:rsidRPr="00A03B1B" w:rsidRDefault="00A03B1B" w:rsidP="00A03B1B">
            <w:pPr>
              <w:spacing w:after="240"/>
              <w:jc w:val="center"/>
              <w:rPr>
                <w:rFonts w:eastAsia="SimSun"/>
                <w:iCs/>
                <w:szCs w:val="20"/>
              </w:rPr>
            </w:pPr>
          </w:p>
        </w:tc>
        <w:tc>
          <w:tcPr>
            <w:tcW w:w="6338" w:type="dxa"/>
            <w:gridSpan w:val="2"/>
            <w:vAlign w:val="center"/>
          </w:tcPr>
          <w:p w14:paraId="31FBF329" w14:textId="77777777" w:rsidR="00A03B1B" w:rsidRPr="00A03B1B" w:rsidRDefault="00A03B1B" w:rsidP="00A03B1B">
            <w:pPr>
              <w:spacing w:after="240"/>
              <w:jc w:val="center"/>
              <w:rPr>
                <w:rFonts w:eastAsia="SimSun"/>
                <w:b/>
                <w:iCs/>
                <w:szCs w:val="20"/>
              </w:rPr>
            </w:pPr>
            <w:r w:rsidRPr="00A03B1B">
              <w:rPr>
                <w:rFonts w:eastAsia="SimSun"/>
                <w:b/>
                <w:iCs/>
                <w:szCs w:val="20"/>
              </w:rPr>
              <w:t>Allowable ECRS Ancillary Service Trades</w:t>
            </w:r>
          </w:p>
        </w:tc>
      </w:tr>
      <w:tr w:rsidR="00A03B1B" w:rsidRPr="00A03B1B" w14:paraId="351A5358" w14:textId="77777777" w:rsidTr="00B31BB1">
        <w:trPr>
          <w:trHeight w:val="527"/>
        </w:trPr>
        <w:tc>
          <w:tcPr>
            <w:tcW w:w="2711" w:type="dxa"/>
            <w:vAlign w:val="center"/>
          </w:tcPr>
          <w:p w14:paraId="5215C24B" w14:textId="77777777" w:rsidR="00A03B1B" w:rsidRPr="00A03B1B" w:rsidRDefault="00A03B1B" w:rsidP="00A03B1B">
            <w:pPr>
              <w:spacing w:after="240"/>
              <w:jc w:val="center"/>
              <w:rPr>
                <w:rFonts w:eastAsia="SimSun"/>
                <w:b/>
                <w:iCs/>
                <w:szCs w:val="20"/>
              </w:rPr>
            </w:pPr>
            <w:r w:rsidRPr="00A03B1B">
              <w:rPr>
                <w:rFonts w:eastAsia="SimSun"/>
                <w:b/>
                <w:iCs/>
                <w:szCs w:val="20"/>
              </w:rPr>
              <w:t>Original Responsibility</w:t>
            </w:r>
          </w:p>
        </w:tc>
        <w:tc>
          <w:tcPr>
            <w:tcW w:w="3235" w:type="dxa"/>
            <w:vAlign w:val="center"/>
          </w:tcPr>
          <w:p w14:paraId="27CBA2C5" w14:textId="77777777" w:rsidR="00A03B1B" w:rsidRPr="00A03B1B" w:rsidRDefault="00A03B1B" w:rsidP="00A03B1B">
            <w:pPr>
              <w:spacing w:after="240"/>
              <w:jc w:val="center"/>
              <w:rPr>
                <w:rFonts w:eastAsia="SimSun"/>
                <w:b/>
                <w:iCs/>
                <w:szCs w:val="20"/>
              </w:rPr>
            </w:pPr>
            <w:r w:rsidRPr="00A03B1B">
              <w:rPr>
                <w:rFonts w:eastAsia="SimSun"/>
                <w:b/>
                <w:iCs/>
                <w:szCs w:val="20"/>
              </w:rPr>
              <w:t>SCED-dispatchable ECRS</w:t>
            </w:r>
          </w:p>
        </w:tc>
        <w:tc>
          <w:tcPr>
            <w:tcW w:w="3103" w:type="dxa"/>
            <w:vAlign w:val="center"/>
          </w:tcPr>
          <w:p w14:paraId="4A302C25" w14:textId="77777777" w:rsidR="00A03B1B" w:rsidRPr="00A03B1B" w:rsidRDefault="00A03B1B" w:rsidP="00A03B1B">
            <w:pPr>
              <w:spacing w:after="240"/>
              <w:jc w:val="center"/>
              <w:rPr>
                <w:rFonts w:eastAsia="SimSun"/>
                <w:b/>
                <w:iCs/>
                <w:szCs w:val="20"/>
              </w:rPr>
            </w:pPr>
            <w:r w:rsidRPr="00A03B1B">
              <w:rPr>
                <w:rFonts w:eastAsia="SimSun"/>
                <w:b/>
                <w:iCs/>
                <w:szCs w:val="20"/>
              </w:rPr>
              <w:t>Manually dispatched ECRS</w:t>
            </w:r>
          </w:p>
        </w:tc>
      </w:tr>
      <w:tr w:rsidR="00A03B1B" w:rsidRPr="00A03B1B" w14:paraId="542537D8" w14:textId="77777777" w:rsidTr="00B31BB1">
        <w:trPr>
          <w:trHeight w:val="343"/>
        </w:trPr>
        <w:tc>
          <w:tcPr>
            <w:tcW w:w="2711" w:type="dxa"/>
            <w:vAlign w:val="center"/>
          </w:tcPr>
          <w:p w14:paraId="4DFC30E2" w14:textId="77777777" w:rsidR="00A03B1B" w:rsidRPr="00A03B1B" w:rsidRDefault="00A03B1B" w:rsidP="00A03B1B">
            <w:pPr>
              <w:spacing w:after="240"/>
              <w:jc w:val="center"/>
              <w:rPr>
                <w:rFonts w:eastAsia="SimSun"/>
                <w:iCs/>
                <w:szCs w:val="20"/>
              </w:rPr>
            </w:pPr>
            <w:r w:rsidRPr="00A03B1B">
              <w:rPr>
                <w:rFonts w:eastAsia="SimSun"/>
                <w:iCs/>
                <w:szCs w:val="20"/>
              </w:rPr>
              <w:t>SCED-dispatchable ECRS</w:t>
            </w:r>
          </w:p>
        </w:tc>
        <w:tc>
          <w:tcPr>
            <w:tcW w:w="3235" w:type="dxa"/>
            <w:vAlign w:val="center"/>
          </w:tcPr>
          <w:p w14:paraId="5EEC26BD" w14:textId="77777777" w:rsidR="00A03B1B" w:rsidRPr="00A03B1B" w:rsidRDefault="00A03B1B" w:rsidP="00A03B1B">
            <w:pPr>
              <w:spacing w:after="240"/>
              <w:jc w:val="center"/>
              <w:rPr>
                <w:rFonts w:eastAsia="SimSun"/>
                <w:iCs/>
                <w:szCs w:val="20"/>
              </w:rPr>
            </w:pPr>
            <w:r w:rsidRPr="00A03B1B">
              <w:rPr>
                <w:rFonts w:eastAsia="SimSun"/>
                <w:iCs/>
                <w:szCs w:val="20"/>
              </w:rPr>
              <w:t>Yes</w:t>
            </w:r>
          </w:p>
        </w:tc>
        <w:tc>
          <w:tcPr>
            <w:tcW w:w="3103" w:type="dxa"/>
            <w:vAlign w:val="center"/>
          </w:tcPr>
          <w:p w14:paraId="24971C4B" w14:textId="77777777" w:rsidR="00A03B1B" w:rsidRPr="00A03B1B" w:rsidRDefault="00A03B1B" w:rsidP="00A03B1B">
            <w:pPr>
              <w:spacing w:after="240"/>
              <w:jc w:val="center"/>
              <w:rPr>
                <w:rFonts w:eastAsia="SimSun"/>
                <w:iCs/>
                <w:szCs w:val="20"/>
              </w:rPr>
            </w:pPr>
            <w:r w:rsidRPr="00A03B1B">
              <w:rPr>
                <w:rFonts w:eastAsia="SimSun"/>
                <w:iCs/>
                <w:szCs w:val="20"/>
              </w:rPr>
              <w:t>No</w:t>
            </w:r>
          </w:p>
        </w:tc>
      </w:tr>
      <w:tr w:rsidR="00A03B1B" w:rsidRPr="00A03B1B" w14:paraId="6C3FBC4F" w14:textId="77777777" w:rsidTr="00B31BB1">
        <w:trPr>
          <w:trHeight w:val="527"/>
        </w:trPr>
        <w:tc>
          <w:tcPr>
            <w:tcW w:w="2711" w:type="dxa"/>
            <w:vAlign w:val="center"/>
          </w:tcPr>
          <w:p w14:paraId="32DC4810" w14:textId="77777777" w:rsidR="00A03B1B" w:rsidRPr="00A03B1B" w:rsidRDefault="00A03B1B" w:rsidP="00A03B1B">
            <w:pPr>
              <w:spacing w:after="240"/>
              <w:jc w:val="center"/>
              <w:rPr>
                <w:rFonts w:eastAsia="SimSun"/>
                <w:iCs/>
                <w:szCs w:val="20"/>
              </w:rPr>
            </w:pPr>
            <w:r w:rsidRPr="00A03B1B">
              <w:rPr>
                <w:rFonts w:eastAsia="SimSun"/>
                <w:iCs/>
                <w:szCs w:val="20"/>
              </w:rPr>
              <w:t>Manually dispatched ECRS</w:t>
            </w:r>
          </w:p>
        </w:tc>
        <w:tc>
          <w:tcPr>
            <w:tcW w:w="3235" w:type="dxa"/>
            <w:vAlign w:val="center"/>
          </w:tcPr>
          <w:p w14:paraId="47C56B8C" w14:textId="77777777" w:rsidR="00A03B1B" w:rsidRPr="00A03B1B" w:rsidRDefault="00A03B1B" w:rsidP="00A03B1B">
            <w:pPr>
              <w:spacing w:after="240"/>
              <w:jc w:val="center"/>
              <w:rPr>
                <w:rFonts w:eastAsia="SimSun"/>
                <w:iCs/>
                <w:szCs w:val="20"/>
              </w:rPr>
            </w:pPr>
            <w:r w:rsidRPr="00A03B1B">
              <w:rPr>
                <w:rFonts w:eastAsia="SimSun"/>
                <w:iCs/>
                <w:szCs w:val="20"/>
              </w:rPr>
              <w:t>Yes</w:t>
            </w:r>
          </w:p>
        </w:tc>
        <w:tc>
          <w:tcPr>
            <w:tcW w:w="3103" w:type="dxa"/>
            <w:vAlign w:val="center"/>
          </w:tcPr>
          <w:p w14:paraId="7BBBBC9D" w14:textId="77777777" w:rsidR="00A03B1B" w:rsidRPr="00A03B1B" w:rsidRDefault="00A03B1B" w:rsidP="00A03B1B">
            <w:pPr>
              <w:spacing w:after="240"/>
              <w:jc w:val="center"/>
              <w:rPr>
                <w:rFonts w:eastAsia="SimSun"/>
                <w:iCs/>
                <w:szCs w:val="20"/>
              </w:rPr>
            </w:pPr>
            <w:r w:rsidRPr="00A03B1B">
              <w:rPr>
                <w:rFonts w:eastAsia="SimSun"/>
                <w:iCs/>
                <w:szCs w:val="20"/>
              </w:rPr>
              <w:t>Yes</w:t>
            </w:r>
          </w:p>
        </w:tc>
      </w:tr>
    </w:tbl>
    <w:p w14:paraId="6428047B" w14:textId="77777777" w:rsidR="00A03B1B" w:rsidRPr="00A03B1B" w:rsidRDefault="00A03B1B" w:rsidP="00A03B1B">
      <w:pPr>
        <w:rPr>
          <w:rFonts w:eastAsia="SimSun"/>
        </w:rPr>
      </w:pPr>
    </w:p>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A03B1B" w:rsidRPr="00A03B1B" w14:paraId="44DEEB0C" w14:textId="77777777" w:rsidTr="00B31BB1">
        <w:trPr>
          <w:trHeight w:val="386"/>
        </w:trPr>
        <w:tc>
          <w:tcPr>
            <w:tcW w:w="9591" w:type="dxa"/>
            <w:shd w:val="pct12" w:color="auto" w:fill="auto"/>
          </w:tcPr>
          <w:p w14:paraId="6E40BE2B" w14:textId="77777777" w:rsidR="00A03B1B" w:rsidRPr="00A03B1B" w:rsidRDefault="00A03B1B" w:rsidP="00A03B1B">
            <w:pPr>
              <w:spacing w:before="120" w:after="240"/>
              <w:rPr>
                <w:rFonts w:eastAsia="SimSun"/>
                <w:b/>
                <w:i/>
                <w:iCs/>
              </w:rPr>
            </w:pPr>
            <w:bookmarkStart w:id="147" w:name="_Hlk116474121"/>
            <w:bookmarkEnd w:id="146"/>
            <w:r w:rsidRPr="00A03B1B">
              <w:rPr>
                <w:rFonts w:eastAsia="SimSun"/>
                <w:b/>
                <w:i/>
                <w:iCs/>
              </w:rPr>
              <w:t>[NPRR1213:  Replace paragraph (6) above with the following upon system implementation, and upon system implementation of NPRR1171:]</w:t>
            </w:r>
          </w:p>
          <w:p w14:paraId="44CC6F82" w14:textId="77777777" w:rsidR="00A03B1B" w:rsidRPr="00A03B1B" w:rsidRDefault="00A03B1B" w:rsidP="00A03B1B">
            <w:pPr>
              <w:spacing w:after="240"/>
              <w:ind w:left="720" w:hanging="720"/>
              <w:rPr>
                <w:rFonts w:eastAsia="SimSun"/>
                <w:iCs/>
              </w:rPr>
            </w:pPr>
            <w:r w:rsidRPr="00A03B1B">
              <w:rPr>
                <w:rFonts w:eastAsia="SimSun"/>
                <w:iCs/>
              </w:rPr>
              <w:t>(4)</w:t>
            </w:r>
            <w:r w:rsidRPr="00A03B1B">
              <w:rPr>
                <w:rFonts w:eastAsia="SimSun"/>
                <w:iCs/>
              </w:rPr>
              <w:tab/>
              <w:t>The table below shows the ECRS trades that are allowed for each type of original responsibility:</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2158"/>
              <w:gridCol w:w="2250"/>
              <w:gridCol w:w="2250"/>
            </w:tblGrid>
            <w:tr w:rsidR="00A03B1B" w:rsidRPr="00A03B1B" w14:paraId="3345A883" w14:textId="77777777" w:rsidTr="00B31BB1">
              <w:trPr>
                <w:trHeight w:hRule="exact" w:val="20"/>
              </w:trPr>
              <w:tc>
                <w:tcPr>
                  <w:tcW w:w="1982" w:type="dxa"/>
                  <w:tcBorders>
                    <w:top w:val="nil"/>
                    <w:left w:val="nil"/>
                    <w:bottom w:val="nil"/>
                    <w:right w:val="nil"/>
                  </w:tcBorders>
                  <w:vAlign w:val="center"/>
                </w:tcPr>
                <w:p w14:paraId="71DE99AD" w14:textId="77777777" w:rsidR="00A03B1B" w:rsidRPr="00A03B1B" w:rsidRDefault="00A03B1B" w:rsidP="00A03B1B">
                  <w:pPr>
                    <w:rPr>
                      <w:rFonts w:eastAsia="SimSun"/>
                      <w:sz w:val="2"/>
                    </w:rPr>
                  </w:pPr>
                  <w:bookmarkStart w:id="148" w:name="_2451723d_ba9b_484c_9e02_3e33a443810c"/>
                  <w:bookmarkStart w:id="149" w:name="_5526f7cd_d748_4f30_aff3_ebfa468906df"/>
                  <w:bookmarkEnd w:id="148"/>
                </w:p>
              </w:tc>
              <w:tc>
                <w:tcPr>
                  <w:tcW w:w="2158" w:type="dxa"/>
                  <w:tcBorders>
                    <w:top w:val="nil"/>
                    <w:left w:val="nil"/>
                    <w:bottom w:val="nil"/>
                    <w:right w:val="nil"/>
                  </w:tcBorders>
                  <w:vAlign w:val="center"/>
                </w:tcPr>
                <w:p w14:paraId="03BA7EAF" w14:textId="77777777" w:rsidR="00A03B1B" w:rsidRPr="00A03B1B" w:rsidRDefault="00A03B1B" w:rsidP="00A03B1B">
                  <w:pPr>
                    <w:rPr>
                      <w:rFonts w:eastAsia="SimSun"/>
                      <w:sz w:val="2"/>
                    </w:rPr>
                  </w:pPr>
                </w:p>
              </w:tc>
              <w:tc>
                <w:tcPr>
                  <w:tcW w:w="2250" w:type="dxa"/>
                  <w:tcBorders>
                    <w:top w:val="nil"/>
                    <w:left w:val="nil"/>
                    <w:bottom w:val="nil"/>
                    <w:right w:val="nil"/>
                  </w:tcBorders>
                </w:tcPr>
                <w:p w14:paraId="249AA45E" w14:textId="77777777" w:rsidR="00A03B1B" w:rsidRPr="00A03B1B" w:rsidRDefault="00A03B1B" w:rsidP="00A03B1B">
                  <w:pPr>
                    <w:rPr>
                      <w:rFonts w:eastAsia="SimSun"/>
                      <w:sz w:val="2"/>
                    </w:rPr>
                  </w:pPr>
                </w:p>
              </w:tc>
              <w:tc>
                <w:tcPr>
                  <w:tcW w:w="2250" w:type="dxa"/>
                  <w:tcBorders>
                    <w:top w:val="nil"/>
                    <w:left w:val="nil"/>
                    <w:bottom w:val="nil"/>
                    <w:right w:val="nil"/>
                  </w:tcBorders>
                  <w:vAlign w:val="center"/>
                </w:tcPr>
                <w:p w14:paraId="5BA064BE" w14:textId="77777777" w:rsidR="00A03B1B" w:rsidRPr="00A03B1B" w:rsidRDefault="00A03B1B" w:rsidP="00A03B1B">
                  <w:pPr>
                    <w:rPr>
                      <w:rFonts w:eastAsia="SimSun"/>
                      <w:sz w:val="2"/>
                    </w:rPr>
                  </w:pPr>
                </w:p>
              </w:tc>
            </w:tr>
            <w:tr w:rsidR="00A03B1B" w:rsidRPr="00A03B1B" w14:paraId="6D9C0A60" w14:textId="77777777" w:rsidTr="00B31BB1">
              <w:trPr>
                <w:trHeight w:val="343"/>
              </w:trPr>
              <w:tc>
                <w:tcPr>
                  <w:tcW w:w="1982" w:type="dxa"/>
                  <w:vAlign w:val="center"/>
                </w:tcPr>
                <w:p w14:paraId="125E7B1D" w14:textId="77777777" w:rsidR="00A03B1B" w:rsidRPr="00A03B1B" w:rsidRDefault="00A03B1B" w:rsidP="00A03B1B">
                  <w:pPr>
                    <w:spacing w:after="240"/>
                    <w:jc w:val="center"/>
                    <w:rPr>
                      <w:rFonts w:eastAsia="SimSun"/>
                      <w:iCs/>
                    </w:rPr>
                  </w:pPr>
                </w:p>
              </w:tc>
              <w:tc>
                <w:tcPr>
                  <w:tcW w:w="6658" w:type="dxa"/>
                  <w:gridSpan w:val="3"/>
                </w:tcPr>
                <w:p w14:paraId="4DA5D2FD" w14:textId="77777777" w:rsidR="00A03B1B" w:rsidRPr="00A03B1B" w:rsidRDefault="00A03B1B" w:rsidP="00A03B1B">
                  <w:pPr>
                    <w:spacing w:after="240"/>
                    <w:jc w:val="center"/>
                    <w:rPr>
                      <w:rFonts w:eastAsia="SimSun"/>
                      <w:b/>
                      <w:iCs/>
                    </w:rPr>
                  </w:pPr>
                  <w:r w:rsidRPr="00A03B1B">
                    <w:rPr>
                      <w:rFonts w:eastAsia="SimSun"/>
                      <w:b/>
                      <w:iCs/>
                    </w:rPr>
                    <w:t>Allowable ECRS Ancillary Service Trades</w:t>
                  </w:r>
                </w:p>
              </w:tc>
            </w:tr>
            <w:tr w:rsidR="00A03B1B" w:rsidRPr="00A03B1B" w14:paraId="52C03D2B" w14:textId="77777777" w:rsidTr="00B31BB1">
              <w:trPr>
                <w:trHeight w:val="527"/>
              </w:trPr>
              <w:tc>
                <w:tcPr>
                  <w:tcW w:w="1982" w:type="dxa"/>
                  <w:vAlign w:val="center"/>
                </w:tcPr>
                <w:p w14:paraId="1646F63F" w14:textId="77777777" w:rsidR="00A03B1B" w:rsidRPr="00A03B1B" w:rsidRDefault="00A03B1B" w:rsidP="00A03B1B">
                  <w:pPr>
                    <w:spacing w:after="240"/>
                    <w:jc w:val="center"/>
                    <w:rPr>
                      <w:rFonts w:eastAsia="SimSun"/>
                      <w:b/>
                      <w:iCs/>
                    </w:rPr>
                  </w:pPr>
                  <w:r w:rsidRPr="00A03B1B">
                    <w:rPr>
                      <w:rFonts w:eastAsia="SimSun"/>
                      <w:b/>
                      <w:iCs/>
                    </w:rPr>
                    <w:t>Original Responsibility</w:t>
                  </w:r>
                </w:p>
              </w:tc>
              <w:tc>
                <w:tcPr>
                  <w:tcW w:w="2158" w:type="dxa"/>
                  <w:vAlign w:val="center"/>
                </w:tcPr>
                <w:p w14:paraId="3B617B9F" w14:textId="77777777" w:rsidR="00A03B1B" w:rsidRPr="00A03B1B" w:rsidRDefault="00A03B1B" w:rsidP="00A03B1B">
                  <w:pPr>
                    <w:spacing w:after="240"/>
                    <w:jc w:val="center"/>
                    <w:rPr>
                      <w:rFonts w:eastAsia="SimSun"/>
                      <w:b/>
                      <w:iCs/>
                    </w:rPr>
                  </w:pPr>
                  <w:r w:rsidRPr="00A03B1B">
                    <w:rPr>
                      <w:rFonts w:eastAsia="SimSun"/>
                      <w:b/>
                      <w:iCs/>
                    </w:rPr>
                    <w:t xml:space="preserve">SCED-dispatchable ECRS </w:t>
                  </w:r>
                  <w:r w:rsidRPr="00A03B1B">
                    <w:rPr>
                      <w:rFonts w:eastAsia="SimSun"/>
                      <w:b/>
                      <w:bCs/>
                      <w:iCs/>
                    </w:rPr>
                    <w:t>not from DGRs and DESRs on a Load shed circuit</w:t>
                  </w:r>
                </w:p>
              </w:tc>
              <w:tc>
                <w:tcPr>
                  <w:tcW w:w="2250" w:type="dxa"/>
                  <w:vAlign w:val="center"/>
                </w:tcPr>
                <w:p w14:paraId="25D04719" w14:textId="77777777" w:rsidR="00A03B1B" w:rsidRPr="00A03B1B" w:rsidRDefault="00A03B1B" w:rsidP="00A03B1B">
                  <w:pPr>
                    <w:spacing w:after="240"/>
                    <w:jc w:val="center"/>
                    <w:rPr>
                      <w:rFonts w:eastAsia="SimSun"/>
                      <w:b/>
                      <w:iCs/>
                    </w:rPr>
                  </w:pPr>
                  <w:r w:rsidRPr="00A03B1B">
                    <w:rPr>
                      <w:rFonts w:eastAsia="SimSun"/>
                      <w:b/>
                      <w:iCs/>
                    </w:rPr>
                    <w:t>SCED-dispatchable ECRS</w:t>
                  </w:r>
                  <w:r w:rsidRPr="00A03B1B">
                    <w:rPr>
                      <w:rFonts w:eastAsia="SimSun"/>
                      <w:b/>
                      <w:bCs/>
                      <w:iCs/>
                    </w:rPr>
                    <w:t xml:space="preserve"> from DGRs and DESRs </w:t>
                  </w:r>
                  <w:r w:rsidRPr="00A03B1B">
                    <w:rPr>
                      <w:rFonts w:eastAsia="SimSun"/>
                      <w:b/>
                      <w:iCs/>
                    </w:rPr>
                    <w:t>on a Load shed circuit</w:t>
                  </w:r>
                </w:p>
              </w:tc>
              <w:tc>
                <w:tcPr>
                  <w:tcW w:w="2250" w:type="dxa"/>
                  <w:vAlign w:val="center"/>
                </w:tcPr>
                <w:p w14:paraId="424456BC" w14:textId="77777777" w:rsidR="00A03B1B" w:rsidRPr="00A03B1B" w:rsidRDefault="00A03B1B" w:rsidP="00A03B1B">
                  <w:pPr>
                    <w:spacing w:after="240"/>
                    <w:jc w:val="center"/>
                    <w:rPr>
                      <w:rFonts w:eastAsia="SimSun"/>
                      <w:b/>
                      <w:iCs/>
                    </w:rPr>
                  </w:pPr>
                  <w:r w:rsidRPr="00A03B1B">
                    <w:rPr>
                      <w:rFonts w:eastAsia="SimSun"/>
                      <w:b/>
                      <w:iCs/>
                    </w:rPr>
                    <w:t>Manually dispatched ECRS</w:t>
                  </w:r>
                </w:p>
              </w:tc>
            </w:tr>
            <w:tr w:rsidR="00A03B1B" w:rsidRPr="00A03B1B" w14:paraId="11086F1C" w14:textId="77777777" w:rsidTr="00B31BB1">
              <w:trPr>
                <w:trHeight w:val="343"/>
              </w:trPr>
              <w:tc>
                <w:tcPr>
                  <w:tcW w:w="1982" w:type="dxa"/>
                  <w:vAlign w:val="center"/>
                </w:tcPr>
                <w:p w14:paraId="33F7706A" w14:textId="77777777" w:rsidR="00A03B1B" w:rsidRPr="00A03B1B" w:rsidRDefault="00A03B1B" w:rsidP="00A03B1B">
                  <w:pPr>
                    <w:spacing w:after="240"/>
                    <w:jc w:val="center"/>
                    <w:rPr>
                      <w:rFonts w:eastAsia="SimSun"/>
                      <w:iCs/>
                    </w:rPr>
                  </w:pPr>
                  <w:r w:rsidRPr="00A03B1B">
                    <w:rPr>
                      <w:rFonts w:eastAsia="SimSun"/>
                      <w:iCs/>
                    </w:rPr>
                    <w:lastRenderedPageBreak/>
                    <w:t>SCED-dispatchable ECRS not from DGRs and DESRs</w:t>
                  </w:r>
                  <w:r w:rsidRPr="00A03B1B">
                    <w:rPr>
                      <w:rFonts w:eastAsia="SimSun"/>
                      <w:b/>
                      <w:bCs/>
                      <w:iCs/>
                    </w:rPr>
                    <w:t xml:space="preserve"> </w:t>
                  </w:r>
                  <w:r w:rsidRPr="00A03B1B">
                    <w:rPr>
                      <w:rFonts w:eastAsia="SimSun"/>
                      <w:iCs/>
                    </w:rPr>
                    <w:t>on a Load shed circuit</w:t>
                  </w:r>
                </w:p>
              </w:tc>
              <w:tc>
                <w:tcPr>
                  <w:tcW w:w="2158" w:type="dxa"/>
                  <w:vAlign w:val="center"/>
                </w:tcPr>
                <w:p w14:paraId="36A06B86" w14:textId="77777777" w:rsidR="00A03B1B" w:rsidRPr="00A03B1B" w:rsidRDefault="00A03B1B" w:rsidP="00A03B1B">
                  <w:pPr>
                    <w:spacing w:after="240"/>
                    <w:jc w:val="center"/>
                    <w:rPr>
                      <w:rFonts w:eastAsia="SimSun"/>
                      <w:iCs/>
                    </w:rPr>
                  </w:pPr>
                  <w:r w:rsidRPr="00A03B1B">
                    <w:rPr>
                      <w:rFonts w:eastAsia="SimSun"/>
                      <w:iCs/>
                    </w:rPr>
                    <w:t>Yes</w:t>
                  </w:r>
                </w:p>
              </w:tc>
              <w:tc>
                <w:tcPr>
                  <w:tcW w:w="2250" w:type="dxa"/>
                  <w:vAlign w:val="center"/>
                </w:tcPr>
                <w:p w14:paraId="4349C56D" w14:textId="77777777" w:rsidR="00A03B1B" w:rsidRPr="00A03B1B" w:rsidRDefault="00A03B1B" w:rsidP="00A03B1B">
                  <w:pPr>
                    <w:spacing w:after="240"/>
                    <w:jc w:val="center"/>
                    <w:rPr>
                      <w:rFonts w:eastAsia="SimSun"/>
                      <w:iCs/>
                    </w:rPr>
                  </w:pPr>
                  <w:r w:rsidRPr="00A03B1B">
                    <w:rPr>
                      <w:rFonts w:eastAsia="SimSun"/>
                      <w:iCs/>
                    </w:rPr>
                    <w:t>No</w:t>
                  </w:r>
                </w:p>
              </w:tc>
              <w:tc>
                <w:tcPr>
                  <w:tcW w:w="2250" w:type="dxa"/>
                  <w:vAlign w:val="center"/>
                </w:tcPr>
                <w:p w14:paraId="0027C6F6" w14:textId="77777777" w:rsidR="00A03B1B" w:rsidRPr="00A03B1B" w:rsidRDefault="00A03B1B" w:rsidP="00A03B1B">
                  <w:pPr>
                    <w:spacing w:after="240"/>
                    <w:jc w:val="center"/>
                    <w:rPr>
                      <w:rFonts w:eastAsia="SimSun"/>
                      <w:iCs/>
                    </w:rPr>
                  </w:pPr>
                  <w:r w:rsidRPr="00A03B1B">
                    <w:rPr>
                      <w:rFonts w:eastAsia="SimSun"/>
                      <w:iCs/>
                    </w:rPr>
                    <w:t>No</w:t>
                  </w:r>
                </w:p>
              </w:tc>
            </w:tr>
            <w:tr w:rsidR="00A03B1B" w:rsidRPr="00A03B1B" w14:paraId="62B6EB78" w14:textId="77777777" w:rsidTr="00B31BB1">
              <w:trPr>
                <w:trHeight w:val="527"/>
              </w:trPr>
              <w:tc>
                <w:tcPr>
                  <w:tcW w:w="1982" w:type="dxa"/>
                  <w:vAlign w:val="center"/>
                </w:tcPr>
                <w:p w14:paraId="0B9B514E" w14:textId="77777777" w:rsidR="00A03B1B" w:rsidRPr="00A03B1B" w:rsidRDefault="00A03B1B" w:rsidP="00A03B1B">
                  <w:pPr>
                    <w:spacing w:after="240"/>
                    <w:jc w:val="center"/>
                    <w:rPr>
                      <w:rFonts w:eastAsia="SimSun"/>
                      <w:iCs/>
                    </w:rPr>
                  </w:pPr>
                  <w:r w:rsidRPr="00A03B1B">
                    <w:rPr>
                      <w:rFonts w:eastAsia="SimSun"/>
                      <w:iCs/>
                    </w:rPr>
                    <w:t>SCED-dispatchable ECRS from DGRs and DESRs</w:t>
                  </w:r>
                  <w:r w:rsidRPr="00A03B1B">
                    <w:rPr>
                      <w:rFonts w:eastAsia="SimSun"/>
                      <w:b/>
                      <w:bCs/>
                      <w:iCs/>
                    </w:rPr>
                    <w:t xml:space="preserve"> </w:t>
                  </w:r>
                  <w:r w:rsidRPr="00A03B1B">
                    <w:rPr>
                      <w:rFonts w:eastAsia="SimSun"/>
                      <w:iCs/>
                    </w:rPr>
                    <w:t>on a Load shed circuit</w:t>
                  </w:r>
                </w:p>
              </w:tc>
              <w:tc>
                <w:tcPr>
                  <w:tcW w:w="2158" w:type="dxa"/>
                  <w:vAlign w:val="center"/>
                </w:tcPr>
                <w:p w14:paraId="608ACDCB" w14:textId="77777777" w:rsidR="00A03B1B" w:rsidRPr="00A03B1B" w:rsidRDefault="00A03B1B" w:rsidP="00A03B1B">
                  <w:pPr>
                    <w:spacing w:after="240"/>
                    <w:jc w:val="center"/>
                    <w:rPr>
                      <w:rFonts w:eastAsia="SimSun"/>
                      <w:iCs/>
                    </w:rPr>
                  </w:pPr>
                  <w:r w:rsidRPr="00A03B1B">
                    <w:rPr>
                      <w:rFonts w:eastAsia="SimSun"/>
                      <w:iCs/>
                    </w:rPr>
                    <w:t>Yes</w:t>
                  </w:r>
                </w:p>
              </w:tc>
              <w:tc>
                <w:tcPr>
                  <w:tcW w:w="2250" w:type="dxa"/>
                  <w:vAlign w:val="center"/>
                </w:tcPr>
                <w:p w14:paraId="4805DA71" w14:textId="77777777" w:rsidR="00A03B1B" w:rsidRPr="00A03B1B" w:rsidRDefault="00A03B1B" w:rsidP="00A03B1B">
                  <w:pPr>
                    <w:spacing w:after="240"/>
                    <w:jc w:val="center"/>
                    <w:rPr>
                      <w:rFonts w:eastAsia="SimSun"/>
                      <w:iCs/>
                    </w:rPr>
                  </w:pPr>
                  <w:r w:rsidRPr="00A03B1B">
                    <w:rPr>
                      <w:rFonts w:eastAsia="SimSun"/>
                      <w:iCs/>
                    </w:rPr>
                    <w:t>Yes</w:t>
                  </w:r>
                </w:p>
              </w:tc>
              <w:tc>
                <w:tcPr>
                  <w:tcW w:w="2250" w:type="dxa"/>
                  <w:vAlign w:val="center"/>
                </w:tcPr>
                <w:p w14:paraId="2399EA1C" w14:textId="77777777" w:rsidR="00A03B1B" w:rsidRPr="00A03B1B" w:rsidRDefault="00A03B1B" w:rsidP="00A03B1B">
                  <w:pPr>
                    <w:spacing w:after="240"/>
                    <w:jc w:val="center"/>
                    <w:rPr>
                      <w:rFonts w:eastAsia="SimSun"/>
                      <w:iCs/>
                    </w:rPr>
                  </w:pPr>
                  <w:r w:rsidRPr="00A03B1B">
                    <w:rPr>
                      <w:rFonts w:eastAsia="SimSun"/>
                      <w:iCs/>
                    </w:rPr>
                    <w:t>No</w:t>
                  </w:r>
                </w:p>
              </w:tc>
            </w:tr>
            <w:tr w:rsidR="00A03B1B" w:rsidRPr="00A03B1B" w14:paraId="180485C9" w14:textId="77777777" w:rsidTr="00B31BB1">
              <w:trPr>
                <w:trHeight w:val="527"/>
              </w:trPr>
              <w:tc>
                <w:tcPr>
                  <w:tcW w:w="1982" w:type="dxa"/>
                  <w:vAlign w:val="center"/>
                </w:tcPr>
                <w:p w14:paraId="1E743662" w14:textId="77777777" w:rsidR="00A03B1B" w:rsidRPr="00A03B1B" w:rsidRDefault="00A03B1B" w:rsidP="00A03B1B">
                  <w:pPr>
                    <w:spacing w:after="240"/>
                    <w:jc w:val="center"/>
                    <w:rPr>
                      <w:rFonts w:eastAsia="SimSun"/>
                      <w:iCs/>
                    </w:rPr>
                  </w:pPr>
                  <w:r w:rsidRPr="00A03B1B">
                    <w:rPr>
                      <w:rFonts w:eastAsia="SimSun"/>
                      <w:iCs/>
                    </w:rPr>
                    <w:t>Manually dispatched ECRS</w:t>
                  </w:r>
                </w:p>
              </w:tc>
              <w:tc>
                <w:tcPr>
                  <w:tcW w:w="2158" w:type="dxa"/>
                  <w:vAlign w:val="center"/>
                </w:tcPr>
                <w:p w14:paraId="6B5714A2" w14:textId="77777777" w:rsidR="00A03B1B" w:rsidRPr="00A03B1B" w:rsidRDefault="00A03B1B" w:rsidP="00A03B1B">
                  <w:pPr>
                    <w:spacing w:after="240"/>
                    <w:jc w:val="center"/>
                    <w:rPr>
                      <w:rFonts w:eastAsia="SimSun"/>
                      <w:iCs/>
                    </w:rPr>
                  </w:pPr>
                  <w:r w:rsidRPr="00A03B1B">
                    <w:rPr>
                      <w:rFonts w:eastAsia="SimSun"/>
                      <w:iCs/>
                    </w:rPr>
                    <w:t>Yes</w:t>
                  </w:r>
                </w:p>
              </w:tc>
              <w:tc>
                <w:tcPr>
                  <w:tcW w:w="2250" w:type="dxa"/>
                </w:tcPr>
                <w:p w14:paraId="06BF6C30" w14:textId="77777777" w:rsidR="00A03B1B" w:rsidRPr="00A03B1B" w:rsidRDefault="00A03B1B" w:rsidP="00A03B1B">
                  <w:pPr>
                    <w:spacing w:before="120" w:after="240"/>
                    <w:jc w:val="center"/>
                    <w:rPr>
                      <w:rFonts w:eastAsia="SimSun"/>
                      <w:iCs/>
                    </w:rPr>
                  </w:pPr>
                  <w:r w:rsidRPr="00A03B1B">
                    <w:rPr>
                      <w:rFonts w:eastAsia="SimSun"/>
                      <w:iCs/>
                    </w:rPr>
                    <w:t>No</w:t>
                  </w:r>
                </w:p>
              </w:tc>
              <w:tc>
                <w:tcPr>
                  <w:tcW w:w="2250" w:type="dxa"/>
                  <w:vAlign w:val="center"/>
                </w:tcPr>
                <w:p w14:paraId="78A61F1D" w14:textId="77777777" w:rsidR="00A03B1B" w:rsidRPr="00A03B1B" w:rsidRDefault="00A03B1B" w:rsidP="00A03B1B">
                  <w:pPr>
                    <w:spacing w:after="240"/>
                    <w:jc w:val="center"/>
                    <w:rPr>
                      <w:rFonts w:eastAsia="SimSun"/>
                      <w:iCs/>
                    </w:rPr>
                  </w:pPr>
                  <w:r w:rsidRPr="00A03B1B">
                    <w:rPr>
                      <w:rFonts w:eastAsia="SimSun"/>
                      <w:iCs/>
                    </w:rPr>
                    <w:t>Yes</w:t>
                  </w:r>
                </w:p>
              </w:tc>
            </w:tr>
            <w:bookmarkEnd w:id="149"/>
          </w:tbl>
          <w:p w14:paraId="008D3961" w14:textId="77777777" w:rsidR="00A03B1B" w:rsidRPr="00A03B1B" w:rsidRDefault="00A03B1B" w:rsidP="00A03B1B">
            <w:pPr>
              <w:spacing w:after="240"/>
              <w:ind w:left="720" w:hanging="720"/>
              <w:rPr>
                <w:rFonts w:eastAsia="SimSun"/>
              </w:rPr>
            </w:pPr>
          </w:p>
        </w:tc>
      </w:tr>
    </w:tbl>
    <w:p w14:paraId="36EBF6AA" w14:textId="77777777" w:rsidR="00A03B1B" w:rsidRPr="00A03B1B" w:rsidRDefault="00A03B1B" w:rsidP="00A03B1B">
      <w:pPr>
        <w:spacing w:before="240" w:after="240"/>
        <w:ind w:left="720" w:hanging="720"/>
        <w:rPr>
          <w:rFonts w:eastAsia="SimSun"/>
          <w:iCs/>
          <w:szCs w:val="20"/>
        </w:rPr>
      </w:pPr>
      <w:r w:rsidRPr="00A03B1B">
        <w:rPr>
          <w:rFonts w:eastAsia="SimSun"/>
          <w:iCs/>
          <w:szCs w:val="20"/>
        </w:rPr>
        <w:lastRenderedPageBreak/>
        <w:t>(7)</w:t>
      </w:r>
      <w:r w:rsidRPr="00A03B1B">
        <w:rPr>
          <w:rFonts w:eastAsia="SimSun"/>
          <w:iCs/>
          <w:szCs w:val="20"/>
        </w:rPr>
        <w:tab/>
        <w:t>The table below shows the RRS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A03B1B" w:rsidRPr="00A03B1B" w14:paraId="6222AF87" w14:textId="77777777" w:rsidTr="00B31BB1">
        <w:trPr>
          <w:trHeight w:val="343"/>
        </w:trPr>
        <w:tc>
          <w:tcPr>
            <w:tcW w:w="2219" w:type="dxa"/>
            <w:vAlign w:val="center"/>
          </w:tcPr>
          <w:p w14:paraId="1562ABC1" w14:textId="77777777" w:rsidR="00A03B1B" w:rsidRPr="00A03B1B" w:rsidRDefault="00A03B1B" w:rsidP="00A03B1B">
            <w:pPr>
              <w:spacing w:after="240"/>
              <w:jc w:val="center"/>
              <w:rPr>
                <w:rFonts w:eastAsia="SimSun"/>
                <w:iCs/>
                <w:szCs w:val="20"/>
              </w:rPr>
            </w:pPr>
          </w:p>
        </w:tc>
        <w:tc>
          <w:tcPr>
            <w:tcW w:w="6411" w:type="dxa"/>
            <w:gridSpan w:val="3"/>
            <w:vAlign w:val="center"/>
          </w:tcPr>
          <w:p w14:paraId="0563D658" w14:textId="77777777" w:rsidR="00A03B1B" w:rsidRPr="00A03B1B" w:rsidRDefault="00A03B1B" w:rsidP="00A03B1B">
            <w:pPr>
              <w:spacing w:after="240"/>
              <w:jc w:val="center"/>
              <w:rPr>
                <w:rFonts w:eastAsia="SimSun"/>
                <w:b/>
                <w:iCs/>
                <w:szCs w:val="20"/>
              </w:rPr>
            </w:pPr>
            <w:r w:rsidRPr="00A03B1B">
              <w:rPr>
                <w:rFonts w:eastAsia="SimSun"/>
                <w:b/>
                <w:iCs/>
                <w:szCs w:val="20"/>
              </w:rPr>
              <w:t>Allowable RRS Ancillary Service Trades</w:t>
            </w:r>
          </w:p>
        </w:tc>
      </w:tr>
      <w:tr w:rsidR="00A03B1B" w:rsidRPr="00A03B1B" w14:paraId="7E9045F3" w14:textId="77777777" w:rsidTr="00B31BB1">
        <w:trPr>
          <w:trHeight w:val="527"/>
        </w:trPr>
        <w:tc>
          <w:tcPr>
            <w:tcW w:w="2219" w:type="dxa"/>
            <w:vAlign w:val="center"/>
          </w:tcPr>
          <w:p w14:paraId="67B4CBC5" w14:textId="77777777" w:rsidR="00A03B1B" w:rsidRPr="00A03B1B" w:rsidRDefault="00A03B1B" w:rsidP="00A03B1B">
            <w:pPr>
              <w:spacing w:after="240"/>
              <w:jc w:val="center"/>
              <w:rPr>
                <w:rFonts w:eastAsia="SimSun"/>
                <w:b/>
                <w:iCs/>
                <w:szCs w:val="20"/>
              </w:rPr>
            </w:pPr>
            <w:r w:rsidRPr="00A03B1B">
              <w:rPr>
                <w:rFonts w:eastAsia="SimSun"/>
                <w:b/>
                <w:iCs/>
                <w:szCs w:val="20"/>
              </w:rPr>
              <w:t>Original Responsibility</w:t>
            </w:r>
          </w:p>
        </w:tc>
        <w:tc>
          <w:tcPr>
            <w:tcW w:w="2158" w:type="dxa"/>
            <w:vAlign w:val="center"/>
          </w:tcPr>
          <w:p w14:paraId="1DFA3CD4" w14:textId="77777777" w:rsidR="00A03B1B" w:rsidRPr="00A03B1B" w:rsidRDefault="00A03B1B" w:rsidP="00A03B1B">
            <w:pPr>
              <w:spacing w:after="240"/>
              <w:jc w:val="center"/>
              <w:rPr>
                <w:rFonts w:eastAsia="SimSun"/>
                <w:b/>
                <w:iCs/>
                <w:szCs w:val="20"/>
              </w:rPr>
            </w:pPr>
            <w:r w:rsidRPr="00A03B1B">
              <w:rPr>
                <w:rFonts w:eastAsia="SimSun"/>
                <w:b/>
                <w:iCs/>
                <w:szCs w:val="20"/>
              </w:rPr>
              <w:t>Resource providing Primary Frequency Response</w:t>
            </w:r>
          </w:p>
        </w:tc>
        <w:tc>
          <w:tcPr>
            <w:tcW w:w="2036" w:type="dxa"/>
            <w:vAlign w:val="center"/>
          </w:tcPr>
          <w:p w14:paraId="23FC58F3" w14:textId="77777777" w:rsidR="00A03B1B" w:rsidRPr="00A03B1B" w:rsidRDefault="00A03B1B" w:rsidP="00A03B1B">
            <w:pPr>
              <w:spacing w:after="240"/>
              <w:jc w:val="center"/>
              <w:rPr>
                <w:rFonts w:eastAsia="SimSun"/>
                <w:b/>
                <w:iCs/>
                <w:szCs w:val="20"/>
              </w:rPr>
            </w:pPr>
            <w:r w:rsidRPr="00A03B1B">
              <w:rPr>
                <w:rFonts w:eastAsia="SimSun"/>
                <w:b/>
                <w:iCs/>
                <w:szCs w:val="20"/>
              </w:rPr>
              <w:t>Resource providing FFR triggered at 59.85 Hz</w:t>
            </w:r>
          </w:p>
        </w:tc>
        <w:tc>
          <w:tcPr>
            <w:tcW w:w="2217" w:type="dxa"/>
            <w:vAlign w:val="center"/>
          </w:tcPr>
          <w:p w14:paraId="22ED2424" w14:textId="77777777" w:rsidR="00A03B1B" w:rsidRPr="00A03B1B" w:rsidRDefault="00A03B1B" w:rsidP="00A03B1B">
            <w:pPr>
              <w:spacing w:after="240"/>
              <w:jc w:val="center"/>
              <w:rPr>
                <w:rFonts w:eastAsia="SimSun"/>
                <w:b/>
                <w:iCs/>
                <w:szCs w:val="20"/>
              </w:rPr>
            </w:pPr>
            <w:r w:rsidRPr="00A03B1B">
              <w:rPr>
                <w:rFonts w:eastAsia="SimSun"/>
                <w:b/>
                <w:iCs/>
                <w:szCs w:val="20"/>
              </w:rPr>
              <w:t>Load Resource triggered at 59.7 Hz</w:t>
            </w:r>
          </w:p>
        </w:tc>
      </w:tr>
      <w:tr w:rsidR="00A03B1B" w:rsidRPr="00A03B1B" w14:paraId="110ECFD8" w14:textId="77777777" w:rsidTr="00B31BB1">
        <w:trPr>
          <w:trHeight w:val="343"/>
        </w:trPr>
        <w:tc>
          <w:tcPr>
            <w:tcW w:w="2219" w:type="dxa"/>
            <w:vAlign w:val="center"/>
          </w:tcPr>
          <w:p w14:paraId="7FD8896A" w14:textId="77777777" w:rsidR="00A03B1B" w:rsidRPr="00A03B1B" w:rsidRDefault="00A03B1B" w:rsidP="00A03B1B">
            <w:pPr>
              <w:spacing w:after="240"/>
              <w:jc w:val="center"/>
              <w:rPr>
                <w:rFonts w:eastAsia="SimSun"/>
                <w:iCs/>
                <w:szCs w:val="20"/>
              </w:rPr>
            </w:pPr>
            <w:r w:rsidRPr="00A03B1B">
              <w:rPr>
                <w:rFonts w:eastAsia="SimSun"/>
                <w:iCs/>
                <w:szCs w:val="20"/>
              </w:rPr>
              <w:t>Resource providing Primary Frequency Response</w:t>
            </w:r>
          </w:p>
        </w:tc>
        <w:tc>
          <w:tcPr>
            <w:tcW w:w="2158" w:type="dxa"/>
            <w:vAlign w:val="center"/>
          </w:tcPr>
          <w:p w14:paraId="311C9761" w14:textId="77777777" w:rsidR="00A03B1B" w:rsidRPr="00A03B1B" w:rsidRDefault="00A03B1B" w:rsidP="00A03B1B">
            <w:pPr>
              <w:spacing w:after="240"/>
              <w:jc w:val="center"/>
              <w:rPr>
                <w:rFonts w:eastAsia="SimSun"/>
                <w:iCs/>
                <w:szCs w:val="20"/>
              </w:rPr>
            </w:pPr>
            <w:r w:rsidRPr="00A03B1B">
              <w:rPr>
                <w:rFonts w:eastAsia="SimSun"/>
                <w:iCs/>
                <w:szCs w:val="20"/>
              </w:rPr>
              <w:t>Yes</w:t>
            </w:r>
          </w:p>
        </w:tc>
        <w:tc>
          <w:tcPr>
            <w:tcW w:w="2036" w:type="dxa"/>
            <w:vAlign w:val="center"/>
          </w:tcPr>
          <w:p w14:paraId="30E81F0F" w14:textId="77777777" w:rsidR="00A03B1B" w:rsidRPr="00A03B1B" w:rsidRDefault="00A03B1B" w:rsidP="00A03B1B">
            <w:pPr>
              <w:spacing w:after="240"/>
              <w:jc w:val="center"/>
              <w:rPr>
                <w:rFonts w:eastAsia="SimSun"/>
                <w:iCs/>
                <w:szCs w:val="20"/>
              </w:rPr>
            </w:pPr>
            <w:r w:rsidRPr="00A03B1B">
              <w:rPr>
                <w:rFonts w:eastAsia="SimSun"/>
                <w:iCs/>
                <w:szCs w:val="20"/>
              </w:rPr>
              <w:t>No</w:t>
            </w:r>
          </w:p>
        </w:tc>
        <w:tc>
          <w:tcPr>
            <w:tcW w:w="2217" w:type="dxa"/>
            <w:vAlign w:val="center"/>
          </w:tcPr>
          <w:p w14:paraId="53FC4C7A" w14:textId="77777777" w:rsidR="00A03B1B" w:rsidRPr="00A03B1B" w:rsidRDefault="00A03B1B" w:rsidP="00A03B1B">
            <w:pPr>
              <w:spacing w:after="240"/>
              <w:jc w:val="center"/>
              <w:rPr>
                <w:rFonts w:eastAsia="SimSun"/>
                <w:iCs/>
                <w:szCs w:val="20"/>
              </w:rPr>
            </w:pPr>
            <w:r w:rsidRPr="00A03B1B">
              <w:rPr>
                <w:rFonts w:eastAsia="SimSun"/>
                <w:iCs/>
                <w:szCs w:val="20"/>
              </w:rPr>
              <w:t>No</w:t>
            </w:r>
          </w:p>
        </w:tc>
      </w:tr>
      <w:tr w:rsidR="00A03B1B" w:rsidRPr="00A03B1B" w14:paraId="64F3B20D" w14:textId="77777777" w:rsidTr="00B31BB1">
        <w:trPr>
          <w:trHeight w:val="366"/>
        </w:trPr>
        <w:tc>
          <w:tcPr>
            <w:tcW w:w="2219" w:type="dxa"/>
            <w:vAlign w:val="center"/>
          </w:tcPr>
          <w:p w14:paraId="00485E0D" w14:textId="77777777" w:rsidR="00A03B1B" w:rsidRPr="00A03B1B" w:rsidRDefault="00A03B1B" w:rsidP="00A03B1B">
            <w:pPr>
              <w:spacing w:after="240"/>
              <w:jc w:val="center"/>
              <w:rPr>
                <w:rFonts w:eastAsia="SimSun"/>
                <w:iCs/>
                <w:szCs w:val="20"/>
              </w:rPr>
            </w:pPr>
            <w:r w:rsidRPr="00A03B1B">
              <w:rPr>
                <w:rFonts w:eastAsia="SimSun"/>
                <w:iCs/>
                <w:szCs w:val="20"/>
              </w:rPr>
              <w:t>Resource providing FFR triggered at 59.85 Hz</w:t>
            </w:r>
          </w:p>
        </w:tc>
        <w:tc>
          <w:tcPr>
            <w:tcW w:w="2158" w:type="dxa"/>
            <w:vAlign w:val="center"/>
          </w:tcPr>
          <w:p w14:paraId="734CBE42" w14:textId="77777777" w:rsidR="00A03B1B" w:rsidRPr="00A03B1B" w:rsidRDefault="00A03B1B" w:rsidP="00A03B1B">
            <w:pPr>
              <w:spacing w:after="240"/>
              <w:jc w:val="center"/>
              <w:rPr>
                <w:rFonts w:eastAsia="SimSun"/>
                <w:iCs/>
                <w:szCs w:val="20"/>
              </w:rPr>
            </w:pPr>
            <w:r w:rsidRPr="00A03B1B">
              <w:rPr>
                <w:rFonts w:eastAsia="SimSun"/>
                <w:iCs/>
                <w:szCs w:val="20"/>
              </w:rPr>
              <w:t>Yes</w:t>
            </w:r>
          </w:p>
        </w:tc>
        <w:tc>
          <w:tcPr>
            <w:tcW w:w="2036" w:type="dxa"/>
            <w:vAlign w:val="center"/>
          </w:tcPr>
          <w:p w14:paraId="622BEA41" w14:textId="77777777" w:rsidR="00A03B1B" w:rsidRPr="00A03B1B" w:rsidRDefault="00A03B1B" w:rsidP="00A03B1B">
            <w:pPr>
              <w:spacing w:after="240"/>
              <w:jc w:val="center"/>
              <w:rPr>
                <w:rFonts w:eastAsia="SimSun"/>
                <w:iCs/>
                <w:szCs w:val="20"/>
              </w:rPr>
            </w:pPr>
            <w:r w:rsidRPr="00A03B1B">
              <w:rPr>
                <w:rFonts w:eastAsia="SimSun"/>
                <w:iCs/>
                <w:szCs w:val="20"/>
              </w:rPr>
              <w:t>Yes</w:t>
            </w:r>
          </w:p>
        </w:tc>
        <w:tc>
          <w:tcPr>
            <w:tcW w:w="2217" w:type="dxa"/>
            <w:vAlign w:val="center"/>
          </w:tcPr>
          <w:p w14:paraId="49C6A6A4" w14:textId="77777777" w:rsidR="00A03B1B" w:rsidRPr="00A03B1B" w:rsidRDefault="00A03B1B" w:rsidP="00A03B1B">
            <w:pPr>
              <w:spacing w:after="240"/>
              <w:jc w:val="center"/>
              <w:rPr>
                <w:rFonts w:eastAsia="SimSun"/>
                <w:iCs/>
                <w:szCs w:val="20"/>
              </w:rPr>
            </w:pPr>
            <w:r w:rsidRPr="00A03B1B">
              <w:rPr>
                <w:rFonts w:eastAsia="SimSun"/>
                <w:iCs/>
                <w:szCs w:val="20"/>
              </w:rPr>
              <w:t>Yes</w:t>
            </w:r>
          </w:p>
        </w:tc>
      </w:tr>
      <w:tr w:rsidR="00A03B1B" w:rsidRPr="00A03B1B" w14:paraId="046E5FC3" w14:textId="77777777" w:rsidTr="00B31BB1">
        <w:trPr>
          <w:trHeight w:val="527"/>
        </w:trPr>
        <w:tc>
          <w:tcPr>
            <w:tcW w:w="2219" w:type="dxa"/>
            <w:vAlign w:val="center"/>
          </w:tcPr>
          <w:p w14:paraId="740279B5" w14:textId="77777777" w:rsidR="00A03B1B" w:rsidRPr="00A03B1B" w:rsidRDefault="00A03B1B" w:rsidP="00A03B1B">
            <w:pPr>
              <w:spacing w:after="240"/>
              <w:jc w:val="center"/>
              <w:rPr>
                <w:rFonts w:eastAsia="SimSun"/>
                <w:iCs/>
                <w:szCs w:val="20"/>
              </w:rPr>
            </w:pPr>
            <w:r w:rsidRPr="00A03B1B">
              <w:rPr>
                <w:rFonts w:eastAsia="SimSun"/>
                <w:iCs/>
                <w:szCs w:val="20"/>
              </w:rPr>
              <w:t>Load Resource triggered at 59.7 Hz</w:t>
            </w:r>
          </w:p>
        </w:tc>
        <w:tc>
          <w:tcPr>
            <w:tcW w:w="2158" w:type="dxa"/>
            <w:vAlign w:val="center"/>
          </w:tcPr>
          <w:p w14:paraId="1E03FE8E" w14:textId="77777777" w:rsidR="00A03B1B" w:rsidRPr="00A03B1B" w:rsidRDefault="00A03B1B" w:rsidP="00A03B1B">
            <w:pPr>
              <w:spacing w:after="240"/>
              <w:jc w:val="center"/>
              <w:rPr>
                <w:rFonts w:eastAsia="SimSun"/>
                <w:iCs/>
                <w:szCs w:val="20"/>
              </w:rPr>
            </w:pPr>
            <w:r w:rsidRPr="00A03B1B">
              <w:rPr>
                <w:rFonts w:eastAsia="SimSun"/>
                <w:iCs/>
                <w:szCs w:val="20"/>
              </w:rPr>
              <w:t>Yes</w:t>
            </w:r>
          </w:p>
        </w:tc>
        <w:tc>
          <w:tcPr>
            <w:tcW w:w="2036" w:type="dxa"/>
            <w:vAlign w:val="center"/>
          </w:tcPr>
          <w:p w14:paraId="1A495359" w14:textId="77777777" w:rsidR="00A03B1B" w:rsidRPr="00A03B1B" w:rsidRDefault="00A03B1B" w:rsidP="00A03B1B">
            <w:pPr>
              <w:spacing w:after="240"/>
              <w:jc w:val="center"/>
              <w:rPr>
                <w:rFonts w:eastAsia="SimSun"/>
                <w:iCs/>
                <w:szCs w:val="20"/>
              </w:rPr>
            </w:pPr>
            <w:r w:rsidRPr="00A03B1B">
              <w:rPr>
                <w:rFonts w:eastAsia="SimSun"/>
                <w:iCs/>
                <w:szCs w:val="20"/>
              </w:rPr>
              <w:t>No</w:t>
            </w:r>
          </w:p>
        </w:tc>
        <w:tc>
          <w:tcPr>
            <w:tcW w:w="2217" w:type="dxa"/>
            <w:vAlign w:val="center"/>
          </w:tcPr>
          <w:p w14:paraId="0A0F34EF" w14:textId="77777777" w:rsidR="00A03B1B" w:rsidRPr="00A03B1B" w:rsidRDefault="00A03B1B" w:rsidP="00A03B1B">
            <w:pPr>
              <w:spacing w:after="240"/>
              <w:jc w:val="center"/>
              <w:rPr>
                <w:rFonts w:eastAsia="SimSun"/>
                <w:iCs/>
                <w:szCs w:val="20"/>
              </w:rPr>
            </w:pPr>
            <w:r w:rsidRPr="00A03B1B">
              <w:rPr>
                <w:rFonts w:eastAsia="SimSun"/>
                <w:iCs/>
                <w:szCs w:val="20"/>
              </w:rPr>
              <w:t>Yes</w:t>
            </w:r>
          </w:p>
        </w:tc>
      </w:tr>
    </w:tbl>
    <w:bookmarkEnd w:id="147"/>
    <w:p w14:paraId="195C7264" w14:textId="77777777" w:rsidR="00A03B1B" w:rsidRPr="00A03B1B" w:rsidRDefault="00A03B1B" w:rsidP="00A03B1B">
      <w:pPr>
        <w:spacing w:before="240" w:after="240"/>
        <w:ind w:left="720" w:hanging="720"/>
        <w:rPr>
          <w:rFonts w:eastAsia="SimSun"/>
        </w:rPr>
      </w:pPr>
      <w:r w:rsidRPr="00A03B1B">
        <w:rPr>
          <w:rFonts w:eastAsia="SimSun"/>
        </w:rPr>
        <w:t>(8)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A03B1B" w:rsidRPr="00A03B1B" w14:paraId="1EEE887F" w14:textId="77777777" w:rsidTr="00B31BB1">
        <w:trPr>
          <w:trHeight w:val="863"/>
        </w:trPr>
        <w:tc>
          <w:tcPr>
            <w:tcW w:w="2250" w:type="dxa"/>
            <w:vAlign w:val="center"/>
          </w:tcPr>
          <w:p w14:paraId="0A9D22CD" w14:textId="77777777" w:rsidR="00A03B1B" w:rsidRPr="00A03B1B" w:rsidRDefault="00A03B1B" w:rsidP="00A03B1B">
            <w:pPr>
              <w:spacing w:after="240"/>
              <w:jc w:val="center"/>
              <w:rPr>
                <w:rFonts w:eastAsia="SimSun"/>
                <w:b/>
                <w:iCs/>
                <w:szCs w:val="20"/>
              </w:rPr>
            </w:pPr>
          </w:p>
        </w:tc>
        <w:tc>
          <w:tcPr>
            <w:tcW w:w="6390" w:type="dxa"/>
            <w:gridSpan w:val="2"/>
            <w:vAlign w:val="center"/>
          </w:tcPr>
          <w:p w14:paraId="494CB5FD" w14:textId="77777777" w:rsidR="00A03B1B" w:rsidRPr="00A03B1B" w:rsidRDefault="00A03B1B" w:rsidP="00A03B1B">
            <w:pPr>
              <w:spacing w:after="240"/>
              <w:jc w:val="center"/>
              <w:rPr>
                <w:rFonts w:eastAsia="SimSun"/>
                <w:b/>
                <w:iCs/>
                <w:szCs w:val="20"/>
              </w:rPr>
            </w:pPr>
            <w:r w:rsidRPr="00A03B1B">
              <w:rPr>
                <w:rFonts w:eastAsia="SimSun"/>
                <w:b/>
                <w:bCs/>
                <w:iCs/>
                <w:szCs w:val="20"/>
              </w:rPr>
              <w:t>Allowable Non-Spin Ancillary Service Trades</w:t>
            </w:r>
          </w:p>
        </w:tc>
      </w:tr>
      <w:tr w:rsidR="00A03B1B" w:rsidRPr="00A03B1B" w14:paraId="1BE1FFE6" w14:textId="77777777" w:rsidTr="00B31BB1">
        <w:trPr>
          <w:trHeight w:val="863"/>
        </w:trPr>
        <w:tc>
          <w:tcPr>
            <w:tcW w:w="2250" w:type="dxa"/>
            <w:vAlign w:val="center"/>
          </w:tcPr>
          <w:p w14:paraId="3FF744F5" w14:textId="77777777" w:rsidR="00A03B1B" w:rsidRPr="00A03B1B" w:rsidRDefault="00A03B1B" w:rsidP="00A03B1B">
            <w:pPr>
              <w:spacing w:after="240"/>
              <w:jc w:val="center"/>
              <w:rPr>
                <w:rFonts w:eastAsia="SimSun"/>
                <w:b/>
                <w:iCs/>
                <w:szCs w:val="20"/>
              </w:rPr>
            </w:pPr>
            <w:r w:rsidRPr="00A03B1B">
              <w:rPr>
                <w:rFonts w:eastAsia="SimSun"/>
                <w:b/>
                <w:iCs/>
                <w:szCs w:val="20"/>
              </w:rPr>
              <w:lastRenderedPageBreak/>
              <w:t>Original Responsibility</w:t>
            </w:r>
          </w:p>
        </w:tc>
        <w:tc>
          <w:tcPr>
            <w:tcW w:w="3150" w:type="dxa"/>
            <w:vAlign w:val="center"/>
          </w:tcPr>
          <w:p w14:paraId="0C1D3629" w14:textId="77777777" w:rsidR="00A03B1B" w:rsidRPr="00A03B1B" w:rsidRDefault="00A03B1B" w:rsidP="00A03B1B">
            <w:pPr>
              <w:spacing w:after="240"/>
              <w:jc w:val="center"/>
              <w:rPr>
                <w:rFonts w:eastAsia="SimSun"/>
                <w:b/>
                <w:iCs/>
                <w:szCs w:val="20"/>
              </w:rPr>
            </w:pPr>
            <w:r w:rsidRPr="00A03B1B">
              <w:rPr>
                <w:rFonts w:eastAsia="SimSun"/>
                <w:b/>
                <w:iCs/>
                <w:szCs w:val="20"/>
              </w:rPr>
              <w:t>Generation Resource or Controllable Load Resource</w:t>
            </w:r>
          </w:p>
        </w:tc>
        <w:tc>
          <w:tcPr>
            <w:tcW w:w="3240" w:type="dxa"/>
            <w:vAlign w:val="center"/>
          </w:tcPr>
          <w:p w14:paraId="57B37D7D" w14:textId="77777777" w:rsidR="00A03B1B" w:rsidRPr="00A03B1B" w:rsidRDefault="00A03B1B" w:rsidP="00A03B1B">
            <w:pPr>
              <w:spacing w:after="240"/>
              <w:jc w:val="center"/>
              <w:rPr>
                <w:rFonts w:eastAsia="SimSun"/>
                <w:b/>
                <w:iCs/>
                <w:szCs w:val="20"/>
              </w:rPr>
            </w:pPr>
            <w:r w:rsidRPr="00A03B1B">
              <w:rPr>
                <w:rFonts w:eastAsia="SimSun"/>
                <w:b/>
                <w:iCs/>
                <w:szCs w:val="20"/>
              </w:rPr>
              <w:t>Load Resource other than a Controllable Load Resource</w:t>
            </w:r>
          </w:p>
        </w:tc>
      </w:tr>
      <w:tr w:rsidR="00A03B1B" w:rsidRPr="00A03B1B" w14:paraId="4AF32337" w14:textId="77777777" w:rsidTr="00B31BB1">
        <w:trPr>
          <w:trHeight w:val="343"/>
        </w:trPr>
        <w:tc>
          <w:tcPr>
            <w:tcW w:w="2250" w:type="dxa"/>
            <w:vAlign w:val="center"/>
          </w:tcPr>
          <w:p w14:paraId="4822EC14" w14:textId="77777777" w:rsidR="00A03B1B" w:rsidRPr="00A03B1B" w:rsidRDefault="00A03B1B" w:rsidP="00A03B1B">
            <w:pPr>
              <w:spacing w:after="240"/>
              <w:jc w:val="center"/>
              <w:rPr>
                <w:rFonts w:eastAsia="SimSun"/>
                <w:bCs/>
                <w:iCs/>
                <w:szCs w:val="20"/>
              </w:rPr>
            </w:pPr>
            <w:r w:rsidRPr="00A03B1B">
              <w:rPr>
                <w:rFonts w:eastAsia="SimSun"/>
                <w:bCs/>
                <w:iCs/>
                <w:szCs w:val="20"/>
              </w:rPr>
              <w:t>Generation Resource or Controllable Load Resource</w:t>
            </w:r>
          </w:p>
        </w:tc>
        <w:tc>
          <w:tcPr>
            <w:tcW w:w="3150" w:type="dxa"/>
            <w:vAlign w:val="center"/>
          </w:tcPr>
          <w:p w14:paraId="7EC786B7" w14:textId="77777777" w:rsidR="00A03B1B" w:rsidRPr="00A03B1B" w:rsidRDefault="00A03B1B" w:rsidP="00A03B1B">
            <w:pPr>
              <w:spacing w:after="240"/>
              <w:jc w:val="center"/>
              <w:rPr>
                <w:rFonts w:eastAsia="SimSun"/>
                <w:iCs/>
                <w:szCs w:val="20"/>
              </w:rPr>
            </w:pPr>
            <w:r w:rsidRPr="00A03B1B">
              <w:rPr>
                <w:rFonts w:eastAsia="SimSun"/>
                <w:iCs/>
                <w:szCs w:val="20"/>
              </w:rPr>
              <w:t>Yes</w:t>
            </w:r>
          </w:p>
        </w:tc>
        <w:tc>
          <w:tcPr>
            <w:tcW w:w="3240" w:type="dxa"/>
            <w:vAlign w:val="center"/>
          </w:tcPr>
          <w:p w14:paraId="47881750" w14:textId="77777777" w:rsidR="00A03B1B" w:rsidRPr="00A03B1B" w:rsidRDefault="00A03B1B" w:rsidP="00A03B1B">
            <w:pPr>
              <w:spacing w:after="240"/>
              <w:jc w:val="center"/>
              <w:rPr>
                <w:rFonts w:eastAsia="SimSun"/>
                <w:iCs/>
                <w:szCs w:val="20"/>
              </w:rPr>
            </w:pPr>
            <w:r w:rsidRPr="00A03B1B">
              <w:rPr>
                <w:rFonts w:eastAsia="SimSun"/>
                <w:iCs/>
                <w:szCs w:val="20"/>
              </w:rPr>
              <w:t>No</w:t>
            </w:r>
          </w:p>
        </w:tc>
      </w:tr>
      <w:tr w:rsidR="00A03B1B" w:rsidRPr="00A03B1B" w14:paraId="6F31F8D5" w14:textId="77777777" w:rsidTr="00B31BB1">
        <w:trPr>
          <w:trHeight w:val="343"/>
        </w:trPr>
        <w:tc>
          <w:tcPr>
            <w:tcW w:w="2250" w:type="dxa"/>
            <w:vAlign w:val="center"/>
          </w:tcPr>
          <w:p w14:paraId="6C9AD5EF" w14:textId="77777777" w:rsidR="00A03B1B" w:rsidRPr="00A03B1B" w:rsidRDefault="00A03B1B" w:rsidP="00A03B1B">
            <w:pPr>
              <w:spacing w:after="240"/>
              <w:jc w:val="center"/>
              <w:rPr>
                <w:rFonts w:eastAsia="SimSun"/>
                <w:bCs/>
                <w:iCs/>
                <w:szCs w:val="20"/>
              </w:rPr>
            </w:pPr>
            <w:r w:rsidRPr="00A03B1B">
              <w:rPr>
                <w:rFonts w:eastAsia="SimSun"/>
                <w:bCs/>
                <w:iCs/>
                <w:szCs w:val="20"/>
              </w:rPr>
              <w:t>Load Resource other than a Controllable Load Resource</w:t>
            </w:r>
          </w:p>
        </w:tc>
        <w:tc>
          <w:tcPr>
            <w:tcW w:w="3150" w:type="dxa"/>
            <w:vAlign w:val="center"/>
          </w:tcPr>
          <w:p w14:paraId="0B0E33AE" w14:textId="77777777" w:rsidR="00A03B1B" w:rsidRPr="00A03B1B" w:rsidRDefault="00A03B1B" w:rsidP="00A03B1B">
            <w:pPr>
              <w:spacing w:after="240"/>
              <w:jc w:val="center"/>
              <w:rPr>
                <w:rFonts w:eastAsia="SimSun"/>
                <w:iCs/>
                <w:szCs w:val="20"/>
              </w:rPr>
            </w:pPr>
            <w:r w:rsidRPr="00A03B1B">
              <w:rPr>
                <w:rFonts w:eastAsia="SimSun"/>
                <w:iCs/>
                <w:szCs w:val="20"/>
              </w:rPr>
              <w:t>Yes</w:t>
            </w:r>
          </w:p>
        </w:tc>
        <w:tc>
          <w:tcPr>
            <w:tcW w:w="3240" w:type="dxa"/>
            <w:vAlign w:val="center"/>
          </w:tcPr>
          <w:p w14:paraId="3AE14572" w14:textId="77777777" w:rsidR="00A03B1B" w:rsidRPr="00A03B1B" w:rsidRDefault="00A03B1B" w:rsidP="00A03B1B">
            <w:pPr>
              <w:spacing w:after="240"/>
              <w:jc w:val="center"/>
              <w:rPr>
                <w:rFonts w:eastAsia="SimSun"/>
                <w:iCs/>
                <w:szCs w:val="20"/>
              </w:rPr>
            </w:pPr>
            <w:r w:rsidRPr="00A03B1B">
              <w:rPr>
                <w:rFonts w:eastAsia="SimSun"/>
                <w:iCs/>
                <w:szCs w:val="20"/>
              </w:rPr>
              <w:t>Yes</w:t>
            </w:r>
          </w:p>
        </w:tc>
      </w:tr>
    </w:tbl>
    <w:p w14:paraId="6B23FC16" w14:textId="77777777" w:rsidR="00A03B1B" w:rsidRPr="00A03B1B" w:rsidRDefault="00A03B1B" w:rsidP="00A03B1B">
      <w:pPr>
        <w:rPr>
          <w:rFonts w:eastAsia="SimSun"/>
        </w:rPr>
      </w:pPr>
    </w:p>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A03B1B" w:rsidRPr="00A03B1B" w14:paraId="5D92714A" w14:textId="77777777" w:rsidTr="00B31BB1">
        <w:trPr>
          <w:trHeight w:val="386"/>
        </w:trPr>
        <w:tc>
          <w:tcPr>
            <w:tcW w:w="9591" w:type="dxa"/>
            <w:shd w:val="pct12" w:color="auto" w:fill="auto"/>
          </w:tcPr>
          <w:p w14:paraId="5E8AC9CF" w14:textId="77777777" w:rsidR="00A03B1B" w:rsidRPr="00A03B1B" w:rsidRDefault="00A03B1B" w:rsidP="00A03B1B">
            <w:pPr>
              <w:spacing w:before="120" w:after="240"/>
              <w:rPr>
                <w:rFonts w:eastAsia="SimSun"/>
                <w:b/>
                <w:i/>
                <w:iCs/>
              </w:rPr>
            </w:pPr>
            <w:r w:rsidRPr="00A03B1B">
              <w:rPr>
                <w:rFonts w:eastAsia="SimSun"/>
                <w:b/>
                <w:i/>
                <w:iCs/>
              </w:rPr>
              <w:t>[NPRR1213:  Replace paragraph (8) above with the following upon system implementation, and upon system implementation of NPRR1171:]</w:t>
            </w:r>
          </w:p>
          <w:p w14:paraId="0D6CE0BF" w14:textId="77777777" w:rsidR="00A03B1B" w:rsidRPr="00A03B1B" w:rsidRDefault="00A03B1B" w:rsidP="00A03B1B">
            <w:pPr>
              <w:spacing w:before="240" w:after="240"/>
              <w:ind w:left="720" w:hanging="720"/>
              <w:rPr>
                <w:rFonts w:eastAsia="SimSun"/>
              </w:rPr>
            </w:pPr>
            <w:r w:rsidRPr="00A03B1B">
              <w:rPr>
                <w:rFonts w:eastAsia="SimSun"/>
              </w:rPr>
              <w:t>(6)       The table below shows the Non-Spin trades that are allowed for each type of original responsibility:</w:t>
            </w:r>
          </w:p>
          <w:tbl>
            <w:tblPr>
              <w:tblW w:w="8645"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2388"/>
              <w:gridCol w:w="1839"/>
              <w:gridCol w:w="2437"/>
            </w:tblGrid>
            <w:tr w:rsidR="00A03B1B" w:rsidRPr="00A03B1B" w14:paraId="59DAEA61" w14:textId="77777777" w:rsidTr="00B31BB1">
              <w:trPr>
                <w:trHeight w:hRule="exact" w:val="20"/>
              </w:trPr>
              <w:tc>
                <w:tcPr>
                  <w:tcW w:w="1981" w:type="dxa"/>
                  <w:tcBorders>
                    <w:top w:val="nil"/>
                    <w:left w:val="nil"/>
                    <w:bottom w:val="nil"/>
                    <w:right w:val="nil"/>
                  </w:tcBorders>
                  <w:vAlign w:val="center"/>
                </w:tcPr>
                <w:p w14:paraId="24F6AAFF" w14:textId="77777777" w:rsidR="00A03B1B" w:rsidRPr="00A03B1B" w:rsidRDefault="00A03B1B" w:rsidP="00A03B1B">
                  <w:pPr>
                    <w:rPr>
                      <w:rFonts w:eastAsia="SimSun"/>
                      <w:sz w:val="2"/>
                    </w:rPr>
                  </w:pPr>
                  <w:bookmarkStart w:id="150" w:name="_e24abb7d_8069_4cd7_843e_3d39a575af03"/>
                  <w:bookmarkStart w:id="151" w:name="_591cca6c_d434_48cc_a427_226040a26b63"/>
                  <w:bookmarkEnd w:id="150"/>
                </w:p>
              </w:tc>
              <w:tc>
                <w:tcPr>
                  <w:tcW w:w="2388" w:type="dxa"/>
                  <w:tcBorders>
                    <w:top w:val="nil"/>
                    <w:left w:val="nil"/>
                    <w:bottom w:val="nil"/>
                    <w:right w:val="nil"/>
                  </w:tcBorders>
                  <w:vAlign w:val="center"/>
                </w:tcPr>
                <w:p w14:paraId="260AC78A" w14:textId="77777777" w:rsidR="00A03B1B" w:rsidRPr="00A03B1B" w:rsidRDefault="00A03B1B" w:rsidP="00A03B1B">
                  <w:pPr>
                    <w:rPr>
                      <w:rFonts w:eastAsia="SimSun"/>
                      <w:sz w:val="2"/>
                    </w:rPr>
                  </w:pPr>
                </w:p>
              </w:tc>
              <w:tc>
                <w:tcPr>
                  <w:tcW w:w="1839" w:type="dxa"/>
                  <w:tcBorders>
                    <w:top w:val="nil"/>
                    <w:left w:val="nil"/>
                    <w:bottom w:val="nil"/>
                    <w:right w:val="nil"/>
                  </w:tcBorders>
                </w:tcPr>
                <w:p w14:paraId="0695B6E1" w14:textId="77777777" w:rsidR="00A03B1B" w:rsidRPr="00A03B1B" w:rsidRDefault="00A03B1B" w:rsidP="00A03B1B">
                  <w:pPr>
                    <w:rPr>
                      <w:rFonts w:eastAsia="SimSun"/>
                      <w:sz w:val="2"/>
                    </w:rPr>
                  </w:pPr>
                </w:p>
              </w:tc>
              <w:tc>
                <w:tcPr>
                  <w:tcW w:w="2437" w:type="dxa"/>
                  <w:tcBorders>
                    <w:top w:val="nil"/>
                    <w:left w:val="nil"/>
                    <w:bottom w:val="nil"/>
                    <w:right w:val="nil"/>
                  </w:tcBorders>
                  <w:vAlign w:val="center"/>
                </w:tcPr>
                <w:p w14:paraId="38957CA0" w14:textId="77777777" w:rsidR="00A03B1B" w:rsidRPr="00A03B1B" w:rsidRDefault="00A03B1B" w:rsidP="00A03B1B">
                  <w:pPr>
                    <w:rPr>
                      <w:rFonts w:eastAsia="SimSun"/>
                      <w:sz w:val="2"/>
                    </w:rPr>
                  </w:pPr>
                </w:p>
              </w:tc>
            </w:tr>
            <w:tr w:rsidR="00A03B1B" w:rsidRPr="00A03B1B" w14:paraId="0D711F9D" w14:textId="77777777" w:rsidTr="00B31BB1">
              <w:trPr>
                <w:trHeight w:val="863"/>
              </w:trPr>
              <w:tc>
                <w:tcPr>
                  <w:tcW w:w="1981" w:type="dxa"/>
                  <w:vAlign w:val="center"/>
                </w:tcPr>
                <w:p w14:paraId="3E5E666D" w14:textId="77777777" w:rsidR="00A03B1B" w:rsidRPr="00A03B1B" w:rsidRDefault="00A03B1B" w:rsidP="00A03B1B">
                  <w:pPr>
                    <w:spacing w:after="240"/>
                    <w:jc w:val="center"/>
                    <w:rPr>
                      <w:rFonts w:eastAsia="SimSun"/>
                      <w:b/>
                      <w:iCs/>
                    </w:rPr>
                  </w:pPr>
                </w:p>
              </w:tc>
              <w:tc>
                <w:tcPr>
                  <w:tcW w:w="6664" w:type="dxa"/>
                  <w:gridSpan w:val="3"/>
                </w:tcPr>
                <w:p w14:paraId="468C3F9C" w14:textId="77777777" w:rsidR="00A03B1B" w:rsidRPr="00A03B1B" w:rsidRDefault="00A03B1B" w:rsidP="00A03B1B">
                  <w:pPr>
                    <w:spacing w:after="240"/>
                    <w:jc w:val="center"/>
                    <w:rPr>
                      <w:rFonts w:eastAsia="SimSun"/>
                      <w:b/>
                      <w:iCs/>
                    </w:rPr>
                  </w:pPr>
                  <w:r w:rsidRPr="00A03B1B">
                    <w:rPr>
                      <w:rFonts w:eastAsia="SimSun"/>
                      <w:b/>
                      <w:bCs/>
                      <w:iCs/>
                    </w:rPr>
                    <w:t>Allowable Non-Spin Ancillary Service Trades</w:t>
                  </w:r>
                </w:p>
              </w:tc>
            </w:tr>
            <w:tr w:rsidR="00A03B1B" w:rsidRPr="00A03B1B" w14:paraId="1DF9CCAA" w14:textId="77777777" w:rsidTr="00B31BB1">
              <w:trPr>
                <w:trHeight w:val="863"/>
              </w:trPr>
              <w:tc>
                <w:tcPr>
                  <w:tcW w:w="1981" w:type="dxa"/>
                  <w:vAlign w:val="center"/>
                </w:tcPr>
                <w:p w14:paraId="47D678A4" w14:textId="77777777" w:rsidR="00A03B1B" w:rsidRPr="00A03B1B" w:rsidRDefault="00A03B1B" w:rsidP="00A03B1B">
                  <w:pPr>
                    <w:spacing w:after="240"/>
                    <w:jc w:val="center"/>
                    <w:rPr>
                      <w:rFonts w:eastAsia="SimSun"/>
                      <w:b/>
                      <w:iCs/>
                    </w:rPr>
                  </w:pPr>
                  <w:r w:rsidRPr="00A03B1B">
                    <w:rPr>
                      <w:rFonts w:eastAsia="SimSun"/>
                      <w:b/>
                      <w:iCs/>
                    </w:rPr>
                    <w:t>Original Responsibility</w:t>
                  </w:r>
                </w:p>
              </w:tc>
              <w:tc>
                <w:tcPr>
                  <w:tcW w:w="2388" w:type="dxa"/>
                  <w:vAlign w:val="center"/>
                </w:tcPr>
                <w:p w14:paraId="09DF04AC" w14:textId="77777777" w:rsidR="00A03B1B" w:rsidRPr="00A03B1B" w:rsidRDefault="00A03B1B" w:rsidP="00A03B1B">
                  <w:pPr>
                    <w:spacing w:after="240"/>
                    <w:jc w:val="center"/>
                    <w:rPr>
                      <w:rFonts w:eastAsia="SimSun"/>
                      <w:b/>
                      <w:iCs/>
                    </w:rPr>
                  </w:pPr>
                  <w:r w:rsidRPr="00A03B1B">
                    <w:rPr>
                      <w:rFonts w:eastAsia="SimSun"/>
                      <w:b/>
                      <w:iCs/>
                    </w:rPr>
                    <w:t xml:space="preserve">Generation Resource not DGRs </w:t>
                  </w:r>
                  <w:r w:rsidRPr="00A03B1B">
                    <w:rPr>
                      <w:rFonts w:eastAsia="SimSun"/>
                      <w:b/>
                      <w:bCs/>
                      <w:iCs/>
                    </w:rPr>
                    <w:t xml:space="preserve">and </w:t>
                  </w:r>
                  <w:r w:rsidRPr="00A03B1B">
                    <w:rPr>
                      <w:rFonts w:eastAsia="SimSun"/>
                      <w:b/>
                      <w:iCs/>
                    </w:rPr>
                    <w:t>DESRs on a Load shed circuit or Controllable Load Resource</w:t>
                  </w:r>
                </w:p>
              </w:tc>
              <w:tc>
                <w:tcPr>
                  <w:tcW w:w="1839" w:type="dxa"/>
                  <w:vAlign w:val="center"/>
                </w:tcPr>
                <w:p w14:paraId="4BC2ECD6" w14:textId="77777777" w:rsidR="00A03B1B" w:rsidRPr="00A03B1B" w:rsidRDefault="00A03B1B" w:rsidP="00A03B1B">
                  <w:pPr>
                    <w:spacing w:after="240"/>
                    <w:jc w:val="center"/>
                    <w:rPr>
                      <w:rFonts w:eastAsia="SimSun"/>
                      <w:b/>
                      <w:iCs/>
                    </w:rPr>
                  </w:pPr>
                  <w:r w:rsidRPr="00A03B1B">
                    <w:rPr>
                      <w:rFonts w:eastAsia="SimSun"/>
                      <w:b/>
                      <w:iCs/>
                    </w:rPr>
                    <w:t>DGRs and DESRs on a  Load shed circuit</w:t>
                  </w:r>
                </w:p>
              </w:tc>
              <w:tc>
                <w:tcPr>
                  <w:tcW w:w="2437" w:type="dxa"/>
                  <w:vAlign w:val="center"/>
                </w:tcPr>
                <w:p w14:paraId="1004A9FB" w14:textId="77777777" w:rsidR="00A03B1B" w:rsidRPr="00A03B1B" w:rsidRDefault="00A03B1B" w:rsidP="00A03B1B">
                  <w:pPr>
                    <w:spacing w:after="240"/>
                    <w:jc w:val="center"/>
                    <w:rPr>
                      <w:rFonts w:eastAsia="SimSun"/>
                      <w:b/>
                      <w:iCs/>
                    </w:rPr>
                  </w:pPr>
                  <w:r w:rsidRPr="00A03B1B">
                    <w:rPr>
                      <w:rFonts w:eastAsia="SimSun"/>
                      <w:b/>
                      <w:iCs/>
                    </w:rPr>
                    <w:t>Load Resource other than a Controllable Load Resource</w:t>
                  </w:r>
                </w:p>
              </w:tc>
            </w:tr>
            <w:tr w:rsidR="00A03B1B" w:rsidRPr="00A03B1B" w14:paraId="33717ABD" w14:textId="77777777" w:rsidTr="00B31BB1">
              <w:trPr>
                <w:trHeight w:val="343"/>
              </w:trPr>
              <w:tc>
                <w:tcPr>
                  <w:tcW w:w="1981" w:type="dxa"/>
                  <w:vAlign w:val="center"/>
                </w:tcPr>
                <w:p w14:paraId="132D5E5E" w14:textId="77777777" w:rsidR="00A03B1B" w:rsidRPr="00A03B1B" w:rsidRDefault="00A03B1B" w:rsidP="00A03B1B">
                  <w:pPr>
                    <w:spacing w:after="240"/>
                    <w:jc w:val="center"/>
                    <w:rPr>
                      <w:rFonts w:eastAsia="SimSun"/>
                      <w:bCs/>
                      <w:iCs/>
                    </w:rPr>
                  </w:pPr>
                  <w:r w:rsidRPr="00A03B1B">
                    <w:rPr>
                      <w:rFonts w:eastAsia="SimSun"/>
                      <w:bCs/>
                      <w:iCs/>
                    </w:rPr>
                    <w:t>Generation Resource not on circuits subject to Load shed or Controllable Load Resource</w:t>
                  </w:r>
                </w:p>
              </w:tc>
              <w:tc>
                <w:tcPr>
                  <w:tcW w:w="2388" w:type="dxa"/>
                  <w:vAlign w:val="center"/>
                </w:tcPr>
                <w:p w14:paraId="4E89F000" w14:textId="77777777" w:rsidR="00A03B1B" w:rsidRPr="00A03B1B" w:rsidRDefault="00A03B1B" w:rsidP="00A03B1B">
                  <w:pPr>
                    <w:spacing w:after="240"/>
                    <w:jc w:val="center"/>
                    <w:rPr>
                      <w:rFonts w:eastAsia="SimSun"/>
                      <w:iCs/>
                    </w:rPr>
                  </w:pPr>
                  <w:r w:rsidRPr="00A03B1B">
                    <w:rPr>
                      <w:rFonts w:eastAsia="SimSun"/>
                      <w:iCs/>
                    </w:rPr>
                    <w:t>Yes</w:t>
                  </w:r>
                </w:p>
              </w:tc>
              <w:tc>
                <w:tcPr>
                  <w:tcW w:w="1839" w:type="dxa"/>
                  <w:vAlign w:val="center"/>
                </w:tcPr>
                <w:p w14:paraId="1CC8FE27" w14:textId="77777777" w:rsidR="00A03B1B" w:rsidRPr="00A03B1B" w:rsidRDefault="00A03B1B" w:rsidP="00A03B1B">
                  <w:pPr>
                    <w:spacing w:after="240"/>
                    <w:jc w:val="center"/>
                    <w:rPr>
                      <w:rFonts w:eastAsia="SimSun"/>
                      <w:iCs/>
                    </w:rPr>
                  </w:pPr>
                  <w:r w:rsidRPr="00A03B1B">
                    <w:rPr>
                      <w:rFonts w:eastAsia="SimSun"/>
                      <w:iCs/>
                    </w:rPr>
                    <w:t>No</w:t>
                  </w:r>
                </w:p>
              </w:tc>
              <w:tc>
                <w:tcPr>
                  <w:tcW w:w="2437" w:type="dxa"/>
                  <w:vAlign w:val="center"/>
                </w:tcPr>
                <w:p w14:paraId="65CAE2F3" w14:textId="77777777" w:rsidR="00A03B1B" w:rsidRPr="00A03B1B" w:rsidRDefault="00A03B1B" w:rsidP="00A03B1B">
                  <w:pPr>
                    <w:spacing w:after="240"/>
                    <w:jc w:val="center"/>
                    <w:rPr>
                      <w:rFonts w:eastAsia="SimSun"/>
                      <w:iCs/>
                    </w:rPr>
                  </w:pPr>
                  <w:r w:rsidRPr="00A03B1B">
                    <w:rPr>
                      <w:rFonts w:eastAsia="SimSun"/>
                      <w:iCs/>
                    </w:rPr>
                    <w:t>No</w:t>
                  </w:r>
                </w:p>
              </w:tc>
            </w:tr>
            <w:tr w:rsidR="00A03B1B" w:rsidRPr="00A03B1B" w14:paraId="5D69F509" w14:textId="77777777" w:rsidTr="00B31BB1">
              <w:trPr>
                <w:trHeight w:val="343"/>
              </w:trPr>
              <w:tc>
                <w:tcPr>
                  <w:tcW w:w="1981" w:type="dxa"/>
                  <w:vAlign w:val="center"/>
                </w:tcPr>
                <w:p w14:paraId="237E852B" w14:textId="77777777" w:rsidR="00A03B1B" w:rsidRPr="00A03B1B" w:rsidRDefault="00A03B1B" w:rsidP="00A03B1B">
                  <w:pPr>
                    <w:spacing w:after="240"/>
                    <w:jc w:val="center"/>
                    <w:rPr>
                      <w:rFonts w:eastAsia="SimSun"/>
                      <w:bCs/>
                      <w:iCs/>
                    </w:rPr>
                  </w:pPr>
                  <w:r w:rsidRPr="00A03B1B">
                    <w:rPr>
                      <w:rFonts w:eastAsia="SimSun"/>
                      <w:bCs/>
                      <w:iCs/>
                    </w:rPr>
                    <w:t>DGRs and DESRs on a Load shed circuit</w:t>
                  </w:r>
                </w:p>
              </w:tc>
              <w:tc>
                <w:tcPr>
                  <w:tcW w:w="2388" w:type="dxa"/>
                  <w:vAlign w:val="center"/>
                </w:tcPr>
                <w:p w14:paraId="47C79AA9" w14:textId="77777777" w:rsidR="00A03B1B" w:rsidRPr="00A03B1B" w:rsidRDefault="00A03B1B" w:rsidP="00A03B1B">
                  <w:pPr>
                    <w:spacing w:after="240"/>
                    <w:jc w:val="center"/>
                    <w:rPr>
                      <w:rFonts w:eastAsia="SimSun"/>
                      <w:iCs/>
                    </w:rPr>
                  </w:pPr>
                  <w:r w:rsidRPr="00A03B1B">
                    <w:rPr>
                      <w:rFonts w:eastAsia="SimSun"/>
                      <w:iCs/>
                    </w:rPr>
                    <w:t>Yes</w:t>
                  </w:r>
                </w:p>
              </w:tc>
              <w:tc>
                <w:tcPr>
                  <w:tcW w:w="1839" w:type="dxa"/>
                  <w:vAlign w:val="center"/>
                </w:tcPr>
                <w:p w14:paraId="4F852FA4" w14:textId="77777777" w:rsidR="00A03B1B" w:rsidRPr="00A03B1B" w:rsidRDefault="00A03B1B" w:rsidP="00A03B1B">
                  <w:pPr>
                    <w:spacing w:after="240"/>
                    <w:jc w:val="center"/>
                    <w:rPr>
                      <w:rFonts w:eastAsia="SimSun"/>
                      <w:iCs/>
                    </w:rPr>
                  </w:pPr>
                  <w:r w:rsidRPr="00A03B1B">
                    <w:rPr>
                      <w:rFonts w:eastAsia="SimSun"/>
                      <w:iCs/>
                    </w:rPr>
                    <w:t>Yes</w:t>
                  </w:r>
                </w:p>
              </w:tc>
              <w:tc>
                <w:tcPr>
                  <w:tcW w:w="2437" w:type="dxa"/>
                  <w:vAlign w:val="center"/>
                </w:tcPr>
                <w:p w14:paraId="43819625" w14:textId="77777777" w:rsidR="00A03B1B" w:rsidRPr="00A03B1B" w:rsidRDefault="00A03B1B" w:rsidP="00A03B1B">
                  <w:pPr>
                    <w:spacing w:after="240"/>
                    <w:jc w:val="center"/>
                    <w:rPr>
                      <w:rFonts w:eastAsia="SimSun"/>
                      <w:iCs/>
                    </w:rPr>
                  </w:pPr>
                  <w:r w:rsidRPr="00A03B1B">
                    <w:rPr>
                      <w:rFonts w:eastAsia="SimSun"/>
                      <w:iCs/>
                    </w:rPr>
                    <w:t>No</w:t>
                  </w:r>
                </w:p>
              </w:tc>
            </w:tr>
            <w:tr w:rsidR="00A03B1B" w:rsidRPr="00A03B1B" w14:paraId="64EB0F5B" w14:textId="77777777" w:rsidTr="00B31BB1">
              <w:trPr>
                <w:trHeight w:val="343"/>
              </w:trPr>
              <w:tc>
                <w:tcPr>
                  <w:tcW w:w="1981" w:type="dxa"/>
                  <w:vAlign w:val="center"/>
                </w:tcPr>
                <w:p w14:paraId="44EA542E" w14:textId="77777777" w:rsidR="00A03B1B" w:rsidRPr="00A03B1B" w:rsidRDefault="00A03B1B" w:rsidP="00A03B1B">
                  <w:pPr>
                    <w:spacing w:after="240"/>
                    <w:jc w:val="center"/>
                    <w:rPr>
                      <w:rFonts w:eastAsia="SimSun"/>
                      <w:bCs/>
                      <w:iCs/>
                    </w:rPr>
                  </w:pPr>
                  <w:r w:rsidRPr="00A03B1B">
                    <w:rPr>
                      <w:rFonts w:eastAsia="SimSun"/>
                      <w:bCs/>
                      <w:iCs/>
                    </w:rPr>
                    <w:t>Load Resource other than a Controllable Load Resource</w:t>
                  </w:r>
                </w:p>
              </w:tc>
              <w:tc>
                <w:tcPr>
                  <w:tcW w:w="2388" w:type="dxa"/>
                  <w:vAlign w:val="center"/>
                </w:tcPr>
                <w:p w14:paraId="6CAC307D" w14:textId="77777777" w:rsidR="00A03B1B" w:rsidRPr="00A03B1B" w:rsidRDefault="00A03B1B" w:rsidP="00A03B1B">
                  <w:pPr>
                    <w:spacing w:after="240"/>
                    <w:jc w:val="center"/>
                    <w:rPr>
                      <w:rFonts w:eastAsia="SimSun"/>
                      <w:iCs/>
                    </w:rPr>
                  </w:pPr>
                  <w:r w:rsidRPr="00A03B1B">
                    <w:rPr>
                      <w:rFonts w:eastAsia="SimSun"/>
                      <w:iCs/>
                    </w:rPr>
                    <w:t>Yes</w:t>
                  </w:r>
                </w:p>
              </w:tc>
              <w:tc>
                <w:tcPr>
                  <w:tcW w:w="1839" w:type="dxa"/>
                  <w:vAlign w:val="center"/>
                </w:tcPr>
                <w:p w14:paraId="24CD2C10" w14:textId="77777777" w:rsidR="00A03B1B" w:rsidRPr="00A03B1B" w:rsidRDefault="00A03B1B" w:rsidP="00A03B1B">
                  <w:pPr>
                    <w:spacing w:after="240"/>
                    <w:jc w:val="center"/>
                    <w:rPr>
                      <w:rFonts w:eastAsia="SimSun"/>
                      <w:iCs/>
                    </w:rPr>
                  </w:pPr>
                  <w:r w:rsidRPr="00A03B1B">
                    <w:rPr>
                      <w:rFonts w:eastAsia="SimSun"/>
                      <w:iCs/>
                    </w:rPr>
                    <w:t>No</w:t>
                  </w:r>
                </w:p>
              </w:tc>
              <w:tc>
                <w:tcPr>
                  <w:tcW w:w="2437" w:type="dxa"/>
                  <w:vAlign w:val="center"/>
                </w:tcPr>
                <w:p w14:paraId="6E203701" w14:textId="77777777" w:rsidR="00A03B1B" w:rsidRPr="00A03B1B" w:rsidRDefault="00A03B1B" w:rsidP="00A03B1B">
                  <w:pPr>
                    <w:spacing w:after="240"/>
                    <w:jc w:val="center"/>
                    <w:rPr>
                      <w:rFonts w:eastAsia="SimSun"/>
                      <w:iCs/>
                    </w:rPr>
                  </w:pPr>
                  <w:r w:rsidRPr="00A03B1B">
                    <w:rPr>
                      <w:rFonts w:eastAsia="SimSun"/>
                      <w:iCs/>
                    </w:rPr>
                    <w:t>Yes</w:t>
                  </w:r>
                </w:p>
              </w:tc>
            </w:tr>
            <w:bookmarkEnd w:id="151"/>
          </w:tbl>
          <w:p w14:paraId="28B908C7" w14:textId="77777777" w:rsidR="00A03B1B" w:rsidRPr="00A03B1B" w:rsidRDefault="00A03B1B" w:rsidP="00A03B1B">
            <w:pPr>
              <w:spacing w:after="240"/>
              <w:ind w:left="720" w:hanging="720"/>
              <w:rPr>
                <w:rFonts w:eastAsia="SimSun"/>
              </w:rPr>
            </w:pPr>
          </w:p>
        </w:tc>
      </w:tr>
    </w:tbl>
    <w:p w14:paraId="56110A29" w14:textId="77777777" w:rsidR="00A03B1B" w:rsidRPr="00A03B1B" w:rsidRDefault="00A03B1B" w:rsidP="00A03B1B">
      <w:pPr>
        <w:spacing w:before="240" w:after="240"/>
        <w:ind w:left="720" w:hanging="720"/>
        <w:rPr>
          <w:rFonts w:eastAsia="SimSun"/>
          <w:bCs/>
        </w:rPr>
      </w:pPr>
      <w:r w:rsidRPr="00A03B1B">
        <w:rPr>
          <w:rFonts w:eastAsia="SimSun"/>
          <w:bCs/>
        </w:rPr>
        <w:lastRenderedPageBreak/>
        <w:t>(9)</w:t>
      </w:r>
      <w:r w:rsidRPr="00A03B1B">
        <w:rPr>
          <w:rFonts w:eastAsia="SimSun"/>
          <w:bCs/>
        </w:rPr>
        <w:tab/>
      </w:r>
      <w:r w:rsidRPr="00A03B1B">
        <w:rPr>
          <w:rFonts w:eastAsia="SimSun"/>
        </w:rPr>
        <w:t>A QSE with an Ancillary Service Supply Responsibility for Regulation Service</w:t>
      </w:r>
      <w:r w:rsidRPr="00A03B1B">
        <w:rPr>
          <w:rFonts w:eastAsia="SimSun"/>
          <w:bCs/>
        </w:rPr>
        <w:t xml:space="preserve"> </w:t>
      </w:r>
      <w:r w:rsidRPr="00A03B1B">
        <w:rPr>
          <w:rFonts w:eastAsia="SimSun"/>
        </w:rPr>
        <w:t xml:space="preserve">may transfer that portion of its Ancillary Service Supply Responsibility via Ancillary Service Trade(s) to another QSE only if that QSE provides the transferred portion with Regulation Service that is not Fast-Responding Regulation Service (FRRS).  </w:t>
      </w:r>
      <w:r w:rsidRPr="00A03B1B">
        <w:rPr>
          <w:rFonts w:eastAsia="SimSun"/>
          <w:bCs/>
        </w:rPr>
        <w:t>The table below shows the Regulation Service trades that are allowed for each type of original responsibility.  The same limitations apply separately to both Reg-Up and Reg-Down: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A03B1B" w:rsidRPr="00A03B1B" w14:paraId="39B1B9E0" w14:textId="77777777" w:rsidTr="00B31BB1">
        <w:trPr>
          <w:trHeight w:val="343"/>
        </w:trPr>
        <w:tc>
          <w:tcPr>
            <w:tcW w:w="2170" w:type="dxa"/>
            <w:vAlign w:val="center"/>
          </w:tcPr>
          <w:p w14:paraId="66BF9E69" w14:textId="77777777" w:rsidR="00A03B1B" w:rsidRPr="00A03B1B" w:rsidRDefault="00A03B1B" w:rsidP="00A03B1B">
            <w:pPr>
              <w:spacing w:after="240"/>
              <w:jc w:val="center"/>
              <w:rPr>
                <w:rFonts w:eastAsia="SimSun"/>
                <w:iCs/>
                <w:szCs w:val="20"/>
              </w:rPr>
            </w:pPr>
          </w:p>
        </w:tc>
        <w:tc>
          <w:tcPr>
            <w:tcW w:w="5655" w:type="dxa"/>
            <w:gridSpan w:val="2"/>
          </w:tcPr>
          <w:p w14:paraId="602D01FA" w14:textId="77777777" w:rsidR="00A03B1B" w:rsidRPr="00A03B1B" w:rsidRDefault="00A03B1B" w:rsidP="00A03B1B">
            <w:pPr>
              <w:spacing w:after="240"/>
              <w:jc w:val="center"/>
              <w:rPr>
                <w:rFonts w:eastAsia="SimSun"/>
                <w:b/>
                <w:bCs/>
                <w:iCs/>
                <w:szCs w:val="20"/>
              </w:rPr>
            </w:pPr>
            <w:r w:rsidRPr="00A03B1B">
              <w:rPr>
                <w:rFonts w:eastAsia="SimSun"/>
                <w:b/>
                <w:bCs/>
                <w:iCs/>
                <w:szCs w:val="20"/>
              </w:rPr>
              <w:t>Allowable Regulation Ancillary Service Trades</w:t>
            </w:r>
          </w:p>
        </w:tc>
      </w:tr>
      <w:tr w:rsidR="00A03B1B" w:rsidRPr="00A03B1B" w14:paraId="514B35D1" w14:textId="77777777" w:rsidTr="00B31BB1">
        <w:trPr>
          <w:trHeight w:val="527"/>
        </w:trPr>
        <w:tc>
          <w:tcPr>
            <w:tcW w:w="2170" w:type="dxa"/>
            <w:vAlign w:val="center"/>
          </w:tcPr>
          <w:p w14:paraId="723488FC" w14:textId="77777777" w:rsidR="00A03B1B" w:rsidRPr="00A03B1B" w:rsidRDefault="00A03B1B" w:rsidP="00A03B1B">
            <w:pPr>
              <w:spacing w:after="240"/>
              <w:jc w:val="center"/>
              <w:rPr>
                <w:rFonts w:eastAsia="SimSun"/>
                <w:b/>
                <w:iCs/>
                <w:szCs w:val="20"/>
              </w:rPr>
            </w:pPr>
            <w:r w:rsidRPr="00A03B1B">
              <w:rPr>
                <w:rFonts w:eastAsia="SimSun"/>
                <w:b/>
                <w:iCs/>
                <w:szCs w:val="20"/>
              </w:rPr>
              <w:t>Original Responsibility</w:t>
            </w:r>
          </w:p>
        </w:tc>
        <w:tc>
          <w:tcPr>
            <w:tcW w:w="2865" w:type="dxa"/>
            <w:vAlign w:val="center"/>
          </w:tcPr>
          <w:p w14:paraId="647817BE" w14:textId="77777777" w:rsidR="00A03B1B" w:rsidRPr="00A03B1B" w:rsidRDefault="00A03B1B" w:rsidP="00A03B1B">
            <w:pPr>
              <w:spacing w:after="240"/>
              <w:jc w:val="center"/>
              <w:rPr>
                <w:rFonts w:eastAsia="SimSun"/>
                <w:b/>
                <w:iCs/>
                <w:szCs w:val="20"/>
              </w:rPr>
            </w:pPr>
            <w:r w:rsidRPr="00A03B1B">
              <w:rPr>
                <w:rFonts w:eastAsia="SimSun"/>
                <w:b/>
                <w:iCs/>
                <w:szCs w:val="20"/>
              </w:rPr>
              <w:t>Regulation Service that is not FRRS</w:t>
            </w:r>
          </w:p>
        </w:tc>
        <w:tc>
          <w:tcPr>
            <w:tcW w:w="2790" w:type="dxa"/>
            <w:vAlign w:val="center"/>
          </w:tcPr>
          <w:p w14:paraId="6E33B8F3" w14:textId="77777777" w:rsidR="00A03B1B" w:rsidRPr="00A03B1B" w:rsidRDefault="00A03B1B" w:rsidP="00A03B1B">
            <w:pPr>
              <w:spacing w:after="240"/>
              <w:jc w:val="center"/>
              <w:rPr>
                <w:rFonts w:eastAsia="SimSun"/>
                <w:b/>
                <w:iCs/>
                <w:szCs w:val="20"/>
              </w:rPr>
            </w:pPr>
            <w:r w:rsidRPr="00A03B1B">
              <w:rPr>
                <w:rFonts w:eastAsia="SimSun"/>
                <w:b/>
                <w:iCs/>
                <w:szCs w:val="20"/>
              </w:rPr>
              <w:t>FRRS</w:t>
            </w:r>
          </w:p>
        </w:tc>
      </w:tr>
      <w:tr w:rsidR="00A03B1B" w:rsidRPr="00A03B1B" w14:paraId="01CF853D" w14:textId="77777777" w:rsidTr="00B31BB1">
        <w:trPr>
          <w:trHeight w:val="343"/>
        </w:trPr>
        <w:tc>
          <w:tcPr>
            <w:tcW w:w="2170" w:type="dxa"/>
            <w:vAlign w:val="center"/>
          </w:tcPr>
          <w:p w14:paraId="4D5C705C" w14:textId="77777777" w:rsidR="00A03B1B" w:rsidRPr="00A03B1B" w:rsidRDefault="00A03B1B" w:rsidP="00A03B1B">
            <w:pPr>
              <w:spacing w:after="240"/>
              <w:jc w:val="center"/>
              <w:rPr>
                <w:rFonts w:eastAsia="SimSun"/>
                <w:iCs/>
                <w:szCs w:val="20"/>
              </w:rPr>
            </w:pPr>
            <w:r w:rsidRPr="00A03B1B">
              <w:rPr>
                <w:rFonts w:eastAsia="SimSun"/>
                <w:iCs/>
                <w:szCs w:val="20"/>
              </w:rPr>
              <w:t>Regulation Service that is not FRRS</w:t>
            </w:r>
          </w:p>
        </w:tc>
        <w:tc>
          <w:tcPr>
            <w:tcW w:w="2865" w:type="dxa"/>
            <w:vAlign w:val="center"/>
          </w:tcPr>
          <w:p w14:paraId="6E4F66AA" w14:textId="77777777" w:rsidR="00A03B1B" w:rsidRPr="00A03B1B" w:rsidRDefault="00A03B1B" w:rsidP="00A03B1B">
            <w:pPr>
              <w:spacing w:after="240"/>
              <w:jc w:val="center"/>
              <w:rPr>
                <w:rFonts w:eastAsia="SimSun"/>
                <w:iCs/>
                <w:szCs w:val="20"/>
              </w:rPr>
            </w:pPr>
            <w:r w:rsidRPr="00A03B1B">
              <w:rPr>
                <w:rFonts w:eastAsia="SimSun"/>
                <w:iCs/>
                <w:szCs w:val="20"/>
              </w:rPr>
              <w:t>Yes</w:t>
            </w:r>
          </w:p>
        </w:tc>
        <w:tc>
          <w:tcPr>
            <w:tcW w:w="2790" w:type="dxa"/>
            <w:vAlign w:val="center"/>
          </w:tcPr>
          <w:p w14:paraId="77228183" w14:textId="77777777" w:rsidR="00A03B1B" w:rsidRPr="00A03B1B" w:rsidRDefault="00A03B1B" w:rsidP="00A03B1B">
            <w:pPr>
              <w:spacing w:after="240"/>
              <w:jc w:val="center"/>
              <w:rPr>
                <w:rFonts w:eastAsia="SimSun"/>
                <w:iCs/>
                <w:szCs w:val="20"/>
              </w:rPr>
            </w:pPr>
            <w:r w:rsidRPr="00A03B1B">
              <w:rPr>
                <w:rFonts w:eastAsia="SimSun"/>
                <w:iCs/>
                <w:szCs w:val="20"/>
              </w:rPr>
              <w:t>No</w:t>
            </w:r>
          </w:p>
        </w:tc>
      </w:tr>
      <w:tr w:rsidR="00A03B1B" w:rsidRPr="00A03B1B" w14:paraId="1E65A1AA" w14:textId="77777777" w:rsidTr="00B31BB1">
        <w:trPr>
          <w:trHeight w:val="366"/>
        </w:trPr>
        <w:tc>
          <w:tcPr>
            <w:tcW w:w="2170" w:type="dxa"/>
            <w:vAlign w:val="center"/>
          </w:tcPr>
          <w:p w14:paraId="11373860" w14:textId="77777777" w:rsidR="00A03B1B" w:rsidRPr="00A03B1B" w:rsidRDefault="00A03B1B" w:rsidP="00A03B1B">
            <w:pPr>
              <w:spacing w:after="240"/>
              <w:jc w:val="center"/>
              <w:rPr>
                <w:rFonts w:eastAsia="SimSun"/>
                <w:iCs/>
                <w:szCs w:val="20"/>
              </w:rPr>
            </w:pPr>
            <w:r w:rsidRPr="00A03B1B">
              <w:rPr>
                <w:rFonts w:eastAsia="SimSun"/>
                <w:iCs/>
                <w:szCs w:val="20"/>
              </w:rPr>
              <w:t>FRRS</w:t>
            </w:r>
          </w:p>
        </w:tc>
        <w:tc>
          <w:tcPr>
            <w:tcW w:w="2865" w:type="dxa"/>
            <w:vAlign w:val="center"/>
          </w:tcPr>
          <w:p w14:paraId="0E7A6BBC" w14:textId="77777777" w:rsidR="00A03B1B" w:rsidRPr="00A03B1B" w:rsidRDefault="00A03B1B" w:rsidP="00A03B1B">
            <w:pPr>
              <w:spacing w:after="240"/>
              <w:jc w:val="center"/>
              <w:rPr>
                <w:rFonts w:eastAsia="SimSun"/>
                <w:iCs/>
                <w:szCs w:val="20"/>
              </w:rPr>
            </w:pPr>
            <w:r w:rsidRPr="00A03B1B">
              <w:rPr>
                <w:rFonts w:eastAsia="SimSun"/>
                <w:iCs/>
                <w:szCs w:val="20"/>
              </w:rPr>
              <w:t>Yes</w:t>
            </w:r>
          </w:p>
        </w:tc>
        <w:tc>
          <w:tcPr>
            <w:tcW w:w="2790" w:type="dxa"/>
            <w:vAlign w:val="center"/>
          </w:tcPr>
          <w:p w14:paraId="0983BFE6" w14:textId="77777777" w:rsidR="00A03B1B" w:rsidRPr="00A03B1B" w:rsidRDefault="00A03B1B" w:rsidP="00A03B1B">
            <w:pPr>
              <w:spacing w:after="240"/>
              <w:jc w:val="center"/>
              <w:rPr>
                <w:rFonts w:eastAsia="SimSun"/>
                <w:iCs/>
                <w:szCs w:val="20"/>
              </w:rPr>
            </w:pPr>
            <w:r w:rsidRPr="00A03B1B">
              <w:rPr>
                <w:rFonts w:eastAsia="SimSun"/>
                <w:iCs/>
                <w:szCs w:val="20"/>
              </w:rPr>
              <w:t>No</w:t>
            </w:r>
          </w:p>
        </w:tc>
      </w:tr>
    </w:tbl>
    <w:p w14:paraId="3BF7B8B2" w14:textId="77777777" w:rsidR="00A03B1B" w:rsidRPr="00A03B1B" w:rsidRDefault="00A03B1B" w:rsidP="00A03B1B">
      <w:pPr>
        <w:spacing w:before="240" w:after="240"/>
        <w:ind w:left="720" w:hanging="720"/>
        <w:rPr>
          <w:rFonts w:eastAsia="SimSun"/>
          <w:iCs/>
          <w:szCs w:val="20"/>
        </w:rPr>
      </w:pPr>
      <w:ins w:id="152" w:author="ERCOT" w:date="2025-09-18T18:21:00Z">
        <w:r w:rsidRPr="00A03B1B">
          <w:rPr>
            <w:rFonts w:eastAsia="SimSun"/>
            <w:iCs/>
            <w:szCs w:val="20"/>
          </w:rPr>
          <w:t>(10)</w:t>
        </w:r>
        <w:r w:rsidRPr="00A03B1B">
          <w:rPr>
            <w:rFonts w:eastAsia="SimSun"/>
            <w:iCs/>
            <w:szCs w:val="20"/>
          </w:rPr>
          <w:tab/>
          <w:t xml:space="preserve">A QSE can buy or sell a DRRS position via Ancillary Service Trade(s) </w:t>
        </w:r>
      </w:ins>
      <w:ins w:id="153" w:author="ERCOT" w:date="2025-10-24T20:41:00Z">
        <w:r w:rsidRPr="00A03B1B">
          <w:rPr>
            <w:rFonts w:eastAsia="SimSun"/>
            <w:iCs/>
            <w:szCs w:val="20"/>
          </w:rPr>
          <w:t xml:space="preserve">from or </w:t>
        </w:r>
      </w:ins>
      <w:ins w:id="154" w:author="ERCOT" w:date="2025-09-18T18:21:00Z">
        <w:r w:rsidRPr="00A03B1B">
          <w:rPr>
            <w:rFonts w:eastAsia="SimSun"/>
            <w:iCs/>
            <w:szCs w:val="20"/>
          </w:rPr>
          <w:t>to another QSE.</w:t>
        </w:r>
      </w:ins>
    </w:p>
    <w:p w14:paraId="29755883" w14:textId="77777777" w:rsidR="00A03B1B" w:rsidRPr="00A03B1B" w:rsidRDefault="00A03B1B" w:rsidP="00A03B1B">
      <w:pPr>
        <w:keepNext/>
        <w:tabs>
          <w:tab w:val="left" w:pos="1080"/>
        </w:tabs>
        <w:spacing w:before="240" w:after="240"/>
        <w:ind w:left="1080" w:hanging="1080"/>
        <w:outlineLvl w:val="2"/>
        <w:rPr>
          <w:b/>
          <w:bCs/>
          <w:i/>
        </w:rPr>
      </w:pPr>
      <w:bookmarkStart w:id="155" w:name="_Toc214873756"/>
      <w:r w:rsidRPr="00A03B1B">
        <w:rPr>
          <w:b/>
          <w:bCs/>
          <w:i/>
        </w:rPr>
        <w:t>4.4.12</w:t>
      </w:r>
      <w:r w:rsidRPr="00A03B1B">
        <w:rPr>
          <w:b/>
          <w:bCs/>
          <w:i/>
        </w:rPr>
        <w:tab/>
        <w:t>Determination of Ancillary Service Demand Curves for the Day-Ahead Market and Real-Time Market</w:t>
      </w:r>
      <w:bookmarkEnd w:id="155"/>
    </w:p>
    <w:p w14:paraId="15D156E2" w14:textId="77777777" w:rsidR="00A03B1B" w:rsidRPr="00A03B1B" w:rsidRDefault="00A03B1B" w:rsidP="00A03B1B">
      <w:pPr>
        <w:spacing w:after="240"/>
        <w:ind w:left="720" w:hanging="720"/>
        <w:rPr>
          <w:iCs/>
        </w:rPr>
      </w:pPr>
      <w:r w:rsidRPr="00A03B1B">
        <w:rPr>
          <w:iCs/>
        </w:rPr>
        <w:t>(1)</w:t>
      </w:r>
      <w:r w:rsidRPr="00A03B1B">
        <w:rPr>
          <w:iCs/>
        </w:rPr>
        <w:tab/>
        <w:t xml:space="preserve">This Section describes the process for determining ASDCs for Regulation Up Service (Reg-Up), Regulation Down Service (Reg-Down), Responsive Reserve (RRS), ERCOT Contingency Reserve Service (ECRS), </w:t>
      </w:r>
      <w:del w:id="156" w:author="ERCOT" w:date="2025-12-08T09:52:00Z">
        <w:r w:rsidRPr="00A03B1B" w:rsidDel="002D1AE6">
          <w:rPr>
            <w:iCs/>
          </w:rPr>
          <w:delText xml:space="preserve">and </w:delText>
        </w:r>
      </w:del>
      <w:r w:rsidRPr="00A03B1B">
        <w:rPr>
          <w:iCs/>
        </w:rPr>
        <w:t>Non-Spinning Reserve (Non-Spin)</w:t>
      </w:r>
      <w:ins w:id="157" w:author="ERCOT" w:date="2025-12-08T09:52:00Z">
        <w:r w:rsidRPr="00A03B1B">
          <w:rPr>
            <w:iCs/>
          </w:rPr>
          <w:t>,</w:t>
        </w:r>
        <w:r w:rsidRPr="00A03B1B">
          <w:rPr>
            <w:rFonts w:eastAsia="SimSun"/>
          </w:rPr>
          <w:t xml:space="preserve"> and Dispatchable Reliability Reserve Service (DRRS)</w:t>
        </w:r>
      </w:ins>
      <w:r w:rsidRPr="00A03B1B">
        <w:rPr>
          <w:iCs/>
        </w:rPr>
        <w:t xml:space="preserve"> for the Day-Ahead Market (DAM) and RTM.  This section does not apply to ASDCs used in the RUC process.</w:t>
      </w:r>
    </w:p>
    <w:p w14:paraId="1AFEE5E9" w14:textId="77777777" w:rsidR="00A03B1B" w:rsidRPr="00A03B1B" w:rsidRDefault="00A03B1B" w:rsidP="00A03B1B">
      <w:pPr>
        <w:spacing w:before="120" w:after="120"/>
        <w:ind w:left="693" w:hanging="693"/>
      </w:pPr>
      <w:r w:rsidRPr="00A03B1B">
        <w:rPr>
          <w:iCs/>
        </w:rPr>
        <w:t>(2)</w:t>
      </w:r>
      <w:r w:rsidRPr="00A03B1B">
        <w:rPr>
          <w:iCs/>
        </w:rPr>
        <w:tab/>
      </w:r>
      <w:r w:rsidRPr="00A03B1B">
        <w:t>The Value of Lost Load (VOLL) is determined as described in Section 4.4.11, Day-Ahead and Real-Time System-Wide Offer Caps, and Section 4.4.11.1, Scarcity Pricing Mechanism.</w:t>
      </w:r>
    </w:p>
    <w:p w14:paraId="3FC6CBE6" w14:textId="77777777" w:rsidR="00A03B1B" w:rsidRPr="00A03B1B" w:rsidDel="007F67CD" w:rsidRDefault="00A03B1B" w:rsidP="00A03B1B">
      <w:pPr>
        <w:spacing w:after="240"/>
        <w:ind w:left="720" w:hanging="720"/>
        <w:rPr>
          <w:iCs/>
        </w:rPr>
      </w:pPr>
      <w:r w:rsidRPr="00A03B1B" w:rsidDel="007F67CD">
        <w:rPr>
          <w:iCs/>
        </w:rPr>
        <w:t>(</w:t>
      </w:r>
      <w:r w:rsidRPr="00A03B1B">
        <w:rPr>
          <w:iCs/>
        </w:rPr>
        <w:t>3</w:t>
      </w:r>
      <w:r w:rsidRPr="00A03B1B" w:rsidDel="007F67CD">
        <w:rPr>
          <w:iCs/>
        </w:rPr>
        <w:t>)</w:t>
      </w:r>
      <w:r w:rsidRPr="00A03B1B" w:rsidDel="007F67CD">
        <w:rPr>
          <w:iCs/>
        </w:rPr>
        <w:tab/>
        <w:t>The DAM shall use the same ASDCs as the RTM, as an initial condition.  Specific to the DAM, the ASDCs will be adjusted, as needed, to account for negative Self-Arranged Ancillary Service Quantities.</w:t>
      </w:r>
    </w:p>
    <w:p w14:paraId="48890F7F" w14:textId="77777777" w:rsidR="00A03B1B" w:rsidRPr="00A03B1B" w:rsidDel="007F67CD" w:rsidRDefault="00A03B1B" w:rsidP="00A03B1B">
      <w:pPr>
        <w:spacing w:after="240"/>
        <w:ind w:left="720" w:hanging="720"/>
        <w:rPr>
          <w:iCs/>
        </w:rPr>
      </w:pPr>
      <w:r w:rsidRPr="00A03B1B" w:rsidDel="007F67CD">
        <w:rPr>
          <w:iCs/>
        </w:rPr>
        <w:t>(</w:t>
      </w:r>
      <w:r w:rsidRPr="00A03B1B">
        <w:rPr>
          <w:iCs/>
        </w:rPr>
        <w:t>4</w:t>
      </w:r>
      <w:r w:rsidRPr="00A03B1B" w:rsidDel="007F67CD">
        <w:rPr>
          <w:iCs/>
        </w:rPr>
        <w:t>)</w:t>
      </w:r>
      <w:r w:rsidRPr="00A03B1B" w:rsidDel="007F67CD">
        <w:rPr>
          <w:iCs/>
        </w:rPr>
        <w:tab/>
        <w:t xml:space="preserve">For Reg-Down, the ASDC shall be a constant value equal to VOLL for the full range of the Ancillary Service Plan for Reg-Down. </w:t>
      </w:r>
    </w:p>
    <w:p w14:paraId="4D2445EA" w14:textId="77777777" w:rsidR="00A03B1B" w:rsidRPr="00A03B1B" w:rsidRDefault="00A03B1B" w:rsidP="00A03B1B">
      <w:pPr>
        <w:spacing w:after="240"/>
        <w:ind w:left="720" w:hanging="720"/>
        <w:rPr>
          <w:iCs/>
        </w:rPr>
      </w:pPr>
      <w:r w:rsidRPr="00A03B1B">
        <w:rPr>
          <w:iCs/>
        </w:rPr>
        <w:t>(5)</w:t>
      </w:r>
      <w:r w:rsidRPr="00A03B1B">
        <w:rPr>
          <w:iCs/>
        </w:rPr>
        <w:tab/>
        <w:t>To determine the individual ASDCs for Reg-Up, RRS, ECRS, and Non-Spin, an Aggregate Operating Reserve Demand Curve (ORDC) (AORDC) will be created and then disaggregated into individual curves for the different Ancillary Services.</w:t>
      </w:r>
    </w:p>
    <w:p w14:paraId="039B067E" w14:textId="77777777" w:rsidR="00A03B1B" w:rsidRPr="00A03B1B" w:rsidRDefault="00A03B1B" w:rsidP="00A03B1B">
      <w:pPr>
        <w:spacing w:after="240"/>
        <w:ind w:left="720" w:hanging="720"/>
        <w:rPr>
          <w:iCs/>
        </w:rPr>
      </w:pPr>
      <w:r w:rsidRPr="00A03B1B">
        <w:rPr>
          <w:iCs/>
        </w:rPr>
        <w:t>(6)</w:t>
      </w:r>
      <w:r w:rsidRPr="00A03B1B">
        <w:rPr>
          <w:iCs/>
        </w:rPr>
        <w:tab/>
        <w:t>ERCOT shall develop the AORDC from historical data from the period of June 1, 2014 through August 31, 2025 as follows:</w:t>
      </w:r>
    </w:p>
    <w:p w14:paraId="6D54B323" w14:textId="77777777" w:rsidR="00A03B1B" w:rsidRPr="00A03B1B" w:rsidRDefault="00A03B1B" w:rsidP="00A03B1B">
      <w:pPr>
        <w:ind w:left="1440" w:hanging="720"/>
      </w:pPr>
      <w:r w:rsidRPr="00A03B1B">
        <w:lastRenderedPageBreak/>
        <w:t>(a)</w:t>
      </w:r>
      <w:r w:rsidRPr="00A03B1B">
        <w:tab/>
        <w:t>For all SCED intervals where the sum of RTOLCAP and RTOFFCAP is less than 10,000 MW, use the RTOLCAP and RTOFFCAP values to calculate historical reserve pricing outcomes, which are used in the regression analysis described in paragraph (b) below:</w:t>
      </w:r>
    </w:p>
    <w:p w14:paraId="65693BBA" w14:textId="77777777" w:rsidR="00A03B1B" w:rsidRPr="00A03B1B" w:rsidRDefault="00A03B1B" w:rsidP="00A03B1B">
      <w:pPr>
        <w:ind w:left="720"/>
        <w:jc w:val="both"/>
      </w:pPr>
    </w:p>
    <w:p w14:paraId="11252BB6" w14:textId="62EFD6F0" w:rsidR="00A03B1B" w:rsidRPr="00A03B1B" w:rsidRDefault="004529A9" w:rsidP="00A03B1B">
      <w:pPr>
        <w:spacing w:after="240"/>
      </w:pPr>
      <m:oMathPara>
        <m:oMathParaPr>
          <m:jc m:val="centerGroup"/>
        </m:oMathParaPr>
        <m:oMath>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RTOLCAP-3000,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RTOLCAP+RTOFFCAP-3000,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5A0A9020" w14:textId="77777777" w:rsidR="00A03B1B" w:rsidRPr="00A03B1B" w:rsidRDefault="00A03B1B" w:rsidP="00A03B1B">
      <w:pPr>
        <w:jc w:val="both"/>
      </w:pPr>
      <w:r w:rsidRPr="00A03B1B"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A03B1B" w:rsidRPr="00A03B1B" w:rsidDel="007F67CD" w14:paraId="1860FA2C" w14:textId="77777777" w:rsidTr="00B31BB1">
        <w:trPr>
          <w:cantSplit/>
          <w:tblHeader/>
        </w:trPr>
        <w:tc>
          <w:tcPr>
            <w:tcW w:w="1818" w:type="dxa"/>
          </w:tcPr>
          <w:p w14:paraId="6247FF81" w14:textId="77777777" w:rsidR="00A03B1B" w:rsidRPr="00A03B1B" w:rsidDel="007F67CD" w:rsidRDefault="00A03B1B" w:rsidP="00A03B1B">
            <w:pPr>
              <w:spacing w:after="120"/>
              <w:rPr>
                <w:b/>
                <w:iCs/>
                <w:sz w:val="20"/>
                <w:szCs w:val="20"/>
              </w:rPr>
            </w:pPr>
            <w:r w:rsidRPr="00A03B1B" w:rsidDel="007F67CD">
              <w:rPr>
                <w:b/>
                <w:iCs/>
                <w:sz w:val="20"/>
                <w:szCs w:val="20"/>
              </w:rPr>
              <w:t>Variable</w:t>
            </w:r>
          </w:p>
        </w:tc>
        <w:tc>
          <w:tcPr>
            <w:tcW w:w="900" w:type="dxa"/>
          </w:tcPr>
          <w:p w14:paraId="7F21D692" w14:textId="77777777" w:rsidR="00A03B1B" w:rsidRPr="00A03B1B" w:rsidDel="007F67CD" w:rsidRDefault="00A03B1B" w:rsidP="00A03B1B">
            <w:pPr>
              <w:spacing w:after="120"/>
              <w:rPr>
                <w:b/>
                <w:iCs/>
                <w:sz w:val="20"/>
                <w:szCs w:val="20"/>
              </w:rPr>
            </w:pPr>
            <w:r w:rsidRPr="00A03B1B" w:rsidDel="007F67CD">
              <w:rPr>
                <w:b/>
                <w:iCs/>
                <w:sz w:val="20"/>
                <w:szCs w:val="20"/>
              </w:rPr>
              <w:t>Unit</w:t>
            </w:r>
          </w:p>
        </w:tc>
        <w:tc>
          <w:tcPr>
            <w:tcW w:w="6427" w:type="dxa"/>
          </w:tcPr>
          <w:p w14:paraId="50318FA8" w14:textId="77777777" w:rsidR="00A03B1B" w:rsidRPr="00A03B1B" w:rsidDel="007F67CD" w:rsidRDefault="00A03B1B" w:rsidP="00A03B1B">
            <w:pPr>
              <w:spacing w:after="120"/>
              <w:rPr>
                <w:b/>
                <w:iCs/>
                <w:sz w:val="20"/>
                <w:szCs w:val="20"/>
              </w:rPr>
            </w:pPr>
            <w:r w:rsidRPr="00A03B1B" w:rsidDel="007F67CD">
              <w:rPr>
                <w:b/>
                <w:iCs/>
                <w:sz w:val="20"/>
                <w:szCs w:val="20"/>
              </w:rPr>
              <w:t>Definition</w:t>
            </w:r>
          </w:p>
        </w:tc>
      </w:tr>
      <w:tr w:rsidR="00A03B1B" w:rsidRPr="00A03B1B" w:rsidDel="007F67CD" w14:paraId="39EC643C" w14:textId="77777777" w:rsidTr="00B31BB1">
        <w:trPr>
          <w:cantSplit/>
        </w:trPr>
        <w:tc>
          <w:tcPr>
            <w:tcW w:w="1818" w:type="dxa"/>
          </w:tcPr>
          <w:p w14:paraId="5B6A312A" w14:textId="77777777" w:rsidR="00A03B1B" w:rsidRPr="00A03B1B" w:rsidDel="007F67CD" w:rsidRDefault="00A03B1B" w:rsidP="00A03B1B">
            <w:pPr>
              <w:spacing w:after="60"/>
              <w:rPr>
                <w:iCs/>
                <w:sz w:val="20"/>
                <w:szCs w:val="20"/>
                <w:lang w:val="pt-BR"/>
              </w:rPr>
            </w:pPr>
            <w:r w:rsidRPr="00A03B1B" w:rsidDel="007F67CD">
              <w:rPr>
                <w:iCs/>
                <w:sz w:val="20"/>
                <w:szCs w:val="20"/>
                <w:lang w:val="pt-BR"/>
              </w:rPr>
              <w:t>RTOLCAP</w:t>
            </w:r>
          </w:p>
        </w:tc>
        <w:tc>
          <w:tcPr>
            <w:tcW w:w="900" w:type="dxa"/>
          </w:tcPr>
          <w:p w14:paraId="13ED0788" w14:textId="77777777" w:rsidR="00A03B1B" w:rsidRPr="00A03B1B" w:rsidDel="007F67CD" w:rsidRDefault="00A03B1B" w:rsidP="00A03B1B">
            <w:pPr>
              <w:spacing w:after="60"/>
              <w:rPr>
                <w:iCs/>
                <w:sz w:val="20"/>
                <w:szCs w:val="20"/>
              </w:rPr>
            </w:pPr>
            <w:r w:rsidRPr="00A03B1B" w:rsidDel="007F67CD">
              <w:rPr>
                <w:iCs/>
                <w:sz w:val="20"/>
                <w:szCs w:val="20"/>
              </w:rPr>
              <w:t>MWh</w:t>
            </w:r>
          </w:p>
        </w:tc>
        <w:tc>
          <w:tcPr>
            <w:tcW w:w="6427" w:type="dxa"/>
          </w:tcPr>
          <w:p w14:paraId="074695C5" w14:textId="77777777" w:rsidR="00A03B1B" w:rsidRPr="00A03B1B" w:rsidDel="007F67CD" w:rsidRDefault="00A03B1B" w:rsidP="00A03B1B">
            <w:pPr>
              <w:spacing w:after="60"/>
              <w:rPr>
                <w:iCs/>
                <w:sz w:val="20"/>
                <w:szCs w:val="20"/>
              </w:rPr>
            </w:pPr>
            <w:r w:rsidRPr="00A03B1B" w:rsidDel="007F67CD">
              <w:rPr>
                <w:i/>
                <w:iCs/>
                <w:sz w:val="20"/>
                <w:szCs w:val="20"/>
              </w:rPr>
              <w:t xml:space="preserve">Real-Time On-Line Reserve Capacity – </w:t>
            </w:r>
            <w:r w:rsidRPr="00A03B1B" w:rsidDel="007F67CD">
              <w:rPr>
                <w:iCs/>
                <w:sz w:val="20"/>
                <w:szCs w:val="20"/>
              </w:rPr>
              <w:t xml:space="preserve">The Real-Time reserve capacity of On-Line Resources available for the SCED intervals beginning June 1, 2014 through </w:t>
            </w:r>
            <w:r w:rsidRPr="00A03B1B">
              <w:rPr>
                <w:iCs/>
                <w:sz w:val="20"/>
                <w:szCs w:val="20"/>
              </w:rPr>
              <w:t>August</w:t>
            </w:r>
            <w:r w:rsidRPr="00A03B1B" w:rsidDel="007F67CD">
              <w:rPr>
                <w:iCs/>
                <w:sz w:val="20"/>
                <w:szCs w:val="20"/>
              </w:rPr>
              <w:t xml:space="preserve"> 31, 202</w:t>
            </w:r>
            <w:r w:rsidRPr="00A03B1B">
              <w:rPr>
                <w:iCs/>
                <w:sz w:val="20"/>
                <w:szCs w:val="20"/>
              </w:rPr>
              <w:t>5</w:t>
            </w:r>
          </w:p>
        </w:tc>
      </w:tr>
      <w:tr w:rsidR="00A03B1B" w:rsidRPr="00A03B1B" w:rsidDel="007F67CD" w14:paraId="56D6A8DC" w14:textId="77777777" w:rsidTr="00B31BB1">
        <w:trPr>
          <w:cantSplit/>
        </w:trPr>
        <w:tc>
          <w:tcPr>
            <w:tcW w:w="1818" w:type="dxa"/>
          </w:tcPr>
          <w:p w14:paraId="3CCE1815" w14:textId="77777777" w:rsidR="00A03B1B" w:rsidRPr="00A03B1B" w:rsidDel="007F67CD" w:rsidRDefault="00A03B1B" w:rsidP="00A03B1B">
            <w:pPr>
              <w:spacing w:after="60"/>
              <w:rPr>
                <w:iCs/>
                <w:sz w:val="20"/>
                <w:szCs w:val="20"/>
              </w:rPr>
            </w:pPr>
            <w:r w:rsidRPr="00A03B1B" w:rsidDel="007F67CD">
              <w:rPr>
                <w:iCs/>
                <w:sz w:val="20"/>
                <w:szCs w:val="20"/>
              </w:rPr>
              <w:t>RTOFFCAP</w:t>
            </w:r>
          </w:p>
        </w:tc>
        <w:tc>
          <w:tcPr>
            <w:tcW w:w="900" w:type="dxa"/>
          </w:tcPr>
          <w:p w14:paraId="497E9FA4" w14:textId="77777777" w:rsidR="00A03B1B" w:rsidRPr="00A03B1B" w:rsidDel="007F67CD" w:rsidRDefault="00A03B1B" w:rsidP="00A03B1B">
            <w:pPr>
              <w:spacing w:after="60"/>
              <w:rPr>
                <w:iCs/>
                <w:sz w:val="20"/>
                <w:szCs w:val="20"/>
              </w:rPr>
            </w:pPr>
            <w:r w:rsidRPr="00A03B1B" w:rsidDel="007F67CD">
              <w:rPr>
                <w:iCs/>
                <w:sz w:val="20"/>
                <w:szCs w:val="20"/>
              </w:rPr>
              <w:t>MWh</w:t>
            </w:r>
          </w:p>
        </w:tc>
        <w:tc>
          <w:tcPr>
            <w:tcW w:w="6427" w:type="dxa"/>
          </w:tcPr>
          <w:p w14:paraId="19BF3165" w14:textId="77777777" w:rsidR="00A03B1B" w:rsidRPr="00A03B1B" w:rsidDel="007F67CD" w:rsidRDefault="00A03B1B" w:rsidP="00A03B1B">
            <w:pPr>
              <w:spacing w:after="60"/>
              <w:rPr>
                <w:i/>
                <w:iCs/>
                <w:sz w:val="20"/>
                <w:szCs w:val="20"/>
              </w:rPr>
            </w:pPr>
            <w:r w:rsidRPr="00A03B1B" w:rsidDel="007F67CD">
              <w:rPr>
                <w:i/>
                <w:iCs/>
                <w:sz w:val="20"/>
                <w:szCs w:val="20"/>
              </w:rPr>
              <w:t xml:space="preserve">Real-Time Off-Line Reserve Capacity – </w:t>
            </w:r>
            <w:r w:rsidRPr="00A03B1B" w:rsidDel="007F67CD">
              <w:rPr>
                <w:iCs/>
                <w:sz w:val="20"/>
                <w:szCs w:val="20"/>
              </w:rPr>
              <w:t xml:space="preserve">The Real-Time reserve capacity of Off-Line Resources available for the SCED intervals beginning June 1, 2014 through </w:t>
            </w:r>
            <w:r w:rsidRPr="00A03B1B">
              <w:rPr>
                <w:iCs/>
                <w:sz w:val="20"/>
                <w:szCs w:val="20"/>
              </w:rPr>
              <w:t>August</w:t>
            </w:r>
            <w:r w:rsidRPr="00A03B1B" w:rsidDel="007F67CD">
              <w:rPr>
                <w:iCs/>
                <w:sz w:val="20"/>
                <w:szCs w:val="20"/>
              </w:rPr>
              <w:t xml:space="preserve"> 31, 202</w:t>
            </w:r>
            <w:r w:rsidRPr="00A03B1B">
              <w:rPr>
                <w:iCs/>
                <w:sz w:val="20"/>
                <w:szCs w:val="20"/>
              </w:rPr>
              <w:t>5</w:t>
            </w:r>
          </w:p>
        </w:tc>
      </w:tr>
      <w:tr w:rsidR="00A03B1B" w:rsidRPr="00A03B1B" w:rsidDel="007F67CD" w14:paraId="5BD5C1D8" w14:textId="77777777" w:rsidTr="00B31BB1">
        <w:trPr>
          <w:cantSplit/>
        </w:trPr>
        <w:tc>
          <w:tcPr>
            <w:tcW w:w="1818" w:type="dxa"/>
            <w:vAlign w:val="center"/>
          </w:tcPr>
          <w:p w14:paraId="0418F078" w14:textId="77777777" w:rsidR="00A03B1B" w:rsidRPr="00A03B1B" w:rsidDel="007F67CD" w:rsidRDefault="00A03B1B" w:rsidP="00A03B1B">
            <w:pPr>
              <w:spacing w:after="60"/>
              <w:rPr>
                <w:i/>
                <w:iCs/>
                <w:sz w:val="20"/>
                <w:szCs w:val="20"/>
              </w:rPr>
            </w:pPr>
            <w:r w:rsidRPr="00A03B1B">
              <w:rPr>
                <w:i/>
                <w:iCs/>
                <w:sz w:val="20"/>
                <w:szCs w:val="20"/>
              </w:rPr>
              <w:t>μ</w:t>
            </w:r>
          </w:p>
        </w:tc>
        <w:tc>
          <w:tcPr>
            <w:tcW w:w="900" w:type="dxa"/>
          </w:tcPr>
          <w:p w14:paraId="4BCDD853" w14:textId="77777777" w:rsidR="00A03B1B" w:rsidRPr="00A03B1B" w:rsidDel="007F67CD" w:rsidRDefault="00A03B1B" w:rsidP="00A03B1B">
            <w:pPr>
              <w:spacing w:after="60"/>
              <w:rPr>
                <w:iCs/>
                <w:sz w:val="20"/>
                <w:szCs w:val="20"/>
              </w:rPr>
            </w:pPr>
            <w:r w:rsidRPr="00A03B1B" w:rsidDel="007F67CD">
              <w:rPr>
                <w:iCs/>
                <w:sz w:val="20"/>
                <w:szCs w:val="20"/>
              </w:rPr>
              <w:t>None</w:t>
            </w:r>
          </w:p>
        </w:tc>
        <w:tc>
          <w:tcPr>
            <w:tcW w:w="6427" w:type="dxa"/>
          </w:tcPr>
          <w:p w14:paraId="32F0D2DA" w14:textId="77777777" w:rsidR="00A03B1B" w:rsidRPr="00A03B1B" w:rsidDel="007F67CD" w:rsidRDefault="00A03B1B" w:rsidP="00A03B1B">
            <w:pPr>
              <w:spacing w:after="60"/>
              <w:rPr>
                <w:iCs/>
                <w:sz w:val="20"/>
                <w:szCs w:val="20"/>
              </w:rPr>
            </w:pPr>
            <w:r w:rsidRPr="00A03B1B" w:rsidDel="007F67CD">
              <w:rPr>
                <w:iCs/>
                <w:sz w:val="20"/>
                <w:szCs w:val="20"/>
              </w:rPr>
              <w:t xml:space="preserve">The </w:t>
            </w:r>
            <w:r w:rsidRPr="00A03B1B">
              <w:rPr>
                <w:iCs/>
                <w:sz w:val="20"/>
                <w:szCs w:val="20"/>
              </w:rPr>
              <w:t xml:space="preserve">mean </w:t>
            </w:r>
            <w:r w:rsidRPr="00A03B1B" w:rsidDel="007F67CD">
              <w:rPr>
                <w:iCs/>
                <w:sz w:val="20"/>
                <w:szCs w:val="20"/>
              </w:rPr>
              <w:t xml:space="preserve">value of the </w:t>
            </w:r>
            <w:r w:rsidRPr="00A03B1B">
              <w:rPr>
                <w:iCs/>
                <w:sz w:val="20"/>
                <w:szCs w:val="20"/>
              </w:rPr>
              <w:t>shifted LOLP distribution as published for Summer 2026</w:t>
            </w:r>
          </w:p>
        </w:tc>
      </w:tr>
      <w:tr w:rsidR="00A03B1B" w:rsidRPr="00A03B1B" w:rsidDel="007F67CD" w14:paraId="4F3AE31A" w14:textId="77777777" w:rsidTr="00B31BB1">
        <w:trPr>
          <w:cantSplit/>
        </w:trPr>
        <w:tc>
          <w:tcPr>
            <w:tcW w:w="1818" w:type="dxa"/>
            <w:vAlign w:val="center"/>
          </w:tcPr>
          <w:p w14:paraId="327A74B4" w14:textId="77777777" w:rsidR="00A03B1B" w:rsidRPr="00A03B1B" w:rsidDel="007F67CD" w:rsidRDefault="00A03B1B" w:rsidP="00A03B1B">
            <w:pPr>
              <w:spacing w:after="60"/>
              <w:rPr>
                <w:i/>
                <w:iCs/>
                <w:sz w:val="20"/>
                <w:szCs w:val="20"/>
              </w:rPr>
            </w:pPr>
            <w:r w:rsidRPr="00A03B1B">
              <w:rPr>
                <w:i/>
                <w:iCs/>
                <w:sz w:val="20"/>
                <w:szCs w:val="20"/>
              </w:rPr>
              <w:t>σ</w:t>
            </w:r>
          </w:p>
        </w:tc>
        <w:tc>
          <w:tcPr>
            <w:tcW w:w="900" w:type="dxa"/>
          </w:tcPr>
          <w:p w14:paraId="1EDBF330" w14:textId="77777777" w:rsidR="00A03B1B" w:rsidRPr="00A03B1B" w:rsidDel="007F67CD" w:rsidRDefault="00A03B1B" w:rsidP="00A03B1B">
            <w:pPr>
              <w:spacing w:after="60"/>
              <w:rPr>
                <w:iCs/>
                <w:sz w:val="20"/>
                <w:szCs w:val="20"/>
              </w:rPr>
            </w:pPr>
            <w:r w:rsidRPr="00A03B1B" w:rsidDel="007F67CD">
              <w:rPr>
                <w:iCs/>
                <w:sz w:val="20"/>
                <w:szCs w:val="20"/>
              </w:rPr>
              <w:t>None</w:t>
            </w:r>
          </w:p>
        </w:tc>
        <w:tc>
          <w:tcPr>
            <w:tcW w:w="6427" w:type="dxa"/>
          </w:tcPr>
          <w:p w14:paraId="770D2B16" w14:textId="77777777" w:rsidR="00A03B1B" w:rsidRPr="00A03B1B" w:rsidDel="007F67CD" w:rsidRDefault="00A03B1B" w:rsidP="00A03B1B">
            <w:pPr>
              <w:spacing w:after="60"/>
              <w:rPr>
                <w:iCs/>
                <w:sz w:val="20"/>
                <w:szCs w:val="20"/>
              </w:rPr>
            </w:pPr>
            <w:r w:rsidRPr="00A03B1B" w:rsidDel="007F67CD">
              <w:rPr>
                <w:iCs/>
                <w:sz w:val="20"/>
                <w:szCs w:val="20"/>
              </w:rPr>
              <w:t xml:space="preserve">The standard deviation of the </w:t>
            </w:r>
            <w:r w:rsidRPr="00A03B1B">
              <w:rPr>
                <w:iCs/>
                <w:sz w:val="20"/>
                <w:szCs w:val="20"/>
              </w:rPr>
              <w:t>shifted LOLP distribution as published for Summer 2026</w:t>
            </w:r>
          </w:p>
        </w:tc>
      </w:tr>
    </w:tbl>
    <w:p w14:paraId="21273CE1" w14:textId="77777777" w:rsidR="00A03B1B" w:rsidRPr="00A03B1B" w:rsidRDefault="00A03B1B" w:rsidP="00A03B1B">
      <w:pPr>
        <w:spacing w:before="240" w:after="240"/>
        <w:ind w:left="1440" w:hanging="720"/>
      </w:pPr>
      <w:r w:rsidRPr="00A03B1B">
        <w:t>(b)</w:t>
      </w:r>
      <w:r w:rsidRPr="00A03B1B">
        <w:tab/>
        <w:t xml:space="preserve">Using the results of paragraph </w:t>
      </w:r>
      <w:r w:rsidRPr="00A03B1B">
        <w:rPr>
          <w:rFonts w:cs="Arial"/>
        </w:rPr>
        <w:t xml:space="preserve">(a) </w:t>
      </w:r>
      <w:r w:rsidRPr="00A03B1B">
        <w:t>above, use regression methods to fit the following curve to the average reserve pricing outcomes for the various MW reserve levels:</w:t>
      </w:r>
    </w:p>
    <w:p w14:paraId="795754CF" w14:textId="37B6449E" w:rsidR="00A03B1B" w:rsidRPr="00A03B1B" w:rsidRDefault="00A03B1B" w:rsidP="00A03B1B">
      <w:pPr>
        <w:spacing w:before="120" w:after="120"/>
        <w:ind w:left="2142" w:hanging="720"/>
        <w:rPr>
          <w:rFonts w:ascii="Cambria Math" w:hAnsi="Cambria Math" w:cs="Cambria Math"/>
          <w:b/>
          <w:bCs/>
          <w:iCs/>
        </w:rPr>
      </w:pPr>
      <w:r w:rsidRPr="00A03B1B">
        <w:rPr>
          <w:b/>
          <w:bCs/>
          <w:iCs/>
        </w:rPr>
        <w:t>AORDC = (</w:t>
      </w:r>
      <w:r w:rsidRPr="00A03B1B">
        <w:rPr>
          <w:rFonts w:ascii="Cambria Math" w:hAnsi="Cambria Math" w:cs="Cambria Math"/>
          <w:b/>
          <w:bCs/>
          <w:iCs/>
        </w:rPr>
        <w:t xml:space="preserve">𝟏 </w:t>
      </w:r>
      <w:r w:rsidRPr="00A03B1B">
        <w:rPr>
          <w:b/>
          <w:bCs/>
          <w:iCs/>
        </w:rPr>
        <w:t>−</w:t>
      </w:r>
      <w:r w:rsidRPr="00A03B1B">
        <w:rPr>
          <w:rFonts w:ascii="Cambria Math" w:hAnsi="Cambria Math"/>
          <w:b/>
          <w:bCs/>
          <w:i/>
        </w:rPr>
        <w:t xml:space="preserve"> </w:t>
      </w:r>
      <m:oMath>
        <m:r>
          <m:rPr>
            <m:sty m:val="bi"/>
          </m:rPr>
          <w:rPr>
            <w:rFonts w:ascii="Cambria Math" w:hAnsi="Cambria Math"/>
          </w:rPr>
          <m:t>pnorm</m:t>
        </m:r>
      </m:oMath>
      <w:r w:rsidRPr="00A03B1B">
        <w:rPr>
          <w:b/>
          <w:bCs/>
          <w:iCs/>
        </w:rPr>
        <w:t>(reserve level</w:t>
      </w:r>
      <w:r w:rsidRPr="00A03B1B">
        <w:rPr>
          <w:rFonts w:ascii="Cambria Math" w:hAnsi="Cambria Math" w:cs="Cambria Math"/>
          <w:b/>
          <w:bCs/>
          <w:iCs/>
        </w:rPr>
        <w:t xml:space="preserve"> </w:t>
      </w:r>
      <w:r w:rsidRPr="00A03B1B">
        <w:rPr>
          <w:b/>
          <w:bCs/>
          <w:iCs/>
        </w:rPr>
        <w:t>−</w:t>
      </w:r>
      <w:r w:rsidRPr="00A03B1B">
        <w:rPr>
          <w:rFonts w:ascii="Cambria Math" w:hAnsi="Cambria Math" w:cs="Cambria Math"/>
          <w:b/>
          <w:bCs/>
          <w:iCs/>
        </w:rPr>
        <w:t xml:space="preserve"> </w:t>
      </w:r>
      <w:r w:rsidRPr="00A03B1B">
        <w:rPr>
          <w:b/>
          <w:bCs/>
          <w:iCs/>
        </w:rPr>
        <w:t xml:space="preserve">3000, </w:t>
      </w:r>
      <m:oMath>
        <m:r>
          <m:rPr>
            <m:sty m:val="bi"/>
          </m:rPr>
          <w:rPr>
            <w:rFonts w:ascii="Cambria Math" w:hAnsi="Cambria Math"/>
          </w:rPr>
          <m:t>μ</m:t>
        </m:r>
      </m:oMath>
      <w:r w:rsidRPr="00A03B1B">
        <w:rPr>
          <w:i/>
          <w:iCs/>
        </w:rPr>
        <w:t>*</w:t>
      </w:r>
      <w:r w:rsidRPr="00A03B1B">
        <w:rPr>
          <w:b/>
          <w:bCs/>
          <w:iCs/>
        </w:rPr>
        <w:t xml:space="preserve">, </w:t>
      </w:r>
      <m:oMath>
        <m:r>
          <m:rPr>
            <m:sty m:val="bi"/>
          </m:rPr>
          <w:rPr>
            <w:rFonts w:ascii="Cambria Math" w:hAnsi="Cambria Math"/>
          </w:rPr>
          <m:t>σ</m:t>
        </m:r>
      </m:oMath>
      <w:r w:rsidRPr="00A03B1B">
        <w:rPr>
          <w:i/>
          <w:iCs/>
        </w:rPr>
        <w:t>*</w:t>
      </w:r>
      <w:r w:rsidRPr="00A03B1B">
        <w:rPr>
          <w:b/>
          <w:bCs/>
          <w:iCs/>
        </w:rPr>
        <w:t xml:space="preserve">)) </w:t>
      </w:r>
      <w:r w:rsidRPr="00A03B1B">
        <w:rPr>
          <w:rFonts w:ascii="Cambria Math" w:hAnsi="Cambria Math" w:cs="Cambria Math"/>
          <w:b/>
          <w:bCs/>
          <w:iCs/>
        </w:rPr>
        <w:t>∗ 𝑽𝑶𝑳𝑳</w:t>
      </w:r>
    </w:p>
    <w:p w14:paraId="265D7792" w14:textId="77777777" w:rsidR="00A03B1B" w:rsidRPr="00A03B1B" w:rsidRDefault="00A03B1B" w:rsidP="00A03B1B">
      <w:pPr>
        <w:spacing w:before="120"/>
      </w:pPr>
      <w:r w:rsidRPr="00A03B1B">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A03B1B" w:rsidRPr="00A03B1B" w14:paraId="771E032B" w14:textId="77777777" w:rsidTr="00B31BB1">
        <w:trPr>
          <w:cantSplit/>
          <w:tblHeader/>
        </w:trPr>
        <w:tc>
          <w:tcPr>
            <w:tcW w:w="1818" w:type="dxa"/>
            <w:tcBorders>
              <w:top w:val="single" w:sz="4" w:space="0" w:color="auto"/>
              <w:left w:val="single" w:sz="4" w:space="0" w:color="auto"/>
              <w:bottom w:val="single" w:sz="4" w:space="0" w:color="auto"/>
              <w:right w:val="single" w:sz="4" w:space="0" w:color="auto"/>
            </w:tcBorders>
            <w:hideMark/>
          </w:tcPr>
          <w:p w14:paraId="6AC0E4F1" w14:textId="77777777" w:rsidR="00A03B1B" w:rsidRPr="00A03B1B" w:rsidRDefault="00A03B1B" w:rsidP="00A03B1B">
            <w:pPr>
              <w:spacing w:after="60"/>
              <w:rPr>
                <w:b/>
                <w:iCs/>
                <w:sz w:val="20"/>
                <w:szCs w:val="20"/>
              </w:rPr>
            </w:pPr>
            <w:r w:rsidRPr="00A03B1B">
              <w:rPr>
                <w:b/>
                <w:iCs/>
                <w:sz w:val="20"/>
                <w:szCs w:val="20"/>
              </w:rPr>
              <w:t>Variable</w:t>
            </w:r>
          </w:p>
        </w:tc>
        <w:tc>
          <w:tcPr>
            <w:tcW w:w="900" w:type="dxa"/>
            <w:tcBorders>
              <w:top w:val="single" w:sz="4" w:space="0" w:color="auto"/>
              <w:left w:val="single" w:sz="4" w:space="0" w:color="auto"/>
              <w:bottom w:val="single" w:sz="4" w:space="0" w:color="auto"/>
              <w:right w:val="single" w:sz="4" w:space="0" w:color="auto"/>
            </w:tcBorders>
            <w:hideMark/>
          </w:tcPr>
          <w:p w14:paraId="051BE7A4" w14:textId="77777777" w:rsidR="00A03B1B" w:rsidRPr="00A03B1B" w:rsidRDefault="00A03B1B" w:rsidP="00A03B1B">
            <w:pPr>
              <w:spacing w:after="60"/>
              <w:rPr>
                <w:b/>
                <w:iCs/>
                <w:sz w:val="20"/>
                <w:szCs w:val="20"/>
              </w:rPr>
            </w:pPr>
            <w:r w:rsidRPr="00A03B1B">
              <w:rPr>
                <w:b/>
                <w:iCs/>
                <w:sz w:val="20"/>
                <w:szCs w:val="20"/>
              </w:rPr>
              <w:t>Unit</w:t>
            </w:r>
          </w:p>
        </w:tc>
        <w:tc>
          <w:tcPr>
            <w:tcW w:w="6427" w:type="dxa"/>
            <w:tcBorders>
              <w:top w:val="single" w:sz="4" w:space="0" w:color="auto"/>
              <w:left w:val="single" w:sz="4" w:space="0" w:color="auto"/>
              <w:bottom w:val="single" w:sz="4" w:space="0" w:color="auto"/>
              <w:right w:val="single" w:sz="4" w:space="0" w:color="auto"/>
            </w:tcBorders>
            <w:hideMark/>
          </w:tcPr>
          <w:p w14:paraId="1A923C3F" w14:textId="77777777" w:rsidR="00A03B1B" w:rsidRPr="00A03B1B" w:rsidRDefault="00A03B1B" w:rsidP="00A03B1B">
            <w:pPr>
              <w:spacing w:after="60"/>
              <w:rPr>
                <w:b/>
                <w:iCs/>
                <w:sz w:val="20"/>
                <w:szCs w:val="20"/>
              </w:rPr>
            </w:pPr>
            <w:r w:rsidRPr="00A03B1B">
              <w:rPr>
                <w:b/>
                <w:iCs/>
                <w:sz w:val="20"/>
                <w:szCs w:val="20"/>
              </w:rPr>
              <w:t>Definition</w:t>
            </w:r>
          </w:p>
        </w:tc>
      </w:tr>
      <w:tr w:rsidR="00A03B1B" w:rsidRPr="00A03B1B" w14:paraId="4B948922" w14:textId="77777777" w:rsidTr="00B31BB1">
        <w:trPr>
          <w:cantSplit/>
        </w:trPr>
        <w:tc>
          <w:tcPr>
            <w:tcW w:w="1818" w:type="dxa"/>
            <w:tcBorders>
              <w:top w:val="single" w:sz="4" w:space="0" w:color="auto"/>
              <w:left w:val="single" w:sz="4" w:space="0" w:color="auto"/>
              <w:bottom w:val="single" w:sz="4" w:space="0" w:color="auto"/>
              <w:right w:val="single" w:sz="4" w:space="0" w:color="auto"/>
            </w:tcBorders>
            <w:vAlign w:val="center"/>
            <w:hideMark/>
          </w:tcPr>
          <w:p w14:paraId="556C70FF" w14:textId="77777777" w:rsidR="00A03B1B" w:rsidRPr="00A03B1B" w:rsidRDefault="00A03B1B" w:rsidP="00A03B1B">
            <w:pPr>
              <w:spacing w:after="60"/>
              <w:rPr>
                <w:i/>
                <w:iCs/>
                <w:sz w:val="20"/>
                <w:szCs w:val="20"/>
              </w:rPr>
            </w:pPr>
            <w:r w:rsidRPr="00A03B1B">
              <w:rPr>
                <w:i/>
                <w:iCs/>
                <w:sz w:val="20"/>
                <w:szCs w:val="20"/>
              </w:rPr>
              <w:t>μ*</w:t>
            </w:r>
          </w:p>
        </w:tc>
        <w:tc>
          <w:tcPr>
            <w:tcW w:w="900" w:type="dxa"/>
            <w:tcBorders>
              <w:top w:val="single" w:sz="4" w:space="0" w:color="auto"/>
              <w:left w:val="single" w:sz="4" w:space="0" w:color="auto"/>
              <w:bottom w:val="single" w:sz="4" w:space="0" w:color="auto"/>
              <w:right w:val="single" w:sz="4" w:space="0" w:color="auto"/>
            </w:tcBorders>
            <w:vAlign w:val="center"/>
            <w:hideMark/>
          </w:tcPr>
          <w:p w14:paraId="3C37C186" w14:textId="77777777" w:rsidR="00A03B1B" w:rsidRPr="00A03B1B" w:rsidRDefault="00A03B1B" w:rsidP="00A03B1B">
            <w:pPr>
              <w:rPr>
                <w:iCs/>
                <w:sz w:val="20"/>
                <w:szCs w:val="20"/>
              </w:rPr>
            </w:pPr>
            <w:r w:rsidRPr="00A03B1B">
              <w:rPr>
                <w:iCs/>
                <w:sz w:val="20"/>
                <w:szCs w:val="20"/>
              </w:rPr>
              <w:t>None</w:t>
            </w:r>
          </w:p>
        </w:tc>
        <w:tc>
          <w:tcPr>
            <w:tcW w:w="6427" w:type="dxa"/>
            <w:tcBorders>
              <w:top w:val="single" w:sz="4" w:space="0" w:color="auto"/>
              <w:left w:val="single" w:sz="4" w:space="0" w:color="auto"/>
              <w:bottom w:val="single" w:sz="4" w:space="0" w:color="auto"/>
              <w:right w:val="single" w:sz="4" w:space="0" w:color="auto"/>
            </w:tcBorders>
            <w:hideMark/>
          </w:tcPr>
          <w:p w14:paraId="4208182F" w14:textId="77777777" w:rsidR="00A03B1B" w:rsidRPr="00A03B1B" w:rsidRDefault="00A03B1B" w:rsidP="00A03B1B">
            <w:pPr>
              <w:spacing w:after="60"/>
              <w:rPr>
                <w:iCs/>
                <w:sz w:val="20"/>
                <w:szCs w:val="20"/>
              </w:rPr>
            </w:pPr>
            <w:r w:rsidRPr="00A03B1B">
              <w:rPr>
                <w:iCs/>
                <w:sz w:val="20"/>
                <w:szCs w:val="20"/>
              </w:rPr>
              <w:t>The mean value used for the calculation of the AORDC as determined using the regression fit method described above.</w:t>
            </w:r>
          </w:p>
        </w:tc>
      </w:tr>
      <w:tr w:rsidR="00A03B1B" w:rsidRPr="00A03B1B" w14:paraId="4C2C7652" w14:textId="77777777" w:rsidTr="00B31BB1">
        <w:trPr>
          <w:cantSplit/>
        </w:trPr>
        <w:tc>
          <w:tcPr>
            <w:tcW w:w="1818" w:type="dxa"/>
            <w:tcBorders>
              <w:top w:val="single" w:sz="4" w:space="0" w:color="auto"/>
              <w:left w:val="single" w:sz="4" w:space="0" w:color="auto"/>
              <w:bottom w:val="single" w:sz="4" w:space="0" w:color="auto"/>
              <w:right w:val="single" w:sz="4" w:space="0" w:color="auto"/>
            </w:tcBorders>
            <w:vAlign w:val="center"/>
            <w:hideMark/>
          </w:tcPr>
          <w:p w14:paraId="1C5DB0D3" w14:textId="77777777" w:rsidR="00A03B1B" w:rsidRPr="00A03B1B" w:rsidRDefault="00A03B1B" w:rsidP="00A03B1B">
            <w:pPr>
              <w:spacing w:before="120" w:after="120"/>
              <w:rPr>
                <w:i/>
                <w:iCs/>
                <w:sz w:val="20"/>
                <w:szCs w:val="20"/>
              </w:rPr>
            </w:pPr>
            <w:r w:rsidRPr="00A03B1B">
              <w:rPr>
                <w:i/>
                <w:iCs/>
                <w:sz w:val="20"/>
                <w:szCs w:val="20"/>
              </w:rPr>
              <w:t>σ*</w:t>
            </w:r>
          </w:p>
        </w:tc>
        <w:tc>
          <w:tcPr>
            <w:tcW w:w="900" w:type="dxa"/>
            <w:tcBorders>
              <w:top w:val="single" w:sz="4" w:space="0" w:color="auto"/>
              <w:left w:val="single" w:sz="4" w:space="0" w:color="auto"/>
              <w:bottom w:val="single" w:sz="4" w:space="0" w:color="auto"/>
              <w:right w:val="single" w:sz="4" w:space="0" w:color="auto"/>
            </w:tcBorders>
            <w:vAlign w:val="center"/>
            <w:hideMark/>
          </w:tcPr>
          <w:p w14:paraId="51554F77" w14:textId="77777777" w:rsidR="00A03B1B" w:rsidRPr="00A03B1B" w:rsidRDefault="00A03B1B" w:rsidP="00A03B1B">
            <w:pPr>
              <w:rPr>
                <w:iCs/>
                <w:sz w:val="20"/>
                <w:szCs w:val="20"/>
              </w:rPr>
            </w:pPr>
            <w:r w:rsidRPr="00A03B1B">
              <w:rPr>
                <w:iCs/>
                <w:sz w:val="20"/>
                <w:szCs w:val="20"/>
              </w:rPr>
              <w:t>None</w:t>
            </w:r>
          </w:p>
        </w:tc>
        <w:tc>
          <w:tcPr>
            <w:tcW w:w="6427" w:type="dxa"/>
            <w:tcBorders>
              <w:top w:val="single" w:sz="4" w:space="0" w:color="auto"/>
              <w:left w:val="single" w:sz="4" w:space="0" w:color="auto"/>
              <w:bottom w:val="single" w:sz="4" w:space="0" w:color="auto"/>
              <w:right w:val="single" w:sz="4" w:space="0" w:color="auto"/>
            </w:tcBorders>
            <w:hideMark/>
          </w:tcPr>
          <w:p w14:paraId="50D666A4" w14:textId="77777777" w:rsidR="00A03B1B" w:rsidRPr="00A03B1B" w:rsidRDefault="00A03B1B" w:rsidP="00A03B1B">
            <w:pPr>
              <w:spacing w:after="60"/>
              <w:rPr>
                <w:iCs/>
                <w:sz w:val="20"/>
                <w:szCs w:val="20"/>
              </w:rPr>
            </w:pPr>
            <w:r w:rsidRPr="00A03B1B">
              <w:rPr>
                <w:iCs/>
                <w:sz w:val="20"/>
                <w:szCs w:val="20"/>
              </w:rPr>
              <w:t>The standard deviation used for the calculation of the AORDC as determined using the regression fit method described above.</w:t>
            </w:r>
          </w:p>
        </w:tc>
      </w:tr>
    </w:tbl>
    <w:p w14:paraId="60C41256" w14:textId="77777777" w:rsidR="00A03B1B" w:rsidRPr="00A03B1B" w:rsidRDefault="00A03B1B" w:rsidP="00A03B1B">
      <w:pPr>
        <w:spacing w:before="240" w:after="240"/>
        <w:ind w:left="1440" w:hanging="720"/>
      </w:pPr>
      <w:r w:rsidRPr="00A03B1B">
        <w:t>(c)</w:t>
      </w:r>
      <w:r w:rsidRPr="00A03B1B">
        <w:tab/>
        <w:t>Calculate points on the regression curve in 1 MW increments for any observed reserve level &gt;= 3,000 MW and price &gt;$0.01/MWh.  These points form the AORDC.</w:t>
      </w:r>
    </w:p>
    <w:p w14:paraId="5D005252" w14:textId="77777777" w:rsidR="00A03B1B" w:rsidRPr="00A03B1B" w:rsidRDefault="00A03B1B" w:rsidP="00A03B1B">
      <w:pPr>
        <w:spacing w:before="240" w:after="240"/>
        <w:ind w:left="720" w:hanging="720"/>
        <w:rPr>
          <w:iCs/>
        </w:rPr>
      </w:pPr>
      <w:r w:rsidRPr="00A03B1B">
        <w:rPr>
          <w:iCs/>
        </w:rPr>
        <w:t>(7)</w:t>
      </w:r>
      <w:r w:rsidRPr="00A03B1B">
        <w:rPr>
          <w:iCs/>
        </w:rPr>
        <w:tab/>
        <w:t>ERCOT shall disaggregate the AORDC developed pursuant to paragraph (6) above into individual ASDCs for each Ancillary Service product as follows:</w:t>
      </w:r>
    </w:p>
    <w:p w14:paraId="7062EEE6" w14:textId="77777777" w:rsidR="00A03B1B" w:rsidRPr="00A03B1B" w:rsidRDefault="00A03B1B" w:rsidP="00A03B1B">
      <w:pPr>
        <w:spacing w:before="120" w:after="120"/>
        <w:ind w:left="1413" w:hanging="720"/>
        <w:rPr>
          <w:iCs/>
        </w:rPr>
      </w:pPr>
      <w:r w:rsidRPr="00A03B1B">
        <w:rPr>
          <w:iCs/>
        </w:rPr>
        <w:t>(a)</w:t>
      </w:r>
      <w:r w:rsidRPr="00A03B1B">
        <w:rPr>
          <w:iCs/>
        </w:rPr>
        <w:tab/>
        <w:t xml:space="preserve">Using the required percentage of Reg-Up, the maximum percentages of RRS and ECRS, and the minimum quantities of required Non-Spin and ECRS, the </w:t>
      </w:r>
      <w:r w:rsidRPr="00A03B1B">
        <w:rPr>
          <w:iCs/>
        </w:rPr>
        <w:lastRenderedPageBreak/>
        <w:t xml:space="preserve">quantities of each Ancillary </w:t>
      </w:r>
      <w:r w:rsidRPr="00A03B1B">
        <w:t>Service</w:t>
      </w:r>
      <w:r w:rsidRPr="00A03B1B">
        <w:rPr>
          <w:iCs/>
        </w:rPr>
        <w:t xml:space="preserve"> product procured until the Minimum Contingency Level (MCL) is satisfied are calculated as follows:</w:t>
      </w:r>
    </w:p>
    <w:p w14:paraId="1E73E8F7" w14:textId="77777777" w:rsidR="00A03B1B" w:rsidRPr="00A03B1B" w:rsidRDefault="00A03B1B" w:rsidP="00A03B1B">
      <w:pPr>
        <w:spacing w:before="120" w:after="120"/>
        <w:ind w:left="693"/>
        <w:rPr>
          <w:iCs/>
        </w:rPr>
      </w:pPr>
      <w:r w:rsidRPr="00A03B1B">
        <w:rPr>
          <w:iCs/>
        </w:rPr>
        <w:t>If, RUPCT * RUREQ + RRSPCTMAX * RRSREQ + ECRSPCTMAX * ECRSREQ + NSMWMIN &lt; MCL:</w:t>
      </w:r>
    </w:p>
    <w:p w14:paraId="5FBD0580" w14:textId="77777777" w:rsidR="00A03B1B" w:rsidRPr="00A03B1B" w:rsidRDefault="00A03B1B" w:rsidP="00A03B1B">
      <w:pPr>
        <w:spacing w:before="120" w:after="120"/>
        <w:ind w:left="783"/>
        <w:rPr>
          <w:iCs/>
        </w:rPr>
      </w:pPr>
      <w:r w:rsidRPr="00A03B1B">
        <w:rPr>
          <w:iCs/>
        </w:rPr>
        <w:tab/>
        <w:t>RUMW = RUPCT * RUREQ</w:t>
      </w:r>
    </w:p>
    <w:p w14:paraId="7188DB0F" w14:textId="77777777" w:rsidR="00A03B1B" w:rsidRPr="00A03B1B" w:rsidRDefault="00A03B1B" w:rsidP="00A03B1B">
      <w:pPr>
        <w:spacing w:before="120" w:after="120"/>
        <w:ind w:left="783"/>
        <w:rPr>
          <w:iCs/>
        </w:rPr>
      </w:pPr>
      <w:r w:rsidRPr="00A03B1B">
        <w:rPr>
          <w:iCs/>
        </w:rPr>
        <w:tab/>
        <w:t>ECRSMW = ECRSPCTMAX * ECRSREQ</w:t>
      </w:r>
    </w:p>
    <w:p w14:paraId="2A48CD4E" w14:textId="77777777" w:rsidR="00A03B1B" w:rsidRPr="00A03B1B" w:rsidRDefault="00A03B1B" w:rsidP="00A03B1B">
      <w:pPr>
        <w:spacing w:before="120" w:after="120"/>
        <w:ind w:left="783"/>
        <w:rPr>
          <w:iCs/>
        </w:rPr>
      </w:pPr>
      <w:r w:rsidRPr="00A03B1B">
        <w:rPr>
          <w:iCs/>
        </w:rPr>
        <w:tab/>
        <w:t>RRSMW = RRSPCTMAX * RRSREQ</w:t>
      </w:r>
    </w:p>
    <w:p w14:paraId="45F8F0BE" w14:textId="77777777" w:rsidR="00A03B1B" w:rsidRPr="00A03B1B" w:rsidRDefault="00A03B1B" w:rsidP="00A03B1B">
      <w:pPr>
        <w:spacing w:before="120" w:after="120"/>
        <w:ind w:left="783"/>
        <w:rPr>
          <w:iCs/>
        </w:rPr>
      </w:pPr>
      <w:r w:rsidRPr="00A03B1B">
        <w:rPr>
          <w:iCs/>
        </w:rPr>
        <w:tab/>
        <w:t>NSMW = MCL – RUMW – RRSMW – ECRSMW</w:t>
      </w:r>
    </w:p>
    <w:p w14:paraId="7A3886D5" w14:textId="77777777" w:rsidR="00A03B1B" w:rsidRPr="00A03B1B" w:rsidRDefault="00A03B1B" w:rsidP="00A03B1B">
      <w:pPr>
        <w:spacing w:before="120" w:after="120"/>
        <w:ind w:left="693"/>
        <w:rPr>
          <w:iCs/>
        </w:rPr>
      </w:pPr>
      <w:r w:rsidRPr="00A03B1B">
        <w:rPr>
          <w:iCs/>
        </w:rPr>
        <w:t>Else, if RUPCT * RUREQ + RRSPCTMAX * RRSREQ + ECRSMWMIN + NSMWMIN &gt; MCL:</w:t>
      </w:r>
    </w:p>
    <w:p w14:paraId="6599831A" w14:textId="77777777" w:rsidR="00A03B1B" w:rsidRPr="00A03B1B" w:rsidRDefault="00A03B1B" w:rsidP="00A03B1B">
      <w:pPr>
        <w:spacing w:before="120" w:after="120"/>
        <w:ind w:left="1413"/>
        <w:rPr>
          <w:iCs/>
        </w:rPr>
      </w:pPr>
      <w:r w:rsidRPr="00A03B1B">
        <w:rPr>
          <w:iCs/>
        </w:rPr>
        <w:t>RUMW = RUPCT * RUREQ</w:t>
      </w:r>
    </w:p>
    <w:p w14:paraId="4D4761AC" w14:textId="77777777" w:rsidR="00A03B1B" w:rsidRPr="00A03B1B" w:rsidRDefault="00A03B1B" w:rsidP="00A03B1B">
      <w:pPr>
        <w:spacing w:before="120" w:after="120"/>
        <w:ind w:left="1413"/>
        <w:rPr>
          <w:iCs/>
        </w:rPr>
      </w:pPr>
      <w:r w:rsidRPr="00A03B1B">
        <w:rPr>
          <w:iCs/>
        </w:rPr>
        <w:t>ECRSMW = ECRSMWMIN</w:t>
      </w:r>
    </w:p>
    <w:p w14:paraId="467AEC89" w14:textId="77777777" w:rsidR="00A03B1B" w:rsidRPr="00A03B1B" w:rsidRDefault="00A03B1B" w:rsidP="00A03B1B">
      <w:pPr>
        <w:spacing w:before="120" w:after="120"/>
        <w:ind w:left="1413"/>
        <w:rPr>
          <w:iCs/>
        </w:rPr>
      </w:pPr>
      <w:r w:rsidRPr="00A03B1B">
        <w:rPr>
          <w:iCs/>
        </w:rPr>
        <w:t>RRSMW = RRSPCTMAX * RRSREQ – (RRSPCTMAX * RRSREQ + RUPCT * RUREQ – (MCL – ECRSMWMIN – NSMWMIN))</w:t>
      </w:r>
    </w:p>
    <w:p w14:paraId="74D11091" w14:textId="77777777" w:rsidR="00A03B1B" w:rsidRPr="00A03B1B" w:rsidRDefault="00A03B1B" w:rsidP="00A03B1B">
      <w:pPr>
        <w:spacing w:before="120" w:after="120"/>
        <w:ind w:left="1413"/>
        <w:rPr>
          <w:iCs/>
        </w:rPr>
      </w:pPr>
      <w:r w:rsidRPr="00A03B1B">
        <w:rPr>
          <w:iCs/>
        </w:rPr>
        <w:t>NSMW = NSMWMIN</w:t>
      </w:r>
    </w:p>
    <w:p w14:paraId="137591D9" w14:textId="77777777" w:rsidR="00A03B1B" w:rsidRPr="00A03B1B" w:rsidRDefault="00A03B1B" w:rsidP="00A03B1B">
      <w:pPr>
        <w:spacing w:before="120" w:after="120"/>
        <w:ind w:left="693"/>
        <w:rPr>
          <w:iCs/>
        </w:rPr>
      </w:pPr>
      <w:r w:rsidRPr="00A03B1B">
        <w:rPr>
          <w:iCs/>
        </w:rPr>
        <w:t>Otherwise, if RUPCT * RUREQ + RRSPCTMAX * RRSREQ + ECRSPCTMAX * ECRSREQ + NSMWMIN &gt; MCL:</w:t>
      </w:r>
    </w:p>
    <w:p w14:paraId="2068FF63" w14:textId="77777777" w:rsidR="00A03B1B" w:rsidRPr="00A03B1B" w:rsidRDefault="00A03B1B" w:rsidP="00A03B1B">
      <w:pPr>
        <w:spacing w:before="120" w:after="120"/>
        <w:ind w:left="1413"/>
        <w:rPr>
          <w:iCs/>
        </w:rPr>
      </w:pPr>
      <w:r w:rsidRPr="00A03B1B">
        <w:rPr>
          <w:iCs/>
        </w:rPr>
        <w:t>RUMW = RUPCT * RUREQ</w:t>
      </w:r>
    </w:p>
    <w:p w14:paraId="771A2C5D" w14:textId="77777777" w:rsidR="00A03B1B" w:rsidRPr="00A03B1B" w:rsidRDefault="00A03B1B" w:rsidP="00A03B1B">
      <w:pPr>
        <w:spacing w:before="120" w:after="120"/>
        <w:ind w:left="1413"/>
        <w:rPr>
          <w:iCs/>
        </w:rPr>
      </w:pPr>
      <w:r w:rsidRPr="00A03B1B">
        <w:rPr>
          <w:iCs/>
        </w:rPr>
        <w:t xml:space="preserve">RRSMW = RRSPCTMAX * RRSREQ – 0.5(RUPCT*RUREQ + RRSPCTMAX * RRSREQ + ECRSPCTMAX * ECRSREQ – (MCL – NSMWMIN)) </w:t>
      </w:r>
    </w:p>
    <w:p w14:paraId="4224DCDA" w14:textId="77777777" w:rsidR="00A03B1B" w:rsidRPr="00A03B1B" w:rsidRDefault="00A03B1B" w:rsidP="00A03B1B">
      <w:pPr>
        <w:spacing w:before="120" w:after="120"/>
        <w:ind w:left="1413"/>
        <w:rPr>
          <w:iCs/>
        </w:rPr>
      </w:pPr>
      <w:r w:rsidRPr="00A03B1B">
        <w:rPr>
          <w:iCs/>
        </w:rPr>
        <w:t xml:space="preserve">ECRSMW = ECRSPCTMAX * ECRSREQ – 0.5(RUPCT*RUREQ + RRSPCTMAX * RRSREQ + ECRSPCTMAX * ECRSREQ – (MCL – NSMWMIN)) </w:t>
      </w:r>
    </w:p>
    <w:p w14:paraId="1B3974C9" w14:textId="77777777" w:rsidR="00A03B1B" w:rsidRPr="00A03B1B" w:rsidRDefault="00A03B1B" w:rsidP="00A03B1B">
      <w:pPr>
        <w:spacing w:before="120" w:after="120"/>
        <w:ind w:left="1413"/>
        <w:rPr>
          <w:iCs/>
        </w:rPr>
      </w:pPr>
      <w:r w:rsidRPr="00A03B1B">
        <w:rPr>
          <w:iCs/>
        </w:rPr>
        <w:t>NSMW = NSMWMIN</w:t>
      </w:r>
    </w:p>
    <w:p w14:paraId="0641F17B" w14:textId="77777777" w:rsidR="00A03B1B" w:rsidRPr="00A03B1B" w:rsidRDefault="00A03B1B" w:rsidP="00A03B1B">
      <w:pPr>
        <w:spacing w:before="120"/>
      </w:pPr>
      <w:r w:rsidRPr="00A03B1B">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896"/>
        <w:gridCol w:w="6362"/>
      </w:tblGrid>
      <w:tr w:rsidR="00A03B1B" w:rsidRPr="00A03B1B" w14:paraId="01A347BD" w14:textId="77777777" w:rsidTr="00B31BB1">
        <w:trPr>
          <w:cantSplit/>
          <w:tblHeader/>
        </w:trPr>
        <w:tc>
          <w:tcPr>
            <w:tcW w:w="1887" w:type="dxa"/>
            <w:tcBorders>
              <w:top w:val="single" w:sz="4" w:space="0" w:color="auto"/>
              <w:left w:val="single" w:sz="4" w:space="0" w:color="auto"/>
              <w:bottom w:val="single" w:sz="4" w:space="0" w:color="auto"/>
              <w:right w:val="single" w:sz="4" w:space="0" w:color="auto"/>
            </w:tcBorders>
            <w:hideMark/>
          </w:tcPr>
          <w:p w14:paraId="2AD9A07A" w14:textId="77777777" w:rsidR="00A03B1B" w:rsidRPr="00A03B1B" w:rsidRDefault="00A03B1B" w:rsidP="00A03B1B">
            <w:pPr>
              <w:spacing w:afterLines="60" w:after="144"/>
              <w:rPr>
                <w:b/>
                <w:iCs/>
                <w:sz w:val="20"/>
                <w:szCs w:val="20"/>
              </w:rPr>
            </w:pPr>
            <w:r w:rsidRPr="00A03B1B">
              <w:rPr>
                <w:b/>
                <w:iCs/>
                <w:sz w:val="20"/>
                <w:szCs w:val="20"/>
              </w:rPr>
              <w:t>Variable</w:t>
            </w:r>
          </w:p>
        </w:tc>
        <w:tc>
          <w:tcPr>
            <w:tcW w:w="896" w:type="dxa"/>
            <w:tcBorders>
              <w:top w:val="single" w:sz="4" w:space="0" w:color="auto"/>
              <w:left w:val="single" w:sz="4" w:space="0" w:color="auto"/>
              <w:bottom w:val="single" w:sz="4" w:space="0" w:color="auto"/>
              <w:right w:val="single" w:sz="4" w:space="0" w:color="auto"/>
            </w:tcBorders>
            <w:hideMark/>
          </w:tcPr>
          <w:p w14:paraId="79EE22E9" w14:textId="77777777" w:rsidR="00A03B1B" w:rsidRPr="00A03B1B" w:rsidRDefault="00A03B1B" w:rsidP="00A03B1B">
            <w:pPr>
              <w:spacing w:afterLines="60" w:after="144"/>
              <w:rPr>
                <w:b/>
                <w:iCs/>
                <w:sz w:val="20"/>
                <w:szCs w:val="20"/>
              </w:rPr>
            </w:pPr>
            <w:r w:rsidRPr="00A03B1B">
              <w:rPr>
                <w:b/>
                <w:iCs/>
                <w:sz w:val="20"/>
                <w:szCs w:val="20"/>
              </w:rPr>
              <w:t>Unit</w:t>
            </w:r>
          </w:p>
        </w:tc>
        <w:tc>
          <w:tcPr>
            <w:tcW w:w="6362" w:type="dxa"/>
            <w:tcBorders>
              <w:top w:val="single" w:sz="4" w:space="0" w:color="auto"/>
              <w:left w:val="single" w:sz="4" w:space="0" w:color="auto"/>
              <w:bottom w:val="single" w:sz="4" w:space="0" w:color="auto"/>
              <w:right w:val="single" w:sz="4" w:space="0" w:color="auto"/>
            </w:tcBorders>
            <w:hideMark/>
          </w:tcPr>
          <w:p w14:paraId="3FBE467F" w14:textId="77777777" w:rsidR="00A03B1B" w:rsidRPr="00A03B1B" w:rsidRDefault="00A03B1B" w:rsidP="00A03B1B">
            <w:pPr>
              <w:spacing w:afterLines="60" w:after="144"/>
              <w:rPr>
                <w:b/>
                <w:iCs/>
                <w:sz w:val="20"/>
                <w:szCs w:val="20"/>
              </w:rPr>
            </w:pPr>
            <w:r w:rsidRPr="00A03B1B">
              <w:rPr>
                <w:b/>
                <w:iCs/>
                <w:sz w:val="20"/>
                <w:szCs w:val="20"/>
              </w:rPr>
              <w:t>Definition</w:t>
            </w:r>
          </w:p>
        </w:tc>
      </w:tr>
      <w:tr w:rsidR="00A03B1B" w:rsidRPr="00A03B1B" w14:paraId="40B7312A" w14:textId="77777777" w:rsidTr="00B31BB1">
        <w:trPr>
          <w:cantSplit/>
        </w:trPr>
        <w:tc>
          <w:tcPr>
            <w:tcW w:w="1887" w:type="dxa"/>
            <w:tcBorders>
              <w:top w:val="single" w:sz="4" w:space="0" w:color="auto"/>
              <w:left w:val="single" w:sz="4" w:space="0" w:color="auto"/>
              <w:bottom w:val="single" w:sz="4" w:space="0" w:color="auto"/>
              <w:right w:val="single" w:sz="4" w:space="0" w:color="auto"/>
            </w:tcBorders>
            <w:hideMark/>
          </w:tcPr>
          <w:p w14:paraId="7003C9B7" w14:textId="77777777" w:rsidR="00A03B1B" w:rsidRPr="00A03B1B" w:rsidRDefault="00A03B1B" w:rsidP="00A03B1B">
            <w:pPr>
              <w:spacing w:afterLines="60" w:after="144"/>
              <w:rPr>
                <w:iCs/>
                <w:sz w:val="20"/>
                <w:szCs w:val="20"/>
              </w:rPr>
            </w:pPr>
            <w:r w:rsidRPr="00A03B1B">
              <w:rPr>
                <w:iCs/>
                <w:sz w:val="20"/>
                <w:szCs w:val="20"/>
              </w:rPr>
              <w:t>MCL</w:t>
            </w:r>
          </w:p>
        </w:tc>
        <w:tc>
          <w:tcPr>
            <w:tcW w:w="896" w:type="dxa"/>
            <w:tcBorders>
              <w:top w:val="single" w:sz="4" w:space="0" w:color="auto"/>
              <w:left w:val="single" w:sz="4" w:space="0" w:color="auto"/>
              <w:bottom w:val="single" w:sz="4" w:space="0" w:color="auto"/>
              <w:right w:val="single" w:sz="4" w:space="0" w:color="auto"/>
            </w:tcBorders>
            <w:hideMark/>
          </w:tcPr>
          <w:p w14:paraId="5C5E6A31" w14:textId="77777777" w:rsidR="00A03B1B" w:rsidRPr="00A03B1B" w:rsidRDefault="00A03B1B" w:rsidP="00A03B1B">
            <w:pPr>
              <w:spacing w:afterLines="60" w:after="144"/>
              <w:rPr>
                <w:iCs/>
                <w:sz w:val="20"/>
                <w:szCs w:val="20"/>
              </w:rPr>
            </w:pPr>
            <w:r w:rsidRPr="00A03B1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2D1CB0CB" w14:textId="77777777" w:rsidR="00A03B1B" w:rsidRPr="00A03B1B" w:rsidRDefault="00A03B1B" w:rsidP="00A03B1B">
            <w:pPr>
              <w:spacing w:afterLines="60" w:after="144"/>
              <w:rPr>
                <w:iCs/>
                <w:sz w:val="20"/>
                <w:szCs w:val="20"/>
              </w:rPr>
            </w:pPr>
            <w:r w:rsidRPr="00A03B1B">
              <w:rPr>
                <w:i/>
                <w:sz w:val="20"/>
                <w:szCs w:val="20"/>
              </w:rPr>
              <w:t>Minimum Contingency Level</w:t>
            </w:r>
            <w:r w:rsidRPr="00A03B1B">
              <w:rPr>
                <w:iCs/>
                <w:sz w:val="20"/>
                <w:szCs w:val="20"/>
              </w:rPr>
              <w:t xml:space="preserve"> – the minimum amount of reserves that ERCOT considers necessary to avoid a system-wide failure. This value is set at 3,000 MW.</w:t>
            </w:r>
          </w:p>
        </w:tc>
      </w:tr>
      <w:tr w:rsidR="00A03B1B" w:rsidRPr="00A03B1B" w14:paraId="3324C564" w14:textId="77777777" w:rsidTr="00B31BB1">
        <w:trPr>
          <w:cantSplit/>
        </w:trPr>
        <w:tc>
          <w:tcPr>
            <w:tcW w:w="1887" w:type="dxa"/>
            <w:tcBorders>
              <w:top w:val="single" w:sz="4" w:space="0" w:color="auto"/>
              <w:left w:val="single" w:sz="4" w:space="0" w:color="auto"/>
              <w:bottom w:val="single" w:sz="4" w:space="0" w:color="auto"/>
              <w:right w:val="single" w:sz="4" w:space="0" w:color="auto"/>
            </w:tcBorders>
            <w:hideMark/>
          </w:tcPr>
          <w:p w14:paraId="4EE5F4CB" w14:textId="77777777" w:rsidR="00A03B1B" w:rsidRPr="00A03B1B" w:rsidRDefault="00A03B1B" w:rsidP="00A03B1B">
            <w:pPr>
              <w:spacing w:afterLines="60" w:after="144"/>
              <w:rPr>
                <w:sz w:val="20"/>
                <w:szCs w:val="20"/>
              </w:rPr>
            </w:pPr>
            <w:r w:rsidRPr="00A03B1B">
              <w:rPr>
                <w:sz w:val="20"/>
                <w:szCs w:val="20"/>
              </w:rPr>
              <w:t>RUREQ</w:t>
            </w:r>
          </w:p>
        </w:tc>
        <w:tc>
          <w:tcPr>
            <w:tcW w:w="896" w:type="dxa"/>
            <w:tcBorders>
              <w:top w:val="single" w:sz="4" w:space="0" w:color="auto"/>
              <w:left w:val="single" w:sz="4" w:space="0" w:color="auto"/>
              <w:bottom w:val="single" w:sz="4" w:space="0" w:color="auto"/>
              <w:right w:val="single" w:sz="4" w:space="0" w:color="auto"/>
            </w:tcBorders>
            <w:hideMark/>
          </w:tcPr>
          <w:p w14:paraId="66ECF619" w14:textId="77777777" w:rsidR="00A03B1B" w:rsidRPr="00A03B1B" w:rsidRDefault="00A03B1B" w:rsidP="00A03B1B">
            <w:pPr>
              <w:spacing w:afterLines="60" w:after="144"/>
              <w:rPr>
                <w:iCs/>
                <w:sz w:val="20"/>
                <w:szCs w:val="20"/>
              </w:rPr>
            </w:pPr>
            <w:r w:rsidRPr="00A03B1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2BA9FB91" w14:textId="77777777" w:rsidR="00A03B1B" w:rsidRPr="00A03B1B" w:rsidRDefault="00A03B1B" w:rsidP="00A03B1B">
            <w:pPr>
              <w:spacing w:afterLines="60" w:after="144"/>
              <w:rPr>
                <w:iCs/>
                <w:sz w:val="20"/>
                <w:szCs w:val="20"/>
              </w:rPr>
            </w:pPr>
            <w:r w:rsidRPr="00A03B1B">
              <w:rPr>
                <w:iCs/>
                <w:sz w:val="20"/>
                <w:szCs w:val="20"/>
              </w:rPr>
              <w:t xml:space="preserve">Total capacity of Reg-Up in the Ancillary Service Plan </w:t>
            </w:r>
          </w:p>
        </w:tc>
      </w:tr>
      <w:tr w:rsidR="00A03B1B" w:rsidRPr="00A03B1B" w14:paraId="643711B0" w14:textId="77777777" w:rsidTr="00B31BB1">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24B54D65" w14:textId="77777777" w:rsidR="00A03B1B" w:rsidRPr="00A03B1B" w:rsidRDefault="00A03B1B" w:rsidP="00A03B1B">
            <w:pPr>
              <w:spacing w:afterLines="60" w:after="144"/>
              <w:rPr>
                <w:sz w:val="20"/>
                <w:szCs w:val="20"/>
              </w:rPr>
            </w:pPr>
            <w:r w:rsidRPr="00A03B1B">
              <w:rPr>
                <w:sz w:val="20"/>
                <w:szCs w:val="20"/>
              </w:rPr>
              <w:t>RRSREQ</w:t>
            </w:r>
          </w:p>
        </w:tc>
        <w:tc>
          <w:tcPr>
            <w:tcW w:w="896" w:type="dxa"/>
            <w:tcBorders>
              <w:top w:val="single" w:sz="4" w:space="0" w:color="auto"/>
              <w:left w:val="single" w:sz="4" w:space="0" w:color="auto"/>
              <w:bottom w:val="single" w:sz="4" w:space="0" w:color="auto"/>
              <w:right w:val="single" w:sz="4" w:space="0" w:color="auto"/>
            </w:tcBorders>
            <w:hideMark/>
          </w:tcPr>
          <w:p w14:paraId="5A66DAC8" w14:textId="77777777" w:rsidR="00A03B1B" w:rsidRPr="00A03B1B" w:rsidRDefault="00A03B1B" w:rsidP="00A03B1B">
            <w:pPr>
              <w:spacing w:afterLines="60" w:after="144"/>
              <w:rPr>
                <w:iCs/>
                <w:sz w:val="20"/>
                <w:szCs w:val="20"/>
              </w:rPr>
            </w:pPr>
            <w:r w:rsidRPr="00A03B1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36E40240" w14:textId="77777777" w:rsidR="00A03B1B" w:rsidRPr="00A03B1B" w:rsidRDefault="00A03B1B" w:rsidP="00A03B1B">
            <w:pPr>
              <w:spacing w:afterLines="60" w:after="144"/>
              <w:rPr>
                <w:iCs/>
                <w:sz w:val="20"/>
                <w:szCs w:val="20"/>
              </w:rPr>
            </w:pPr>
            <w:r w:rsidRPr="00A03B1B">
              <w:rPr>
                <w:iCs/>
                <w:sz w:val="20"/>
                <w:szCs w:val="20"/>
              </w:rPr>
              <w:t>Total capacity of RRS in the Ancillary Service Plan</w:t>
            </w:r>
          </w:p>
        </w:tc>
      </w:tr>
      <w:tr w:rsidR="00A03B1B" w:rsidRPr="00A03B1B" w14:paraId="73178B62" w14:textId="77777777" w:rsidTr="00B31BB1">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2FAE6EDF" w14:textId="77777777" w:rsidR="00A03B1B" w:rsidRPr="00A03B1B" w:rsidRDefault="00A03B1B" w:rsidP="00A03B1B">
            <w:pPr>
              <w:spacing w:afterLines="60" w:after="144"/>
              <w:rPr>
                <w:sz w:val="20"/>
                <w:szCs w:val="20"/>
              </w:rPr>
            </w:pPr>
            <w:r w:rsidRPr="00A03B1B">
              <w:rPr>
                <w:sz w:val="20"/>
                <w:szCs w:val="20"/>
              </w:rPr>
              <w:lastRenderedPageBreak/>
              <w:t>ECRSREQ</w:t>
            </w:r>
          </w:p>
        </w:tc>
        <w:tc>
          <w:tcPr>
            <w:tcW w:w="896" w:type="dxa"/>
            <w:tcBorders>
              <w:top w:val="single" w:sz="4" w:space="0" w:color="auto"/>
              <w:left w:val="single" w:sz="4" w:space="0" w:color="auto"/>
              <w:bottom w:val="single" w:sz="4" w:space="0" w:color="auto"/>
              <w:right w:val="single" w:sz="4" w:space="0" w:color="auto"/>
            </w:tcBorders>
            <w:hideMark/>
          </w:tcPr>
          <w:p w14:paraId="51E023FF" w14:textId="77777777" w:rsidR="00A03B1B" w:rsidRPr="00A03B1B" w:rsidRDefault="00A03B1B" w:rsidP="00A03B1B">
            <w:pPr>
              <w:spacing w:afterLines="60" w:after="144"/>
              <w:rPr>
                <w:iCs/>
                <w:sz w:val="20"/>
                <w:szCs w:val="20"/>
              </w:rPr>
            </w:pPr>
            <w:r w:rsidRPr="00A03B1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1ED1D650" w14:textId="77777777" w:rsidR="00A03B1B" w:rsidRPr="00A03B1B" w:rsidRDefault="00A03B1B" w:rsidP="00A03B1B">
            <w:pPr>
              <w:spacing w:afterLines="60" w:after="144"/>
              <w:rPr>
                <w:iCs/>
                <w:sz w:val="20"/>
                <w:szCs w:val="20"/>
              </w:rPr>
            </w:pPr>
            <w:r w:rsidRPr="00A03B1B">
              <w:rPr>
                <w:iCs/>
                <w:sz w:val="20"/>
                <w:szCs w:val="20"/>
              </w:rPr>
              <w:t>Total capacity of ECRS in the Ancillary Service Plan</w:t>
            </w:r>
          </w:p>
        </w:tc>
      </w:tr>
      <w:tr w:rsidR="00A03B1B" w:rsidRPr="00A03B1B" w14:paraId="70596251" w14:textId="77777777" w:rsidTr="00B31BB1">
        <w:trPr>
          <w:cantSplit/>
        </w:trPr>
        <w:tc>
          <w:tcPr>
            <w:tcW w:w="1887" w:type="dxa"/>
            <w:tcBorders>
              <w:top w:val="single" w:sz="4" w:space="0" w:color="auto"/>
              <w:left w:val="single" w:sz="4" w:space="0" w:color="auto"/>
              <w:bottom w:val="single" w:sz="4" w:space="0" w:color="auto"/>
              <w:right w:val="single" w:sz="4" w:space="0" w:color="auto"/>
            </w:tcBorders>
            <w:hideMark/>
          </w:tcPr>
          <w:p w14:paraId="694B2403" w14:textId="77777777" w:rsidR="00A03B1B" w:rsidRPr="00A03B1B" w:rsidRDefault="00A03B1B" w:rsidP="00A03B1B">
            <w:pPr>
              <w:spacing w:afterLines="60" w:after="144"/>
              <w:rPr>
                <w:sz w:val="20"/>
                <w:szCs w:val="20"/>
              </w:rPr>
            </w:pPr>
            <w:r w:rsidRPr="00A03B1B">
              <w:rPr>
                <w:sz w:val="20"/>
                <w:szCs w:val="20"/>
              </w:rPr>
              <w:t>RUPCT</w:t>
            </w:r>
          </w:p>
        </w:tc>
        <w:tc>
          <w:tcPr>
            <w:tcW w:w="896" w:type="dxa"/>
            <w:tcBorders>
              <w:top w:val="single" w:sz="4" w:space="0" w:color="auto"/>
              <w:left w:val="single" w:sz="4" w:space="0" w:color="auto"/>
              <w:bottom w:val="single" w:sz="4" w:space="0" w:color="auto"/>
              <w:right w:val="single" w:sz="4" w:space="0" w:color="auto"/>
            </w:tcBorders>
            <w:hideMark/>
          </w:tcPr>
          <w:p w14:paraId="02B17936" w14:textId="77777777" w:rsidR="00A03B1B" w:rsidRPr="00A03B1B" w:rsidRDefault="00A03B1B" w:rsidP="00A03B1B">
            <w:pPr>
              <w:spacing w:afterLines="60" w:after="144"/>
              <w:rPr>
                <w:iCs/>
                <w:sz w:val="20"/>
                <w:szCs w:val="20"/>
              </w:rPr>
            </w:pPr>
            <w:r w:rsidRPr="00A03B1B">
              <w:rPr>
                <w:iCs/>
                <w:sz w:val="20"/>
                <w:szCs w:val="20"/>
              </w:rPr>
              <w:t>%</w:t>
            </w:r>
          </w:p>
        </w:tc>
        <w:tc>
          <w:tcPr>
            <w:tcW w:w="6362" w:type="dxa"/>
            <w:tcBorders>
              <w:top w:val="single" w:sz="4" w:space="0" w:color="auto"/>
              <w:left w:val="single" w:sz="4" w:space="0" w:color="auto"/>
              <w:bottom w:val="single" w:sz="4" w:space="0" w:color="auto"/>
              <w:right w:val="single" w:sz="4" w:space="0" w:color="auto"/>
            </w:tcBorders>
            <w:hideMark/>
          </w:tcPr>
          <w:p w14:paraId="6D83B23B" w14:textId="77777777" w:rsidR="00A03B1B" w:rsidRPr="00A03B1B" w:rsidRDefault="00A03B1B" w:rsidP="00A03B1B">
            <w:pPr>
              <w:spacing w:afterLines="60" w:after="144"/>
              <w:rPr>
                <w:iCs/>
                <w:sz w:val="20"/>
                <w:szCs w:val="20"/>
              </w:rPr>
            </w:pPr>
            <w:r w:rsidRPr="00A03B1B">
              <w:rPr>
                <w:iCs/>
                <w:sz w:val="20"/>
                <w:szCs w:val="20"/>
              </w:rPr>
              <w:t>Fixed percentage of Reg-Up included in the MCL</w:t>
            </w:r>
          </w:p>
        </w:tc>
      </w:tr>
      <w:tr w:rsidR="00A03B1B" w:rsidRPr="00A03B1B" w14:paraId="3A9AA9D3" w14:textId="77777777" w:rsidTr="00B31BB1">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301DA8F3" w14:textId="77777777" w:rsidR="00A03B1B" w:rsidRPr="00A03B1B" w:rsidRDefault="00A03B1B" w:rsidP="00A03B1B">
            <w:pPr>
              <w:spacing w:afterLines="60" w:after="144"/>
              <w:rPr>
                <w:sz w:val="20"/>
                <w:szCs w:val="20"/>
              </w:rPr>
            </w:pPr>
            <w:r w:rsidRPr="00A03B1B">
              <w:rPr>
                <w:sz w:val="20"/>
                <w:szCs w:val="20"/>
              </w:rPr>
              <w:t>RRSPCTMAX</w:t>
            </w:r>
          </w:p>
        </w:tc>
        <w:tc>
          <w:tcPr>
            <w:tcW w:w="896" w:type="dxa"/>
            <w:tcBorders>
              <w:top w:val="single" w:sz="4" w:space="0" w:color="auto"/>
              <w:left w:val="single" w:sz="4" w:space="0" w:color="auto"/>
              <w:bottom w:val="single" w:sz="4" w:space="0" w:color="auto"/>
              <w:right w:val="single" w:sz="4" w:space="0" w:color="auto"/>
            </w:tcBorders>
            <w:hideMark/>
          </w:tcPr>
          <w:p w14:paraId="7CE73EED" w14:textId="77777777" w:rsidR="00A03B1B" w:rsidRPr="00A03B1B" w:rsidRDefault="00A03B1B" w:rsidP="00A03B1B">
            <w:pPr>
              <w:spacing w:afterLines="60" w:after="144"/>
              <w:rPr>
                <w:iCs/>
                <w:sz w:val="20"/>
                <w:szCs w:val="20"/>
              </w:rPr>
            </w:pPr>
            <w:r w:rsidRPr="00A03B1B">
              <w:rPr>
                <w:iCs/>
                <w:sz w:val="20"/>
                <w:szCs w:val="20"/>
              </w:rPr>
              <w:t>%</w:t>
            </w:r>
          </w:p>
        </w:tc>
        <w:tc>
          <w:tcPr>
            <w:tcW w:w="6362" w:type="dxa"/>
            <w:tcBorders>
              <w:top w:val="single" w:sz="4" w:space="0" w:color="auto"/>
              <w:left w:val="single" w:sz="4" w:space="0" w:color="auto"/>
              <w:bottom w:val="single" w:sz="4" w:space="0" w:color="auto"/>
              <w:right w:val="single" w:sz="4" w:space="0" w:color="auto"/>
            </w:tcBorders>
            <w:hideMark/>
          </w:tcPr>
          <w:p w14:paraId="4E660355" w14:textId="77777777" w:rsidR="00A03B1B" w:rsidRPr="00A03B1B" w:rsidRDefault="00A03B1B" w:rsidP="00A03B1B">
            <w:pPr>
              <w:spacing w:afterLines="60" w:after="144"/>
              <w:rPr>
                <w:iCs/>
                <w:sz w:val="20"/>
                <w:szCs w:val="20"/>
              </w:rPr>
            </w:pPr>
            <w:r w:rsidRPr="00A03B1B">
              <w:rPr>
                <w:iCs/>
                <w:sz w:val="20"/>
                <w:szCs w:val="20"/>
              </w:rPr>
              <w:t>Maximum RRS percentage included in the MCL</w:t>
            </w:r>
          </w:p>
        </w:tc>
      </w:tr>
      <w:tr w:rsidR="00A03B1B" w:rsidRPr="00A03B1B" w14:paraId="2ED56ABB" w14:textId="77777777" w:rsidTr="00B31BB1">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5A71C43D" w14:textId="77777777" w:rsidR="00A03B1B" w:rsidRPr="00A03B1B" w:rsidRDefault="00A03B1B" w:rsidP="00A03B1B">
            <w:pPr>
              <w:spacing w:afterLines="60" w:after="144"/>
              <w:rPr>
                <w:sz w:val="20"/>
                <w:szCs w:val="20"/>
              </w:rPr>
            </w:pPr>
            <w:r w:rsidRPr="00A03B1B">
              <w:rPr>
                <w:sz w:val="20"/>
                <w:szCs w:val="20"/>
              </w:rPr>
              <w:t>ECRSPCTMAX</w:t>
            </w:r>
          </w:p>
        </w:tc>
        <w:tc>
          <w:tcPr>
            <w:tcW w:w="896" w:type="dxa"/>
            <w:tcBorders>
              <w:top w:val="single" w:sz="4" w:space="0" w:color="auto"/>
              <w:left w:val="single" w:sz="4" w:space="0" w:color="auto"/>
              <w:bottom w:val="single" w:sz="4" w:space="0" w:color="auto"/>
              <w:right w:val="single" w:sz="4" w:space="0" w:color="auto"/>
            </w:tcBorders>
            <w:hideMark/>
          </w:tcPr>
          <w:p w14:paraId="59824807" w14:textId="77777777" w:rsidR="00A03B1B" w:rsidRPr="00A03B1B" w:rsidRDefault="00A03B1B" w:rsidP="00A03B1B">
            <w:pPr>
              <w:spacing w:afterLines="60" w:after="144"/>
              <w:rPr>
                <w:iCs/>
                <w:sz w:val="20"/>
                <w:szCs w:val="20"/>
              </w:rPr>
            </w:pPr>
            <w:r w:rsidRPr="00A03B1B">
              <w:rPr>
                <w:iCs/>
                <w:sz w:val="20"/>
                <w:szCs w:val="20"/>
              </w:rPr>
              <w:t>%</w:t>
            </w:r>
          </w:p>
        </w:tc>
        <w:tc>
          <w:tcPr>
            <w:tcW w:w="6362" w:type="dxa"/>
            <w:tcBorders>
              <w:top w:val="single" w:sz="4" w:space="0" w:color="auto"/>
              <w:left w:val="single" w:sz="4" w:space="0" w:color="auto"/>
              <w:bottom w:val="single" w:sz="4" w:space="0" w:color="auto"/>
              <w:right w:val="single" w:sz="4" w:space="0" w:color="auto"/>
            </w:tcBorders>
            <w:hideMark/>
          </w:tcPr>
          <w:p w14:paraId="761215A6" w14:textId="77777777" w:rsidR="00A03B1B" w:rsidRPr="00A03B1B" w:rsidRDefault="00A03B1B" w:rsidP="00A03B1B">
            <w:pPr>
              <w:spacing w:afterLines="60" w:after="144"/>
              <w:rPr>
                <w:iCs/>
                <w:sz w:val="20"/>
                <w:szCs w:val="20"/>
              </w:rPr>
            </w:pPr>
            <w:r w:rsidRPr="00A03B1B">
              <w:rPr>
                <w:iCs/>
                <w:sz w:val="20"/>
                <w:szCs w:val="20"/>
              </w:rPr>
              <w:t>Maximum ECRS percentage included in the MCL</w:t>
            </w:r>
          </w:p>
        </w:tc>
      </w:tr>
      <w:tr w:rsidR="00A03B1B" w:rsidRPr="00A03B1B" w14:paraId="094AE7F0" w14:textId="77777777" w:rsidTr="00B31BB1">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4C6C514A" w14:textId="77777777" w:rsidR="00A03B1B" w:rsidRPr="00A03B1B" w:rsidRDefault="00A03B1B" w:rsidP="00A03B1B">
            <w:pPr>
              <w:spacing w:afterLines="60" w:after="144"/>
              <w:rPr>
                <w:sz w:val="20"/>
                <w:szCs w:val="20"/>
              </w:rPr>
            </w:pPr>
            <w:r w:rsidRPr="00A03B1B">
              <w:rPr>
                <w:sz w:val="20"/>
                <w:szCs w:val="20"/>
              </w:rPr>
              <w:t>ECRSMWMIN</w:t>
            </w:r>
          </w:p>
        </w:tc>
        <w:tc>
          <w:tcPr>
            <w:tcW w:w="896" w:type="dxa"/>
            <w:tcBorders>
              <w:top w:val="single" w:sz="4" w:space="0" w:color="auto"/>
              <w:left w:val="single" w:sz="4" w:space="0" w:color="auto"/>
              <w:bottom w:val="single" w:sz="4" w:space="0" w:color="auto"/>
              <w:right w:val="single" w:sz="4" w:space="0" w:color="auto"/>
            </w:tcBorders>
            <w:hideMark/>
          </w:tcPr>
          <w:p w14:paraId="7277570D" w14:textId="77777777" w:rsidR="00A03B1B" w:rsidRPr="00A03B1B" w:rsidRDefault="00A03B1B" w:rsidP="00A03B1B">
            <w:pPr>
              <w:spacing w:afterLines="60" w:after="144"/>
              <w:rPr>
                <w:iCs/>
                <w:sz w:val="20"/>
                <w:szCs w:val="20"/>
              </w:rPr>
            </w:pPr>
            <w:r w:rsidRPr="00A03B1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67537F63" w14:textId="77777777" w:rsidR="00A03B1B" w:rsidRPr="00A03B1B" w:rsidRDefault="00A03B1B" w:rsidP="00A03B1B">
            <w:pPr>
              <w:spacing w:afterLines="60" w:after="144"/>
              <w:rPr>
                <w:iCs/>
                <w:sz w:val="20"/>
                <w:szCs w:val="20"/>
              </w:rPr>
            </w:pPr>
            <w:r w:rsidRPr="00A03B1B">
              <w:rPr>
                <w:iCs/>
                <w:sz w:val="20"/>
                <w:szCs w:val="20"/>
              </w:rPr>
              <w:t>Minimum ECRS capacity included in the MCL</w:t>
            </w:r>
          </w:p>
        </w:tc>
      </w:tr>
      <w:tr w:rsidR="00A03B1B" w:rsidRPr="00A03B1B" w14:paraId="2F2888F0" w14:textId="77777777" w:rsidTr="00B31BB1">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19B0960A" w14:textId="77777777" w:rsidR="00A03B1B" w:rsidRPr="00A03B1B" w:rsidRDefault="00A03B1B" w:rsidP="00A03B1B">
            <w:pPr>
              <w:spacing w:afterLines="60" w:after="144"/>
              <w:rPr>
                <w:sz w:val="20"/>
                <w:szCs w:val="20"/>
              </w:rPr>
            </w:pPr>
            <w:r w:rsidRPr="00A03B1B">
              <w:rPr>
                <w:sz w:val="20"/>
                <w:szCs w:val="20"/>
              </w:rPr>
              <w:t>NSMWMIN</w:t>
            </w:r>
          </w:p>
        </w:tc>
        <w:tc>
          <w:tcPr>
            <w:tcW w:w="896" w:type="dxa"/>
            <w:tcBorders>
              <w:top w:val="single" w:sz="4" w:space="0" w:color="auto"/>
              <w:left w:val="single" w:sz="4" w:space="0" w:color="auto"/>
              <w:bottom w:val="single" w:sz="4" w:space="0" w:color="auto"/>
              <w:right w:val="single" w:sz="4" w:space="0" w:color="auto"/>
            </w:tcBorders>
            <w:hideMark/>
          </w:tcPr>
          <w:p w14:paraId="2678CBC9" w14:textId="77777777" w:rsidR="00A03B1B" w:rsidRPr="00A03B1B" w:rsidRDefault="00A03B1B" w:rsidP="00A03B1B">
            <w:pPr>
              <w:spacing w:afterLines="60" w:after="144"/>
              <w:rPr>
                <w:iCs/>
                <w:sz w:val="20"/>
                <w:szCs w:val="20"/>
              </w:rPr>
            </w:pPr>
            <w:r w:rsidRPr="00A03B1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032EA2CF" w14:textId="77777777" w:rsidR="00A03B1B" w:rsidRPr="00A03B1B" w:rsidRDefault="00A03B1B" w:rsidP="00A03B1B">
            <w:pPr>
              <w:spacing w:afterLines="60" w:after="144"/>
              <w:rPr>
                <w:iCs/>
                <w:sz w:val="20"/>
                <w:szCs w:val="20"/>
              </w:rPr>
            </w:pPr>
            <w:r w:rsidRPr="00A03B1B">
              <w:rPr>
                <w:iCs/>
                <w:sz w:val="20"/>
                <w:szCs w:val="20"/>
              </w:rPr>
              <w:t>Minimum Non-Spin capacity included in the MCL</w:t>
            </w:r>
          </w:p>
        </w:tc>
      </w:tr>
      <w:tr w:rsidR="00A03B1B" w:rsidRPr="00A03B1B" w14:paraId="385B4767" w14:textId="77777777" w:rsidTr="00B31BB1">
        <w:trPr>
          <w:cantSplit/>
        </w:trPr>
        <w:tc>
          <w:tcPr>
            <w:tcW w:w="1887" w:type="dxa"/>
            <w:tcBorders>
              <w:top w:val="single" w:sz="4" w:space="0" w:color="auto"/>
              <w:left w:val="single" w:sz="4" w:space="0" w:color="auto"/>
              <w:bottom w:val="single" w:sz="4" w:space="0" w:color="auto"/>
              <w:right w:val="single" w:sz="4" w:space="0" w:color="auto"/>
            </w:tcBorders>
            <w:hideMark/>
          </w:tcPr>
          <w:p w14:paraId="411A1956" w14:textId="77777777" w:rsidR="00A03B1B" w:rsidRPr="00A03B1B" w:rsidRDefault="00A03B1B" w:rsidP="00A03B1B">
            <w:pPr>
              <w:spacing w:afterLines="60" w:after="144"/>
              <w:rPr>
                <w:iCs/>
                <w:sz w:val="20"/>
                <w:szCs w:val="20"/>
              </w:rPr>
            </w:pPr>
            <w:r w:rsidRPr="00A03B1B">
              <w:rPr>
                <w:iCs/>
                <w:sz w:val="20"/>
                <w:szCs w:val="20"/>
              </w:rPr>
              <w:t>RUMW</w:t>
            </w:r>
          </w:p>
        </w:tc>
        <w:tc>
          <w:tcPr>
            <w:tcW w:w="896" w:type="dxa"/>
            <w:tcBorders>
              <w:top w:val="single" w:sz="4" w:space="0" w:color="auto"/>
              <w:left w:val="single" w:sz="4" w:space="0" w:color="auto"/>
              <w:bottom w:val="single" w:sz="4" w:space="0" w:color="auto"/>
              <w:right w:val="single" w:sz="4" w:space="0" w:color="auto"/>
            </w:tcBorders>
            <w:hideMark/>
          </w:tcPr>
          <w:p w14:paraId="214AC0ED" w14:textId="77777777" w:rsidR="00A03B1B" w:rsidRPr="00A03B1B" w:rsidRDefault="00A03B1B" w:rsidP="00A03B1B">
            <w:pPr>
              <w:spacing w:afterLines="60" w:after="144"/>
              <w:rPr>
                <w:iCs/>
                <w:sz w:val="20"/>
                <w:szCs w:val="20"/>
              </w:rPr>
            </w:pPr>
            <w:r w:rsidRPr="00A03B1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4BD7FEEA" w14:textId="77777777" w:rsidR="00A03B1B" w:rsidRPr="00A03B1B" w:rsidRDefault="00A03B1B" w:rsidP="00A03B1B">
            <w:pPr>
              <w:spacing w:afterLines="60" w:after="144"/>
              <w:rPr>
                <w:iCs/>
                <w:sz w:val="20"/>
                <w:szCs w:val="20"/>
              </w:rPr>
            </w:pPr>
            <w:r w:rsidRPr="00A03B1B">
              <w:rPr>
                <w:iCs/>
                <w:sz w:val="20"/>
                <w:szCs w:val="20"/>
              </w:rPr>
              <w:t>Capacity of Reg-Up included in the MCL</w:t>
            </w:r>
          </w:p>
        </w:tc>
      </w:tr>
      <w:tr w:rsidR="00A03B1B" w:rsidRPr="00A03B1B" w14:paraId="7E2BB8EC" w14:textId="77777777" w:rsidTr="00B31BB1">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20CEFF94" w14:textId="77777777" w:rsidR="00A03B1B" w:rsidRPr="00A03B1B" w:rsidRDefault="00A03B1B" w:rsidP="00A03B1B">
            <w:pPr>
              <w:spacing w:afterLines="60" w:after="144"/>
              <w:rPr>
                <w:iCs/>
                <w:sz w:val="20"/>
                <w:szCs w:val="20"/>
              </w:rPr>
            </w:pPr>
            <w:r w:rsidRPr="00A03B1B">
              <w:rPr>
                <w:iCs/>
                <w:sz w:val="20"/>
                <w:szCs w:val="20"/>
              </w:rPr>
              <w:t>RRSMW</w:t>
            </w:r>
          </w:p>
        </w:tc>
        <w:tc>
          <w:tcPr>
            <w:tcW w:w="896" w:type="dxa"/>
            <w:tcBorders>
              <w:top w:val="single" w:sz="4" w:space="0" w:color="auto"/>
              <w:left w:val="single" w:sz="4" w:space="0" w:color="auto"/>
              <w:bottom w:val="single" w:sz="4" w:space="0" w:color="auto"/>
              <w:right w:val="single" w:sz="4" w:space="0" w:color="auto"/>
            </w:tcBorders>
            <w:hideMark/>
          </w:tcPr>
          <w:p w14:paraId="402F9D58" w14:textId="77777777" w:rsidR="00A03B1B" w:rsidRPr="00A03B1B" w:rsidRDefault="00A03B1B" w:rsidP="00A03B1B">
            <w:pPr>
              <w:spacing w:afterLines="60" w:after="144"/>
              <w:rPr>
                <w:iCs/>
                <w:sz w:val="20"/>
                <w:szCs w:val="20"/>
              </w:rPr>
            </w:pPr>
            <w:r w:rsidRPr="00A03B1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7DB404DE" w14:textId="77777777" w:rsidR="00A03B1B" w:rsidRPr="00A03B1B" w:rsidRDefault="00A03B1B" w:rsidP="00A03B1B">
            <w:pPr>
              <w:spacing w:afterLines="60" w:after="144"/>
              <w:rPr>
                <w:iCs/>
                <w:sz w:val="20"/>
                <w:szCs w:val="20"/>
              </w:rPr>
            </w:pPr>
            <w:r w:rsidRPr="00A03B1B">
              <w:rPr>
                <w:iCs/>
                <w:sz w:val="20"/>
                <w:szCs w:val="20"/>
              </w:rPr>
              <w:t>Capacity of RRS included in the MCL</w:t>
            </w:r>
          </w:p>
        </w:tc>
      </w:tr>
      <w:tr w:rsidR="00A03B1B" w:rsidRPr="00A03B1B" w14:paraId="26900FCE" w14:textId="77777777" w:rsidTr="00B31BB1">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6E6234BC" w14:textId="77777777" w:rsidR="00A03B1B" w:rsidRPr="00A03B1B" w:rsidRDefault="00A03B1B" w:rsidP="00A03B1B">
            <w:pPr>
              <w:spacing w:afterLines="60" w:after="144"/>
              <w:rPr>
                <w:sz w:val="20"/>
                <w:szCs w:val="20"/>
              </w:rPr>
            </w:pPr>
            <w:r w:rsidRPr="00A03B1B">
              <w:rPr>
                <w:sz w:val="20"/>
                <w:szCs w:val="20"/>
              </w:rPr>
              <w:t>ECRSMW</w:t>
            </w:r>
          </w:p>
        </w:tc>
        <w:tc>
          <w:tcPr>
            <w:tcW w:w="896" w:type="dxa"/>
            <w:tcBorders>
              <w:top w:val="single" w:sz="4" w:space="0" w:color="auto"/>
              <w:left w:val="single" w:sz="4" w:space="0" w:color="auto"/>
              <w:bottom w:val="single" w:sz="4" w:space="0" w:color="auto"/>
              <w:right w:val="single" w:sz="4" w:space="0" w:color="auto"/>
            </w:tcBorders>
            <w:hideMark/>
          </w:tcPr>
          <w:p w14:paraId="488E0C01" w14:textId="77777777" w:rsidR="00A03B1B" w:rsidRPr="00A03B1B" w:rsidRDefault="00A03B1B" w:rsidP="00A03B1B">
            <w:pPr>
              <w:spacing w:afterLines="60" w:after="144"/>
              <w:rPr>
                <w:iCs/>
                <w:sz w:val="20"/>
                <w:szCs w:val="20"/>
              </w:rPr>
            </w:pPr>
            <w:r w:rsidRPr="00A03B1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0C6F5803" w14:textId="77777777" w:rsidR="00A03B1B" w:rsidRPr="00A03B1B" w:rsidRDefault="00A03B1B" w:rsidP="00A03B1B">
            <w:pPr>
              <w:spacing w:afterLines="60" w:after="144"/>
              <w:rPr>
                <w:iCs/>
                <w:sz w:val="20"/>
                <w:szCs w:val="20"/>
              </w:rPr>
            </w:pPr>
            <w:r w:rsidRPr="00A03B1B">
              <w:rPr>
                <w:iCs/>
                <w:sz w:val="20"/>
                <w:szCs w:val="20"/>
              </w:rPr>
              <w:t>Capacity of ECRS included in the MCL</w:t>
            </w:r>
          </w:p>
        </w:tc>
      </w:tr>
      <w:tr w:rsidR="00A03B1B" w:rsidRPr="00A03B1B" w14:paraId="3123DE63" w14:textId="77777777" w:rsidTr="00B31BB1">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7FBB2BD2" w14:textId="77777777" w:rsidR="00A03B1B" w:rsidRPr="00A03B1B" w:rsidRDefault="00A03B1B" w:rsidP="00A03B1B">
            <w:pPr>
              <w:spacing w:afterLines="60" w:after="144"/>
              <w:rPr>
                <w:sz w:val="20"/>
                <w:szCs w:val="20"/>
              </w:rPr>
            </w:pPr>
            <w:r w:rsidRPr="00A03B1B">
              <w:rPr>
                <w:sz w:val="20"/>
                <w:szCs w:val="20"/>
              </w:rPr>
              <w:t>NSMW</w:t>
            </w:r>
          </w:p>
        </w:tc>
        <w:tc>
          <w:tcPr>
            <w:tcW w:w="896" w:type="dxa"/>
            <w:tcBorders>
              <w:top w:val="single" w:sz="4" w:space="0" w:color="auto"/>
              <w:left w:val="single" w:sz="4" w:space="0" w:color="auto"/>
              <w:bottom w:val="single" w:sz="4" w:space="0" w:color="auto"/>
              <w:right w:val="single" w:sz="4" w:space="0" w:color="auto"/>
            </w:tcBorders>
            <w:hideMark/>
          </w:tcPr>
          <w:p w14:paraId="4A8D1D43" w14:textId="77777777" w:rsidR="00A03B1B" w:rsidRPr="00A03B1B" w:rsidRDefault="00A03B1B" w:rsidP="00A03B1B">
            <w:pPr>
              <w:spacing w:afterLines="60" w:after="144"/>
              <w:rPr>
                <w:iCs/>
                <w:sz w:val="20"/>
                <w:szCs w:val="20"/>
              </w:rPr>
            </w:pPr>
            <w:r w:rsidRPr="00A03B1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22A8647D" w14:textId="77777777" w:rsidR="00A03B1B" w:rsidRPr="00A03B1B" w:rsidRDefault="00A03B1B" w:rsidP="00A03B1B">
            <w:pPr>
              <w:spacing w:afterLines="60" w:after="144"/>
              <w:rPr>
                <w:iCs/>
                <w:sz w:val="20"/>
                <w:szCs w:val="20"/>
              </w:rPr>
            </w:pPr>
            <w:r w:rsidRPr="00A03B1B">
              <w:rPr>
                <w:iCs/>
                <w:sz w:val="20"/>
                <w:szCs w:val="20"/>
              </w:rPr>
              <w:t>Capacity of Non-Spin included in the MCL</w:t>
            </w:r>
          </w:p>
        </w:tc>
      </w:tr>
    </w:tbl>
    <w:p w14:paraId="481740AD" w14:textId="77777777" w:rsidR="00A03B1B" w:rsidRPr="00A03B1B" w:rsidRDefault="00A03B1B" w:rsidP="00A03B1B">
      <w:pPr>
        <w:spacing w:before="120"/>
        <w:rPr>
          <w:iCs/>
        </w:rPr>
      </w:pPr>
      <w:r w:rsidRPr="00A03B1B">
        <w:rPr>
          <w:iCs/>
        </w:rPr>
        <w:t>Fixed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A03B1B" w:rsidRPr="00A03B1B" w14:paraId="0279FFD3" w14:textId="77777777" w:rsidTr="00B31BB1">
        <w:trPr>
          <w:trHeight w:val="350"/>
          <w:tblHeader/>
        </w:trPr>
        <w:tc>
          <w:tcPr>
            <w:tcW w:w="1571" w:type="dxa"/>
            <w:tcBorders>
              <w:top w:val="single" w:sz="4" w:space="0" w:color="auto"/>
              <w:left w:val="single" w:sz="4" w:space="0" w:color="auto"/>
              <w:bottom w:val="single" w:sz="4" w:space="0" w:color="auto"/>
              <w:right w:val="single" w:sz="4" w:space="0" w:color="auto"/>
            </w:tcBorders>
            <w:hideMark/>
          </w:tcPr>
          <w:p w14:paraId="3F18F5FA" w14:textId="77777777" w:rsidR="00A03B1B" w:rsidRPr="00A03B1B" w:rsidRDefault="00A03B1B" w:rsidP="00A03B1B">
            <w:pPr>
              <w:spacing w:after="60"/>
              <w:rPr>
                <w:b/>
                <w:iCs/>
                <w:sz w:val="20"/>
                <w:szCs w:val="20"/>
              </w:rPr>
            </w:pPr>
            <w:r w:rsidRPr="00A03B1B">
              <w:rPr>
                <w:b/>
                <w:iCs/>
                <w:sz w:val="20"/>
                <w:szCs w:val="20"/>
              </w:rPr>
              <w:t>Parameter</w:t>
            </w:r>
          </w:p>
        </w:tc>
        <w:tc>
          <w:tcPr>
            <w:tcW w:w="1691" w:type="dxa"/>
            <w:tcBorders>
              <w:top w:val="single" w:sz="4" w:space="0" w:color="auto"/>
              <w:left w:val="single" w:sz="4" w:space="0" w:color="auto"/>
              <w:bottom w:val="single" w:sz="4" w:space="0" w:color="auto"/>
              <w:right w:val="single" w:sz="4" w:space="0" w:color="auto"/>
            </w:tcBorders>
            <w:hideMark/>
          </w:tcPr>
          <w:p w14:paraId="3BA15C73" w14:textId="77777777" w:rsidR="00A03B1B" w:rsidRPr="00A03B1B" w:rsidRDefault="00A03B1B" w:rsidP="00A03B1B">
            <w:pPr>
              <w:spacing w:after="60"/>
              <w:rPr>
                <w:b/>
                <w:iCs/>
                <w:sz w:val="20"/>
                <w:szCs w:val="20"/>
              </w:rPr>
            </w:pPr>
            <w:r w:rsidRPr="00A03B1B">
              <w:rPr>
                <w:b/>
                <w:iCs/>
                <w:sz w:val="20"/>
                <w:szCs w:val="20"/>
              </w:rPr>
              <w:t>Unit</w:t>
            </w:r>
          </w:p>
        </w:tc>
        <w:tc>
          <w:tcPr>
            <w:tcW w:w="5854" w:type="dxa"/>
            <w:tcBorders>
              <w:top w:val="single" w:sz="4" w:space="0" w:color="auto"/>
              <w:left w:val="single" w:sz="4" w:space="0" w:color="auto"/>
              <w:bottom w:val="single" w:sz="4" w:space="0" w:color="auto"/>
              <w:right w:val="single" w:sz="4" w:space="0" w:color="auto"/>
            </w:tcBorders>
            <w:hideMark/>
          </w:tcPr>
          <w:p w14:paraId="38647F72" w14:textId="77777777" w:rsidR="00A03B1B" w:rsidRPr="00A03B1B" w:rsidRDefault="00A03B1B" w:rsidP="00A03B1B">
            <w:pPr>
              <w:spacing w:after="60"/>
              <w:rPr>
                <w:b/>
                <w:iCs/>
                <w:sz w:val="20"/>
                <w:szCs w:val="20"/>
              </w:rPr>
            </w:pPr>
            <w:r w:rsidRPr="00A03B1B">
              <w:rPr>
                <w:b/>
                <w:iCs/>
                <w:sz w:val="20"/>
                <w:szCs w:val="20"/>
              </w:rPr>
              <w:t>Current Value</w:t>
            </w:r>
          </w:p>
        </w:tc>
      </w:tr>
      <w:tr w:rsidR="00A03B1B" w:rsidRPr="00A03B1B" w14:paraId="68D8E049" w14:textId="77777777" w:rsidTr="00B31BB1">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1D57F91A" w14:textId="77777777" w:rsidR="00A03B1B" w:rsidRPr="00A03B1B" w:rsidRDefault="00A03B1B" w:rsidP="00A03B1B">
            <w:pPr>
              <w:spacing w:after="60"/>
              <w:rPr>
                <w:bCs/>
                <w:iCs/>
                <w:sz w:val="20"/>
                <w:szCs w:val="20"/>
              </w:rPr>
            </w:pPr>
            <w:r w:rsidRPr="00A03B1B">
              <w:rPr>
                <w:bCs/>
                <w:iCs/>
                <w:sz w:val="20"/>
                <w:szCs w:val="20"/>
              </w:rPr>
              <w:t>RUPCT</w:t>
            </w:r>
          </w:p>
        </w:tc>
        <w:tc>
          <w:tcPr>
            <w:tcW w:w="1691" w:type="dxa"/>
            <w:tcBorders>
              <w:top w:val="single" w:sz="4" w:space="0" w:color="auto"/>
              <w:left w:val="single" w:sz="4" w:space="0" w:color="auto"/>
              <w:bottom w:val="single" w:sz="4" w:space="0" w:color="auto"/>
              <w:right w:val="single" w:sz="4" w:space="0" w:color="auto"/>
            </w:tcBorders>
            <w:hideMark/>
          </w:tcPr>
          <w:p w14:paraId="52FC1DCF" w14:textId="77777777" w:rsidR="00A03B1B" w:rsidRPr="00A03B1B" w:rsidRDefault="00A03B1B" w:rsidP="00A03B1B">
            <w:pPr>
              <w:spacing w:after="60"/>
              <w:rPr>
                <w:bCs/>
                <w:iCs/>
                <w:sz w:val="20"/>
                <w:szCs w:val="20"/>
              </w:rPr>
            </w:pPr>
            <w:r w:rsidRPr="00A03B1B">
              <w:rPr>
                <w:bCs/>
                <w:iCs/>
                <w:sz w:val="20"/>
                <w:szCs w:val="20"/>
              </w:rPr>
              <w:t>%</w:t>
            </w:r>
          </w:p>
        </w:tc>
        <w:tc>
          <w:tcPr>
            <w:tcW w:w="5854" w:type="dxa"/>
            <w:tcBorders>
              <w:top w:val="single" w:sz="4" w:space="0" w:color="auto"/>
              <w:left w:val="single" w:sz="4" w:space="0" w:color="auto"/>
              <w:bottom w:val="single" w:sz="4" w:space="0" w:color="auto"/>
              <w:right w:val="single" w:sz="4" w:space="0" w:color="auto"/>
            </w:tcBorders>
            <w:hideMark/>
          </w:tcPr>
          <w:p w14:paraId="2D1063FE" w14:textId="77777777" w:rsidR="00A03B1B" w:rsidRPr="00A03B1B" w:rsidRDefault="00A03B1B" w:rsidP="00A03B1B">
            <w:pPr>
              <w:spacing w:after="60"/>
              <w:rPr>
                <w:bCs/>
                <w:iCs/>
                <w:sz w:val="20"/>
                <w:szCs w:val="20"/>
              </w:rPr>
            </w:pPr>
            <w:r w:rsidRPr="00A03B1B">
              <w:rPr>
                <w:bCs/>
                <w:iCs/>
                <w:sz w:val="20"/>
                <w:szCs w:val="20"/>
              </w:rPr>
              <w:t>90</w:t>
            </w:r>
          </w:p>
        </w:tc>
      </w:tr>
      <w:tr w:rsidR="00A03B1B" w:rsidRPr="00A03B1B" w14:paraId="1D2D8151" w14:textId="77777777" w:rsidTr="00B31BB1">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632148A1" w14:textId="77777777" w:rsidR="00A03B1B" w:rsidRPr="00A03B1B" w:rsidRDefault="00A03B1B" w:rsidP="00A03B1B">
            <w:pPr>
              <w:spacing w:after="60"/>
              <w:rPr>
                <w:bCs/>
                <w:iCs/>
                <w:sz w:val="20"/>
                <w:szCs w:val="20"/>
              </w:rPr>
            </w:pPr>
            <w:r w:rsidRPr="00A03B1B">
              <w:rPr>
                <w:bCs/>
                <w:iCs/>
                <w:sz w:val="20"/>
                <w:szCs w:val="20"/>
              </w:rPr>
              <w:t>RRSPCTMAX</w:t>
            </w:r>
          </w:p>
        </w:tc>
        <w:tc>
          <w:tcPr>
            <w:tcW w:w="1691" w:type="dxa"/>
            <w:tcBorders>
              <w:top w:val="single" w:sz="4" w:space="0" w:color="auto"/>
              <w:left w:val="single" w:sz="4" w:space="0" w:color="auto"/>
              <w:bottom w:val="single" w:sz="4" w:space="0" w:color="auto"/>
              <w:right w:val="single" w:sz="4" w:space="0" w:color="auto"/>
            </w:tcBorders>
            <w:hideMark/>
          </w:tcPr>
          <w:p w14:paraId="0EEC28D9" w14:textId="77777777" w:rsidR="00A03B1B" w:rsidRPr="00A03B1B" w:rsidRDefault="00A03B1B" w:rsidP="00A03B1B">
            <w:pPr>
              <w:spacing w:after="60"/>
              <w:rPr>
                <w:bCs/>
                <w:iCs/>
                <w:sz w:val="20"/>
                <w:szCs w:val="20"/>
              </w:rPr>
            </w:pPr>
            <w:r w:rsidRPr="00A03B1B">
              <w:rPr>
                <w:bCs/>
                <w:iCs/>
                <w:sz w:val="20"/>
                <w:szCs w:val="20"/>
              </w:rPr>
              <w:t>%</w:t>
            </w:r>
          </w:p>
        </w:tc>
        <w:tc>
          <w:tcPr>
            <w:tcW w:w="5854" w:type="dxa"/>
            <w:tcBorders>
              <w:top w:val="single" w:sz="4" w:space="0" w:color="auto"/>
              <w:left w:val="single" w:sz="4" w:space="0" w:color="auto"/>
              <w:bottom w:val="single" w:sz="4" w:space="0" w:color="auto"/>
              <w:right w:val="single" w:sz="4" w:space="0" w:color="auto"/>
            </w:tcBorders>
            <w:hideMark/>
          </w:tcPr>
          <w:p w14:paraId="14E7D6F0" w14:textId="77777777" w:rsidR="00A03B1B" w:rsidRPr="00A03B1B" w:rsidRDefault="00A03B1B" w:rsidP="00A03B1B">
            <w:pPr>
              <w:spacing w:after="60"/>
              <w:rPr>
                <w:bCs/>
                <w:iCs/>
                <w:sz w:val="20"/>
                <w:szCs w:val="20"/>
              </w:rPr>
            </w:pPr>
            <w:r w:rsidRPr="00A03B1B">
              <w:rPr>
                <w:bCs/>
                <w:iCs/>
                <w:sz w:val="20"/>
                <w:szCs w:val="20"/>
              </w:rPr>
              <w:t>90</w:t>
            </w:r>
          </w:p>
        </w:tc>
      </w:tr>
      <w:tr w:rsidR="00A03B1B" w:rsidRPr="00A03B1B" w14:paraId="167DAFA1" w14:textId="77777777" w:rsidTr="00B31BB1">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75C6C8E1" w14:textId="77777777" w:rsidR="00A03B1B" w:rsidRPr="00A03B1B" w:rsidRDefault="00A03B1B" w:rsidP="00A03B1B">
            <w:pPr>
              <w:spacing w:after="60"/>
              <w:rPr>
                <w:bCs/>
                <w:iCs/>
                <w:sz w:val="20"/>
                <w:szCs w:val="20"/>
              </w:rPr>
            </w:pPr>
            <w:r w:rsidRPr="00A03B1B">
              <w:rPr>
                <w:bCs/>
                <w:iCs/>
                <w:sz w:val="20"/>
                <w:szCs w:val="20"/>
              </w:rPr>
              <w:t>ECRSPCTMAX</w:t>
            </w:r>
          </w:p>
        </w:tc>
        <w:tc>
          <w:tcPr>
            <w:tcW w:w="1691" w:type="dxa"/>
            <w:tcBorders>
              <w:top w:val="single" w:sz="4" w:space="0" w:color="auto"/>
              <w:left w:val="single" w:sz="4" w:space="0" w:color="auto"/>
              <w:bottom w:val="single" w:sz="4" w:space="0" w:color="auto"/>
              <w:right w:val="single" w:sz="4" w:space="0" w:color="auto"/>
            </w:tcBorders>
            <w:hideMark/>
          </w:tcPr>
          <w:p w14:paraId="66155260" w14:textId="77777777" w:rsidR="00A03B1B" w:rsidRPr="00A03B1B" w:rsidRDefault="00A03B1B" w:rsidP="00A03B1B">
            <w:pPr>
              <w:spacing w:after="60"/>
              <w:rPr>
                <w:bCs/>
                <w:iCs/>
                <w:sz w:val="20"/>
                <w:szCs w:val="20"/>
              </w:rPr>
            </w:pPr>
            <w:r w:rsidRPr="00A03B1B">
              <w:rPr>
                <w:bCs/>
                <w:iCs/>
                <w:sz w:val="20"/>
                <w:szCs w:val="20"/>
              </w:rPr>
              <w:t>%</w:t>
            </w:r>
          </w:p>
        </w:tc>
        <w:tc>
          <w:tcPr>
            <w:tcW w:w="5854" w:type="dxa"/>
            <w:tcBorders>
              <w:top w:val="single" w:sz="4" w:space="0" w:color="auto"/>
              <w:left w:val="single" w:sz="4" w:space="0" w:color="auto"/>
              <w:bottom w:val="single" w:sz="4" w:space="0" w:color="auto"/>
              <w:right w:val="single" w:sz="4" w:space="0" w:color="auto"/>
            </w:tcBorders>
            <w:hideMark/>
          </w:tcPr>
          <w:p w14:paraId="5B0629C7" w14:textId="77777777" w:rsidR="00A03B1B" w:rsidRPr="00A03B1B" w:rsidRDefault="00A03B1B" w:rsidP="00A03B1B">
            <w:pPr>
              <w:spacing w:after="60"/>
              <w:rPr>
                <w:bCs/>
                <w:iCs/>
                <w:sz w:val="20"/>
                <w:szCs w:val="20"/>
              </w:rPr>
            </w:pPr>
            <w:r w:rsidRPr="00A03B1B">
              <w:rPr>
                <w:bCs/>
                <w:iCs/>
                <w:sz w:val="20"/>
                <w:szCs w:val="20"/>
              </w:rPr>
              <w:t>30</w:t>
            </w:r>
          </w:p>
        </w:tc>
      </w:tr>
      <w:tr w:rsidR="00A03B1B" w:rsidRPr="00A03B1B" w14:paraId="7132E0B6" w14:textId="77777777" w:rsidTr="00B31BB1">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6EC78263" w14:textId="77777777" w:rsidR="00A03B1B" w:rsidRPr="00A03B1B" w:rsidRDefault="00A03B1B" w:rsidP="00A03B1B">
            <w:pPr>
              <w:spacing w:after="60"/>
              <w:rPr>
                <w:bCs/>
                <w:iCs/>
                <w:sz w:val="20"/>
                <w:szCs w:val="20"/>
              </w:rPr>
            </w:pPr>
            <w:r w:rsidRPr="00A03B1B">
              <w:rPr>
                <w:bCs/>
                <w:iCs/>
                <w:sz w:val="20"/>
                <w:szCs w:val="20"/>
              </w:rPr>
              <w:t>ECRSMWMIN</w:t>
            </w:r>
          </w:p>
        </w:tc>
        <w:tc>
          <w:tcPr>
            <w:tcW w:w="1691" w:type="dxa"/>
            <w:tcBorders>
              <w:top w:val="single" w:sz="4" w:space="0" w:color="auto"/>
              <w:left w:val="single" w:sz="4" w:space="0" w:color="auto"/>
              <w:bottom w:val="single" w:sz="4" w:space="0" w:color="auto"/>
              <w:right w:val="single" w:sz="4" w:space="0" w:color="auto"/>
            </w:tcBorders>
            <w:hideMark/>
          </w:tcPr>
          <w:p w14:paraId="76E1F411" w14:textId="77777777" w:rsidR="00A03B1B" w:rsidRPr="00A03B1B" w:rsidRDefault="00A03B1B" w:rsidP="00A03B1B">
            <w:pPr>
              <w:spacing w:after="60"/>
              <w:rPr>
                <w:bCs/>
                <w:iCs/>
                <w:sz w:val="20"/>
                <w:szCs w:val="20"/>
              </w:rPr>
            </w:pPr>
            <w:r w:rsidRPr="00A03B1B">
              <w:rPr>
                <w:bCs/>
                <w:iCs/>
                <w:sz w:val="20"/>
                <w:szCs w:val="20"/>
              </w:rPr>
              <w:t>MW</w:t>
            </w:r>
          </w:p>
        </w:tc>
        <w:tc>
          <w:tcPr>
            <w:tcW w:w="5854" w:type="dxa"/>
            <w:tcBorders>
              <w:top w:val="single" w:sz="4" w:space="0" w:color="auto"/>
              <w:left w:val="single" w:sz="4" w:space="0" w:color="auto"/>
              <w:bottom w:val="single" w:sz="4" w:space="0" w:color="auto"/>
              <w:right w:val="single" w:sz="4" w:space="0" w:color="auto"/>
            </w:tcBorders>
            <w:hideMark/>
          </w:tcPr>
          <w:p w14:paraId="555D23CA" w14:textId="77777777" w:rsidR="00A03B1B" w:rsidRPr="00A03B1B" w:rsidRDefault="00A03B1B" w:rsidP="00A03B1B">
            <w:pPr>
              <w:spacing w:after="60"/>
              <w:rPr>
                <w:bCs/>
                <w:iCs/>
                <w:sz w:val="20"/>
                <w:szCs w:val="20"/>
              </w:rPr>
            </w:pPr>
            <w:r w:rsidRPr="00A03B1B">
              <w:rPr>
                <w:bCs/>
                <w:iCs/>
                <w:sz w:val="20"/>
                <w:szCs w:val="20"/>
              </w:rPr>
              <w:t>40</w:t>
            </w:r>
          </w:p>
        </w:tc>
      </w:tr>
      <w:tr w:rsidR="00A03B1B" w:rsidRPr="00A03B1B" w14:paraId="3728BDD3" w14:textId="77777777" w:rsidTr="00B31BB1">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47E38846" w14:textId="77777777" w:rsidR="00A03B1B" w:rsidRPr="00A03B1B" w:rsidRDefault="00A03B1B" w:rsidP="00A03B1B">
            <w:pPr>
              <w:spacing w:after="60"/>
              <w:rPr>
                <w:bCs/>
                <w:iCs/>
                <w:sz w:val="20"/>
                <w:szCs w:val="20"/>
              </w:rPr>
            </w:pPr>
            <w:r w:rsidRPr="00A03B1B">
              <w:rPr>
                <w:bCs/>
                <w:iCs/>
                <w:sz w:val="20"/>
                <w:szCs w:val="20"/>
              </w:rPr>
              <w:t>NSMWMIN</w:t>
            </w:r>
          </w:p>
        </w:tc>
        <w:tc>
          <w:tcPr>
            <w:tcW w:w="1691" w:type="dxa"/>
            <w:tcBorders>
              <w:top w:val="single" w:sz="4" w:space="0" w:color="auto"/>
              <w:left w:val="single" w:sz="4" w:space="0" w:color="auto"/>
              <w:bottom w:val="single" w:sz="4" w:space="0" w:color="auto"/>
              <w:right w:val="single" w:sz="4" w:space="0" w:color="auto"/>
            </w:tcBorders>
            <w:hideMark/>
          </w:tcPr>
          <w:p w14:paraId="7EEFBD78" w14:textId="77777777" w:rsidR="00A03B1B" w:rsidRPr="00A03B1B" w:rsidRDefault="00A03B1B" w:rsidP="00A03B1B">
            <w:pPr>
              <w:spacing w:after="60"/>
              <w:rPr>
                <w:bCs/>
                <w:iCs/>
                <w:sz w:val="20"/>
                <w:szCs w:val="20"/>
              </w:rPr>
            </w:pPr>
            <w:r w:rsidRPr="00A03B1B">
              <w:rPr>
                <w:bCs/>
                <w:iCs/>
                <w:sz w:val="20"/>
                <w:szCs w:val="20"/>
              </w:rPr>
              <w:t>MW</w:t>
            </w:r>
          </w:p>
        </w:tc>
        <w:tc>
          <w:tcPr>
            <w:tcW w:w="5854" w:type="dxa"/>
            <w:tcBorders>
              <w:top w:val="single" w:sz="4" w:space="0" w:color="auto"/>
              <w:left w:val="single" w:sz="4" w:space="0" w:color="auto"/>
              <w:bottom w:val="single" w:sz="4" w:space="0" w:color="auto"/>
              <w:right w:val="single" w:sz="4" w:space="0" w:color="auto"/>
            </w:tcBorders>
            <w:hideMark/>
          </w:tcPr>
          <w:p w14:paraId="4E448ED7" w14:textId="77777777" w:rsidR="00A03B1B" w:rsidRPr="00A03B1B" w:rsidRDefault="00A03B1B" w:rsidP="00A03B1B">
            <w:pPr>
              <w:spacing w:after="60"/>
              <w:rPr>
                <w:bCs/>
                <w:iCs/>
                <w:sz w:val="20"/>
                <w:szCs w:val="20"/>
              </w:rPr>
            </w:pPr>
            <w:r w:rsidRPr="00A03B1B">
              <w:rPr>
                <w:bCs/>
                <w:iCs/>
                <w:sz w:val="20"/>
                <w:szCs w:val="20"/>
              </w:rPr>
              <w:t>10</w:t>
            </w:r>
          </w:p>
        </w:tc>
      </w:tr>
    </w:tbl>
    <w:p w14:paraId="31071AD3" w14:textId="77777777" w:rsidR="00A03B1B" w:rsidRPr="00A03B1B" w:rsidRDefault="00A03B1B" w:rsidP="00A03B1B">
      <w:pPr>
        <w:spacing w:before="120"/>
        <w:rPr>
          <w:iCs/>
        </w:rPr>
      </w:pPr>
      <w:r w:rsidRPr="00A03B1B">
        <w:rPr>
          <w:iCs/>
        </w:rPr>
        <w:t xml:space="preserve">Further, the quantities of each Ancillary </w:t>
      </w:r>
      <w:r w:rsidRPr="00A03B1B">
        <w:t>Service</w:t>
      </w:r>
      <w:r w:rsidRPr="00A03B1B">
        <w:rPr>
          <w:iCs/>
        </w:rPr>
        <w:t xml:space="preserve"> product procured until the MCL is satisfied are priced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A03B1B" w:rsidRPr="00A03B1B" w14:paraId="767578B9" w14:textId="77777777" w:rsidTr="00B31BB1">
        <w:trPr>
          <w:trHeight w:val="350"/>
          <w:tblHeader/>
        </w:trPr>
        <w:tc>
          <w:tcPr>
            <w:tcW w:w="1571" w:type="dxa"/>
            <w:tcBorders>
              <w:top w:val="single" w:sz="4" w:space="0" w:color="auto"/>
              <w:left w:val="single" w:sz="4" w:space="0" w:color="auto"/>
              <w:bottom w:val="single" w:sz="4" w:space="0" w:color="auto"/>
              <w:right w:val="single" w:sz="4" w:space="0" w:color="auto"/>
            </w:tcBorders>
            <w:hideMark/>
          </w:tcPr>
          <w:p w14:paraId="789CDBF4" w14:textId="77777777" w:rsidR="00A03B1B" w:rsidRPr="00A03B1B" w:rsidRDefault="00A03B1B" w:rsidP="00A03B1B">
            <w:pPr>
              <w:spacing w:after="60"/>
              <w:rPr>
                <w:b/>
                <w:iCs/>
                <w:sz w:val="20"/>
                <w:szCs w:val="20"/>
              </w:rPr>
            </w:pPr>
            <w:r w:rsidRPr="00A03B1B">
              <w:rPr>
                <w:b/>
                <w:iCs/>
                <w:sz w:val="20"/>
                <w:szCs w:val="20"/>
              </w:rPr>
              <w:t>Parameter</w:t>
            </w:r>
          </w:p>
        </w:tc>
        <w:tc>
          <w:tcPr>
            <w:tcW w:w="1691" w:type="dxa"/>
            <w:tcBorders>
              <w:top w:val="single" w:sz="4" w:space="0" w:color="auto"/>
              <w:left w:val="single" w:sz="4" w:space="0" w:color="auto"/>
              <w:bottom w:val="single" w:sz="4" w:space="0" w:color="auto"/>
              <w:right w:val="single" w:sz="4" w:space="0" w:color="auto"/>
            </w:tcBorders>
            <w:hideMark/>
          </w:tcPr>
          <w:p w14:paraId="34AF0E89" w14:textId="77777777" w:rsidR="00A03B1B" w:rsidRPr="00A03B1B" w:rsidRDefault="00A03B1B" w:rsidP="00A03B1B">
            <w:pPr>
              <w:spacing w:after="60"/>
              <w:rPr>
                <w:b/>
                <w:iCs/>
                <w:sz w:val="20"/>
                <w:szCs w:val="20"/>
              </w:rPr>
            </w:pPr>
            <w:r w:rsidRPr="00A03B1B">
              <w:rPr>
                <w:b/>
                <w:iCs/>
                <w:sz w:val="20"/>
                <w:szCs w:val="20"/>
              </w:rPr>
              <w:t>Unit</w:t>
            </w:r>
          </w:p>
        </w:tc>
        <w:tc>
          <w:tcPr>
            <w:tcW w:w="5854" w:type="dxa"/>
            <w:tcBorders>
              <w:top w:val="single" w:sz="4" w:space="0" w:color="auto"/>
              <w:left w:val="single" w:sz="4" w:space="0" w:color="auto"/>
              <w:bottom w:val="single" w:sz="4" w:space="0" w:color="auto"/>
              <w:right w:val="single" w:sz="4" w:space="0" w:color="auto"/>
            </w:tcBorders>
            <w:hideMark/>
          </w:tcPr>
          <w:p w14:paraId="3ACD7104" w14:textId="77777777" w:rsidR="00A03B1B" w:rsidRPr="00A03B1B" w:rsidRDefault="00A03B1B" w:rsidP="00A03B1B">
            <w:pPr>
              <w:spacing w:after="60"/>
              <w:rPr>
                <w:b/>
                <w:iCs/>
                <w:sz w:val="20"/>
                <w:szCs w:val="20"/>
              </w:rPr>
            </w:pPr>
            <w:r w:rsidRPr="00A03B1B">
              <w:rPr>
                <w:b/>
                <w:iCs/>
                <w:sz w:val="20"/>
                <w:szCs w:val="20"/>
              </w:rPr>
              <w:t>Current Value</w:t>
            </w:r>
          </w:p>
        </w:tc>
      </w:tr>
      <w:tr w:rsidR="00A03B1B" w:rsidRPr="00A03B1B" w14:paraId="2491AA8D" w14:textId="77777777" w:rsidTr="00B31BB1">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13A53BFC" w14:textId="77777777" w:rsidR="00A03B1B" w:rsidRPr="00A03B1B" w:rsidRDefault="00A03B1B" w:rsidP="00A03B1B">
            <w:pPr>
              <w:spacing w:after="60"/>
              <w:rPr>
                <w:bCs/>
                <w:iCs/>
                <w:sz w:val="20"/>
                <w:szCs w:val="20"/>
              </w:rPr>
            </w:pPr>
            <w:r w:rsidRPr="00A03B1B">
              <w:rPr>
                <w:bCs/>
                <w:iCs/>
                <w:sz w:val="20"/>
                <w:szCs w:val="20"/>
              </w:rPr>
              <w:t>Reg-Up Max Demand Price</w:t>
            </w:r>
          </w:p>
        </w:tc>
        <w:tc>
          <w:tcPr>
            <w:tcW w:w="1691" w:type="dxa"/>
            <w:tcBorders>
              <w:top w:val="single" w:sz="4" w:space="0" w:color="auto"/>
              <w:left w:val="single" w:sz="4" w:space="0" w:color="auto"/>
              <w:bottom w:val="single" w:sz="4" w:space="0" w:color="auto"/>
              <w:right w:val="single" w:sz="4" w:space="0" w:color="auto"/>
            </w:tcBorders>
            <w:hideMark/>
          </w:tcPr>
          <w:p w14:paraId="44FADFE1" w14:textId="77777777" w:rsidR="00A03B1B" w:rsidRPr="00A03B1B" w:rsidRDefault="00A03B1B" w:rsidP="00A03B1B">
            <w:pPr>
              <w:spacing w:after="60"/>
              <w:rPr>
                <w:bCs/>
                <w:iCs/>
                <w:sz w:val="20"/>
                <w:szCs w:val="20"/>
              </w:rPr>
            </w:pPr>
            <w:r w:rsidRPr="00A03B1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676B9074" w14:textId="77777777" w:rsidR="00A03B1B" w:rsidRPr="00A03B1B" w:rsidRDefault="00A03B1B" w:rsidP="00A03B1B">
            <w:pPr>
              <w:spacing w:after="60"/>
              <w:rPr>
                <w:bCs/>
                <w:iCs/>
                <w:sz w:val="20"/>
                <w:szCs w:val="20"/>
              </w:rPr>
            </w:pPr>
            <w:r w:rsidRPr="00A03B1B">
              <w:rPr>
                <w:bCs/>
                <w:iCs/>
                <w:sz w:val="20"/>
                <w:szCs w:val="20"/>
              </w:rPr>
              <w:t>VOLL + 4,052</w:t>
            </w:r>
          </w:p>
        </w:tc>
      </w:tr>
      <w:tr w:rsidR="00A03B1B" w:rsidRPr="00A03B1B" w14:paraId="1FB0E92C" w14:textId="77777777" w:rsidTr="00B31BB1">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0348B918" w14:textId="77777777" w:rsidR="00A03B1B" w:rsidRPr="00A03B1B" w:rsidRDefault="00A03B1B" w:rsidP="00A03B1B">
            <w:pPr>
              <w:spacing w:after="60"/>
              <w:rPr>
                <w:bCs/>
                <w:iCs/>
                <w:sz w:val="20"/>
                <w:szCs w:val="20"/>
              </w:rPr>
            </w:pPr>
            <w:r w:rsidRPr="00A03B1B">
              <w:rPr>
                <w:bCs/>
                <w:iCs/>
                <w:sz w:val="20"/>
                <w:szCs w:val="20"/>
              </w:rPr>
              <w:t>RRS Max Demand Price</w:t>
            </w:r>
          </w:p>
        </w:tc>
        <w:tc>
          <w:tcPr>
            <w:tcW w:w="1691" w:type="dxa"/>
            <w:tcBorders>
              <w:top w:val="single" w:sz="4" w:space="0" w:color="auto"/>
              <w:left w:val="single" w:sz="4" w:space="0" w:color="auto"/>
              <w:bottom w:val="single" w:sz="4" w:space="0" w:color="auto"/>
              <w:right w:val="single" w:sz="4" w:space="0" w:color="auto"/>
            </w:tcBorders>
            <w:hideMark/>
          </w:tcPr>
          <w:p w14:paraId="17F18757" w14:textId="77777777" w:rsidR="00A03B1B" w:rsidRPr="00A03B1B" w:rsidRDefault="00A03B1B" w:rsidP="00A03B1B">
            <w:pPr>
              <w:spacing w:after="60"/>
              <w:rPr>
                <w:bCs/>
                <w:iCs/>
                <w:sz w:val="20"/>
                <w:szCs w:val="20"/>
              </w:rPr>
            </w:pPr>
            <w:r w:rsidRPr="00A03B1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27E1E23C" w14:textId="77777777" w:rsidR="00A03B1B" w:rsidRPr="00A03B1B" w:rsidRDefault="00A03B1B" w:rsidP="00A03B1B">
            <w:pPr>
              <w:spacing w:after="60"/>
              <w:rPr>
                <w:bCs/>
                <w:iCs/>
                <w:sz w:val="20"/>
                <w:szCs w:val="20"/>
              </w:rPr>
            </w:pPr>
            <w:r w:rsidRPr="00A03B1B">
              <w:rPr>
                <w:bCs/>
                <w:iCs/>
                <w:sz w:val="20"/>
                <w:szCs w:val="20"/>
              </w:rPr>
              <w:t>VOLL + 2,051</w:t>
            </w:r>
          </w:p>
        </w:tc>
      </w:tr>
      <w:tr w:rsidR="00A03B1B" w:rsidRPr="00A03B1B" w14:paraId="11E31914" w14:textId="77777777" w:rsidTr="00B31BB1">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60EDFA80" w14:textId="77777777" w:rsidR="00A03B1B" w:rsidRPr="00A03B1B" w:rsidRDefault="00A03B1B" w:rsidP="00A03B1B">
            <w:pPr>
              <w:spacing w:after="60"/>
              <w:rPr>
                <w:bCs/>
                <w:iCs/>
                <w:sz w:val="20"/>
                <w:szCs w:val="20"/>
              </w:rPr>
            </w:pPr>
            <w:r w:rsidRPr="00A03B1B">
              <w:rPr>
                <w:bCs/>
                <w:iCs/>
                <w:sz w:val="20"/>
                <w:szCs w:val="20"/>
              </w:rPr>
              <w:t>ECRS Max Demand Price</w:t>
            </w:r>
          </w:p>
        </w:tc>
        <w:tc>
          <w:tcPr>
            <w:tcW w:w="1691" w:type="dxa"/>
            <w:tcBorders>
              <w:top w:val="single" w:sz="4" w:space="0" w:color="auto"/>
              <w:left w:val="single" w:sz="4" w:space="0" w:color="auto"/>
              <w:bottom w:val="single" w:sz="4" w:space="0" w:color="auto"/>
              <w:right w:val="single" w:sz="4" w:space="0" w:color="auto"/>
            </w:tcBorders>
            <w:hideMark/>
          </w:tcPr>
          <w:p w14:paraId="24AFDF36" w14:textId="77777777" w:rsidR="00A03B1B" w:rsidRPr="00A03B1B" w:rsidRDefault="00A03B1B" w:rsidP="00A03B1B">
            <w:pPr>
              <w:spacing w:after="60"/>
              <w:rPr>
                <w:bCs/>
                <w:iCs/>
                <w:sz w:val="20"/>
                <w:szCs w:val="20"/>
              </w:rPr>
            </w:pPr>
            <w:r w:rsidRPr="00A03B1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0A12E4E0" w14:textId="77777777" w:rsidR="00A03B1B" w:rsidRPr="00A03B1B" w:rsidRDefault="00A03B1B" w:rsidP="00A03B1B">
            <w:pPr>
              <w:spacing w:after="60"/>
              <w:rPr>
                <w:bCs/>
                <w:iCs/>
                <w:sz w:val="20"/>
                <w:szCs w:val="20"/>
              </w:rPr>
            </w:pPr>
            <w:r w:rsidRPr="00A03B1B">
              <w:rPr>
                <w:bCs/>
                <w:iCs/>
                <w:sz w:val="20"/>
                <w:szCs w:val="20"/>
              </w:rPr>
              <w:t>VOLL + 50</w:t>
            </w:r>
          </w:p>
        </w:tc>
      </w:tr>
      <w:tr w:rsidR="00A03B1B" w:rsidRPr="00A03B1B" w14:paraId="25DDD4C9" w14:textId="77777777" w:rsidTr="00B31BB1">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5045D47A" w14:textId="77777777" w:rsidR="00A03B1B" w:rsidRPr="00A03B1B" w:rsidRDefault="00A03B1B" w:rsidP="00A03B1B">
            <w:pPr>
              <w:spacing w:after="60"/>
              <w:rPr>
                <w:bCs/>
                <w:iCs/>
                <w:sz w:val="20"/>
                <w:szCs w:val="20"/>
              </w:rPr>
            </w:pPr>
            <w:r w:rsidRPr="00A03B1B">
              <w:rPr>
                <w:bCs/>
                <w:iCs/>
                <w:sz w:val="20"/>
                <w:szCs w:val="20"/>
              </w:rPr>
              <w:t>Non-Spin Max Demand Price</w:t>
            </w:r>
          </w:p>
        </w:tc>
        <w:tc>
          <w:tcPr>
            <w:tcW w:w="1691" w:type="dxa"/>
            <w:tcBorders>
              <w:top w:val="single" w:sz="4" w:space="0" w:color="auto"/>
              <w:left w:val="single" w:sz="4" w:space="0" w:color="auto"/>
              <w:bottom w:val="single" w:sz="4" w:space="0" w:color="auto"/>
              <w:right w:val="single" w:sz="4" w:space="0" w:color="auto"/>
            </w:tcBorders>
            <w:hideMark/>
          </w:tcPr>
          <w:p w14:paraId="21F53FB6" w14:textId="77777777" w:rsidR="00A03B1B" w:rsidRPr="00A03B1B" w:rsidRDefault="00A03B1B" w:rsidP="00A03B1B">
            <w:pPr>
              <w:spacing w:after="60"/>
              <w:rPr>
                <w:bCs/>
                <w:iCs/>
                <w:sz w:val="20"/>
                <w:szCs w:val="20"/>
              </w:rPr>
            </w:pPr>
            <w:r w:rsidRPr="00A03B1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5899F877" w14:textId="77777777" w:rsidR="00A03B1B" w:rsidRPr="00A03B1B" w:rsidRDefault="00A03B1B" w:rsidP="00A03B1B">
            <w:pPr>
              <w:spacing w:after="60"/>
              <w:rPr>
                <w:bCs/>
                <w:iCs/>
                <w:sz w:val="20"/>
                <w:szCs w:val="20"/>
              </w:rPr>
            </w:pPr>
            <w:r w:rsidRPr="00A03B1B">
              <w:rPr>
                <w:bCs/>
                <w:iCs/>
                <w:sz w:val="20"/>
                <w:szCs w:val="20"/>
              </w:rPr>
              <w:t>VOLL</w:t>
            </w:r>
          </w:p>
        </w:tc>
      </w:tr>
    </w:tbl>
    <w:p w14:paraId="4A38D78B" w14:textId="77777777" w:rsidR="00A03B1B" w:rsidRPr="00A03B1B" w:rsidRDefault="00A03B1B" w:rsidP="00A03B1B">
      <w:pPr>
        <w:spacing w:before="120" w:after="120"/>
        <w:ind w:left="1413" w:hanging="720"/>
      </w:pPr>
      <w:r w:rsidRPr="00A03B1B">
        <w:rPr>
          <w:iCs/>
        </w:rPr>
        <w:t>(b)</w:t>
      </w:r>
      <w:r w:rsidRPr="00A03B1B">
        <w:tab/>
      </w:r>
      <w:r w:rsidRPr="00A03B1B">
        <w:rPr>
          <w:iCs/>
        </w:rPr>
        <w:t>Beyond the MCL, the nonlinear segments of the AORDC are disaggregated as follows:</w:t>
      </w:r>
    </w:p>
    <w:p w14:paraId="01B1D601" w14:textId="77777777" w:rsidR="00A03B1B" w:rsidRPr="00A03B1B" w:rsidRDefault="00A03B1B" w:rsidP="00A03B1B">
      <w:pPr>
        <w:spacing w:before="120" w:after="120"/>
        <w:ind w:left="2133" w:hanging="720"/>
      </w:pPr>
      <w:r w:rsidRPr="00A03B1B">
        <w:t>(i)</w:t>
      </w:r>
      <w:r w:rsidRPr="00A03B1B">
        <w:tab/>
        <w:t>First, extract evenly spaced 1 MW AORDC segments extending from the MCL to the minimum Reg-Up price.  These segments form the nonlinear portion of the Reg-Up ASDC;</w:t>
      </w:r>
    </w:p>
    <w:p w14:paraId="1E6B840F" w14:textId="77777777" w:rsidR="00A03B1B" w:rsidRPr="00A03B1B" w:rsidRDefault="00A03B1B" w:rsidP="00A03B1B">
      <w:pPr>
        <w:spacing w:before="120" w:after="120"/>
        <w:ind w:left="2133" w:hanging="720"/>
      </w:pPr>
      <w:r w:rsidRPr="00A03B1B">
        <w:t>(ii)</w:t>
      </w:r>
      <w:r w:rsidRPr="00A03B1B">
        <w:tab/>
        <w:t>Second, extract evenly spaced 1 MW AORDC segments extending from MCL to the minimum RRS price.  These segments form the nonlinear portion of the RRS ASDC;</w:t>
      </w:r>
    </w:p>
    <w:p w14:paraId="1DB606ED" w14:textId="77777777" w:rsidR="00A03B1B" w:rsidRPr="00A03B1B" w:rsidRDefault="00A03B1B" w:rsidP="00A03B1B">
      <w:pPr>
        <w:spacing w:before="120" w:after="120"/>
        <w:ind w:left="2133" w:hanging="720"/>
      </w:pPr>
      <w:r w:rsidRPr="00A03B1B">
        <w:lastRenderedPageBreak/>
        <w:t>(iii)</w:t>
      </w:r>
      <w:r w:rsidRPr="00A03B1B">
        <w:tab/>
        <w:t>Third, assign the remaining 1 MW segments of the AORDC to ECRS and Non-Spin alternately, until the requirements for both products have been met; and</w:t>
      </w:r>
    </w:p>
    <w:p w14:paraId="6B34638C" w14:textId="77777777" w:rsidR="00A03B1B" w:rsidRPr="00A03B1B" w:rsidRDefault="00A03B1B" w:rsidP="00A03B1B">
      <w:pPr>
        <w:spacing w:before="120" w:after="120"/>
        <w:ind w:left="2133" w:hanging="720"/>
      </w:pPr>
      <w:r w:rsidRPr="00A03B1B">
        <w:t>(iv)</w:t>
      </w:r>
      <w:r w:rsidRPr="00A03B1B">
        <w:tab/>
        <w:t>Assign any remaining 1 MW segments of the AORDC priced above $0.01/MWh to Non-Spin.</w:t>
      </w:r>
    </w:p>
    <w:p w14:paraId="53DBED91" w14:textId="77777777" w:rsidR="00A03B1B" w:rsidRPr="00A03B1B" w:rsidRDefault="00A03B1B" w:rsidP="00A03B1B">
      <w:pPr>
        <w:spacing w:before="120"/>
      </w:pPr>
      <w:r w:rsidRPr="00A03B1B">
        <w:t>The minimum prices for Reg-Up and RRS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A03B1B" w:rsidRPr="00A03B1B" w14:paraId="54E333D3" w14:textId="77777777" w:rsidTr="00B31BB1">
        <w:trPr>
          <w:trHeight w:val="350"/>
          <w:tblHeader/>
        </w:trPr>
        <w:tc>
          <w:tcPr>
            <w:tcW w:w="1571" w:type="dxa"/>
            <w:tcBorders>
              <w:top w:val="single" w:sz="4" w:space="0" w:color="auto"/>
              <w:left w:val="single" w:sz="4" w:space="0" w:color="auto"/>
              <w:bottom w:val="single" w:sz="4" w:space="0" w:color="auto"/>
              <w:right w:val="single" w:sz="4" w:space="0" w:color="auto"/>
            </w:tcBorders>
            <w:hideMark/>
          </w:tcPr>
          <w:p w14:paraId="3735A952" w14:textId="77777777" w:rsidR="00A03B1B" w:rsidRPr="00A03B1B" w:rsidRDefault="00A03B1B" w:rsidP="00A03B1B">
            <w:pPr>
              <w:spacing w:after="60"/>
              <w:rPr>
                <w:b/>
                <w:iCs/>
                <w:sz w:val="20"/>
                <w:szCs w:val="20"/>
              </w:rPr>
            </w:pPr>
            <w:r w:rsidRPr="00A03B1B">
              <w:rPr>
                <w:b/>
                <w:iCs/>
                <w:sz w:val="20"/>
                <w:szCs w:val="20"/>
              </w:rPr>
              <w:t>Parameter</w:t>
            </w:r>
          </w:p>
        </w:tc>
        <w:tc>
          <w:tcPr>
            <w:tcW w:w="1691" w:type="dxa"/>
            <w:tcBorders>
              <w:top w:val="single" w:sz="4" w:space="0" w:color="auto"/>
              <w:left w:val="single" w:sz="4" w:space="0" w:color="auto"/>
              <w:bottom w:val="single" w:sz="4" w:space="0" w:color="auto"/>
              <w:right w:val="single" w:sz="4" w:space="0" w:color="auto"/>
            </w:tcBorders>
            <w:hideMark/>
          </w:tcPr>
          <w:p w14:paraId="20AD79DF" w14:textId="77777777" w:rsidR="00A03B1B" w:rsidRPr="00A03B1B" w:rsidRDefault="00A03B1B" w:rsidP="00A03B1B">
            <w:pPr>
              <w:spacing w:after="60"/>
              <w:rPr>
                <w:b/>
                <w:iCs/>
                <w:sz w:val="20"/>
                <w:szCs w:val="20"/>
              </w:rPr>
            </w:pPr>
            <w:r w:rsidRPr="00A03B1B">
              <w:rPr>
                <w:b/>
                <w:iCs/>
                <w:sz w:val="20"/>
                <w:szCs w:val="20"/>
              </w:rPr>
              <w:t>Unit</w:t>
            </w:r>
          </w:p>
        </w:tc>
        <w:tc>
          <w:tcPr>
            <w:tcW w:w="5854" w:type="dxa"/>
            <w:tcBorders>
              <w:top w:val="single" w:sz="4" w:space="0" w:color="auto"/>
              <w:left w:val="single" w:sz="4" w:space="0" w:color="auto"/>
              <w:bottom w:val="single" w:sz="4" w:space="0" w:color="auto"/>
              <w:right w:val="single" w:sz="4" w:space="0" w:color="auto"/>
            </w:tcBorders>
            <w:hideMark/>
          </w:tcPr>
          <w:p w14:paraId="3A2913A3" w14:textId="77777777" w:rsidR="00A03B1B" w:rsidRPr="00A03B1B" w:rsidRDefault="00A03B1B" w:rsidP="00A03B1B">
            <w:pPr>
              <w:spacing w:after="60"/>
              <w:rPr>
                <w:b/>
                <w:iCs/>
                <w:sz w:val="20"/>
                <w:szCs w:val="20"/>
              </w:rPr>
            </w:pPr>
            <w:r w:rsidRPr="00A03B1B">
              <w:rPr>
                <w:b/>
                <w:iCs/>
                <w:sz w:val="20"/>
                <w:szCs w:val="20"/>
              </w:rPr>
              <w:t>Current Value</w:t>
            </w:r>
          </w:p>
        </w:tc>
      </w:tr>
      <w:tr w:rsidR="00A03B1B" w:rsidRPr="00A03B1B" w14:paraId="6C75518A" w14:textId="77777777" w:rsidTr="00B31BB1">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2B47F6CD" w14:textId="77777777" w:rsidR="00A03B1B" w:rsidRPr="00A03B1B" w:rsidRDefault="00A03B1B" w:rsidP="00A03B1B">
            <w:pPr>
              <w:spacing w:after="60"/>
              <w:rPr>
                <w:bCs/>
                <w:iCs/>
                <w:sz w:val="20"/>
                <w:szCs w:val="20"/>
              </w:rPr>
            </w:pPr>
            <w:r w:rsidRPr="00A03B1B">
              <w:rPr>
                <w:bCs/>
                <w:iCs/>
                <w:sz w:val="20"/>
                <w:szCs w:val="20"/>
              </w:rPr>
              <w:t>Reg-Up Min Price</w:t>
            </w:r>
          </w:p>
        </w:tc>
        <w:tc>
          <w:tcPr>
            <w:tcW w:w="1691" w:type="dxa"/>
            <w:tcBorders>
              <w:top w:val="single" w:sz="4" w:space="0" w:color="auto"/>
              <w:left w:val="single" w:sz="4" w:space="0" w:color="auto"/>
              <w:bottom w:val="single" w:sz="4" w:space="0" w:color="auto"/>
              <w:right w:val="single" w:sz="4" w:space="0" w:color="auto"/>
            </w:tcBorders>
            <w:hideMark/>
          </w:tcPr>
          <w:p w14:paraId="02D3E573" w14:textId="77777777" w:rsidR="00A03B1B" w:rsidRPr="00A03B1B" w:rsidRDefault="00A03B1B" w:rsidP="00A03B1B">
            <w:pPr>
              <w:spacing w:after="60"/>
              <w:rPr>
                <w:bCs/>
                <w:iCs/>
                <w:sz w:val="20"/>
                <w:szCs w:val="20"/>
              </w:rPr>
            </w:pPr>
            <w:r w:rsidRPr="00A03B1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1616317D" w14:textId="77777777" w:rsidR="00A03B1B" w:rsidRPr="00A03B1B" w:rsidRDefault="00A03B1B" w:rsidP="00A03B1B">
            <w:pPr>
              <w:spacing w:after="60"/>
              <w:rPr>
                <w:bCs/>
                <w:iCs/>
                <w:sz w:val="20"/>
                <w:szCs w:val="20"/>
              </w:rPr>
            </w:pPr>
            <w:r w:rsidRPr="00A03B1B">
              <w:rPr>
                <w:bCs/>
                <w:iCs/>
                <w:sz w:val="20"/>
                <w:szCs w:val="20"/>
              </w:rPr>
              <w:t>250</w:t>
            </w:r>
          </w:p>
        </w:tc>
      </w:tr>
      <w:tr w:rsidR="00A03B1B" w:rsidRPr="00A03B1B" w14:paraId="59A98B90" w14:textId="77777777" w:rsidTr="00B31BB1">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6BC616C3" w14:textId="77777777" w:rsidR="00A03B1B" w:rsidRPr="00A03B1B" w:rsidRDefault="00A03B1B" w:rsidP="00A03B1B">
            <w:pPr>
              <w:spacing w:after="60"/>
              <w:rPr>
                <w:bCs/>
                <w:iCs/>
                <w:sz w:val="20"/>
                <w:szCs w:val="20"/>
              </w:rPr>
            </w:pPr>
            <w:r w:rsidRPr="00A03B1B">
              <w:rPr>
                <w:bCs/>
                <w:iCs/>
                <w:sz w:val="20"/>
                <w:szCs w:val="20"/>
              </w:rPr>
              <w:t>RRS Min Price</w:t>
            </w:r>
          </w:p>
        </w:tc>
        <w:tc>
          <w:tcPr>
            <w:tcW w:w="1691" w:type="dxa"/>
            <w:tcBorders>
              <w:top w:val="single" w:sz="4" w:space="0" w:color="auto"/>
              <w:left w:val="single" w:sz="4" w:space="0" w:color="auto"/>
              <w:bottom w:val="single" w:sz="4" w:space="0" w:color="auto"/>
              <w:right w:val="single" w:sz="4" w:space="0" w:color="auto"/>
            </w:tcBorders>
            <w:hideMark/>
          </w:tcPr>
          <w:p w14:paraId="29642BF4" w14:textId="77777777" w:rsidR="00A03B1B" w:rsidRPr="00A03B1B" w:rsidRDefault="00A03B1B" w:rsidP="00A03B1B">
            <w:pPr>
              <w:spacing w:after="60"/>
              <w:rPr>
                <w:bCs/>
                <w:iCs/>
                <w:sz w:val="20"/>
                <w:szCs w:val="20"/>
              </w:rPr>
            </w:pPr>
            <w:r w:rsidRPr="00A03B1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02F705E3" w14:textId="77777777" w:rsidR="00A03B1B" w:rsidRPr="00A03B1B" w:rsidRDefault="00A03B1B" w:rsidP="00A03B1B">
            <w:pPr>
              <w:spacing w:after="60"/>
              <w:rPr>
                <w:bCs/>
                <w:iCs/>
                <w:sz w:val="20"/>
                <w:szCs w:val="20"/>
              </w:rPr>
            </w:pPr>
            <w:r w:rsidRPr="00A03B1B">
              <w:rPr>
                <w:bCs/>
                <w:iCs/>
                <w:sz w:val="20"/>
                <w:szCs w:val="20"/>
              </w:rPr>
              <w:t>100</w:t>
            </w:r>
          </w:p>
        </w:tc>
      </w:tr>
    </w:tbl>
    <w:p w14:paraId="585BF2B3" w14:textId="77777777" w:rsidR="00A03B1B" w:rsidRPr="00A03B1B" w:rsidRDefault="00A03B1B" w:rsidP="00A03B1B">
      <w:pPr>
        <w:spacing w:before="240" w:after="240"/>
        <w:ind w:left="720" w:hanging="720"/>
      </w:pPr>
      <w:r w:rsidRPr="00A03B1B">
        <w:t>(8)</w:t>
      </w:r>
      <w:r w:rsidRPr="00A03B1B">
        <w:tab/>
        <w:t>Each ASDC</w:t>
      </w:r>
      <w:ins w:id="158" w:author="ERCOT" w:date="2025-12-08T09:52:00Z">
        <w:r w:rsidRPr="00A03B1B">
          <w:t>, with the exception of DRRS,</w:t>
        </w:r>
      </w:ins>
      <w:r w:rsidRPr="00A03B1B">
        <w:t xml:space="preserve"> will be represented by a linear approximation to the corresponding part of the AORDC.</w:t>
      </w:r>
    </w:p>
    <w:p w14:paraId="5A7A9045" w14:textId="77777777" w:rsidR="00A03B1B" w:rsidRPr="00A03B1B" w:rsidRDefault="00A03B1B" w:rsidP="00A03B1B">
      <w:pPr>
        <w:spacing w:after="240"/>
        <w:ind w:left="720" w:hanging="720"/>
        <w:rPr>
          <w:iCs/>
        </w:rPr>
      </w:pPr>
      <w:r w:rsidRPr="00A03B1B">
        <w:rPr>
          <w:iCs/>
        </w:rPr>
        <w:t>(9)</w:t>
      </w:r>
      <w:r w:rsidRPr="00A03B1B">
        <w:rPr>
          <w:iCs/>
        </w:rPr>
        <w:tab/>
      </w:r>
      <w:r w:rsidRPr="00A03B1B">
        <w:rPr>
          <w:iCs/>
          <w:color w:val="000000"/>
        </w:rPr>
        <w:t>All ASDCs</w:t>
      </w:r>
      <w:ins w:id="159" w:author="ERCOT" w:date="2025-12-08T09:52:00Z">
        <w:r w:rsidRPr="00A03B1B">
          <w:t>, with the exception of DRRS,</w:t>
        </w:r>
      </w:ins>
      <w:r w:rsidRPr="00A03B1B">
        <w:rPr>
          <w:iCs/>
          <w:color w:val="000000"/>
        </w:rPr>
        <w:t xml:space="preserve"> will have a floor price, based on ERCOT’s assessment of the need for a floor price on the ASDC for RUC, such that no values on the curve for any Ancillary Service fall below $15 per MW per hour for the portion of the ASDC that corresponds to the Ancillary Service Plan.</w:t>
      </w:r>
    </w:p>
    <w:p w14:paraId="2AFD9FB4" w14:textId="77777777" w:rsidR="00A03B1B" w:rsidRPr="00A03B1B" w:rsidRDefault="00A03B1B" w:rsidP="00A03B1B">
      <w:pPr>
        <w:spacing w:before="240" w:after="240"/>
        <w:ind w:left="720" w:hanging="720"/>
        <w:rPr>
          <w:ins w:id="160" w:author="ERCOT" w:date="2025-12-08T09:54:00Z"/>
          <w:rFonts w:eastAsia="SimSun"/>
          <w:iCs/>
          <w:szCs w:val="20"/>
        </w:rPr>
      </w:pPr>
      <w:ins w:id="161" w:author="ERCOT" w:date="2025-12-08T09:54:00Z">
        <w:r w:rsidRPr="00A03B1B">
          <w:rPr>
            <w:rFonts w:eastAsia="SimSun"/>
            <w:iCs/>
            <w:szCs w:val="20"/>
          </w:rPr>
          <w:t>(10)</w:t>
        </w:r>
        <w:r w:rsidRPr="00A03B1B">
          <w:rPr>
            <w:rFonts w:eastAsia="SimSun"/>
            <w:iCs/>
            <w:szCs w:val="20"/>
          </w:rPr>
          <w:tab/>
          <w:t>The points on the ASDC for DRRS are described in the table with a linear line connecting each point along the curve:</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A03B1B" w:rsidRPr="00A03B1B" w14:paraId="2492C378" w14:textId="77777777" w:rsidTr="00B31BB1">
        <w:trPr>
          <w:jc w:val="center"/>
          <w:ins w:id="162" w:author="ERCOT" w:date="2025-12-08T09:54:00Z"/>
        </w:trPr>
        <w:tc>
          <w:tcPr>
            <w:tcW w:w="3780" w:type="dxa"/>
          </w:tcPr>
          <w:p w14:paraId="5EE480CC" w14:textId="77777777" w:rsidR="00A03B1B" w:rsidRPr="00A03B1B" w:rsidRDefault="00A03B1B" w:rsidP="00A03B1B">
            <w:pPr>
              <w:spacing w:after="240"/>
              <w:rPr>
                <w:ins w:id="163" w:author="ERCOT" w:date="2025-12-08T09:54:00Z"/>
                <w:rFonts w:eastAsia="SimSun"/>
                <w:b/>
                <w:iCs/>
                <w:sz w:val="20"/>
                <w:szCs w:val="20"/>
              </w:rPr>
            </w:pPr>
            <w:ins w:id="164" w:author="ERCOT" w:date="2025-12-08T09:54:00Z">
              <w:r w:rsidRPr="00A03B1B">
                <w:rPr>
                  <w:rFonts w:eastAsia="SimSun"/>
                  <w:b/>
                  <w:iCs/>
                  <w:sz w:val="20"/>
                  <w:szCs w:val="20"/>
                </w:rPr>
                <w:t>MW</w:t>
              </w:r>
            </w:ins>
          </w:p>
        </w:tc>
        <w:tc>
          <w:tcPr>
            <w:tcW w:w="2520" w:type="dxa"/>
          </w:tcPr>
          <w:p w14:paraId="7F2E0C17" w14:textId="77777777" w:rsidR="00A03B1B" w:rsidRPr="00A03B1B" w:rsidRDefault="00A03B1B" w:rsidP="00A03B1B">
            <w:pPr>
              <w:spacing w:after="240"/>
              <w:rPr>
                <w:ins w:id="165" w:author="ERCOT" w:date="2025-12-08T09:54:00Z"/>
                <w:rFonts w:eastAsia="SimSun"/>
                <w:b/>
                <w:iCs/>
                <w:sz w:val="20"/>
                <w:szCs w:val="20"/>
              </w:rPr>
            </w:pPr>
            <w:ins w:id="166" w:author="ERCOT" w:date="2025-12-08T09:54:00Z">
              <w:r w:rsidRPr="00A03B1B">
                <w:rPr>
                  <w:rFonts w:eastAsia="SimSun"/>
                  <w:b/>
                  <w:iCs/>
                  <w:sz w:val="20"/>
                  <w:szCs w:val="20"/>
                </w:rPr>
                <w:t>Price (per MW per hour)</w:t>
              </w:r>
            </w:ins>
          </w:p>
        </w:tc>
      </w:tr>
      <w:tr w:rsidR="00A03B1B" w:rsidRPr="00A03B1B" w14:paraId="38700846" w14:textId="77777777" w:rsidTr="00B31BB1">
        <w:trPr>
          <w:jc w:val="center"/>
          <w:ins w:id="167" w:author="ERCOT" w:date="2025-12-08T09:54:00Z"/>
        </w:trPr>
        <w:tc>
          <w:tcPr>
            <w:tcW w:w="3780" w:type="dxa"/>
          </w:tcPr>
          <w:p w14:paraId="2D61A8D6" w14:textId="77777777" w:rsidR="00A03B1B" w:rsidRPr="00A03B1B" w:rsidRDefault="00A03B1B" w:rsidP="00A03B1B">
            <w:pPr>
              <w:spacing w:after="60"/>
              <w:rPr>
                <w:ins w:id="168" w:author="ERCOT" w:date="2025-12-08T09:54:00Z"/>
                <w:rFonts w:eastAsia="SimSun"/>
                <w:iCs/>
                <w:sz w:val="20"/>
                <w:szCs w:val="20"/>
              </w:rPr>
            </w:pPr>
            <w:ins w:id="169" w:author="ERCOT" w:date="2025-12-08T09:54:00Z">
              <w:r w:rsidRPr="00A03B1B">
                <w:rPr>
                  <w:rFonts w:eastAsia="SimSun"/>
                  <w:iCs/>
                  <w:sz w:val="20"/>
                  <w:szCs w:val="20"/>
                </w:rPr>
                <w:t>0</w:t>
              </w:r>
            </w:ins>
          </w:p>
        </w:tc>
        <w:tc>
          <w:tcPr>
            <w:tcW w:w="2520" w:type="dxa"/>
          </w:tcPr>
          <w:p w14:paraId="1696F635" w14:textId="77777777" w:rsidR="00A03B1B" w:rsidRPr="00A03B1B" w:rsidRDefault="00A03B1B" w:rsidP="00A03B1B">
            <w:pPr>
              <w:spacing w:after="60"/>
              <w:rPr>
                <w:ins w:id="170" w:author="ERCOT" w:date="2025-12-08T09:54:00Z"/>
                <w:rFonts w:eastAsia="SimSun"/>
                <w:iCs/>
                <w:sz w:val="20"/>
                <w:szCs w:val="20"/>
              </w:rPr>
            </w:pPr>
            <w:ins w:id="171" w:author="ERCOT" w:date="2025-12-08T09:54:00Z">
              <w:r w:rsidRPr="00A03B1B">
                <w:rPr>
                  <w:rFonts w:eastAsia="SimSun"/>
                  <w:iCs/>
                  <w:sz w:val="20"/>
                  <w:szCs w:val="20"/>
                </w:rPr>
                <w:t>$150</w:t>
              </w:r>
            </w:ins>
          </w:p>
        </w:tc>
      </w:tr>
      <w:tr w:rsidR="00A03B1B" w:rsidRPr="00A03B1B" w14:paraId="6AAF9041" w14:textId="77777777" w:rsidTr="00B31BB1">
        <w:trPr>
          <w:jc w:val="center"/>
          <w:ins w:id="172" w:author="ERCOT" w:date="2025-12-08T09:54:00Z"/>
        </w:trPr>
        <w:tc>
          <w:tcPr>
            <w:tcW w:w="3780" w:type="dxa"/>
          </w:tcPr>
          <w:p w14:paraId="3CFA4809" w14:textId="77777777" w:rsidR="00A03B1B" w:rsidRPr="00A03B1B" w:rsidRDefault="00A03B1B" w:rsidP="00A03B1B">
            <w:pPr>
              <w:spacing w:after="60"/>
              <w:rPr>
                <w:ins w:id="173" w:author="ERCOT" w:date="2025-12-08T09:54:00Z"/>
                <w:rFonts w:eastAsia="SimSun"/>
                <w:iCs/>
                <w:sz w:val="20"/>
                <w:szCs w:val="20"/>
              </w:rPr>
            </w:pPr>
            <w:ins w:id="174" w:author="ERCOT" w:date="2025-12-08T09:54:00Z">
              <w:r w:rsidRPr="00A03B1B">
                <w:rPr>
                  <w:rFonts w:eastAsia="SimSun"/>
                  <w:iCs/>
                  <w:sz w:val="20"/>
                  <w:szCs w:val="20"/>
                </w:rPr>
                <w:t>Ancillary Service Plan for DRRS</w:t>
              </w:r>
            </w:ins>
          </w:p>
        </w:tc>
        <w:tc>
          <w:tcPr>
            <w:tcW w:w="2520" w:type="dxa"/>
          </w:tcPr>
          <w:p w14:paraId="68AA5C9B" w14:textId="77777777" w:rsidR="00A03B1B" w:rsidRPr="00A03B1B" w:rsidRDefault="00A03B1B" w:rsidP="00A03B1B">
            <w:pPr>
              <w:spacing w:after="60"/>
              <w:rPr>
                <w:ins w:id="175" w:author="ERCOT" w:date="2025-12-08T09:54:00Z"/>
                <w:rFonts w:eastAsia="SimSun"/>
                <w:iCs/>
                <w:sz w:val="20"/>
                <w:szCs w:val="20"/>
              </w:rPr>
            </w:pPr>
            <w:ins w:id="176" w:author="ERCOT" w:date="2025-12-08T09:54:00Z">
              <w:r w:rsidRPr="00A03B1B">
                <w:rPr>
                  <w:rFonts w:eastAsia="SimSun"/>
                  <w:iCs/>
                  <w:sz w:val="20"/>
                  <w:szCs w:val="20"/>
                </w:rPr>
                <w:t>$10</w:t>
              </w:r>
            </w:ins>
          </w:p>
        </w:tc>
      </w:tr>
      <w:tr w:rsidR="00A03B1B" w:rsidRPr="00A03B1B" w14:paraId="3421C7F0" w14:textId="77777777" w:rsidTr="00B31BB1">
        <w:trPr>
          <w:jc w:val="center"/>
          <w:ins w:id="177" w:author="ERCOT" w:date="2025-12-08T09:54:00Z"/>
        </w:trPr>
        <w:tc>
          <w:tcPr>
            <w:tcW w:w="3780" w:type="dxa"/>
          </w:tcPr>
          <w:p w14:paraId="6C3E07AB" w14:textId="77777777" w:rsidR="00A03B1B" w:rsidRPr="00A03B1B" w:rsidRDefault="00A03B1B" w:rsidP="00A03B1B">
            <w:pPr>
              <w:spacing w:after="60"/>
              <w:rPr>
                <w:ins w:id="178" w:author="ERCOT" w:date="2025-12-08T09:54:00Z"/>
                <w:rFonts w:eastAsia="SimSun"/>
                <w:iCs/>
                <w:sz w:val="20"/>
                <w:szCs w:val="20"/>
              </w:rPr>
            </w:pPr>
            <w:ins w:id="179" w:author="ERCOT" w:date="2025-12-08T09:54:00Z">
              <w:r w:rsidRPr="00A03B1B">
                <w:rPr>
                  <w:rFonts w:eastAsia="SimSun"/>
                  <w:iCs/>
                  <w:sz w:val="20"/>
                  <w:szCs w:val="20"/>
                </w:rPr>
                <w:t>Ancillary Service Plan for DRRS</w:t>
              </w:r>
            </w:ins>
          </w:p>
        </w:tc>
        <w:tc>
          <w:tcPr>
            <w:tcW w:w="2520" w:type="dxa"/>
          </w:tcPr>
          <w:p w14:paraId="22B92734" w14:textId="77777777" w:rsidR="00A03B1B" w:rsidRPr="00A03B1B" w:rsidRDefault="00A03B1B" w:rsidP="00A03B1B">
            <w:pPr>
              <w:spacing w:after="60"/>
              <w:rPr>
                <w:ins w:id="180" w:author="ERCOT" w:date="2025-12-08T09:54:00Z"/>
                <w:rFonts w:eastAsia="SimSun"/>
                <w:iCs/>
                <w:sz w:val="20"/>
                <w:szCs w:val="20"/>
              </w:rPr>
            </w:pPr>
            <w:ins w:id="181" w:author="ERCOT" w:date="2025-12-08T09:54:00Z">
              <w:r w:rsidRPr="00A03B1B">
                <w:rPr>
                  <w:rFonts w:eastAsia="SimSun"/>
                  <w:iCs/>
                  <w:sz w:val="20"/>
                  <w:szCs w:val="20"/>
                </w:rPr>
                <w:t>$0</w:t>
              </w:r>
            </w:ins>
          </w:p>
        </w:tc>
      </w:tr>
    </w:tbl>
    <w:p w14:paraId="0F00180F" w14:textId="77777777" w:rsidR="00A03B1B" w:rsidRPr="00A03B1B" w:rsidRDefault="00A03B1B" w:rsidP="00A03B1B">
      <w:pPr>
        <w:keepNext/>
        <w:tabs>
          <w:tab w:val="left" w:pos="1080"/>
        </w:tabs>
        <w:spacing w:before="480" w:after="240"/>
        <w:ind w:left="1080" w:hanging="1080"/>
        <w:outlineLvl w:val="2"/>
        <w:rPr>
          <w:b/>
          <w:bCs/>
          <w:i/>
        </w:rPr>
      </w:pPr>
      <w:bookmarkStart w:id="182" w:name="_Toc90197129"/>
      <w:bookmarkStart w:id="183" w:name="_Toc142108950"/>
      <w:bookmarkStart w:id="184" w:name="_Toc142113795"/>
      <w:bookmarkStart w:id="185" w:name="_Toc402345622"/>
      <w:bookmarkStart w:id="186" w:name="_Toc405383905"/>
      <w:bookmarkStart w:id="187" w:name="_Toc405537008"/>
      <w:bookmarkStart w:id="188" w:name="_Toc440871794"/>
      <w:bookmarkStart w:id="189" w:name="_Toc135990675"/>
      <w:bookmarkStart w:id="190" w:name="_Toc135990687"/>
      <w:bookmarkStart w:id="191" w:name="_Toc135990688"/>
      <w:bookmarkStart w:id="192" w:name="_Toc135990697"/>
      <w:bookmarkStart w:id="193" w:name="_Hlk135899194"/>
      <w:bookmarkEnd w:id="144"/>
      <w:bookmarkEnd w:id="145"/>
      <w:r w:rsidRPr="00A03B1B">
        <w:rPr>
          <w:b/>
          <w:bCs/>
          <w:i/>
        </w:rPr>
        <w:t>4.5.1</w:t>
      </w:r>
      <w:r w:rsidRPr="00A03B1B">
        <w:rPr>
          <w:b/>
          <w:bCs/>
          <w:i/>
        </w:rPr>
        <w:tab/>
      </w:r>
      <w:bookmarkStart w:id="194" w:name="_Toc90197130"/>
      <w:bookmarkEnd w:id="182"/>
      <w:r w:rsidRPr="00A03B1B">
        <w:rPr>
          <w:b/>
          <w:bCs/>
          <w:i/>
        </w:rPr>
        <w:t>DAM Clearing Process</w:t>
      </w:r>
      <w:bookmarkEnd w:id="183"/>
      <w:bookmarkEnd w:id="184"/>
      <w:bookmarkEnd w:id="185"/>
      <w:bookmarkEnd w:id="186"/>
      <w:bookmarkEnd w:id="187"/>
      <w:bookmarkEnd w:id="188"/>
      <w:bookmarkEnd w:id="189"/>
      <w:bookmarkEnd w:id="194"/>
    </w:p>
    <w:p w14:paraId="11A7B112" w14:textId="77777777" w:rsidR="00A03B1B" w:rsidRPr="00A03B1B" w:rsidRDefault="00A03B1B" w:rsidP="00A03B1B">
      <w:pPr>
        <w:spacing w:after="240"/>
        <w:ind w:left="720" w:hanging="720"/>
        <w:rPr>
          <w:rFonts w:eastAsia="SimSun"/>
          <w:iCs/>
          <w:szCs w:val="20"/>
        </w:rPr>
      </w:pPr>
      <w:r w:rsidRPr="00A03B1B">
        <w:rPr>
          <w:rFonts w:eastAsia="SimSun"/>
          <w:iCs/>
          <w:szCs w:val="20"/>
        </w:rPr>
        <w:t>(1)</w:t>
      </w:r>
      <w:r w:rsidRPr="00A03B1B">
        <w:rPr>
          <w:rFonts w:eastAsia="SimSun"/>
          <w:iCs/>
          <w:szCs w:val="20"/>
        </w:rPr>
        <w:tab/>
        <w:t xml:space="preserve">At 1000 in the Day-Ahead, ERCOT shall start the Day-Ahead Market (DAM) clearing process.  If the processing of DAM bids and offers after 0900 is significantly delayed or impacted by a failure of ERCOT software or systems that directly impacts the DAM, ERCOT shall post a Notice as soon as practicable on the </w:t>
      </w:r>
      <w:r w:rsidRPr="00A03B1B">
        <w:rPr>
          <w:rFonts w:eastAsia="SimSun"/>
          <w:szCs w:val="20"/>
        </w:rPr>
        <w:t>ERCOT website</w:t>
      </w:r>
      <w:r w:rsidRPr="00A03B1B">
        <w:rPr>
          <w:rFonts w:eastAsia="SimSun"/>
          <w:iCs/>
          <w:szCs w:val="20"/>
        </w:rPr>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6940CD2A" w14:textId="77777777" w:rsidR="00A03B1B" w:rsidRPr="00A03B1B" w:rsidRDefault="00A03B1B" w:rsidP="00A03B1B">
      <w:pPr>
        <w:spacing w:after="240"/>
        <w:ind w:left="720" w:hanging="720"/>
        <w:rPr>
          <w:rFonts w:eastAsia="SimSun"/>
          <w:iCs/>
          <w:szCs w:val="20"/>
        </w:rPr>
      </w:pPr>
      <w:r w:rsidRPr="00A03B1B">
        <w:rPr>
          <w:rFonts w:eastAsia="SimSun"/>
          <w:iCs/>
          <w:szCs w:val="20"/>
        </w:rPr>
        <w:t>(2)</w:t>
      </w:r>
      <w:r w:rsidRPr="00A03B1B">
        <w:rPr>
          <w:rFonts w:eastAsia="SimSun"/>
          <w:iCs/>
          <w:szCs w:val="20"/>
        </w:rPr>
        <w:tab/>
        <w:t>ERCOT shall complete a Day-Ahead Simultaneous Feasibility Test (SFT).  This test uses the Day-Ahead Updated Network Model topology and evaluates all Congestion Revenue Rights (CRRs) for feasibility to determine hourly oversold quantities.</w:t>
      </w:r>
    </w:p>
    <w:p w14:paraId="760BA4FD" w14:textId="77777777" w:rsidR="00A03B1B" w:rsidRPr="00A03B1B" w:rsidRDefault="00A03B1B" w:rsidP="00A03B1B">
      <w:pPr>
        <w:spacing w:after="240"/>
        <w:ind w:left="720" w:hanging="720"/>
        <w:rPr>
          <w:rFonts w:eastAsia="SimSun"/>
          <w:iCs/>
          <w:szCs w:val="20"/>
        </w:rPr>
      </w:pPr>
      <w:r w:rsidRPr="00A03B1B">
        <w:rPr>
          <w:rFonts w:eastAsia="SimSun"/>
          <w:iCs/>
          <w:szCs w:val="20"/>
        </w:rPr>
        <w:lastRenderedPageBreak/>
        <w:t>(3)</w:t>
      </w:r>
      <w:r w:rsidRPr="00A03B1B">
        <w:rPr>
          <w:rFonts w:eastAsia="SimSun"/>
          <w:iCs/>
          <w:szCs w:val="20"/>
        </w:rPr>
        <w:tab/>
        <w:t>The purpose of the DAM is to economically and simultaneously clear offers and bids described in Section 4.4, Inputs into DAM and Other Trades.</w:t>
      </w:r>
    </w:p>
    <w:p w14:paraId="37C56ADB" w14:textId="77777777" w:rsidR="00A03B1B" w:rsidRPr="00A03B1B" w:rsidRDefault="00A03B1B" w:rsidP="00A03B1B">
      <w:pPr>
        <w:spacing w:after="240"/>
        <w:ind w:left="720" w:hanging="720"/>
        <w:rPr>
          <w:rFonts w:eastAsia="SimSun" w:cs="Arial"/>
          <w:iCs/>
          <w:szCs w:val="20"/>
        </w:rPr>
      </w:pPr>
      <w:r w:rsidRPr="00A03B1B">
        <w:rPr>
          <w:rFonts w:eastAsia="SimSun"/>
          <w:iCs/>
          <w:szCs w:val="20"/>
        </w:rPr>
        <w:t>(4)</w:t>
      </w:r>
      <w:r w:rsidRPr="00A03B1B">
        <w:rPr>
          <w:rFonts w:eastAsia="SimSun"/>
          <w:iCs/>
          <w:szCs w:val="20"/>
        </w:rPr>
        <w:tab/>
        <w:t xml:space="preserve">The DAM uses a multi-hour mixed integer programming algorithm </w:t>
      </w:r>
      <w:r w:rsidRPr="00A03B1B">
        <w:rPr>
          <w:rFonts w:eastAsia="SimSun" w:cs="Arial"/>
          <w:iCs/>
          <w:szCs w:val="20"/>
        </w:rPr>
        <w:t xml:space="preserve">to maximize bid-based revenues, including revenues based on Ancillary Service Demand Curves (ASDCs), minus the offer-based costs over the Operating Day, subject to security and other constraints.  </w:t>
      </w:r>
    </w:p>
    <w:p w14:paraId="2BA13198" w14:textId="77777777" w:rsidR="00A03B1B" w:rsidRPr="00A03B1B" w:rsidRDefault="00A03B1B" w:rsidP="00A03B1B">
      <w:pPr>
        <w:spacing w:after="240"/>
        <w:ind w:left="1440" w:hanging="720"/>
        <w:rPr>
          <w:rFonts w:eastAsia="SimSun" w:cs="Arial"/>
          <w:szCs w:val="20"/>
        </w:rPr>
      </w:pPr>
      <w:r w:rsidRPr="00A03B1B">
        <w:rPr>
          <w:rFonts w:eastAsia="SimSun" w:cs="Arial"/>
          <w:szCs w:val="20"/>
        </w:rPr>
        <w:t>(a)</w:t>
      </w:r>
      <w:r w:rsidRPr="00A03B1B">
        <w:rPr>
          <w:rFonts w:eastAsia="SimSun" w:cs="Arial"/>
          <w:szCs w:val="20"/>
        </w:rPr>
        <w:tab/>
        <w:t xml:space="preserve">The bid-based revenues include revenues from ASDCs, DAM Energy Bids, bid portions of Energy Bid/Offer Curves, and </w:t>
      </w:r>
      <w:r w:rsidRPr="00A03B1B">
        <w:rPr>
          <w:rFonts w:eastAsia="SimSun"/>
          <w:szCs w:val="20"/>
        </w:rPr>
        <w:t>Point-to-Point</w:t>
      </w:r>
      <w:r w:rsidRPr="00A03B1B">
        <w:rPr>
          <w:rFonts w:eastAsia="SimSun" w:cs="Arial"/>
          <w:szCs w:val="20"/>
        </w:rPr>
        <w:t xml:space="preserve"> (PTP) </w:t>
      </w:r>
      <w:r w:rsidRPr="00A03B1B">
        <w:rPr>
          <w:rFonts w:eastAsia="SimSun"/>
          <w:szCs w:val="20"/>
        </w:rPr>
        <w:t>Obligation</w:t>
      </w:r>
      <w:r w:rsidRPr="00A03B1B">
        <w:rPr>
          <w:rFonts w:eastAsia="SimSun" w:cs="Arial"/>
          <w:szCs w:val="20"/>
        </w:rPr>
        <w:t xml:space="preserve"> bids.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078E59F3" w14:textId="77777777" w:rsidTr="00B31BB1">
        <w:trPr>
          <w:trHeight w:val="386"/>
        </w:trPr>
        <w:tc>
          <w:tcPr>
            <w:tcW w:w="9350" w:type="dxa"/>
            <w:shd w:val="pct12" w:color="auto" w:fill="auto"/>
          </w:tcPr>
          <w:p w14:paraId="61F86C7C" w14:textId="77777777" w:rsidR="00A03B1B" w:rsidRPr="00A03B1B" w:rsidRDefault="00A03B1B" w:rsidP="00A03B1B">
            <w:pPr>
              <w:spacing w:before="120" w:after="240"/>
              <w:rPr>
                <w:rFonts w:eastAsia="SimSun"/>
                <w:b/>
                <w:i/>
                <w:iCs/>
              </w:rPr>
            </w:pPr>
            <w:r w:rsidRPr="00A03B1B">
              <w:rPr>
                <w:rFonts w:eastAsia="SimSun"/>
                <w:b/>
                <w:i/>
                <w:iCs/>
              </w:rPr>
              <w:t>[NPRR1188:  Replace paragraph (a) above with the following upon system implementation:]</w:t>
            </w:r>
          </w:p>
          <w:p w14:paraId="1266A9D7" w14:textId="77777777" w:rsidR="00A03B1B" w:rsidRPr="00A03B1B" w:rsidRDefault="00A03B1B" w:rsidP="00A03B1B">
            <w:pPr>
              <w:spacing w:after="240"/>
              <w:ind w:left="1440" w:hanging="720"/>
              <w:rPr>
                <w:rFonts w:eastAsia="SimSun" w:cs="Arial"/>
                <w:szCs w:val="20"/>
              </w:rPr>
            </w:pPr>
            <w:r w:rsidRPr="00A03B1B">
              <w:rPr>
                <w:rFonts w:eastAsia="SimSun" w:cs="Arial"/>
                <w:szCs w:val="20"/>
              </w:rPr>
              <w:t>(a)</w:t>
            </w:r>
            <w:r w:rsidRPr="00A03B1B">
              <w:rPr>
                <w:rFonts w:eastAsia="SimSun" w:cs="Arial"/>
                <w:szCs w:val="20"/>
              </w:rPr>
              <w:tab/>
              <w:t xml:space="preserve">The bid-based revenues include revenues from ASDCs, DAM Energy Bids, Energy Bid Curves, bid portions of Energy Bid/Offer Curves, and </w:t>
            </w:r>
            <w:r w:rsidRPr="00A03B1B">
              <w:rPr>
                <w:rFonts w:eastAsia="SimSun"/>
                <w:szCs w:val="20"/>
              </w:rPr>
              <w:t>Point-to-Point</w:t>
            </w:r>
            <w:r w:rsidRPr="00A03B1B">
              <w:rPr>
                <w:rFonts w:eastAsia="SimSun" w:cs="Arial"/>
                <w:szCs w:val="20"/>
              </w:rPr>
              <w:t xml:space="preserve"> (PTP) </w:t>
            </w:r>
            <w:r w:rsidRPr="00A03B1B">
              <w:rPr>
                <w:rFonts w:eastAsia="SimSun"/>
                <w:szCs w:val="20"/>
              </w:rPr>
              <w:t>Obligation</w:t>
            </w:r>
            <w:r w:rsidRPr="00A03B1B">
              <w:rPr>
                <w:rFonts w:eastAsia="SimSun" w:cs="Arial"/>
                <w:szCs w:val="20"/>
              </w:rPr>
              <w:t xml:space="preserve"> bids.</w:t>
            </w:r>
          </w:p>
        </w:tc>
      </w:tr>
    </w:tbl>
    <w:p w14:paraId="7B1D85A2" w14:textId="77777777" w:rsidR="00A03B1B" w:rsidRPr="00A03B1B" w:rsidRDefault="00A03B1B" w:rsidP="00A03B1B">
      <w:pPr>
        <w:spacing w:before="240" w:after="240"/>
        <w:ind w:left="1440" w:hanging="720"/>
        <w:rPr>
          <w:rFonts w:eastAsia="SimSun"/>
          <w:szCs w:val="20"/>
        </w:rPr>
      </w:pPr>
      <w:r w:rsidRPr="00A03B1B">
        <w:rPr>
          <w:rFonts w:eastAsia="SimSun"/>
          <w:szCs w:val="20"/>
        </w:rPr>
        <w:t>(b)</w:t>
      </w:r>
      <w:r w:rsidRPr="00A03B1B">
        <w:rPr>
          <w:rFonts w:eastAsia="SimSun"/>
          <w:szCs w:val="20"/>
        </w:rPr>
        <w:tab/>
        <w:t xml:space="preserve">The offer-based costs include costs from the Startup Offer, Minimum Energy Offer, and Energy Offer Curve of any Resource that submitted a Three-Part Supply Offer, DAM Energy-Only Offers, </w:t>
      </w:r>
      <w:r w:rsidRPr="00A03B1B">
        <w:rPr>
          <w:rFonts w:eastAsia="SimSun" w:cs="Arial"/>
          <w:szCs w:val="20"/>
        </w:rPr>
        <w:t xml:space="preserve">offer portions of Energy Bid/Offer Curves, </w:t>
      </w:r>
      <w:r w:rsidRPr="00A03B1B">
        <w:rPr>
          <w:rFonts w:eastAsia="SimSun"/>
          <w:szCs w:val="20"/>
        </w:rPr>
        <w:t xml:space="preserve">Ancillary Service Only Offers, and Ancillary Service Offers.  </w:t>
      </w:r>
    </w:p>
    <w:p w14:paraId="369C8732" w14:textId="77777777" w:rsidR="00A03B1B" w:rsidRPr="00A03B1B" w:rsidRDefault="00A03B1B" w:rsidP="00A03B1B">
      <w:pPr>
        <w:spacing w:after="240"/>
        <w:ind w:left="1440" w:hanging="720"/>
        <w:rPr>
          <w:rFonts w:eastAsia="SimSun"/>
          <w:szCs w:val="20"/>
        </w:rPr>
      </w:pPr>
      <w:r w:rsidRPr="00A03B1B">
        <w:rPr>
          <w:rFonts w:eastAsia="SimSun"/>
          <w:szCs w:val="20"/>
        </w:rPr>
        <w:t>(c)</w:t>
      </w:r>
      <w:r w:rsidRPr="00A03B1B">
        <w:rPr>
          <w:rFonts w:eastAsia="SimSun"/>
          <w:szCs w:val="20"/>
        </w:rPr>
        <w:tab/>
        <w:t xml:space="preserve">Security constraints specified to prevent DAM solutions that would overload the elements of the ERCOT Transmission Grid include the following: </w:t>
      </w:r>
    </w:p>
    <w:p w14:paraId="2DFB6002" w14:textId="77777777" w:rsidR="00A03B1B" w:rsidRPr="00A03B1B" w:rsidRDefault="00A03B1B" w:rsidP="00A03B1B">
      <w:pPr>
        <w:spacing w:after="240"/>
        <w:ind w:left="2160" w:hanging="720"/>
        <w:rPr>
          <w:rFonts w:eastAsia="SimSun"/>
          <w:szCs w:val="20"/>
        </w:rPr>
      </w:pPr>
      <w:r w:rsidRPr="00A03B1B">
        <w:rPr>
          <w:rFonts w:eastAsia="SimSun"/>
          <w:szCs w:val="20"/>
        </w:rPr>
        <w:t>(i)</w:t>
      </w:r>
      <w:r w:rsidRPr="00A03B1B">
        <w:rPr>
          <w:rFonts w:eastAsia="SimSun"/>
          <w:szCs w:val="20"/>
        </w:rPr>
        <w:tab/>
        <w:t>Transmission constraints – transfer limits on energy flows through the ERCOT Transmission Grid, e.g., thermal or stability limits.  These limits must be satisfied by the intact network and for certain specified contingencies.  These constraints may represent:</w:t>
      </w:r>
    </w:p>
    <w:p w14:paraId="1F9EF436" w14:textId="77777777" w:rsidR="00A03B1B" w:rsidRPr="00A03B1B" w:rsidRDefault="00A03B1B" w:rsidP="00A03B1B">
      <w:pPr>
        <w:spacing w:after="240"/>
        <w:ind w:left="2880" w:hanging="720"/>
        <w:rPr>
          <w:rFonts w:eastAsia="SimSun"/>
          <w:szCs w:val="20"/>
        </w:rPr>
      </w:pPr>
      <w:r w:rsidRPr="00A03B1B">
        <w:rPr>
          <w:rFonts w:eastAsia="SimSun"/>
          <w:szCs w:val="20"/>
        </w:rPr>
        <w:t>(A)</w:t>
      </w:r>
      <w:r w:rsidRPr="00A03B1B">
        <w:rPr>
          <w:rFonts w:eastAsia="SimSun"/>
          <w:szCs w:val="20"/>
        </w:rPr>
        <w:tab/>
        <w:t>Thermal constraints – protect Transmission Facilities against thermal overload.</w:t>
      </w:r>
    </w:p>
    <w:p w14:paraId="300B7A09" w14:textId="77777777" w:rsidR="00A03B1B" w:rsidRPr="00A03B1B" w:rsidRDefault="00A03B1B" w:rsidP="00A03B1B">
      <w:pPr>
        <w:spacing w:after="240"/>
        <w:ind w:left="2880" w:hanging="720"/>
        <w:rPr>
          <w:rFonts w:eastAsia="SimSun"/>
          <w:szCs w:val="20"/>
        </w:rPr>
      </w:pPr>
      <w:r w:rsidRPr="00A03B1B">
        <w:rPr>
          <w:rFonts w:eastAsia="SimSun"/>
          <w:szCs w:val="20"/>
        </w:rPr>
        <w:t>(B)</w:t>
      </w:r>
      <w:r w:rsidRPr="00A03B1B">
        <w:rPr>
          <w:rFonts w:eastAsia="SimSun"/>
          <w:szCs w:val="20"/>
        </w:rPr>
        <w:tab/>
        <w:t>Generic constraints – protect the ERCOT Transmission Grid against transient instability, dynamic stability or voltage collapse.</w:t>
      </w:r>
    </w:p>
    <w:p w14:paraId="43556A82" w14:textId="77777777" w:rsidR="00A03B1B" w:rsidRPr="00A03B1B" w:rsidRDefault="00A03B1B" w:rsidP="00A03B1B">
      <w:pPr>
        <w:spacing w:after="240"/>
        <w:ind w:left="2880" w:hanging="720"/>
        <w:rPr>
          <w:rFonts w:eastAsia="SimSun"/>
          <w:szCs w:val="20"/>
        </w:rPr>
      </w:pPr>
      <w:r w:rsidRPr="00A03B1B">
        <w:rPr>
          <w:rFonts w:eastAsia="SimSun"/>
          <w:szCs w:val="20"/>
        </w:rPr>
        <w:t>(C)</w:t>
      </w:r>
      <w:r w:rsidRPr="00A03B1B">
        <w:rPr>
          <w:rFonts w:eastAsia="SimSun"/>
          <w:szCs w:val="20"/>
        </w:rPr>
        <w:tab/>
        <w:t xml:space="preserve">Power flow constraints – the energy balance at required Electrical Buses in the ERCOT Transmission Grid must be maintained.  </w:t>
      </w:r>
    </w:p>
    <w:p w14:paraId="3EE3E2C1" w14:textId="77777777" w:rsidR="00A03B1B" w:rsidRPr="00A03B1B" w:rsidRDefault="00A03B1B" w:rsidP="00A03B1B">
      <w:pPr>
        <w:spacing w:after="240"/>
        <w:ind w:left="2160" w:hanging="720"/>
        <w:rPr>
          <w:rFonts w:eastAsia="SimSun"/>
          <w:szCs w:val="20"/>
        </w:rPr>
      </w:pPr>
      <w:r w:rsidRPr="00A03B1B">
        <w:rPr>
          <w:rFonts w:eastAsia="SimSun"/>
          <w:szCs w:val="20"/>
        </w:rPr>
        <w:t>(ii)</w:t>
      </w:r>
      <w:r w:rsidRPr="00A03B1B">
        <w:rPr>
          <w:rFonts w:eastAsia="SimSun"/>
          <w:szCs w:val="20"/>
        </w:rPr>
        <w:tab/>
        <w:t>Resource constraints – the physical and security limits on Resources that submit Three-Part Supply Offers or Energy Bid/Offer Curves:</w:t>
      </w:r>
    </w:p>
    <w:p w14:paraId="477EE4AC" w14:textId="77777777" w:rsidR="00A03B1B" w:rsidRPr="00A03B1B" w:rsidRDefault="00A03B1B" w:rsidP="00A03B1B">
      <w:pPr>
        <w:spacing w:after="240"/>
        <w:ind w:left="2880" w:hanging="720"/>
        <w:rPr>
          <w:rFonts w:eastAsia="SimSun"/>
          <w:szCs w:val="20"/>
        </w:rPr>
      </w:pPr>
      <w:r w:rsidRPr="00A03B1B">
        <w:rPr>
          <w:rFonts w:eastAsia="SimSun"/>
          <w:szCs w:val="20"/>
        </w:rPr>
        <w:t>(A)</w:t>
      </w:r>
      <w:r w:rsidRPr="00A03B1B">
        <w:rPr>
          <w:rFonts w:eastAsia="SimSun"/>
          <w:szCs w:val="20"/>
        </w:rPr>
        <w:tab/>
        <w:t xml:space="preserve">Resource output constraints – the Low Sustained Limit (LSL) and High Sustained Limit (HSL) of each Resource; and </w:t>
      </w:r>
    </w:p>
    <w:p w14:paraId="6A177D2A" w14:textId="77777777" w:rsidR="00A03B1B" w:rsidRPr="00A03B1B" w:rsidRDefault="00A03B1B" w:rsidP="00A03B1B">
      <w:pPr>
        <w:spacing w:after="240"/>
        <w:ind w:left="2880" w:hanging="720"/>
        <w:rPr>
          <w:rFonts w:eastAsia="SimSun"/>
          <w:szCs w:val="20"/>
        </w:rPr>
      </w:pPr>
      <w:r w:rsidRPr="00A03B1B">
        <w:rPr>
          <w:rFonts w:eastAsia="SimSun"/>
          <w:szCs w:val="20"/>
        </w:rPr>
        <w:lastRenderedPageBreak/>
        <w:t>(B)</w:t>
      </w:r>
      <w:r w:rsidRPr="00A03B1B">
        <w:rPr>
          <w:rFonts w:eastAsia="SimSun"/>
          <w:szCs w:val="20"/>
        </w:rPr>
        <w:tab/>
        <w:t>Resource operational constraints – includes minimum run time, minimum down time, and configuration constraints.</w:t>
      </w:r>
    </w:p>
    <w:p w14:paraId="22299691" w14:textId="77777777" w:rsidR="00A03B1B" w:rsidRPr="00A03B1B" w:rsidRDefault="00A03B1B" w:rsidP="00A03B1B">
      <w:pPr>
        <w:spacing w:after="240"/>
        <w:ind w:left="2160" w:hanging="720"/>
        <w:rPr>
          <w:rFonts w:eastAsia="SimSun"/>
          <w:szCs w:val="20"/>
        </w:rPr>
      </w:pPr>
      <w:r w:rsidRPr="00A03B1B">
        <w:rPr>
          <w:rFonts w:eastAsia="SimSun"/>
          <w:szCs w:val="20"/>
        </w:rPr>
        <w:t>(iii)</w:t>
      </w:r>
      <w:r w:rsidRPr="00A03B1B">
        <w:rPr>
          <w:rFonts w:eastAsia="SimSun"/>
          <w:szCs w:val="20"/>
        </w:rPr>
        <w:tab/>
        <w:t xml:space="preserve">Other constraints – </w:t>
      </w:r>
    </w:p>
    <w:p w14:paraId="3081F824" w14:textId="77777777" w:rsidR="00A03B1B" w:rsidRPr="00A03B1B" w:rsidRDefault="00A03B1B" w:rsidP="00A03B1B">
      <w:pPr>
        <w:spacing w:after="240"/>
        <w:ind w:left="2880" w:hanging="720"/>
        <w:rPr>
          <w:rFonts w:eastAsia="SimSun"/>
          <w:szCs w:val="20"/>
        </w:rPr>
      </w:pPr>
      <w:r w:rsidRPr="00A03B1B">
        <w:rPr>
          <w:rFonts w:eastAsia="SimSun"/>
          <w:szCs w:val="20"/>
        </w:rPr>
        <w:t>(A)</w:t>
      </w:r>
      <w:r w:rsidRPr="00A03B1B">
        <w:rPr>
          <w:rFonts w:eastAsia="SimSun"/>
          <w:szCs w:val="20"/>
        </w:rP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w:t>
      </w:r>
      <w:del w:id="195" w:author="ERCOT" w:date="2025-12-08T09:57:00Z">
        <w:r w:rsidRPr="00A03B1B" w:rsidDel="00E45E0F">
          <w:rPr>
            <w:rFonts w:eastAsia="SimSun"/>
            <w:szCs w:val="20"/>
          </w:rPr>
          <w:delText xml:space="preserve">Non-Spinning Reserve (Non-Spin) </w:delText>
        </w:r>
      </w:del>
      <w:r w:rsidRPr="00A03B1B">
        <w:rPr>
          <w:rFonts w:eastAsia="SimSun"/>
          <w:szCs w:val="20"/>
        </w:rPr>
        <w:t>Resource-Specific Ancillary Service Offers are not awarded in the same Operating Hour.</w:t>
      </w:r>
    </w:p>
    <w:p w14:paraId="05195127" w14:textId="77777777" w:rsidR="00A03B1B" w:rsidRPr="00A03B1B" w:rsidRDefault="00A03B1B" w:rsidP="00A03B1B">
      <w:pPr>
        <w:spacing w:after="240"/>
        <w:ind w:left="2880" w:hanging="720"/>
        <w:rPr>
          <w:rFonts w:eastAsia="SimSun"/>
          <w:szCs w:val="20"/>
        </w:rPr>
      </w:pPr>
      <w:r w:rsidRPr="00A03B1B">
        <w:rPr>
          <w:rFonts w:eastAsia="SimSun"/>
          <w:szCs w:val="20"/>
        </w:rPr>
        <w:t>(B)</w:t>
      </w:r>
      <w:r w:rsidRPr="00A03B1B">
        <w:rPr>
          <w:rFonts w:eastAsia="SimSun"/>
          <w:szCs w:val="20"/>
        </w:rPr>
        <w:tab/>
        <w:t>The sum of the awarded Resource-Specific Ancillary Service Offer capacities for each Resource must be within the Resource limits specified in the Current Operating Plan (COP) and Section 3.18, Resource Limits in Providing Ancillary Service, and the Resource Parameters as described in Section 3.7, Resource Parameters.</w:t>
      </w:r>
    </w:p>
    <w:p w14:paraId="374AF100" w14:textId="77777777" w:rsidR="00A03B1B" w:rsidRPr="00A03B1B" w:rsidRDefault="00A03B1B" w:rsidP="00A03B1B">
      <w:pPr>
        <w:spacing w:after="240"/>
        <w:ind w:left="2880" w:hanging="720"/>
        <w:rPr>
          <w:rFonts w:eastAsia="SimSun"/>
          <w:szCs w:val="20"/>
        </w:rPr>
      </w:pPr>
      <w:r w:rsidRPr="00A03B1B">
        <w:rPr>
          <w:rFonts w:eastAsia="SimSun"/>
          <w:szCs w:val="20"/>
        </w:rPr>
        <w:t>(C)</w:t>
      </w:r>
      <w:r w:rsidRPr="00A03B1B">
        <w:rPr>
          <w:rFonts w:eastAsia="SimSun"/>
          <w:szCs w:val="20"/>
        </w:rPr>
        <w:tab/>
        <w:t>Block Resource-Specific Ancillary Service Offers for a Load Resource – blocks will not be cleared unless the entire quantity block can be awarded.  Because block Resource-Specific Ancillary Service Offers cannot set the Market Clearing Price for Capacity (MCPC), a block Ancillary Service Offer may clear below the Ancillary Service Offer price for that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587C0A24" w14:textId="77777777" w:rsidTr="00B31BB1">
        <w:trPr>
          <w:trHeight w:val="386"/>
        </w:trPr>
        <w:tc>
          <w:tcPr>
            <w:tcW w:w="9350" w:type="dxa"/>
            <w:shd w:val="pct12" w:color="auto" w:fill="auto"/>
          </w:tcPr>
          <w:p w14:paraId="510C70CE" w14:textId="77777777" w:rsidR="00A03B1B" w:rsidRPr="00A03B1B" w:rsidRDefault="00A03B1B" w:rsidP="00A03B1B">
            <w:pPr>
              <w:spacing w:before="120" w:after="240"/>
              <w:rPr>
                <w:rFonts w:eastAsia="SimSun"/>
                <w:b/>
                <w:i/>
                <w:iCs/>
              </w:rPr>
            </w:pPr>
            <w:r w:rsidRPr="00A03B1B">
              <w:rPr>
                <w:rFonts w:eastAsia="SimSun"/>
                <w:b/>
                <w:i/>
                <w:iCs/>
              </w:rPr>
              <w:t>[NPRR1188:  Replace paragraph (C) above with the following upon system implementation:]</w:t>
            </w:r>
          </w:p>
          <w:p w14:paraId="65506693" w14:textId="77777777" w:rsidR="00A03B1B" w:rsidRPr="00A03B1B" w:rsidRDefault="00A03B1B" w:rsidP="00A03B1B">
            <w:pPr>
              <w:spacing w:after="240"/>
              <w:ind w:left="2880" w:hanging="720"/>
              <w:rPr>
                <w:rFonts w:eastAsia="SimSun"/>
                <w:szCs w:val="20"/>
              </w:rPr>
            </w:pPr>
            <w:r w:rsidRPr="00A03B1B">
              <w:rPr>
                <w:rFonts w:eastAsia="SimSun"/>
                <w:szCs w:val="20"/>
              </w:rPr>
              <w:t>(C)</w:t>
            </w:r>
            <w:r w:rsidRPr="00A03B1B">
              <w:rPr>
                <w:rFonts w:eastAsia="SimSun"/>
                <w:szCs w:val="20"/>
              </w:rPr>
              <w:tab/>
              <w:t>Block Resource-Specific Ancillary Service Offers for a Load Resource that is not a Controllable Load Resource (CLR) – blocks will not be cleared unless the entire quantity block can be awarded.  Because block Resource-Specific Ancillary Service Offers cannot set the Market Clearing Price for Capacity (MCPC), a block Ancillary Service Offer may clear below the Ancillary Service Offer price for that block.</w:t>
            </w:r>
          </w:p>
        </w:tc>
      </w:tr>
    </w:tbl>
    <w:p w14:paraId="299DE0C5" w14:textId="77777777" w:rsidR="00A03B1B" w:rsidRPr="00A03B1B" w:rsidRDefault="00A03B1B" w:rsidP="00A03B1B">
      <w:pPr>
        <w:spacing w:before="240" w:after="240"/>
        <w:ind w:left="2880" w:hanging="720"/>
        <w:rPr>
          <w:rFonts w:eastAsia="SimSun"/>
          <w:szCs w:val="20"/>
        </w:rPr>
      </w:pPr>
      <w:r w:rsidRPr="00A03B1B">
        <w:rPr>
          <w:rFonts w:eastAsia="SimSun"/>
          <w:szCs w:val="20"/>
        </w:rPr>
        <w:t>(D)</w:t>
      </w:r>
      <w:r w:rsidRPr="00A03B1B">
        <w:rPr>
          <w:rFonts w:eastAsia="SimSun"/>
          <w:szCs w:val="20"/>
        </w:rPr>
        <w:tab/>
        <w:t xml:space="preserve">Block DAM Energy Bids, DAM Energy-Only Offers, and PTP Obligation bids – blocks will not be cleared unless the entire time and/or quantity block can be awarded.  Because quantity block bids and offers cannot set the Settlement Point Price, a quantity </w:t>
      </w:r>
      <w:r w:rsidRPr="00A03B1B">
        <w:rPr>
          <w:rFonts w:eastAsia="SimSun"/>
          <w:szCs w:val="20"/>
        </w:rPr>
        <w:lastRenderedPageBreak/>
        <w:t>block bid or offer may clear in a manner inconsistent with the bid or offer price for that block.</w:t>
      </w:r>
    </w:p>
    <w:p w14:paraId="28C4A94E" w14:textId="77777777" w:rsidR="00A03B1B" w:rsidRPr="00A03B1B" w:rsidRDefault="00A03B1B" w:rsidP="00A03B1B">
      <w:pPr>
        <w:spacing w:after="240"/>
        <w:ind w:left="2880" w:hanging="720"/>
        <w:rPr>
          <w:rFonts w:eastAsia="SimSun"/>
          <w:szCs w:val="20"/>
        </w:rPr>
      </w:pPr>
      <w:r w:rsidRPr="00A03B1B">
        <w:rPr>
          <w:rFonts w:eastAsia="SimSun"/>
          <w:szCs w:val="20"/>
        </w:rPr>
        <w:t>(E)</w:t>
      </w:r>
      <w:r w:rsidRPr="00A03B1B">
        <w:rPr>
          <w:rFonts w:eastAsia="SimSun"/>
          <w:szCs w:val="20"/>
        </w:rP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1B9FD09B" w14:textId="77777777" w:rsidR="00A03B1B" w:rsidRPr="00A03B1B" w:rsidRDefault="00A03B1B" w:rsidP="00A03B1B">
      <w:pPr>
        <w:spacing w:after="240"/>
        <w:ind w:left="2880" w:hanging="720"/>
        <w:rPr>
          <w:rFonts w:eastAsia="SimSun"/>
          <w:szCs w:val="20"/>
        </w:rPr>
      </w:pPr>
      <w:r w:rsidRPr="00A03B1B">
        <w:rPr>
          <w:rFonts w:eastAsia="SimSun"/>
          <w:szCs w:val="20"/>
        </w:rPr>
        <w:t>(F)</w:t>
      </w:r>
      <w:r w:rsidRPr="00A03B1B">
        <w:rPr>
          <w:rFonts w:eastAsia="SimSun"/>
          <w:szCs w:val="20"/>
        </w:rPr>
        <w:tab/>
        <w:t xml:space="preserve">Energy Storage Resources (ESRs) – The energy cleared for an ESR may be negative, indicating purchase of energy, or positive, indicating sale of energy. </w:t>
      </w:r>
    </w:p>
    <w:p w14:paraId="5D1297C8" w14:textId="77777777" w:rsidR="00A03B1B" w:rsidRPr="00A03B1B" w:rsidRDefault="00A03B1B" w:rsidP="00A03B1B">
      <w:pPr>
        <w:spacing w:after="240"/>
        <w:ind w:left="1440" w:hanging="720"/>
        <w:rPr>
          <w:rFonts w:eastAsia="SimSun"/>
          <w:szCs w:val="20"/>
        </w:rPr>
      </w:pPr>
      <w:r w:rsidRPr="00A03B1B">
        <w:rPr>
          <w:rFonts w:eastAsia="SimSun"/>
          <w:szCs w:val="20"/>
        </w:rPr>
        <w:t>(d)</w:t>
      </w:r>
      <w:r w:rsidRPr="00A03B1B">
        <w:rPr>
          <w:rFonts w:eastAsia="SimSun"/>
          <w:szCs w:val="20"/>
        </w:rPr>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r w:rsidRPr="00A03B1B" w:rsidDel="00785215">
        <w:rPr>
          <w:rFonts w:eastAsia="SimSun"/>
          <w:szCs w:val="20"/>
        </w:rPr>
        <w:t xml:space="preserve"> </w:t>
      </w:r>
    </w:p>
    <w:p w14:paraId="2D55CCD1" w14:textId="77777777" w:rsidR="00A03B1B" w:rsidRPr="00A03B1B" w:rsidRDefault="00A03B1B" w:rsidP="00A03B1B">
      <w:pPr>
        <w:spacing w:after="240"/>
        <w:ind w:left="720" w:hanging="720"/>
        <w:rPr>
          <w:rFonts w:eastAsia="SimSun"/>
          <w:iCs/>
          <w:szCs w:val="20"/>
        </w:rPr>
      </w:pPr>
      <w:r w:rsidRPr="00A03B1B">
        <w:rPr>
          <w:rFonts w:eastAsia="SimSun"/>
          <w:iCs/>
          <w:szCs w:val="20"/>
        </w:rPr>
        <w:t>(5)</w:t>
      </w:r>
      <w:r w:rsidRPr="00A03B1B">
        <w:rPr>
          <w:rFonts w:eastAsia="SimSun"/>
          <w:iCs/>
          <w:szCs w:val="20"/>
        </w:rPr>
        <w:tab/>
        <w:t>ERCOT shall determine the appropriate Load distribution factors to allocate offers, bids, and source and sink of CRRs at a Load Zone across the energized power flow buses that are modeled with Load in that Load Zone.  The non-Private Use Network Load distribution factors are based on historical State Estimator hourly distribution using a proxy day methodology representing anticipated weather conditions.  The Private Use Network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7EACCBD5" w14:textId="77777777" w:rsidTr="00B31BB1">
        <w:trPr>
          <w:trHeight w:val="386"/>
        </w:trPr>
        <w:tc>
          <w:tcPr>
            <w:tcW w:w="9350" w:type="dxa"/>
            <w:shd w:val="pct12" w:color="auto" w:fill="auto"/>
          </w:tcPr>
          <w:p w14:paraId="4F9F3CC0" w14:textId="77777777" w:rsidR="00A03B1B" w:rsidRPr="00A03B1B" w:rsidRDefault="00A03B1B" w:rsidP="00A03B1B">
            <w:pPr>
              <w:spacing w:before="120" w:after="240"/>
              <w:rPr>
                <w:rFonts w:eastAsia="SimSun"/>
                <w:b/>
                <w:i/>
                <w:iCs/>
              </w:rPr>
            </w:pPr>
            <w:r w:rsidRPr="00A03B1B">
              <w:rPr>
                <w:rFonts w:eastAsia="SimSun"/>
                <w:b/>
                <w:i/>
                <w:iCs/>
              </w:rPr>
              <w:t>[NPRR1004:  Replace paragraph (5) above with the following upon system implementation:]</w:t>
            </w:r>
          </w:p>
          <w:p w14:paraId="2AEA6EE3" w14:textId="77777777" w:rsidR="00A03B1B" w:rsidRPr="00A03B1B" w:rsidRDefault="00A03B1B" w:rsidP="00A03B1B">
            <w:pPr>
              <w:spacing w:after="240"/>
              <w:ind w:left="720" w:hanging="720"/>
              <w:rPr>
                <w:rFonts w:eastAsia="SimSun"/>
                <w:iCs/>
                <w:szCs w:val="20"/>
              </w:rPr>
            </w:pPr>
            <w:r w:rsidRPr="00A03B1B">
              <w:rPr>
                <w:rFonts w:eastAsia="SimSun"/>
                <w:iCs/>
                <w:szCs w:val="20"/>
              </w:rPr>
              <w:t>(5)</w:t>
            </w:r>
            <w:r w:rsidRPr="00A03B1B">
              <w:rPr>
                <w:rFonts w:eastAsia="SimSun"/>
                <w:iCs/>
                <w:szCs w:val="20"/>
              </w:rPr>
              <w:tab/>
              <w:t>ERCOT shall determine the appropriate Load distribution factors to allocate offers, bids, and source and sink of PTP Obligations at a Load Zone across the energized power flow buses that are modeled with Load in that Load Zone.  ERCOT shall derive DAM Load distribution factors with the set of Load distribution factors constructed in accordance with the ERCOT Load distribution factor methodology specified in paragraph (c) of Section 3.12, Load Forecasting.  In the event the Load distribution factors are not available, the Load distribution factors for the most recent preceding Operating Day will be used.</w:t>
            </w:r>
          </w:p>
        </w:tc>
      </w:tr>
    </w:tbl>
    <w:p w14:paraId="4614B49F" w14:textId="77777777" w:rsidR="00A03B1B" w:rsidRPr="00A03B1B" w:rsidRDefault="00A03B1B" w:rsidP="00A03B1B">
      <w:pPr>
        <w:spacing w:before="240" w:after="240"/>
        <w:ind w:left="720" w:hanging="720"/>
        <w:rPr>
          <w:rFonts w:eastAsia="SimSun"/>
          <w:iCs/>
          <w:szCs w:val="20"/>
        </w:rPr>
      </w:pPr>
      <w:r w:rsidRPr="00A03B1B">
        <w:rPr>
          <w:rFonts w:eastAsia="SimSun"/>
          <w:iCs/>
          <w:szCs w:val="20"/>
        </w:rPr>
        <w:lastRenderedPageBreak/>
        <w:t>(6)</w:t>
      </w:r>
      <w:r w:rsidRPr="00A03B1B">
        <w:rPr>
          <w:rFonts w:eastAsia="SimSun"/>
          <w:iCs/>
          <w:szCs w:val="20"/>
        </w:rPr>
        <w:tab/>
        <w:t xml:space="preserve">ERCOT shall allocate offers, bids, and source and sink of CRRs at a Hub using the distribution factors specified in the definition of that Hub in Section 3.5.2, Hub Definitions. </w:t>
      </w:r>
    </w:p>
    <w:p w14:paraId="2362168C" w14:textId="77777777" w:rsidR="00A03B1B" w:rsidRPr="00A03B1B" w:rsidRDefault="00A03B1B" w:rsidP="00A03B1B">
      <w:pPr>
        <w:spacing w:after="240"/>
        <w:ind w:left="720" w:hanging="720"/>
        <w:rPr>
          <w:rFonts w:eastAsia="SimSun"/>
          <w:iCs/>
          <w:szCs w:val="20"/>
        </w:rPr>
      </w:pPr>
      <w:r w:rsidRPr="00A03B1B">
        <w:rPr>
          <w:rFonts w:eastAsia="SimSun"/>
          <w:iCs/>
          <w:szCs w:val="20"/>
        </w:rPr>
        <w:t>(7)</w:t>
      </w:r>
      <w:r w:rsidRPr="00A03B1B">
        <w:rPr>
          <w:rFonts w:eastAsia="SimSun"/>
          <w:iCs/>
          <w:szCs w:val="20"/>
        </w:rPr>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0507CA16" w14:textId="77777777" w:rsidR="00A03B1B" w:rsidRPr="00A03B1B" w:rsidRDefault="00A03B1B" w:rsidP="00A03B1B">
      <w:pPr>
        <w:spacing w:after="240"/>
        <w:ind w:left="720" w:hanging="720"/>
        <w:rPr>
          <w:rFonts w:eastAsia="SimSun"/>
          <w:iCs/>
          <w:szCs w:val="20"/>
        </w:rPr>
      </w:pPr>
      <w:r w:rsidRPr="00A03B1B">
        <w:rPr>
          <w:rFonts w:eastAsia="SimSun"/>
          <w:iCs/>
          <w:szCs w:val="20"/>
        </w:rPr>
        <w:t>(8)</w:t>
      </w:r>
      <w:r w:rsidRPr="00A03B1B">
        <w:rPr>
          <w:rFonts w:eastAsia="SimSun"/>
          <w:iCs/>
          <w:szCs w:val="20"/>
        </w:rPr>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16E05D93" w14:textId="77777777" w:rsidR="00A03B1B" w:rsidRPr="00A03B1B" w:rsidRDefault="00A03B1B" w:rsidP="00A03B1B">
      <w:pPr>
        <w:spacing w:after="240"/>
        <w:ind w:left="1440" w:hanging="720"/>
        <w:rPr>
          <w:rFonts w:eastAsia="SimSun"/>
          <w:szCs w:val="20"/>
        </w:rPr>
      </w:pPr>
      <w:r w:rsidRPr="00A03B1B">
        <w:rPr>
          <w:rFonts w:eastAsia="SimSun"/>
          <w:szCs w:val="20"/>
        </w:rPr>
        <w:t>(a)</w:t>
      </w:r>
      <w:r w:rsidRPr="00A03B1B">
        <w:rPr>
          <w:rFonts w:eastAsia="SimSun"/>
          <w:szCs w:val="20"/>
        </w:rPr>
        <w:tab/>
        <w:t>Use an appropriate LMP predetermined by ERCOT as applicable to a specific Electrical Bus; or if not so specified</w:t>
      </w:r>
    </w:p>
    <w:p w14:paraId="387290FE" w14:textId="77777777" w:rsidR="00A03B1B" w:rsidRPr="00A03B1B" w:rsidRDefault="00A03B1B" w:rsidP="00A03B1B">
      <w:pPr>
        <w:spacing w:after="240"/>
        <w:ind w:left="1440" w:hanging="720"/>
        <w:rPr>
          <w:rFonts w:eastAsia="SimSun"/>
          <w:szCs w:val="20"/>
        </w:rPr>
      </w:pPr>
      <w:r w:rsidRPr="00A03B1B">
        <w:rPr>
          <w:rFonts w:eastAsia="SimSun"/>
          <w:szCs w:val="20"/>
        </w:rPr>
        <w:t>(b)</w:t>
      </w:r>
      <w:r w:rsidRPr="00A03B1B">
        <w:rPr>
          <w:rFonts w:eastAsia="SimSun"/>
          <w:szCs w:val="20"/>
        </w:rPr>
        <w:tab/>
        <w:t>Use the following rules in order:</w:t>
      </w:r>
    </w:p>
    <w:p w14:paraId="1E3129C8" w14:textId="77777777" w:rsidR="00A03B1B" w:rsidRPr="00A03B1B" w:rsidRDefault="00A03B1B" w:rsidP="00A03B1B">
      <w:pPr>
        <w:spacing w:after="240"/>
        <w:ind w:left="2160" w:hanging="720"/>
        <w:rPr>
          <w:rFonts w:eastAsia="SimSun"/>
          <w:szCs w:val="20"/>
        </w:rPr>
      </w:pPr>
      <w:r w:rsidRPr="00A03B1B">
        <w:rPr>
          <w:rFonts w:eastAsia="SimSun"/>
          <w:szCs w:val="20"/>
        </w:rPr>
        <w:t>(i)</w:t>
      </w:r>
      <w:r w:rsidRPr="00A03B1B">
        <w:rPr>
          <w:rFonts w:eastAsia="SimSun"/>
          <w:szCs w:val="20"/>
        </w:rPr>
        <w:tab/>
        <w:t>Use average LMP for Electrical Buses within the same station having the same voltage level as the de-energized Electrical Bus, if any exist.</w:t>
      </w:r>
    </w:p>
    <w:p w14:paraId="5F1C9866" w14:textId="77777777" w:rsidR="00A03B1B" w:rsidRPr="00A03B1B" w:rsidRDefault="00A03B1B" w:rsidP="00A03B1B">
      <w:pPr>
        <w:spacing w:after="240"/>
        <w:ind w:left="2160" w:hanging="720"/>
        <w:rPr>
          <w:rFonts w:eastAsia="SimSun"/>
          <w:szCs w:val="20"/>
        </w:rPr>
      </w:pPr>
      <w:r w:rsidRPr="00A03B1B">
        <w:rPr>
          <w:rFonts w:eastAsia="SimSun"/>
          <w:szCs w:val="20"/>
        </w:rPr>
        <w:t>(ii)</w:t>
      </w:r>
      <w:r w:rsidRPr="00A03B1B">
        <w:rPr>
          <w:rFonts w:eastAsia="SimSun"/>
          <w:szCs w:val="20"/>
        </w:rPr>
        <w:tab/>
        <w:t>Use average LMP for all Electrical Buses within the same station, if any exist.</w:t>
      </w:r>
    </w:p>
    <w:p w14:paraId="670F6A7A" w14:textId="77777777" w:rsidR="00A03B1B" w:rsidRPr="00A03B1B" w:rsidRDefault="00A03B1B" w:rsidP="00A03B1B">
      <w:pPr>
        <w:spacing w:after="240"/>
        <w:ind w:left="2160" w:hanging="720"/>
        <w:rPr>
          <w:rFonts w:eastAsia="SimSun"/>
          <w:iCs/>
          <w:szCs w:val="20"/>
        </w:rPr>
      </w:pPr>
      <w:r w:rsidRPr="00A03B1B">
        <w:rPr>
          <w:rFonts w:eastAsia="SimSun"/>
          <w:iCs/>
          <w:szCs w:val="20"/>
        </w:rPr>
        <w:t>(iii)</w:t>
      </w:r>
      <w:r w:rsidRPr="00A03B1B">
        <w:rPr>
          <w:rFonts w:eastAsia="SimSun"/>
          <w:iCs/>
          <w:szCs w:val="20"/>
        </w:rPr>
        <w:tab/>
        <w:t>Use System Lambda.</w:t>
      </w:r>
    </w:p>
    <w:p w14:paraId="5574B9F6" w14:textId="77777777" w:rsidR="00A03B1B" w:rsidRPr="00A03B1B" w:rsidRDefault="00A03B1B" w:rsidP="00A03B1B">
      <w:pPr>
        <w:spacing w:after="240"/>
        <w:ind w:left="720" w:hanging="720"/>
        <w:rPr>
          <w:rFonts w:eastAsia="SimSun"/>
          <w:iCs/>
          <w:szCs w:val="20"/>
        </w:rPr>
      </w:pPr>
      <w:r w:rsidRPr="00A03B1B">
        <w:rPr>
          <w:rFonts w:eastAsia="SimSun"/>
          <w:iCs/>
          <w:szCs w:val="20"/>
        </w:rPr>
        <w:t>(9)</w:t>
      </w:r>
      <w:r w:rsidRPr="00A03B1B">
        <w:rPr>
          <w:rFonts w:eastAsia="SimSun"/>
          <w:iCs/>
          <w:szCs w:val="20"/>
        </w:rPr>
        <w:tab/>
        <w:t>The Day-Ahead MCPC for each hour for each Ancillary Service is the Shadow Price for that Ancillary Service for the hour as determined by the DAM algorithm.</w:t>
      </w:r>
      <w:r w:rsidRPr="00A03B1B">
        <w:rPr>
          <w:rFonts w:ascii="Arial" w:eastAsia="SimSun" w:hAnsi="Arial" w:cs="Arial"/>
          <w:iCs/>
          <w:color w:val="C00000"/>
          <w:sz w:val="20"/>
          <w:szCs w:val="20"/>
        </w:rPr>
        <w:t xml:space="preserve">  </w:t>
      </w:r>
      <w:r w:rsidRPr="00A03B1B">
        <w:rPr>
          <w:rFonts w:eastAsia="SimSun"/>
          <w:iCs/>
          <w:szCs w:val="20"/>
        </w:rPr>
        <w:t>However, if an Ancillary Service price determined by the DAM algorithm exceeds the effective VOLL at the time of the DAM execution for any hour, that Day-Ahead MCPC will be capped at the effective VOLL.</w:t>
      </w:r>
    </w:p>
    <w:p w14:paraId="7A0F04EE" w14:textId="77777777" w:rsidR="00A03B1B" w:rsidRPr="00A03B1B" w:rsidRDefault="00A03B1B" w:rsidP="00A03B1B">
      <w:pPr>
        <w:spacing w:after="240"/>
        <w:ind w:left="720" w:hanging="720"/>
        <w:rPr>
          <w:rFonts w:eastAsia="SimSun"/>
          <w:iCs/>
          <w:szCs w:val="20"/>
        </w:rPr>
      </w:pPr>
      <w:r w:rsidRPr="00A03B1B">
        <w:rPr>
          <w:rFonts w:eastAsia="SimSun"/>
          <w:iCs/>
          <w:szCs w:val="20"/>
        </w:rPr>
        <w:t>(10)</w:t>
      </w:r>
      <w:r w:rsidRPr="00A03B1B">
        <w:rPr>
          <w:rFonts w:eastAsia="SimSun"/>
          <w:iCs/>
          <w:szCs w:val="20"/>
        </w:rPr>
        <w:tab/>
        <w:t>If the DASPPs cannot be calculated by ERCOT, all CRRs shall be settled based on Real-Time prices.  Settlements for all CRRs shall be reflected on the Real-Time Settlement Statement.</w:t>
      </w:r>
    </w:p>
    <w:p w14:paraId="2D3D1440" w14:textId="77777777" w:rsidR="00A03B1B" w:rsidRPr="00A03B1B" w:rsidRDefault="00A03B1B" w:rsidP="00A03B1B">
      <w:pPr>
        <w:spacing w:after="240"/>
        <w:ind w:left="720" w:hanging="720"/>
        <w:rPr>
          <w:rFonts w:eastAsia="SimSun"/>
          <w:iCs/>
          <w:szCs w:val="20"/>
        </w:rPr>
      </w:pPr>
      <w:bookmarkStart w:id="196" w:name="_Toc92873976"/>
      <w:bookmarkStart w:id="197" w:name="_Toc142108951"/>
      <w:bookmarkStart w:id="198" w:name="_Toc142113796"/>
      <w:bookmarkStart w:id="199" w:name="_Toc402345623"/>
      <w:bookmarkStart w:id="200" w:name="_Toc405383906"/>
      <w:bookmarkStart w:id="201" w:name="_Toc405537009"/>
      <w:r w:rsidRPr="00A03B1B">
        <w:rPr>
          <w:rFonts w:eastAsia="SimSun"/>
          <w:iCs/>
          <w:szCs w:val="20"/>
        </w:rPr>
        <w:t>(11)</w:t>
      </w:r>
      <w:r w:rsidRPr="00A03B1B">
        <w:rPr>
          <w:rFonts w:eastAsia="SimSun"/>
          <w:iCs/>
          <w:szCs w:val="20"/>
        </w:rPr>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p w14:paraId="1B3EA369" w14:textId="77777777" w:rsidR="00A03B1B" w:rsidRPr="00A03B1B" w:rsidRDefault="00A03B1B" w:rsidP="00A03B1B">
      <w:pPr>
        <w:spacing w:after="240"/>
        <w:ind w:left="720" w:hanging="720"/>
        <w:rPr>
          <w:rFonts w:eastAsia="SimSun"/>
          <w:iCs/>
          <w:szCs w:val="20"/>
        </w:rPr>
      </w:pPr>
      <w:bookmarkStart w:id="202" w:name="_Toc440871795"/>
      <w:r w:rsidRPr="00A03B1B">
        <w:rPr>
          <w:rFonts w:eastAsia="SimSun"/>
          <w:iCs/>
          <w:szCs w:val="20"/>
        </w:rPr>
        <w:t>(12)</w:t>
      </w:r>
      <w:r w:rsidRPr="00A03B1B">
        <w:rPr>
          <w:rFonts w:eastAsia="SimSun"/>
          <w:iCs/>
          <w:szCs w:val="20"/>
        </w:rPr>
        <w:tab/>
        <w:t>PTP Obligation bids shall not be awarded where the DAM clearing price for the PTP Obligation is greater than the PTP Obligation bid price plus $0.01/MW per hour.</w:t>
      </w:r>
    </w:p>
    <w:bookmarkEnd w:id="196"/>
    <w:bookmarkEnd w:id="197"/>
    <w:bookmarkEnd w:id="198"/>
    <w:bookmarkEnd w:id="199"/>
    <w:bookmarkEnd w:id="200"/>
    <w:bookmarkEnd w:id="201"/>
    <w:bookmarkEnd w:id="202"/>
    <w:p w14:paraId="4D0FA38C" w14:textId="77777777" w:rsidR="00A03B1B" w:rsidRPr="00A03B1B" w:rsidRDefault="00A03B1B" w:rsidP="00A03B1B">
      <w:pPr>
        <w:keepNext/>
        <w:widowControl w:val="0"/>
        <w:tabs>
          <w:tab w:val="left" w:pos="1260"/>
        </w:tabs>
        <w:spacing w:before="480" w:after="240"/>
        <w:ind w:left="1267" w:hanging="1267"/>
        <w:outlineLvl w:val="3"/>
        <w:rPr>
          <w:rFonts w:eastAsia="SimSun"/>
          <w:b/>
          <w:bCs/>
          <w:snapToGrid w:val="0"/>
        </w:rPr>
      </w:pPr>
      <w:r w:rsidRPr="00A03B1B">
        <w:rPr>
          <w:rFonts w:eastAsia="SimSun"/>
          <w:b/>
          <w:bCs/>
          <w:snapToGrid w:val="0"/>
        </w:rPr>
        <w:lastRenderedPageBreak/>
        <w:t>4.6.2.3</w:t>
      </w:r>
      <w:r w:rsidRPr="00A03B1B">
        <w:rPr>
          <w:rFonts w:eastAsia="SimSun"/>
          <w:b/>
          <w:bCs/>
          <w:snapToGrid w:val="0"/>
        </w:rPr>
        <w:tab/>
        <w:t>Day-Ahead Make-Whole Settlements</w:t>
      </w:r>
      <w:bookmarkEnd w:id="190"/>
    </w:p>
    <w:p w14:paraId="6C0218BC" w14:textId="77777777" w:rsidR="00A03B1B" w:rsidRPr="00A03B1B" w:rsidRDefault="00A03B1B" w:rsidP="00A03B1B">
      <w:pPr>
        <w:spacing w:after="240"/>
        <w:ind w:left="720" w:hanging="720"/>
        <w:rPr>
          <w:rFonts w:eastAsia="SimSun"/>
          <w:iCs/>
        </w:rPr>
      </w:pPr>
      <w:r w:rsidRPr="00A03B1B">
        <w:rPr>
          <w:rFonts w:eastAsia="SimSun"/>
          <w:iCs/>
        </w:rPr>
        <w:t>(1)</w:t>
      </w:r>
      <w:r w:rsidRPr="00A03B1B">
        <w:rPr>
          <w:rFonts w:eastAsia="SimSun"/>
          <w:iCs/>
        </w:rPr>
        <w:tab/>
        <w:t xml:space="preserve">A QSE that has a Three-Part Supply Offer cleared in the DAM is eligible for a Day-Ahead Make-Whole Payment startup cost compensation, if, for the Resource associated with the offer:  </w:t>
      </w:r>
    </w:p>
    <w:p w14:paraId="277BCD33" w14:textId="77777777" w:rsidR="00A03B1B" w:rsidRPr="00A03B1B" w:rsidRDefault="00A03B1B" w:rsidP="00A03B1B">
      <w:pPr>
        <w:spacing w:after="240"/>
        <w:ind w:left="1440" w:hanging="720"/>
        <w:rPr>
          <w:rFonts w:eastAsia="SimSun"/>
          <w:iCs/>
        </w:rPr>
      </w:pPr>
      <w:r w:rsidRPr="00A03B1B">
        <w:rPr>
          <w:rFonts w:eastAsia="SimSun"/>
          <w:iCs/>
        </w:rPr>
        <w:t>(a)</w:t>
      </w:r>
      <w:r w:rsidRPr="00A03B1B">
        <w:rPr>
          <w:rFonts w:eastAsia="SimSun"/>
          <w:iCs/>
        </w:rPr>
        <w:tab/>
        <w:t xml:space="preserve">The generator’s breakers were open, as indicated by a telemetered Resource status of Off-Line, for at least five minutes during the Adjustment Period for the beginning of the DAM commitment; </w:t>
      </w:r>
    </w:p>
    <w:p w14:paraId="537BDC64" w14:textId="77777777" w:rsidR="00A03B1B" w:rsidRPr="00A03B1B" w:rsidRDefault="00A03B1B" w:rsidP="00A03B1B">
      <w:pPr>
        <w:spacing w:after="240"/>
        <w:ind w:left="1440" w:hanging="720"/>
        <w:rPr>
          <w:rFonts w:eastAsia="SimSun"/>
          <w:iCs/>
        </w:rPr>
      </w:pPr>
      <w:r w:rsidRPr="00A03B1B">
        <w:rPr>
          <w:rFonts w:eastAsia="SimSun"/>
          <w:iCs/>
        </w:rPr>
        <w:t>(b)</w:t>
      </w:r>
      <w:r w:rsidRPr="00A03B1B">
        <w:rPr>
          <w:rFonts w:eastAsia="SimSun"/>
          <w:iCs/>
        </w:rPr>
        <w:tab/>
        <w:t>The generator’s breakers were closed, as indicated by a telemetered Resource status of On-Line, for at least one minute during the DAM commitment period;</w:t>
      </w:r>
      <w:del w:id="203" w:author="ERCOT" w:date="2025-10-24T20:42:00Z">
        <w:r w:rsidRPr="00A03B1B">
          <w:rPr>
            <w:rFonts w:eastAsia="SimSun"/>
            <w:iCs/>
          </w:rPr>
          <w:delText xml:space="preserve"> and</w:delText>
        </w:r>
      </w:del>
      <w:r w:rsidRPr="00A03B1B">
        <w:rPr>
          <w:rFonts w:eastAsia="SimSun"/>
          <w:iCs/>
        </w:rPr>
        <w:t xml:space="preserve"> </w:t>
      </w:r>
    </w:p>
    <w:p w14:paraId="51C2D160" w14:textId="77777777" w:rsidR="00A03B1B" w:rsidRPr="00A03B1B" w:rsidRDefault="00A03B1B" w:rsidP="00A03B1B">
      <w:pPr>
        <w:spacing w:after="240"/>
        <w:ind w:left="1440" w:hanging="720"/>
        <w:rPr>
          <w:rFonts w:eastAsia="SimSun"/>
          <w:iCs/>
        </w:rPr>
      </w:pPr>
      <w:r w:rsidRPr="00A03B1B">
        <w:rPr>
          <w:rFonts w:eastAsia="SimSun"/>
          <w:iCs/>
        </w:rPr>
        <w:t>(c)</w:t>
      </w:r>
      <w:r w:rsidRPr="00A03B1B">
        <w:rPr>
          <w:rFonts w:eastAsia="SimSun"/>
          <w:iCs/>
        </w:rPr>
        <w:tab/>
        <w:t>The breaker open-close sequence, as indicated by the On-Line/Off-Line sequence from the telemetered Resource status, for which the QSE is eligible for startup cost compensation in the DAM or Reliability Unit Commitment (RUC)</w:t>
      </w:r>
      <w:ins w:id="204" w:author="ERCOT" w:date="2024-03-07T12:45:00Z">
        <w:r w:rsidRPr="00A03B1B">
          <w:rPr>
            <w:rFonts w:eastAsia="SimSun"/>
            <w:iCs/>
          </w:rPr>
          <w:t>,</w:t>
        </w:r>
      </w:ins>
      <w:r w:rsidRPr="00A03B1B">
        <w:rPr>
          <w:rFonts w:eastAsia="SimSun"/>
          <w:iCs/>
        </w:rPr>
        <w:t xml:space="preserve"> </w:t>
      </w:r>
      <w:ins w:id="205" w:author="ERCOT" w:date="2024-03-07T12:45:00Z">
        <w:r w:rsidRPr="00A03B1B">
          <w:rPr>
            <w:rFonts w:eastAsia="SimSun"/>
            <w:iCs/>
          </w:rPr>
          <w:t xml:space="preserve">or was </w:t>
        </w:r>
      </w:ins>
      <w:ins w:id="206" w:author="ERCOT" w:date="2024-03-07T12:48:00Z">
        <w:r w:rsidRPr="00A03B1B">
          <w:rPr>
            <w:rFonts w:eastAsia="SimSun"/>
            <w:iCs/>
          </w:rPr>
          <w:t xml:space="preserve">due to a </w:t>
        </w:r>
      </w:ins>
      <w:ins w:id="207" w:author="ERCOT" w:date="2024-03-07T12:45:00Z">
        <w:r w:rsidRPr="00A03B1B">
          <w:rPr>
            <w:rFonts w:eastAsia="SimSun"/>
            <w:iCs/>
          </w:rPr>
          <w:t>deploy</w:t>
        </w:r>
      </w:ins>
      <w:ins w:id="208" w:author="ERCOT" w:date="2024-03-07T12:48:00Z">
        <w:r w:rsidRPr="00A03B1B">
          <w:rPr>
            <w:rFonts w:eastAsia="SimSun"/>
            <w:iCs/>
          </w:rPr>
          <w:t>ment</w:t>
        </w:r>
      </w:ins>
      <w:ins w:id="209" w:author="ERCOT" w:date="2024-03-07T12:45:00Z">
        <w:r w:rsidRPr="00A03B1B">
          <w:rPr>
            <w:rFonts w:eastAsia="SimSun"/>
            <w:iCs/>
          </w:rPr>
          <w:t xml:space="preserve"> for DRRS, </w:t>
        </w:r>
      </w:ins>
      <w:r w:rsidRPr="00A03B1B">
        <w:rPr>
          <w:rFonts w:eastAsia="SimSun"/>
          <w:iCs/>
        </w:rPr>
        <w:t>for the previous Operating Day does not qualify in meeting the criteria in items (a) and (b) above</w:t>
      </w:r>
      <w:del w:id="210" w:author="ERCOT" w:date="2025-10-24T20:43:00Z">
        <w:r w:rsidRPr="00A03B1B">
          <w:rPr>
            <w:rFonts w:eastAsia="SimSun"/>
            <w:iCs/>
          </w:rPr>
          <w:delText xml:space="preserve">. </w:delText>
        </w:r>
      </w:del>
      <w:ins w:id="211" w:author="ERCOT" w:date="2025-10-24T20:43:00Z">
        <w:r w:rsidRPr="00A03B1B">
          <w:rPr>
            <w:rFonts w:eastAsia="SimSun"/>
          </w:rPr>
          <w:t>; and</w:t>
        </w:r>
      </w:ins>
    </w:p>
    <w:p w14:paraId="39E7430A" w14:textId="77777777" w:rsidR="00A03B1B" w:rsidRPr="00A03B1B" w:rsidRDefault="00A03B1B" w:rsidP="00A03B1B">
      <w:pPr>
        <w:spacing w:after="240"/>
        <w:ind w:left="1440" w:hanging="720"/>
        <w:rPr>
          <w:rFonts w:eastAsia="SimSun"/>
          <w:iCs/>
          <w:szCs w:val="18"/>
        </w:rPr>
      </w:pPr>
      <w:r w:rsidRPr="00A03B1B">
        <w:rPr>
          <w:rFonts w:eastAsia="SimSun"/>
          <w:iCs/>
        </w:rPr>
        <w:t>(d)</w:t>
      </w:r>
      <w:r w:rsidRPr="00A03B1B">
        <w:rPr>
          <w:rFonts w:eastAsia="SimSun"/>
          <w:iCs/>
        </w:rPr>
        <w:tab/>
        <w:t>T</w:t>
      </w:r>
      <w:r w:rsidRPr="00A03B1B">
        <w:rPr>
          <w:rFonts w:eastAsia="SimSun"/>
          <w:iCs/>
          <w:szCs w:val="18"/>
        </w:rPr>
        <w:t xml:space="preserve">he breaker open-close sequence for which the QSE is eligible for startup cost compensation in an earlier DAM commitment period within the same Operating Day does not qualify in meeting the criteria in items (a) and (b) above.   </w:t>
      </w:r>
    </w:p>
    <w:p w14:paraId="7803B770" w14:textId="77777777" w:rsidR="00A03B1B" w:rsidRPr="00A03B1B" w:rsidRDefault="00A03B1B" w:rsidP="00A03B1B">
      <w:pPr>
        <w:spacing w:after="240"/>
        <w:ind w:left="720" w:hanging="720"/>
        <w:rPr>
          <w:rFonts w:eastAsia="SimSun"/>
          <w:iCs/>
        </w:rPr>
      </w:pPr>
      <w:r w:rsidRPr="00A03B1B">
        <w:rPr>
          <w:rFonts w:eastAsia="SimSun"/>
          <w:iCs/>
        </w:rPr>
        <w:t>(2)</w:t>
      </w:r>
      <w:r w:rsidRPr="00A03B1B">
        <w:rPr>
          <w:rFonts w:eastAsia="SimSun"/>
          <w:iCs/>
        </w:rP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41A1379A" w14:textId="77777777" w:rsidR="00A03B1B" w:rsidRPr="00A03B1B" w:rsidRDefault="00A03B1B" w:rsidP="00A03B1B">
      <w:pPr>
        <w:spacing w:after="240"/>
        <w:ind w:left="720" w:hanging="720"/>
        <w:rPr>
          <w:rFonts w:eastAsia="SimSun"/>
          <w:iCs/>
        </w:rPr>
      </w:pPr>
      <w:r w:rsidRPr="00A03B1B">
        <w:rPr>
          <w:rFonts w:eastAsia="SimSun"/>
          <w:iCs/>
        </w:rPr>
        <w:t>(3)</w:t>
      </w:r>
      <w:r w:rsidRPr="00A03B1B">
        <w:rPr>
          <w:rFonts w:eastAsia="SimSun"/>
          <w:iCs/>
        </w:rPr>
        <w:tab/>
        <w:t>A QSE that has a Three-Part Supply Offer cleared in the DAM is eligible for Day-Ahead Make-Whole Payment energy cost compensation in a DAM-committed Operating Hour, if, for the Resource associated with the offer the generator’s breakers were closed, as indicated by a telemetered Resource Status of On-Line, for at least one minute during the DAM-committed Operating Hour.</w:t>
      </w:r>
    </w:p>
    <w:p w14:paraId="60DEE8C8" w14:textId="77777777" w:rsidR="00A03B1B" w:rsidRPr="00A03B1B" w:rsidRDefault="00A03B1B" w:rsidP="00A03B1B">
      <w:pPr>
        <w:spacing w:after="240"/>
        <w:ind w:left="720" w:hanging="720"/>
        <w:rPr>
          <w:rFonts w:eastAsia="SimSun"/>
          <w:iCs/>
        </w:rPr>
      </w:pPr>
      <w:r w:rsidRPr="00A03B1B">
        <w:rPr>
          <w:rFonts w:eastAsia="SimSun"/>
          <w:iCs/>
        </w:rPr>
        <w:t>(4)</w:t>
      </w:r>
      <w:r w:rsidRPr="00A03B1B">
        <w:rPr>
          <w:rFonts w:eastAsia="SimSun"/>
          <w:iCs/>
        </w:rPr>
        <w:tab/>
        <w:t>The Day-Ahead Make-Whole Payment guarantees the QSE that the total payment received from the DAM for a DAM-committed Resource is not less than the total cost calculated based on the Startup Cap, the Minimum Energy Cap, and the Energy Offer Curve capped by the Energy Offer Curve Cap defined under Section 4.4.9.3.3, Energy Offer Curve Cost Caps.</w:t>
      </w:r>
    </w:p>
    <w:p w14:paraId="629538B1" w14:textId="77777777" w:rsidR="00A03B1B" w:rsidRPr="00A03B1B" w:rsidRDefault="00A03B1B" w:rsidP="00A03B1B">
      <w:pPr>
        <w:spacing w:after="240"/>
        <w:ind w:left="714" w:hanging="700"/>
        <w:rPr>
          <w:rFonts w:eastAsia="SimSun"/>
          <w:iCs/>
        </w:rPr>
      </w:pPr>
      <w:r w:rsidRPr="00A03B1B">
        <w:rPr>
          <w:rFonts w:eastAsia="SimSun"/>
          <w:iCs/>
        </w:rPr>
        <w:t>(5)</w:t>
      </w:r>
      <w:r w:rsidRPr="00A03B1B">
        <w:rPr>
          <w:rFonts w:eastAsia="SimSun"/>
          <w:iCs/>
        </w:rPr>
        <w:tab/>
        <w:t xml:space="preserve">If a Generation Resource is eligible for startup or energy cost compensation in the Day-Ahead Make-Whole payment, then Ancillary Service revenue from the hours committed in the DAM will be included in its make-whole calculation for that Resource. </w:t>
      </w:r>
    </w:p>
    <w:p w14:paraId="11ACB7B2" w14:textId="77777777" w:rsidR="00A03B1B" w:rsidRPr="00A03B1B" w:rsidRDefault="00A03B1B" w:rsidP="00A03B1B">
      <w:pPr>
        <w:spacing w:after="240"/>
        <w:ind w:left="714" w:hanging="700"/>
        <w:rPr>
          <w:rFonts w:eastAsia="SimSun"/>
        </w:rPr>
      </w:pPr>
      <w:r w:rsidRPr="00A03B1B">
        <w:rPr>
          <w:rFonts w:eastAsia="SimSun"/>
        </w:rPr>
        <w:t>(6)</w:t>
      </w:r>
      <w:r w:rsidRPr="00A03B1B">
        <w:rPr>
          <w:rFonts w:eastAsia="SimSun"/>
        </w:rPr>
        <w:tab/>
        <w:t>For purposes of this Section 4.6.2.3, the telemetered Resource Status of OFFQS shall be considered as Off-Line.</w:t>
      </w:r>
    </w:p>
    <w:p w14:paraId="2A0FCF87" w14:textId="77777777" w:rsidR="00A03B1B" w:rsidRPr="00A03B1B" w:rsidRDefault="00A03B1B" w:rsidP="00A03B1B">
      <w:pPr>
        <w:spacing w:after="240"/>
        <w:ind w:left="714" w:hanging="700"/>
      </w:pPr>
      <w:r w:rsidRPr="00A03B1B">
        <w:lastRenderedPageBreak/>
        <w:t>(7)</w:t>
      </w:r>
      <w:r w:rsidRPr="00A03B1B">
        <w:tab/>
        <w:t>An Energy Storage Resource (ESR) is not eligible for Day-Ahead Make-Whole Payment.</w:t>
      </w:r>
    </w:p>
    <w:p w14:paraId="3B9939CC" w14:textId="77777777" w:rsidR="00A03B1B" w:rsidRPr="00A03B1B" w:rsidRDefault="00A03B1B" w:rsidP="00A03B1B">
      <w:pPr>
        <w:keepNext/>
        <w:tabs>
          <w:tab w:val="left" w:pos="1620"/>
        </w:tabs>
        <w:spacing w:before="480" w:after="240"/>
        <w:ind w:left="1627" w:hanging="1627"/>
        <w:outlineLvl w:val="4"/>
        <w:rPr>
          <w:rFonts w:eastAsia="SimSun"/>
          <w:b/>
          <w:bCs/>
          <w:i/>
          <w:iCs/>
          <w:szCs w:val="26"/>
        </w:rPr>
      </w:pPr>
      <w:r w:rsidRPr="00A03B1B">
        <w:rPr>
          <w:rFonts w:eastAsia="SimSun"/>
          <w:b/>
          <w:bCs/>
          <w:i/>
          <w:iCs/>
          <w:szCs w:val="26"/>
        </w:rPr>
        <w:t>4.6.2.3.1</w:t>
      </w:r>
      <w:r w:rsidRPr="00A03B1B">
        <w:rPr>
          <w:rFonts w:eastAsia="SimSun"/>
          <w:b/>
          <w:bCs/>
          <w:i/>
          <w:iCs/>
          <w:szCs w:val="26"/>
        </w:rPr>
        <w:tab/>
        <w:t>Day-Ahead Make-Whole Payment</w:t>
      </w:r>
      <w:bookmarkEnd w:id="191"/>
    </w:p>
    <w:p w14:paraId="004B1317" w14:textId="77777777" w:rsidR="00A03B1B" w:rsidRPr="00A03B1B" w:rsidRDefault="00A03B1B" w:rsidP="00A03B1B">
      <w:pPr>
        <w:spacing w:after="240"/>
        <w:ind w:left="720" w:hanging="720"/>
        <w:rPr>
          <w:rFonts w:eastAsia="SimSun"/>
          <w:iCs/>
          <w:szCs w:val="20"/>
        </w:rPr>
      </w:pPr>
      <w:r w:rsidRPr="00A03B1B">
        <w:rPr>
          <w:rFonts w:eastAsia="SimSun"/>
          <w:iCs/>
          <w:szCs w:val="20"/>
        </w:rPr>
        <w:t>(1)</w:t>
      </w:r>
      <w:r w:rsidRPr="00A03B1B">
        <w:rPr>
          <w:rFonts w:eastAsia="SimSun"/>
          <w:iCs/>
          <w:szCs w:val="20"/>
        </w:rPr>
        <w:tab/>
        <w:t xml:space="preserve">ERCOT shall pay the QSE a Day-Ahead Make-Whole Payment for an eligible Resource for each Operating Hour in a DAM-commitment period.  </w:t>
      </w:r>
    </w:p>
    <w:p w14:paraId="5B2813E0" w14:textId="77777777" w:rsidR="00A03B1B" w:rsidRPr="00A03B1B" w:rsidRDefault="00A03B1B" w:rsidP="00A03B1B">
      <w:pPr>
        <w:spacing w:after="240"/>
        <w:ind w:left="720" w:hanging="720"/>
        <w:rPr>
          <w:rFonts w:eastAsia="SimSun"/>
          <w:iCs/>
          <w:szCs w:val="20"/>
        </w:rPr>
      </w:pPr>
      <w:r w:rsidRPr="00A03B1B">
        <w:rPr>
          <w:rFonts w:eastAsia="SimSun"/>
          <w:iCs/>
          <w:szCs w:val="20"/>
        </w:rPr>
        <w:t>(2)</w:t>
      </w:r>
      <w:r w:rsidRPr="00A03B1B">
        <w:rPr>
          <w:rFonts w:eastAsia="SimSun"/>
          <w:iCs/>
          <w:szCs w:val="20"/>
        </w:rPr>
        <w:tab/>
        <w:t>Any Resource-Specific Ancillary Service Offer cleared for the same Operating Hour, QSE, and Generation Resource as a Three-Part Supply Offer cleared in the DAM shall be included in the calculation of the Day-Ahead Make-Whole Payment.</w:t>
      </w:r>
    </w:p>
    <w:p w14:paraId="2B8F4CE6" w14:textId="77777777" w:rsidR="00A03B1B" w:rsidRPr="00A03B1B" w:rsidRDefault="00A03B1B" w:rsidP="00A03B1B">
      <w:pPr>
        <w:spacing w:before="240" w:after="240"/>
        <w:ind w:left="720" w:hanging="720"/>
        <w:rPr>
          <w:rFonts w:eastAsia="SimSun"/>
          <w:iCs/>
          <w:szCs w:val="20"/>
          <w:lang w:val="pt-BR"/>
        </w:rPr>
      </w:pPr>
      <w:r w:rsidRPr="00A03B1B">
        <w:rPr>
          <w:rFonts w:eastAsia="SimSun"/>
          <w:iCs/>
          <w:szCs w:val="20"/>
        </w:rPr>
        <w:t>(3)</w:t>
      </w:r>
      <w:r w:rsidRPr="00A03B1B">
        <w:rPr>
          <w:rFonts w:eastAsia="SimSun"/>
          <w:iCs/>
          <w:szCs w:val="20"/>
        </w:rPr>
        <w:tab/>
      </w:r>
      <w:r w:rsidRPr="00A03B1B">
        <w:rPr>
          <w:rFonts w:eastAsia="SimSun"/>
          <w:iCs/>
          <w:szCs w:val="20"/>
          <w:lang w:val="pt-BR"/>
        </w:rPr>
        <w:t>The guaranteed cost, energy revenue, and Ancillary Service revenue calculated for each Combined Cycle Generation Resource are each summed for the Combined Cycle Train, and the the Day-Ahead Make-Whole Amount is calculated for the Combined Cycle Train.</w:t>
      </w:r>
    </w:p>
    <w:p w14:paraId="3385D139" w14:textId="77777777" w:rsidR="00A03B1B" w:rsidRPr="00A03B1B" w:rsidRDefault="00A03B1B" w:rsidP="00A03B1B">
      <w:pPr>
        <w:spacing w:after="240"/>
        <w:ind w:left="720" w:hanging="720"/>
        <w:rPr>
          <w:rFonts w:eastAsia="SimSun"/>
          <w:iCs/>
          <w:szCs w:val="20"/>
          <w:lang w:val="pt-BR"/>
        </w:rPr>
      </w:pPr>
      <w:r w:rsidRPr="00A03B1B">
        <w:rPr>
          <w:rFonts w:eastAsia="SimSun"/>
          <w:iCs/>
          <w:szCs w:val="20"/>
          <w:lang w:val="pt-BR"/>
        </w:rPr>
        <w:t>(4)</w:t>
      </w:r>
      <w:r w:rsidRPr="00A03B1B">
        <w:rPr>
          <w:rFonts w:eastAsia="SimSun"/>
          <w:iCs/>
          <w:szCs w:val="20"/>
          <w:lang w:val="pt-BR"/>
        </w:rPr>
        <w:tab/>
      </w:r>
      <w:r w:rsidRPr="00A03B1B">
        <w:rPr>
          <w:rFonts w:eastAsia="SimSun"/>
          <w:iCs/>
          <w:szCs w:val="18"/>
        </w:rPr>
        <w:t xml:space="preserve">For an </w:t>
      </w:r>
      <w:r w:rsidRPr="00A03B1B">
        <w:rPr>
          <w:rFonts w:eastAsia="SimSun"/>
          <w:iCs/>
          <w:szCs w:val="20"/>
        </w:rPr>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A03B1B">
        <w:rPr>
          <w:rFonts w:eastAsia="SimSun"/>
          <w:szCs w:val="20"/>
        </w:rPr>
        <w:t>.</w:t>
      </w:r>
    </w:p>
    <w:p w14:paraId="2FB83DFE" w14:textId="77777777" w:rsidR="00A03B1B" w:rsidRPr="00A03B1B" w:rsidRDefault="00A03B1B" w:rsidP="00A03B1B">
      <w:pPr>
        <w:spacing w:after="240"/>
        <w:ind w:left="720" w:hanging="720"/>
        <w:rPr>
          <w:rFonts w:eastAsia="SimSun"/>
          <w:iCs/>
          <w:szCs w:val="20"/>
        </w:rPr>
      </w:pPr>
      <w:r w:rsidRPr="00A03B1B">
        <w:rPr>
          <w:rFonts w:eastAsia="SimSun"/>
          <w:iCs/>
          <w:szCs w:val="20"/>
          <w:lang w:val="pt-BR"/>
        </w:rPr>
        <w:t>(5)</w:t>
      </w:r>
      <w:r w:rsidRPr="00A03B1B">
        <w:rPr>
          <w:rFonts w:eastAsia="SimSun"/>
          <w:iCs/>
          <w:szCs w:val="20"/>
          <w:lang w:val="pt-BR"/>
        </w:rPr>
        <w:tab/>
      </w:r>
      <w:r w:rsidRPr="00A03B1B">
        <w:rPr>
          <w:rFonts w:eastAsia="SimSun"/>
          <w:iCs/>
          <w:szCs w:val="20"/>
        </w:rPr>
        <w:t>The Day-Ahead Make-Whole Payment to each QSE for each DAM-committed Generation Resource is calculated as follows:</w:t>
      </w:r>
    </w:p>
    <w:p w14:paraId="4A2EFB49" w14:textId="607B92B5" w:rsidR="00A03B1B" w:rsidRPr="00A03B1B" w:rsidRDefault="00A03B1B" w:rsidP="00A03B1B">
      <w:pPr>
        <w:tabs>
          <w:tab w:val="left" w:pos="2340"/>
          <w:tab w:val="left" w:pos="3420"/>
        </w:tabs>
        <w:spacing w:before="240"/>
        <w:ind w:left="3150" w:hanging="2430"/>
        <w:jc w:val="both"/>
        <w:rPr>
          <w:rFonts w:eastAsia="SimSun"/>
        </w:rPr>
      </w:pPr>
      <w:r w:rsidRPr="00A03B1B">
        <w:rPr>
          <w:rFonts w:eastAsia="SimSun"/>
        </w:rPr>
        <w:t xml:space="preserve">DAMWAMT </w:t>
      </w:r>
      <w:r w:rsidRPr="00A03B1B">
        <w:rPr>
          <w:rFonts w:eastAsia="SimSun"/>
          <w:i/>
          <w:iCs/>
          <w:vertAlign w:val="subscript"/>
        </w:rPr>
        <w:t>q, p, r, h</w:t>
      </w:r>
      <w:r w:rsidRPr="00A03B1B">
        <w:rPr>
          <w:rFonts w:eastAsia="SimSun"/>
        </w:rPr>
        <w:tab/>
        <w:t>=</w:t>
      </w:r>
      <w:r w:rsidRPr="00A03B1B">
        <w:rPr>
          <w:rFonts w:eastAsia="SimSun"/>
        </w:rPr>
        <w:tab/>
        <w:t xml:space="preserve">(-1) * Max (0, DAMGCOST </w:t>
      </w:r>
      <w:r w:rsidRPr="00A03B1B">
        <w:rPr>
          <w:rFonts w:eastAsia="SimSun"/>
          <w:i/>
          <w:iCs/>
          <w:vertAlign w:val="subscript"/>
        </w:rPr>
        <w:t>q, p, r</w:t>
      </w:r>
      <w:r w:rsidRPr="00A03B1B">
        <w:rPr>
          <w:rFonts w:eastAsia="SimSun"/>
        </w:rPr>
        <w:t xml:space="preserve"> + </w:t>
      </w:r>
      <w:r w:rsidRPr="00A03B1B">
        <w:rPr>
          <w:rFonts w:eastAsia="SimSun"/>
          <w:noProof/>
          <w:position w:val="-20"/>
        </w:rPr>
        <w:drawing>
          <wp:inline distT="0" distB="0" distL="0" distR="0" wp14:anchorId="417B9515" wp14:editId="318F45F5">
            <wp:extent cx="144780" cy="274320"/>
            <wp:effectExtent l="0" t="0" r="0" b="0"/>
            <wp:docPr id="1068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A03B1B">
        <w:rPr>
          <w:rFonts w:eastAsia="SimSun"/>
        </w:rPr>
        <w:t xml:space="preserve">DAEREV </w:t>
      </w:r>
      <w:r w:rsidRPr="00A03B1B">
        <w:rPr>
          <w:rFonts w:eastAsia="SimSun"/>
          <w:i/>
          <w:iCs/>
          <w:vertAlign w:val="subscript"/>
        </w:rPr>
        <w:t xml:space="preserve">q, p, r, h </w:t>
      </w:r>
      <w:r w:rsidRPr="00A03B1B">
        <w:rPr>
          <w:rFonts w:eastAsia="SimSun"/>
        </w:rPr>
        <w:t xml:space="preserve">+ </w:t>
      </w:r>
      <w:r w:rsidRPr="00A03B1B">
        <w:rPr>
          <w:rFonts w:eastAsia="SimSun"/>
          <w:noProof/>
          <w:position w:val="-20"/>
        </w:rPr>
        <w:drawing>
          <wp:inline distT="0" distB="0" distL="0" distR="0" wp14:anchorId="711087D4" wp14:editId="632A45BF">
            <wp:extent cx="144780" cy="274320"/>
            <wp:effectExtent l="0" t="0" r="0" b="0"/>
            <wp:docPr id="1068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A03B1B">
        <w:rPr>
          <w:rFonts w:eastAsia="SimSun"/>
        </w:rPr>
        <w:t>DAASREV</w:t>
      </w:r>
      <w:r w:rsidRPr="00A03B1B">
        <w:rPr>
          <w:rFonts w:eastAsia="SimSun"/>
          <w:i/>
          <w:iCs/>
          <w:vertAlign w:val="subscript"/>
        </w:rPr>
        <w:t xml:space="preserve"> q, r, h</w:t>
      </w:r>
      <w:r w:rsidRPr="00A03B1B">
        <w:rPr>
          <w:rFonts w:eastAsia="SimSun"/>
        </w:rPr>
        <w:t xml:space="preserve">) * DAESR </w:t>
      </w:r>
      <w:r w:rsidRPr="00A03B1B">
        <w:rPr>
          <w:rFonts w:eastAsia="SimSun"/>
          <w:i/>
          <w:iCs/>
          <w:vertAlign w:val="subscript"/>
        </w:rPr>
        <w:t>q, p, r, h</w:t>
      </w:r>
      <w:r w:rsidRPr="00A03B1B">
        <w:rPr>
          <w:rFonts w:eastAsia="SimSun"/>
        </w:rPr>
        <w:t xml:space="preserve"> / (</w:t>
      </w:r>
      <w:r w:rsidRPr="00A03B1B">
        <w:rPr>
          <w:rFonts w:eastAsia="SimSun"/>
          <w:noProof/>
          <w:position w:val="-20"/>
        </w:rPr>
        <w:drawing>
          <wp:inline distT="0" distB="0" distL="0" distR="0" wp14:anchorId="322098AB" wp14:editId="631B8F39">
            <wp:extent cx="144780" cy="274320"/>
            <wp:effectExtent l="0" t="0" r="0" b="0"/>
            <wp:docPr id="1068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A03B1B">
        <w:rPr>
          <w:rFonts w:eastAsia="SimSun"/>
        </w:rPr>
        <w:t xml:space="preserve">DAESR </w:t>
      </w:r>
      <w:r w:rsidRPr="00A03B1B">
        <w:rPr>
          <w:rFonts w:eastAsia="SimSun"/>
          <w:i/>
          <w:iCs/>
          <w:vertAlign w:val="subscript"/>
        </w:rPr>
        <w:t>q, p, r, h</w:t>
      </w:r>
      <w:r w:rsidRPr="00A03B1B">
        <w:rPr>
          <w:rFonts w:eastAsia="SimSun"/>
        </w:rPr>
        <w:t>)</w:t>
      </w:r>
    </w:p>
    <w:p w14:paraId="076AFA56" w14:textId="77777777" w:rsidR="00A03B1B" w:rsidRPr="00A03B1B" w:rsidRDefault="00A03B1B" w:rsidP="00A03B1B">
      <w:pPr>
        <w:spacing w:after="240"/>
        <w:ind w:left="720" w:hanging="720"/>
        <w:rPr>
          <w:rFonts w:eastAsia="SimSun"/>
          <w:iCs/>
          <w:szCs w:val="20"/>
        </w:rPr>
      </w:pPr>
      <w:r w:rsidRPr="00A03B1B">
        <w:rPr>
          <w:rFonts w:eastAsia="SimSun"/>
          <w:iCs/>
          <w:szCs w:val="20"/>
        </w:rPr>
        <w:t>(6)</w:t>
      </w:r>
      <w:r w:rsidRPr="00A03B1B">
        <w:rPr>
          <w:rFonts w:eastAsia="SimSun"/>
          <w:iCs/>
          <w:szCs w:val="20"/>
        </w:rPr>
        <w:tab/>
        <w:t>The Day-Ahead Make-Whole Guaranteed Costs are calculated for each eligible DAM-Committed Generation Resource as follows:</w:t>
      </w:r>
    </w:p>
    <w:p w14:paraId="2E126E6A" w14:textId="77777777" w:rsidR="00A03B1B" w:rsidRPr="00A03B1B" w:rsidRDefault="00A03B1B" w:rsidP="00A03B1B">
      <w:pPr>
        <w:spacing w:after="240"/>
        <w:ind w:left="1440" w:hanging="720"/>
        <w:rPr>
          <w:rFonts w:eastAsia="SimSun"/>
          <w:b/>
        </w:rPr>
      </w:pPr>
      <w:r w:rsidRPr="00A03B1B">
        <w:rPr>
          <w:rFonts w:eastAsia="SimSun"/>
          <w:b/>
        </w:rPr>
        <w:t>For non-Combined Cycle Trains,</w:t>
      </w:r>
    </w:p>
    <w:p w14:paraId="1422A2B1" w14:textId="74A26B8F" w:rsidR="00A03B1B" w:rsidRPr="00A03B1B" w:rsidRDefault="00A03B1B" w:rsidP="00A03B1B">
      <w:pPr>
        <w:tabs>
          <w:tab w:val="left" w:pos="2340"/>
          <w:tab w:val="left" w:pos="3420"/>
        </w:tabs>
        <w:spacing w:after="240"/>
        <w:ind w:left="1080" w:hanging="360"/>
        <w:rPr>
          <w:rFonts w:eastAsia="SimSun"/>
          <w:bCs/>
        </w:rPr>
      </w:pPr>
      <w:r w:rsidRPr="00A03B1B">
        <w:rPr>
          <w:rFonts w:eastAsia="SimSun"/>
          <w:bCs/>
        </w:rPr>
        <w:t xml:space="preserve">DAMGCOST </w:t>
      </w:r>
      <w:r w:rsidRPr="00A03B1B">
        <w:rPr>
          <w:rFonts w:eastAsia="SimSun"/>
          <w:bCs/>
          <w:i/>
          <w:iCs/>
          <w:vertAlign w:val="subscript"/>
        </w:rPr>
        <w:t>q, p, r</w:t>
      </w:r>
      <w:r w:rsidRPr="00A03B1B">
        <w:rPr>
          <w:rFonts w:eastAsia="SimSun"/>
          <w:bCs/>
        </w:rPr>
        <w:tab/>
        <w:t>=</w:t>
      </w:r>
      <w:r w:rsidRPr="00A03B1B">
        <w:rPr>
          <w:rFonts w:eastAsia="SimSun"/>
          <w:bCs/>
        </w:rPr>
        <w:tab/>
        <w:t xml:space="preserve">Min(DASUO </w:t>
      </w:r>
      <w:r w:rsidRPr="00A03B1B">
        <w:rPr>
          <w:rFonts w:eastAsia="SimSun"/>
          <w:bCs/>
          <w:i/>
          <w:iCs/>
          <w:vertAlign w:val="subscript"/>
        </w:rPr>
        <w:t>q, p, r</w:t>
      </w:r>
      <w:r w:rsidRPr="00A03B1B">
        <w:rPr>
          <w:rFonts w:eastAsia="SimSun"/>
          <w:bCs/>
        </w:rPr>
        <w:t xml:space="preserve"> , DASUCAP </w:t>
      </w:r>
      <w:r w:rsidRPr="00A03B1B">
        <w:rPr>
          <w:rFonts w:eastAsia="SimSun"/>
          <w:bCs/>
          <w:i/>
          <w:iCs/>
          <w:vertAlign w:val="subscript"/>
        </w:rPr>
        <w:t>q, p, r</w:t>
      </w:r>
      <w:r w:rsidRPr="00A03B1B">
        <w:rPr>
          <w:rFonts w:eastAsia="SimSun"/>
          <w:bCs/>
        </w:rPr>
        <w:t xml:space="preserve">) + </w:t>
      </w:r>
      <w:r w:rsidRPr="00A03B1B">
        <w:rPr>
          <w:rFonts w:eastAsia="SimSun"/>
          <w:noProof/>
          <w:position w:val="-20"/>
        </w:rPr>
        <w:drawing>
          <wp:inline distT="0" distB="0" distL="0" distR="0" wp14:anchorId="65723C0C" wp14:editId="35A7778F">
            <wp:extent cx="144780" cy="274320"/>
            <wp:effectExtent l="0" t="0" r="0" b="0"/>
            <wp:docPr id="1068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A03B1B">
        <w:rPr>
          <w:rFonts w:eastAsia="SimSun"/>
          <w:bCs/>
        </w:rPr>
        <w:t xml:space="preserve">(Min(DAMEO </w:t>
      </w:r>
      <w:r w:rsidRPr="00A03B1B">
        <w:rPr>
          <w:rFonts w:eastAsia="SimSun"/>
          <w:bCs/>
          <w:i/>
          <w:iCs/>
          <w:vertAlign w:val="subscript"/>
        </w:rPr>
        <w:t>q, p, r, h</w:t>
      </w:r>
      <w:r w:rsidRPr="00A03B1B">
        <w:rPr>
          <w:rFonts w:eastAsia="SimSun"/>
          <w:bCs/>
        </w:rPr>
        <w:t xml:space="preserve"> , DAMECAP </w:t>
      </w:r>
      <w:r w:rsidRPr="00A03B1B">
        <w:rPr>
          <w:rFonts w:eastAsia="SimSun"/>
          <w:bCs/>
          <w:i/>
          <w:iCs/>
          <w:vertAlign w:val="subscript"/>
        </w:rPr>
        <w:t xml:space="preserve">p ,q, r ,h </w:t>
      </w:r>
      <w:r w:rsidRPr="00A03B1B">
        <w:rPr>
          <w:rFonts w:eastAsia="SimSun"/>
          <w:bCs/>
        </w:rPr>
        <w:t>)* DALSL</w:t>
      </w:r>
      <w:r w:rsidRPr="00A03B1B">
        <w:rPr>
          <w:rFonts w:eastAsia="SimSun"/>
          <w:bCs/>
          <w:i/>
          <w:iCs/>
          <w:vertAlign w:val="subscript"/>
        </w:rPr>
        <w:t xml:space="preserve"> q, p, r, h</w:t>
      </w:r>
      <w:r w:rsidRPr="00A03B1B">
        <w:rPr>
          <w:rFonts w:eastAsia="SimSun"/>
          <w:bCs/>
        </w:rPr>
        <w:t xml:space="preserve">) + </w:t>
      </w:r>
      <w:r w:rsidRPr="00A03B1B">
        <w:rPr>
          <w:rFonts w:eastAsia="SimSun"/>
          <w:noProof/>
          <w:position w:val="-20"/>
        </w:rPr>
        <w:drawing>
          <wp:inline distT="0" distB="0" distL="0" distR="0" wp14:anchorId="319D27BA" wp14:editId="1A1C8BD1">
            <wp:extent cx="144780" cy="274320"/>
            <wp:effectExtent l="0" t="0" r="0" b="0"/>
            <wp:docPr id="1068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A03B1B">
        <w:rPr>
          <w:rFonts w:eastAsia="SimSun"/>
          <w:bCs/>
        </w:rPr>
        <w:t xml:space="preserve">(DAAIEC </w:t>
      </w:r>
      <w:r w:rsidRPr="00A03B1B">
        <w:rPr>
          <w:rFonts w:eastAsia="SimSun"/>
          <w:bCs/>
          <w:i/>
          <w:iCs/>
          <w:vertAlign w:val="subscript"/>
        </w:rPr>
        <w:t>q, p, r, h</w:t>
      </w:r>
      <w:r w:rsidRPr="00A03B1B">
        <w:rPr>
          <w:rFonts w:eastAsia="SimSun"/>
          <w:bCs/>
        </w:rPr>
        <w:t xml:space="preserve"> * (DAESR </w:t>
      </w:r>
      <w:r w:rsidRPr="00A03B1B">
        <w:rPr>
          <w:rFonts w:eastAsia="SimSun"/>
          <w:bCs/>
          <w:i/>
          <w:iCs/>
          <w:vertAlign w:val="subscript"/>
        </w:rPr>
        <w:t>q, p, r, h</w:t>
      </w:r>
      <w:r w:rsidRPr="00A03B1B">
        <w:rPr>
          <w:rFonts w:eastAsia="SimSun"/>
          <w:bCs/>
        </w:rPr>
        <w:t xml:space="preserve"> – DALSL </w:t>
      </w:r>
      <w:r w:rsidRPr="00A03B1B">
        <w:rPr>
          <w:rFonts w:eastAsia="SimSun"/>
          <w:bCs/>
          <w:i/>
          <w:iCs/>
          <w:vertAlign w:val="subscript"/>
        </w:rPr>
        <w:t>q, p, r, h</w:t>
      </w:r>
      <w:r w:rsidRPr="00A03B1B">
        <w:rPr>
          <w:rFonts w:eastAsia="SimSun"/>
          <w:bCs/>
        </w:rPr>
        <w:t>))</w:t>
      </w:r>
    </w:p>
    <w:p w14:paraId="0FC80D09" w14:textId="77777777" w:rsidR="00A03B1B" w:rsidRPr="00A03B1B" w:rsidRDefault="00A03B1B" w:rsidP="00A03B1B">
      <w:pPr>
        <w:spacing w:after="240"/>
        <w:ind w:left="1440" w:hanging="720"/>
        <w:rPr>
          <w:rFonts w:eastAsia="SimSun"/>
          <w:b/>
        </w:rPr>
      </w:pPr>
      <w:r w:rsidRPr="00A03B1B">
        <w:rPr>
          <w:rFonts w:eastAsia="SimSun"/>
          <w:b/>
        </w:rPr>
        <w:t xml:space="preserve">For a Resource which is not an AGR, </w:t>
      </w:r>
    </w:p>
    <w:p w14:paraId="08A8D69C" w14:textId="77777777" w:rsidR="00A03B1B" w:rsidRPr="00A03B1B" w:rsidRDefault="00A03B1B" w:rsidP="00A03B1B">
      <w:pPr>
        <w:spacing w:after="240"/>
        <w:ind w:left="720"/>
        <w:rPr>
          <w:rFonts w:eastAsia="SimSun"/>
          <w:iCs/>
        </w:rPr>
      </w:pPr>
      <w:r w:rsidRPr="00A03B1B">
        <w:rPr>
          <w:rFonts w:eastAsia="SimSun"/>
        </w:rPr>
        <w:t>If ERCOT has approved verifiable Startup Costs and minimum-energy costs for the Resource,</w:t>
      </w:r>
    </w:p>
    <w:p w14:paraId="503DC4F6" w14:textId="77777777" w:rsidR="00A03B1B" w:rsidRPr="00A03B1B" w:rsidRDefault="00A03B1B" w:rsidP="00A03B1B">
      <w:pPr>
        <w:tabs>
          <w:tab w:val="left" w:pos="900"/>
          <w:tab w:val="left" w:pos="2070"/>
          <w:tab w:val="left" w:pos="3870"/>
          <w:tab w:val="left" w:pos="4230"/>
        </w:tabs>
        <w:spacing w:after="240"/>
        <w:ind w:left="1440" w:hanging="720"/>
        <w:rPr>
          <w:rFonts w:eastAsia="SimSun"/>
          <w:bCs/>
        </w:rPr>
      </w:pPr>
      <w:r w:rsidRPr="00A03B1B">
        <w:rPr>
          <w:rFonts w:eastAsia="SimSun"/>
          <w:bCs/>
        </w:rPr>
        <w:t>Then:</w:t>
      </w:r>
      <w:r w:rsidRPr="00A03B1B">
        <w:rPr>
          <w:rFonts w:eastAsia="SimSun"/>
          <w:bCs/>
        </w:rPr>
        <w:tab/>
      </w:r>
      <w:r w:rsidRPr="00A03B1B">
        <w:rPr>
          <w:rFonts w:eastAsia="SimSun"/>
          <w:bCs/>
        </w:rPr>
        <w:tab/>
        <w:t xml:space="preserve">DASUCAP </w:t>
      </w:r>
      <w:r w:rsidRPr="00A03B1B">
        <w:rPr>
          <w:rFonts w:eastAsia="SimSun"/>
          <w:bCs/>
          <w:i/>
          <w:vertAlign w:val="subscript"/>
        </w:rPr>
        <w:t>p,q, r</w:t>
      </w:r>
      <w:r w:rsidRPr="00A03B1B">
        <w:rPr>
          <w:rFonts w:eastAsia="SimSun"/>
          <w:bCs/>
        </w:rPr>
        <w:t xml:space="preserve"> </w:t>
      </w:r>
      <w:r w:rsidRPr="00A03B1B">
        <w:rPr>
          <w:rFonts w:eastAsia="SimSun"/>
          <w:bCs/>
        </w:rPr>
        <w:tab/>
        <w:t>=</w:t>
      </w:r>
      <w:r w:rsidRPr="00A03B1B">
        <w:rPr>
          <w:rFonts w:eastAsia="SimSun"/>
          <w:bCs/>
        </w:rPr>
        <w:tab/>
        <w:t xml:space="preserve">verifiable Startup Costs </w:t>
      </w:r>
      <w:r w:rsidRPr="00A03B1B">
        <w:rPr>
          <w:rFonts w:eastAsia="SimSun"/>
          <w:bCs/>
          <w:i/>
          <w:vertAlign w:val="subscript"/>
        </w:rPr>
        <w:t>q, r, s</w:t>
      </w:r>
    </w:p>
    <w:p w14:paraId="6CB9E43C" w14:textId="77777777" w:rsidR="00A03B1B" w:rsidRPr="00A03B1B" w:rsidRDefault="00A03B1B" w:rsidP="00A03B1B">
      <w:pPr>
        <w:tabs>
          <w:tab w:val="left" w:pos="1440"/>
          <w:tab w:val="left" w:pos="2070"/>
          <w:tab w:val="left" w:pos="3870"/>
        </w:tabs>
        <w:spacing w:after="240"/>
        <w:ind w:left="4230" w:hanging="3510"/>
        <w:rPr>
          <w:rFonts w:eastAsia="SimSun"/>
          <w:bCs/>
        </w:rPr>
      </w:pPr>
      <w:r w:rsidRPr="00A03B1B">
        <w:rPr>
          <w:rFonts w:eastAsia="SimSun"/>
          <w:bCs/>
        </w:rPr>
        <w:lastRenderedPageBreak/>
        <w:tab/>
      </w:r>
      <w:r w:rsidRPr="00A03B1B">
        <w:rPr>
          <w:rFonts w:eastAsia="SimSun"/>
          <w:bCs/>
        </w:rPr>
        <w:tab/>
        <w:t xml:space="preserve">DAMECAP </w:t>
      </w:r>
      <w:r w:rsidRPr="00A03B1B">
        <w:rPr>
          <w:rFonts w:eastAsia="SimSun"/>
          <w:bCs/>
          <w:i/>
          <w:vertAlign w:val="subscript"/>
        </w:rPr>
        <w:t>p,q,r,h</w:t>
      </w:r>
      <w:r w:rsidRPr="00A03B1B">
        <w:rPr>
          <w:rFonts w:eastAsia="SimSun"/>
          <w:bCs/>
        </w:rPr>
        <w:t xml:space="preserve"> </w:t>
      </w:r>
      <w:r w:rsidRPr="00A03B1B">
        <w:rPr>
          <w:rFonts w:eastAsia="SimSun"/>
          <w:bCs/>
        </w:rPr>
        <w:tab/>
        <w:t>=</w:t>
      </w:r>
      <w:r w:rsidRPr="00A03B1B">
        <w:rPr>
          <w:rFonts w:eastAsia="SimSun"/>
          <w:bCs/>
        </w:rPr>
        <w:tab/>
        <w:t xml:space="preserve">verifiable minimum-energy costs </w:t>
      </w:r>
      <w:r w:rsidRPr="00A03B1B">
        <w:rPr>
          <w:rFonts w:eastAsia="SimSun"/>
          <w:bCs/>
          <w:i/>
          <w:vertAlign w:val="subscript"/>
        </w:rPr>
        <w:t>q, r, i</w:t>
      </w:r>
    </w:p>
    <w:p w14:paraId="3275CDF4" w14:textId="77777777" w:rsidR="00A03B1B" w:rsidRPr="00A03B1B" w:rsidRDefault="00A03B1B" w:rsidP="00A03B1B">
      <w:pPr>
        <w:tabs>
          <w:tab w:val="left" w:pos="1440"/>
          <w:tab w:val="left" w:pos="2070"/>
          <w:tab w:val="left" w:pos="3870"/>
        </w:tabs>
        <w:spacing w:after="240"/>
        <w:ind w:left="4230" w:hanging="3510"/>
        <w:rPr>
          <w:rFonts w:eastAsia="SimSun"/>
          <w:bCs/>
        </w:rPr>
      </w:pPr>
      <w:r w:rsidRPr="00A03B1B">
        <w:rPr>
          <w:rFonts w:eastAsia="SimSun"/>
          <w:bCs/>
        </w:rPr>
        <w:t xml:space="preserve">Otherwise: </w:t>
      </w:r>
      <w:r w:rsidRPr="00A03B1B">
        <w:rPr>
          <w:rFonts w:eastAsia="SimSun"/>
          <w:bCs/>
        </w:rPr>
        <w:tab/>
        <w:t xml:space="preserve">DASUCAP </w:t>
      </w:r>
      <w:r w:rsidRPr="00A03B1B">
        <w:rPr>
          <w:rFonts w:eastAsia="SimSun"/>
          <w:bCs/>
          <w:i/>
          <w:vertAlign w:val="subscript"/>
        </w:rPr>
        <w:t>p,q, r</w:t>
      </w:r>
      <w:r w:rsidRPr="00A03B1B">
        <w:rPr>
          <w:rFonts w:eastAsia="SimSun"/>
          <w:bCs/>
        </w:rPr>
        <w:t xml:space="preserve"> </w:t>
      </w:r>
      <w:r w:rsidRPr="00A03B1B">
        <w:rPr>
          <w:rFonts w:eastAsia="SimSun"/>
          <w:bCs/>
        </w:rPr>
        <w:tab/>
        <w:t xml:space="preserve">=  </w:t>
      </w:r>
      <w:r w:rsidRPr="00A03B1B">
        <w:rPr>
          <w:rFonts w:eastAsia="SimSun"/>
          <w:bCs/>
        </w:rPr>
        <w:tab/>
        <w:t>Resource Category Startup Offer Generic Cap (RCGSC)</w:t>
      </w:r>
    </w:p>
    <w:p w14:paraId="6C6AE2BA" w14:textId="77777777" w:rsidR="00A03B1B" w:rsidRPr="00A03B1B" w:rsidRDefault="00A03B1B" w:rsidP="00A03B1B">
      <w:pPr>
        <w:tabs>
          <w:tab w:val="left" w:pos="1440"/>
        </w:tabs>
        <w:spacing w:after="240"/>
        <w:ind w:left="4230" w:hanging="2160"/>
        <w:rPr>
          <w:rFonts w:eastAsia="SimSun"/>
          <w:bCs/>
          <w:i/>
          <w:vertAlign w:val="subscript"/>
        </w:rPr>
      </w:pPr>
      <w:r w:rsidRPr="00A03B1B">
        <w:rPr>
          <w:rFonts w:eastAsia="SimSun"/>
          <w:bCs/>
        </w:rPr>
        <w:t xml:space="preserve">DAMECAP </w:t>
      </w:r>
      <w:r w:rsidRPr="00A03B1B">
        <w:rPr>
          <w:rFonts w:eastAsia="SimSun"/>
          <w:bCs/>
          <w:i/>
          <w:vertAlign w:val="subscript"/>
        </w:rPr>
        <w:t>p,q, r, h</w:t>
      </w:r>
      <w:r w:rsidRPr="00A03B1B">
        <w:rPr>
          <w:rFonts w:eastAsia="SimSun"/>
          <w:bCs/>
        </w:rPr>
        <w:t xml:space="preserve"> = </w:t>
      </w:r>
      <w:r w:rsidRPr="00A03B1B">
        <w:rPr>
          <w:rFonts w:eastAsia="SimSun"/>
          <w:bCs/>
        </w:rPr>
        <w:tab/>
        <w:t>Resource Category Minimum-Energy Generic Cap (RCGMEC)</w:t>
      </w:r>
    </w:p>
    <w:p w14:paraId="5B88F8A6" w14:textId="77777777" w:rsidR="00A03B1B" w:rsidRPr="00A03B1B" w:rsidRDefault="00A03B1B" w:rsidP="00A03B1B">
      <w:pPr>
        <w:tabs>
          <w:tab w:val="left" w:pos="2352"/>
          <w:tab w:val="left" w:pos="3420"/>
          <w:tab w:val="left" w:pos="3822"/>
        </w:tabs>
        <w:spacing w:after="240"/>
        <w:ind w:left="3600" w:hanging="2880"/>
        <w:rPr>
          <w:rFonts w:eastAsia="SimSun"/>
          <w:b/>
          <w:bCs/>
          <w:iCs/>
          <w:lang w:val="pt-BR"/>
        </w:rPr>
      </w:pPr>
      <w:r w:rsidRPr="00A03B1B">
        <w:rPr>
          <w:rFonts w:eastAsia="SimSun"/>
          <w:b/>
          <w:bCs/>
          <w:iCs/>
          <w:lang w:val="pt-BR"/>
        </w:rPr>
        <w:t>For an AGR,</w:t>
      </w:r>
    </w:p>
    <w:p w14:paraId="30B7D48B" w14:textId="5905340F" w:rsidR="00A03B1B" w:rsidRPr="00A03B1B" w:rsidRDefault="00A03B1B" w:rsidP="00A03B1B">
      <w:pPr>
        <w:tabs>
          <w:tab w:val="left" w:pos="2352"/>
          <w:tab w:val="left" w:pos="2700"/>
        </w:tabs>
        <w:spacing w:after="120"/>
        <w:ind w:left="3060" w:hanging="2340"/>
        <w:rPr>
          <w:rFonts w:eastAsia="SimSun"/>
          <w:b/>
          <w:bCs/>
          <w:lang w:val="pt-BR"/>
        </w:rPr>
      </w:pPr>
      <w:r w:rsidRPr="00A03B1B">
        <w:rPr>
          <w:rFonts w:eastAsia="SimSun"/>
          <w:lang w:val="pt-BR"/>
        </w:rPr>
        <w:t xml:space="preserve">DAMGCOST </w:t>
      </w:r>
      <w:r w:rsidRPr="00A03B1B">
        <w:rPr>
          <w:rFonts w:eastAsia="SimSun"/>
          <w:i/>
          <w:iCs/>
          <w:vertAlign w:val="subscript"/>
          <w:lang w:val="pt-BR"/>
        </w:rPr>
        <w:t>q, p, r</w:t>
      </w:r>
      <w:r w:rsidRPr="00A03B1B">
        <w:rPr>
          <w:rFonts w:eastAsia="SimSun"/>
          <w:bCs/>
          <w:lang w:val="pt-BR"/>
        </w:rPr>
        <w:tab/>
      </w:r>
      <w:r w:rsidRPr="00A03B1B">
        <w:rPr>
          <w:rFonts w:eastAsia="SimSun"/>
          <w:lang w:val="pt-BR"/>
        </w:rPr>
        <w:t>=</w:t>
      </w:r>
      <w:r w:rsidRPr="00A03B1B">
        <w:rPr>
          <w:rFonts w:eastAsia="SimSun"/>
          <w:bCs/>
          <w:lang w:val="pt-BR"/>
        </w:rPr>
        <w:tab/>
      </w:r>
      <w:r w:rsidRPr="00A03B1B">
        <w:rPr>
          <w:rFonts w:eastAsia="SimSun"/>
          <w:lang w:val="pt-BR"/>
        </w:rPr>
        <w:t xml:space="preserve">DASUPR </w:t>
      </w:r>
      <w:r w:rsidRPr="00A03B1B">
        <w:rPr>
          <w:rFonts w:eastAsia="SimSun"/>
          <w:i/>
          <w:iCs/>
          <w:vertAlign w:val="subscript"/>
          <w:lang w:val="pt-BR"/>
        </w:rPr>
        <w:t>q, p, r</w:t>
      </w:r>
      <w:r w:rsidRPr="00A03B1B">
        <w:rPr>
          <w:rFonts w:eastAsia="SimSun"/>
          <w:lang w:val="pt-BR"/>
        </w:rPr>
        <w:t xml:space="preserve"> + </w:t>
      </w:r>
      <w:r w:rsidRPr="00A03B1B">
        <w:rPr>
          <w:rFonts w:eastAsia="SimSun"/>
          <w:noProof/>
          <w:position w:val="-20"/>
        </w:rPr>
        <w:drawing>
          <wp:inline distT="0" distB="0" distL="0" distR="0" wp14:anchorId="25707CFD" wp14:editId="1DD6EB15">
            <wp:extent cx="144780" cy="274320"/>
            <wp:effectExtent l="0" t="0" r="0" b="0"/>
            <wp:docPr id="1068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A03B1B">
        <w:rPr>
          <w:rFonts w:eastAsia="SimSun"/>
          <w:lang w:val="pt-BR"/>
        </w:rPr>
        <w:t>(Min(DAMEO</w:t>
      </w:r>
      <w:r w:rsidRPr="00A03B1B">
        <w:rPr>
          <w:rFonts w:eastAsia="SimSun"/>
          <w:i/>
          <w:iCs/>
          <w:vertAlign w:val="subscript"/>
          <w:lang w:val="pt-BR"/>
        </w:rPr>
        <w:t>q, p, r, h</w:t>
      </w:r>
      <w:r w:rsidRPr="00A03B1B">
        <w:rPr>
          <w:rFonts w:eastAsia="SimSun"/>
          <w:i/>
          <w:iCs/>
          <w:lang w:val="pt-BR"/>
        </w:rPr>
        <w:t xml:space="preserve">, </w:t>
      </w:r>
      <w:r w:rsidRPr="00A03B1B">
        <w:rPr>
          <w:rFonts w:eastAsia="SimSun"/>
          <w:lang w:val="pt-BR"/>
        </w:rPr>
        <w:t xml:space="preserve">DAMECAP </w:t>
      </w:r>
      <w:r w:rsidRPr="00A03B1B">
        <w:rPr>
          <w:rFonts w:eastAsia="SimSun"/>
          <w:i/>
          <w:iCs/>
          <w:vertAlign w:val="subscript"/>
          <w:lang w:val="pt-BR"/>
        </w:rPr>
        <w:t>p,q,r,h</w:t>
      </w:r>
      <w:r w:rsidRPr="00A03B1B">
        <w:rPr>
          <w:rFonts w:eastAsia="SimSun"/>
          <w:lang w:val="pt-BR"/>
        </w:rPr>
        <w:t>) * DALSL</w:t>
      </w:r>
      <w:r w:rsidRPr="00A03B1B">
        <w:rPr>
          <w:rFonts w:eastAsia="SimSun"/>
          <w:i/>
          <w:iCs/>
          <w:vertAlign w:val="subscript"/>
          <w:lang w:val="pt-BR"/>
        </w:rPr>
        <w:t xml:space="preserve"> q, p, r, h</w:t>
      </w:r>
      <w:r w:rsidRPr="00A03B1B">
        <w:rPr>
          <w:rFonts w:eastAsia="SimSun"/>
          <w:lang w:val="pt-BR"/>
        </w:rPr>
        <w:t xml:space="preserve">) + </w:t>
      </w:r>
      <w:r w:rsidRPr="00A03B1B">
        <w:rPr>
          <w:rFonts w:eastAsia="SimSun"/>
          <w:noProof/>
          <w:position w:val="-20"/>
        </w:rPr>
        <w:drawing>
          <wp:inline distT="0" distB="0" distL="0" distR="0" wp14:anchorId="595BBBD8" wp14:editId="15E2623D">
            <wp:extent cx="144780" cy="274320"/>
            <wp:effectExtent l="0" t="0" r="0" b="0"/>
            <wp:docPr id="1068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A03B1B">
        <w:rPr>
          <w:rFonts w:eastAsia="SimSun"/>
          <w:lang w:val="pt-BR"/>
        </w:rPr>
        <w:t xml:space="preserve">(DAAIEC </w:t>
      </w:r>
      <w:r w:rsidRPr="00A03B1B">
        <w:rPr>
          <w:rFonts w:eastAsia="SimSun"/>
          <w:i/>
          <w:iCs/>
          <w:vertAlign w:val="subscript"/>
          <w:lang w:val="pt-BR"/>
        </w:rPr>
        <w:t>q, p, r, h</w:t>
      </w:r>
      <w:r w:rsidRPr="00A03B1B">
        <w:rPr>
          <w:rFonts w:eastAsia="SimSun"/>
          <w:lang w:val="pt-BR"/>
        </w:rPr>
        <w:t xml:space="preserve"> * (DAESR </w:t>
      </w:r>
      <w:r w:rsidRPr="00A03B1B">
        <w:rPr>
          <w:rFonts w:eastAsia="SimSun"/>
          <w:i/>
          <w:iCs/>
          <w:vertAlign w:val="subscript"/>
          <w:lang w:val="pt-BR"/>
        </w:rPr>
        <w:t>q, p, r, h</w:t>
      </w:r>
      <w:r w:rsidRPr="00A03B1B">
        <w:rPr>
          <w:rFonts w:eastAsia="SimSun"/>
          <w:lang w:val="pt-BR"/>
        </w:rPr>
        <w:t xml:space="preserve"> – DALSL </w:t>
      </w:r>
      <w:r w:rsidRPr="00A03B1B">
        <w:rPr>
          <w:rFonts w:eastAsia="SimSun"/>
          <w:i/>
          <w:iCs/>
          <w:vertAlign w:val="subscript"/>
          <w:lang w:val="pt-BR"/>
        </w:rPr>
        <w:t>q, p, r, h</w:t>
      </w:r>
      <w:r w:rsidRPr="00A03B1B">
        <w:rPr>
          <w:rFonts w:eastAsia="SimSun"/>
          <w:lang w:val="pt-BR"/>
        </w:rPr>
        <w:t>))</w:t>
      </w:r>
    </w:p>
    <w:p w14:paraId="1761A2FA" w14:textId="77777777" w:rsidR="00A03B1B" w:rsidRPr="00A03B1B" w:rsidRDefault="00A03B1B" w:rsidP="00A03B1B">
      <w:pPr>
        <w:tabs>
          <w:tab w:val="left" w:pos="2340"/>
          <w:tab w:val="left" w:pos="3420"/>
        </w:tabs>
        <w:spacing w:after="240"/>
        <w:ind w:left="4147" w:hanging="3427"/>
        <w:rPr>
          <w:rFonts w:eastAsia="SimSun"/>
          <w:bCs/>
          <w:lang w:val="pt-BR"/>
        </w:rPr>
      </w:pPr>
      <w:r w:rsidRPr="00A03B1B">
        <w:rPr>
          <w:rFonts w:eastAsia="SimSun"/>
          <w:bCs/>
          <w:lang w:val="pt-BR"/>
        </w:rPr>
        <w:t xml:space="preserve">Where:       </w:t>
      </w:r>
    </w:p>
    <w:p w14:paraId="17B6196E" w14:textId="77777777" w:rsidR="00A03B1B" w:rsidRPr="00A03B1B" w:rsidRDefault="00A03B1B" w:rsidP="00A03B1B">
      <w:pPr>
        <w:tabs>
          <w:tab w:val="left" w:pos="2340"/>
          <w:tab w:val="left" w:pos="2700"/>
        </w:tabs>
        <w:spacing w:after="240"/>
        <w:ind w:left="3060" w:hanging="2340"/>
        <w:rPr>
          <w:rFonts w:eastAsia="SimSun"/>
          <w:lang w:val="pt-BR"/>
        </w:rPr>
      </w:pPr>
      <w:r w:rsidRPr="00A03B1B">
        <w:rPr>
          <w:rFonts w:eastAsia="SimSun"/>
          <w:lang w:val="pt-BR"/>
        </w:rPr>
        <w:t xml:space="preserve">DASUPR </w:t>
      </w:r>
      <w:r w:rsidRPr="00A03B1B">
        <w:rPr>
          <w:rFonts w:eastAsia="SimSun"/>
          <w:i/>
          <w:vertAlign w:val="subscript"/>
          <w:lang w:val="pt-BR"/>
        </w:rPr>
        <w:t>q, p, r</w:t>
      </w:r>
      <w:r w:rsidRPr="00A03B1B">
        <w:rPr>
          <w:rFonts w:eastAsia="SimSun"/>
          <w:i/>
          <w:vertAlign w:val="subscript"/>
          <w:lang w:val="pt-BR"/>
        </w:rPr>
        <w:tab/>
      </w:r>
      <w:r w:rsidRPr="00A03B1B">
        <w:rPr>
          <w:rFonts w:eastAsia="SimSun"/>
          <w:i/>
          <w:vertAlign w:val="subscript"/>
          <w:lang w:val="pt-BR"/>
        </w:rPr>
        <w:tab/>
        <w:t xml:space="preserve"> </w:t>
      </w:r>
      <w:r w:rsidRPr="00A03B1B">
        <w:rPr>
          <w:rFonts w:eastAsia="SimSun"/>
          <w:lang w:val="pt-BR"/>
        </w:rPr>
        <w:t>=</w:t>
      </w:r>
      <w:r w:rsidRPr="00A03B1B">
        <w:rPr>
          <w:rFonts w:eastAsia="SimSun"/>
          <w:lang w:val="pt-BR"/>
        </w:rPr>
        <w:tab/>
        <w:t xml:space="preserve">Min(DASUO </w:t>
      </w:r>
      <w:r w:rsidRPr="00A03B1B">
        <w:rPr>
          <w:rFonts w:eastAsia="SimSun"/>
          <w:i/>
          <w:vertAlign w:val="subscript"/>
          <w:lang w:val="pt-BR"/>
        </w:rPr>
        <w:t>q, p, r</w:t>
      </w:r>
      <w:r w:rsidRPr="00A03B1B">
        <w:rPr>
          <w:rFonts w:eastAsia="SimSun"/>
          <w:lang w:val="pt-BR"/>
        </w:rPr>
        <w:t>, DASUCAP</w:t>
      </w:r>
      <w:r w:rsidRPr="00A03B1B">
        <w:rPr>
          <w:rFonts w:eastAsia="SimSun"/>
          <w:i/>
          <w:vertAlign w:val="subscript"/>
          <w:lang w:val="pt-BR"/>
        </w:rPr>
        <w:t xml:space="preserve"> q, p, r</w:t>
      </w:r>
      <w:r w:rsidRPr="00A03B1B">
        <w:rPr>
          <w:rFonts w:eastAsia="SimSun"/>
          <w:lang w:val="pt-BR"/>
        </w:rPr>
        <w:t>)</w:t>
      </w:r>
    </w:p>
    <w:p w14:paraId="3FFA44D0" w14:textId="77777777" w:rsidR="00A03B1B" w:rsidRPr="00A03B1B" w:rsidRDefault="00A03B1B" w:rsidP="00A03B1B">
      <w:pPr>
        <w:tabs>
          <w:tab w:val="left" w:pos="2340"/>
          <w:tab w:val="left" w:pos="3420"/>
        </w:tabs>
        <w:spacing w:after="240"/>
        <w:ind w:left="4147" w:hanging="3427"/>
        <w:rPr>
          <w:rFonts w:eastAsia="SimSun"/>
          <w:lang w:val="pt-BR"/>
        </w:rPr>
      </w:pPr>
      <w:r w:rsidRPr="00A03B1B">
        <w:rPr>
          <w:rFonts w:eastAsia="SimSun"/>
          <w:lang w:val="pt-BR"/>
        </w:rPr>
        <w:t>If ERCOT has approved verifiable Startup Costs</w:t>
      </w:r>
    </w:p>
    <w:p w14:paraId="7F2EADB6" w14:textId="77777777" w:rsidR="00A03B1B" w:rsidRPr="00A03B1B" w:rsidRDefault="00A03B1B" w:rsidP="00A03B1B">
      <w:pPr>
        <w:tabs>
          <w:tab w:val="left" w:pos="2340"/>
          <w:tab w:val="left" w:pos="3420"/>
          <w:tab w:val="left" w:pos="4140"/>
        </w:tabs>
        <w:spacing w:after="240"/>
        <w:ind w:left="4500" w:hanging="3420"/>
        <w:rPr>
          <w:rFonts w:eastAsia="SimSun"/>
          <w:bCs/>
        </w:rPr>
      </w:pPr>
      <w:r w:rsidRPr="00A03B1B">
        <w:rPr>
          <w:rFonts w:eastAsia="SimSun"/>
          <w:lang w:val="pt-BR"/>
        </w:rPr>
        <w:t>Then:</w:t>
      </w:r>
      <w:r w:rsidRPr="00A03B1B">
        <w:rPr>
          <w:rFonts w:eastAsia="SimSun"/>
          <w:lang w:val="pt-BR"/>
        </w:rPr>
        <w:tab/>
      </w:r>
      <w:r w:rsidRPr="00A03B1B">
        <w:rPr>
          <w:rFonts w:eastAsia="SimSun"/>
          <w:bCs/>
          <w:iCs/>
        </w:rPr>
        <w:t xml:space="preserve">DASUCAP </w:t>
      </w:r>
      <w:r w:rsidRPr="00A03B1B">
        <w:rPr>
          <w:rFonts w:eastAsia="SimSun"/>
          <w:bCs/>
          <w:i/>
          <w:vertAlign w:val="subscript"/>
        </w:rPr>
        <w:t>q, p, r</w:t>
      </w:r>
      <w:r w:rsidRPr="00A03B1B">
        <w:rPr>
          <w:rFonts w:eastAsia="SimSun"/>
          <w:bCs/>
          <w:i/>
          <w:vertAlign w:val="subscript"/>
        </w:rPr>
        <w:tab/>
      </w:r>
      <w:r w:rsidRPr="00A03B1B">
        <w:rPr>
          <w:rFonts w:eastAsia="SimSun"/>
          <w:bCs/>
          <w:iCs/>
        </w:rPr>
        <w:t>=</w:t>
      </w:r>
      <w:r w:rsidRPr="00A03B1B">
        <w:rPr>
          <w:rFonts w:eastAsia="SimSun"/>
          <w:bCs/>
          <w:iCs/>
        </w:rPr>
        <w:tab/>
        <w:t>Max</w:t>
      </w:r>
      <w:r w:rsidRPr="00A03B1B">
        <w:rPr>
          <w:rFonts w:eastAsia="SimSun"/>
          <w:bCs/>
          <w:iCs/>
          <w:vertAlign w:val="subscript"/>
        </w:rPr>
        <w:t>c</w:t>
      </w:r>
      <w:r w:rsidRPr="00A03B1B">
        <w:rPr>
          <w:rFonts w:eastAsia="SimSun"/>
          <w:bCs/>
          <w:iCs/>
        </w:rPr>
        <w:t>(</w:t>
      </w:r>
      <w:r w:rsidRPr="00A03B1B">
        <w:rPr>
          <w:rFonts w:eastAsia="SimSun"/>
          <w:bCs/>
          <w:lang w:val="pt-BR"/>
        </w:rPr>
        <w:t xml:space="preserve">AGRRATIO </w:t>
      </w:r>
      <w:r w:rsidRPr="00A03B1B">
        <w:rPr>
          <w:rFonts w:eastAsia="SimSun"/>
          <w:bCs/>
          <w:i/>
          <w:vertAlign w:val="subscript"/>
          <w:lang w:val="pt-BR"/>
        </w:rPr>
        <w:t xml:space="preserve">q, p, r </w:t>
      </w:r>
      <w:r w:rsidRPr="00A03B1B">
        <w:rPr>
          <w:rFonts w:eastAsia="SimSun"/>
          <w:bCs/>
          <w:lang w:val="pt-BR"/>
        </w:rPr>
        <w:t xml:space="preserve">) * </w:t>
      </w:r>
      <w:r w:rsidRPr="00A03B1B">
        <w:rPr>
          <w:rFonts w:eastAsia="SimSun"/>
          <w:bCs/>
          <w:iCs/>
        </w:rPr>
        <w:t xml:space="preserve">verifiable Startup Costs </w:t>
      </w:r>
      <w:r w:rsidRPr="00A03B1B">
        <w:rPr>
          <w:rFonts w:eastAsia="SimSun"/>
          <w:bCs/>
          <w:i/>
          <w:vertAlign w:val="subscript"/>
        </w:rPr>
        <w:t>q, r</w:t>
      </w:r>
    </w:p>
    <w:p w14:paraId="3CCB0A44" w14:textId="77777777" w:rsidR="00A03B1B" w:rsidRPr="00A03B1B" w:rsidRDefault="00A03B1B" w:rsidP="00A03B1B">
      <w:pPr>
        <w:tabs>
          <w:tab w:val="left" w:pos="2340"/>
          <w:tab w:val="left" w:pos="3420"/>
          <w:tab w:val="left" w:pos="4500"/>
        </w:tabs>
        <w:spacing w:before="240" w:after="240"/>
        <w:ind w:left="4147" w:hanging="3067"/>
        <w:rPr>
          <w:rFonts w:eastAsia="SimSun"/>
          <w:bCs/>
          <w:lang w:val="pt-BR"/>
        </w:rPr>
      </w:pPr>
      <w:r w:rsidRPr="00A03B1B">
        <w:rPr>
          <w:rFonts w:eastAsia="SimSun"/>
          <w:bCs/>
          <w:lang w:val="pt-BR"/>
        </w:rPr>
        <w:t>Where:</w:t>
      </w:r>
      <w:r w:rsidRPr="00A03B1B">
        <w:rPr>
          <w:rFonts w:eastAsia="SimSun"/>
          <w:bCs/>
          <w:lang w:val="pt-BR"/>
        </w:rPr>
        <w:tab/>
        <w:t>AGRRATIO</w:t>
      </w:r>
      <w:r w:rsidRPr="00A03B1B">
        <w:rPr>
          <w:rFonts w:eastAsia="SimSun"/>
          <w:bCs/>
          <w:i/>
          <w:vertAlign w:val="subscript"/>
          <w:lang w:val="pt-BR"/>
        </w:rPr>
        <w:t xml:space="preserve"> q, p, r</w:t>
      </w:r>
      <w:r w:rsidRPr="00A03B1B">
        <w:rPr>
          <w:rFonts w:eastAsia="SimSun"/>
          <w:bCs/>
          <w:i/>
          <w:vertAlign w:val="subscript"/>
          <w:lang w:val="pt-BR"/>
        </w:rPr>
        <w:tab/>
      </w:r>
      <w:r w:rsidRPr="00A03B1B">
        <w:rPr>
          <w:rFonts w:eastAsia="SimSun"/>
          <w:bCs/>
          <w:lang w:val="pt-BR"/>
        </w:rPr>
        <w:t>=</w:t>
      </w:r>
      <w:r w:rsidRPr="00A03B1B">
        <w:rPr>
          <w:rFonts w:eastAsia="SimSun"/>
          <w:bCs/>
          <w:lang w:val="pt-BR"/>
        </w:rPr>
        <w:tab/>
        <w:t>AGRMAXON</w:t>
      </w:r>
      <w:r w:rsidRPr="00A03B1B">
        <w:rPr>
          <w:rFonts w:eastAsia="SimSun"/>
          <w:bCs/>
          <w:i/>
          <w:vertAlign w:val="subscript"/>
          <w:lang w:val="pt-BR"/>
        </w:rPr>
        <w:t xml:space="preserve"> q, p, r</w:t>
      </w:r>
      <w:r w:rsidRPr="00A03B1B">
        <w:rPr>
          <w:rFonts w:eastAsia="SimSun"/>
          <w:bCs/>
          <w:lang w:val="pt-BR"/>
        </w:rPr>
        <w:t xml:space="preserve"> / AGRTOT</w:t>
      </w:r>
      <w:r w:rsidRPr="00A03B1B">
        <w:rPr>
          <w:rFonts w:eastAsia="SimSun"/>
          <w:bCs/>
          <w:i/>
          <w:vertAlign w:val="subscript"/>
          <w:lang w:val="pt-BR"/>
        </w:rPr>
        <w:t xml:space="preserve"> q, p, r</w:t>
      </w:r>
    </w:p>
    <w:p w14:paraId="5455A2F3" w14:textId="77777777" w:rsidR="00A03B1B" w:rsidRPr="00A03B1B" w:rsidRDefault="00A03B1B" w:rsidP="00A03B1B">
      <w:pPr>
        <w:tabs>
          <w:tab w:val="left" w:pos="2340"/>
          <w:tab w:val="left" w:pos="3420"/>
          <w:tab w:val="left" w:pos="4500"/>
        </w:tabs>
        <w:spacing w:after="240"/>
        <w:ind w:left="4147" w:hanging="3067"/>
        <w:rPr>
          <w:rFonts w:eastAsia="SimSun"/>
          <w:i/>
          <w:vertAlign w:val="subscript"/>
        </w:rPr>
      </w:pPr>
      <w:r w:rsidRPr="00A03B1B">
        <w:rPr>
          <w:rFonts w:eastAsia="SimSun"/>
          <w:bCs/>
          <w:lang w:val="pt-BR"/>
        </w:rPr>
        <w:t>Otherwise:</w:t>
      </w:r>
      <w:r w:rsidRPr="00A03B1B">
        <w:rPr>
          <w:rFonts w:eastAsia="SimSun"/>
          <w:bCs/>
          <w:lang w:val="pt-BR"/>
        </w:rPr>
        <w:tab/>
      </w:r>
      <w:r w:rsidRPr="00A03B1B">
        <w:rPr>
          <w:rFonts w:eastAsia="SimSun"/>
          <w:bCs/>
          <w:iCs/>
        </w:rPr>
        <w:t xml:space="preserve">DASUCAP </w:t>
      </w:r>
      <w:r w:rsidRPr="00A03B1B">
        <w:rPr>
          <w:rFonts w:eastAsia="SimSun"/>
          <w:bCs/>
          <w:i/>
          <w:vertAlign w:val="subscript"/>
        </w:rPr>
        <w:t>q, p, r</w:t>
      </w:r>
      <w:r w:rsidRPr="00A03B1B">
        <w:rPr>
          <w:rFonts w:eastAsia="SimSun"/>
          <w:bCs/>
          <w:iCs/>
        </w:rPr>
        <w:tab/>
        <w:t>=</w:t>
      </w:r>
      <w:r w:rsidRPr="00A03B1B">
        <w:rPr>
          <w:rFonts w:eastAsia="SimSun"/>
          <w:bCs/>
          <w:iCs/>
        </w:rPr>
        <w:tab/>
        <w:t>Max</w:t>
      </w:r>
      <w:r w:rsidRPr="00A03B1B">
        <w:rPr>
          <w:rFonts w:eastAsia="SimSun"/>
          <w:bCs/>
          <w:i/>
          <w:vertAlign w:val="subscript"/>
          <w:lang w:val="pt-BR"/>
        </w:rPr>
        <w:t>c</w:t>
      </w:r>
      <w:r w:rsidRPr="00A03B1B">
        <w:rPr>
          <w:rFonts w:eastAsia="SimSun"/>
          <w:bCs/>
          <w:iCs/>
        </w:rPr>
        <w:t>(AGGRATIO</w:t>
      </w:r>
      <w:r w:rsidRPr="00A03B1B">
        <w:rPr>
          <w:rFonts w:eastAsia="SimSun"/>
          <w:bCs/>
          <w:i/>
          <w:vertAlign w:val="subscript"/>
          <w:lang w:val="pt-BR"/>
        </w:rPr>
        <w:t xml:space="preserve"> q,p,r</w:t>
      </w:r>
      <w:r w:rsidRPr="00A03B1B">
        <w:rPr>
          <w:rFonts w:eastAsia="SimSun"/>
          <w:bCs/>
          <w:iCs/>
        </w:rPr>
        <w:t>) * RCGSC</w:t>
      </w:r>
      <w:r w:rsidRPr="00A03B1B">
        <w:rPr>
          <w:rFonts w:eastAsia="SimSun"/>
          <w:bCs/>
          <w:lang w:val="pt-BR"/>
        </w:rPr>
        <w:tab/>
      </w:r>
    </w:p>
    <w:p w14:paraId="745932B8" w14:textId="77777777" w:rsidR="00A03B1B" w:rsidRPr="00A03B1B" w:rsidRDefault="00A03B1B" w:rsidP="00A03B1B">
      <w:pPr>
        <w:tabs>
          <w:tab w:val="left" w:pos="2352"/>
          <w:tab w:val="left" w:pos="3420"/>
          <w:tab w:val="left" w:pos="3822"/>
        </w:tabs>
        <w:spacing w:after="240"/>
        <w:ind w:left="3600" w:hanging="2880"/>
        <w:rPr>
          <w:rFonts w:eastAsia="SimSun"/>
          <w:b/>
        </w:rPr>
      </w:pPr>
      <w:r w:rsidRPr="00A03B1B">
        <w:rPr>
          <w:rFonts w:eastAsia="SimSun"/>
          <w:b/>
        </w:rPr>
        <w:t>For Combined Cycle Trains,</w:t>
      </w:r>
    </w:p>
    <w:p w14:paraId="1CFBB302" w14:textId="659AB654" w:rsidR="00A03B1B" w:rsidRPr="00A03B1B" w:rsidRDefault="00A03B1B" w:rsidP="00A03B1B">
      <w:pPr>
        <w:tabs>
          <w:tab w:val="left" w:pos="2340"/>
          <w:tab w:val="left" w:pos="3420"/>
        </w:tabs>
        <w:spacing w:before="240"/>
        <w:ind w:left="3150" w:hanging="2430"/>
        <w:jc w:val="both"/>
        <w:rPr>
          <w:rFonts w:eastAsia="SimSun"/>
        </w:rPr>
      </w:pPr>
      <w:r w:rsidRPr="00A03B1B">
        <w:rPr>
          <w:rFonts w:eastAsia="SimSun"/>
        </w:rPr>
        <w:t xml:space="preserve">DAMGCOST </w:t>
      </w:r>
      <w:r w:rsidRPr="00A03B1B">
        <w:rPr>
          <w:rFonts w:eastAsia="SimSun"/>
          <w:i/>
          <w:iCs/>
          <w:vertAlign w:val="subscript"/>
        </w:rPr>
        <w:t>q, p, r</w:t>
      </w:r>
      <w:r w:rsidRPr="00A03B1B">
        <w:rPr>
          <w:rFonts w:eastAsia="SimSun"/>
        </w:rPr>
        <w:tab/>
        <w:t>=</w:t>
      </w:r>
      <w:r w:rsidRPr="00A03B1B">
        <w:rPr>
          <w:rFonts w:eastAsia="SimSun"/>
        </w:rPr>
        <w:tab/>
        <w:t xml:space="preserve">Min(DASUO </w:t>
      </w:r>
      <w:r w:rsidRPr="00A03B1B">
        <w:rPr>
          <w:rFonts w:eastAsia="SimSun"/>
          <w:i/>
          <w:iCs/>
          <w:vertAlign w:val="subscript"/>
        </w:rPr>
        <w:t>q, p, r</w:t>
      </w:r>
      <w:r w:rsidRPr="00A03B1B">
        <w:rPr>
          <w:rFonts w:eastAsia="SimSun"/>
        </w:rPr>
        <w:t xml:space="preserve"> , </w:t>
      </w:r>
      <w:r w:rsidRPr="00A03B1B">
        <w:rPr>
          <w:rFonts w:eastAsia="SimSun"/>
          <w:lang w:val="pt-BR"/>
        </w:rPr>
        <w:t>DASUCAP</w:t>
      </w:r>
      <w:r w:rsidRPr="00A03B1B">
        <w:rPr>
          <w:rFonts w:eastAsia="SimSun"/>
          <w:i/>
          <w:iCs/>
          <w:vertAlign w:val="subscript"/>
          <w:lang w:val="pt-BR"/>
        </w:rPr>
        <w:t>q, p, r</w:t>
      </w:r>
      <w:r w:rsidRPr="00A03B1B">
        <w:rPr>
          <w:rFonts w:eastAsia="SimSun"/>
          <w:lang w:val="pt-BR"/>
        </w:rPr>
        <w:t xml:space="preserve">) </w:t>
      </w:r>
      <w:r w:rsidRPr="00A03B1B">
        <w:rPr>
          <w:rFonts w:eastAsia="SimSun"/>
        </w:rPr>
        <w:t xml:space="preserve">+ </w:t>
      </w:r>
      <w:r w:rsidRPr="00A03B1B">
        <w:rPr>
          <w:rFonts w:eastAsia="SimSun"/>
          <w:noProof/>
          <w:position w:val="-20"/>
        </w:rPr>
        <w:drawing>
          <wp:inline distT="0" distB="0" distL="0" distR="0" wp14:anchorId="541CE4F3" wp14:editId="081D42DC">
            <wp:extent cx="114300" cy="274320"/>
            <wp:effectExtent l="0" t="0" r="0" b="0"/>
            <wp:docPr id="1068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274320"/>
                    </a:xfrm>
                    <a:prstGeom prst="rect">
                      <a:avLst/>
                    </a:prstGeom>
                    <a:noFill/>
                    <a:ln>
                      <a:noFill/>
                    </a:ln>
                  </pic:spPr>
                </pic:pic>
              </a:graphicData>
            </a:graphic>
          </wp:inline>
        </w:drawing>
      </w:r>
      <w:r w:rsidRPr="00A03B1B">
        <w:rPr>
          <w:rFonts w:eastAsia="SimSun"/>
          <w:noProof/>
          <w:position w:val="-20"/>
        </w:rPr>
        <w:t xml:space="preserve"> </w:t>
      </w:r>
      <w:r w:rsidRPr="00A03B1B">
        <w:rPr>
          <w:rFonts w:eastAsia="SimSun"/>
        </w:rPr>
        <w:t xml:space="preserve">(Min(DAMEO </w:t>
      </w:r>
      <w:r w:rsidRPr="00A03B1B">
        <w:rPr>
          <w:rFonts w:eastAsia="SimSun"/>
          <w:i/>
          <w:iCs/>
          <w:vertAlign w:val="subscript"/>
        </w:rPr>
        <w:t xml:space="preserve">q, p, r, h </w:t>
      </w:r>
      <w:r w:rsidRPr="00A03B1B">
        <w:rPr>
          <w:rFonts w:eastAsia="SimSun"/>
          <w:lang w:val="pt-BR"/>
        </w:rPr>
        <w:t xml:space="preserve">, </w:t>
      </w:r>
      <w:r w:rsidRPr="00A03B1B">
        <w:rPr>
          <w:rFonts w:eastAsia="SimSun"/>
        </w:rPr>
        <w:t>DAMECAP</w:t>
      </w:r>
      <w:r w:rsidRPr="00A03B1B">
        <w:rPr>
          <w:rFonts w:eastAsia="SimSun"/>
          <w:i/>
          <w:iCs/>
          <w:vertAlign w:val="subscript"/>
          <w:lang w:val="pt-BR"/>
        </w:rPr>
        <w:t xml:space="preserve"> q, p, r,h</w:t>
      </w:r>
      <w:r w:rsidRPr="00A03B1B">
        <w:rPr>
          <w:rFonts w:eastAsia="SimSun"/>
          <w:lang w:val="pt-BR"/>
        </w:rPr>
        <w:t>)</w:t>
      </w:r>
      <w:r w:rsidRPr="00A03B1B">
        <w:rPr>
          <w:rFonts w:eastAsia="SimSun"/>
        </w:rPr>
        <w:t xml:space="preserve"> * DALSL</w:t>
      </w:r>
      <w:r w:rsidRPr="00A03B1B">
        <w:rPr>
          <w:rFonts w:eastAsia="SimSun"/>
          <w:vertAlign w:val="subscript"/>
        </w:rPr>
        <w:t xml:space="preserve"> </w:t>
      </w:r>
      <w:r w:rsidRPr="00A03B1B">
        <w:rPr>
          <w:rFonts w:eastAsia="SimSun"/>
          <w:i/>
          <w:iCs/>
          <w:vertAlign w:val="subscript"/>
        </w:rPr>
        <w:t>q, p, r, h</w:t>
      </w:r>
      <w:r w:rsidRPr="00A03B1B">
        <w:rPr>
          <w:rFonts w:eastAsia="SimSun"/>
        </w:rPr>
        <w:t xml:space="preserve">) + (Max(0, Min(DASUO </w:t>
      </w:r>
      <w:r w:rsidRPr="00A03B1B">
        <w:rPr>
          <w:rFonts w:eastAsia="SimSun"/>
          <w:i/>
          <w:iCs/>
          <w:vertAlign w:val="subscript"/>
        </w:rPr>
        <w:t>afterCCGR</w:t>
      </w:r>
      <w:r w:rsidRPr="00A03B1B">
        <w:rPr>
          <w:rFonts w:eastAsia="SimSun"/>
        </w:rPr>
        <w:t xml:space="preserve"> </w:t>
      </w:r>
      <w:r w:rsidRPr="00A03B1B">
        <w:rPr>
          <w:rFonts w:eastAsia="SimSun"/>
          <w:lang w:val="pt-BR"/>
        </w:rPr>
        <w:t>, DASUCAP</w:t>
      </w:r>
      <w:r w:rsidRPr="00A03B1B">
        <w:rPr>
          <w:rFonts w:eastAsia="SimSun"/>
          <w:i/>
          <w:iCs/>
          <w:vertAlign w:val="subscript"/>
          <w:lang w:val="pt-BR"/>
        </w:rPr>
        <w:t>afterCCGR</w:t>
      </w:r>
      <w:r w:rsidRPr="00A03B1B">
        <w:rPr>
          <w:rFonts w:eastAsia="SimSun"/>
          <w:lang w:val="pt-BR"/>
        </w:rPr>
        <w:t xml:space="preserve">) </w:t>
      </w:r>
      <w:r w:rsidRPr="00A03B1B">
        <w:rPr>
          <w:rFonts w:eastAsia="SimSun"/>
        </w:rPr>
        <w:t xml:space="preserve">– Min(DASUO </w:t>
      </w:r>
      <w:r w:rsidRPr="00A03B1B">
        <w:rPr>
          <w:rFonts w:eastAsia="SimSun"/>
          <w:i/>
          <w:iCs/>
          <w:vertAlign w:val="subscript"/>
        </w:rPr>
        <w:t xml:space="preserve">beforeCCGR </w:t>
      </w:r>
      <w:r w:rsidRPr="00A03B1B">
        <w:rPr>
          <w:rFonts w:eastAsia="SimSun"/>
          <w:lang w:val="pt-BR"/>
        </w:rPr>
        <w:t>, DASUCAP</w:t>
      </w:r>
      <w:r w:rsidRPr="00A03B1B">
        <w:rPr>
          <w:rFonts w:eastAsia="SimSun"/>
          <w:i/>
          <w:iCs/>
          <w:vertAlign w:val="subscript"/>
          <w:lang w:val="pt-BR"/>
        </w:rPr>
        <w:t>beforeCCGR</w:t>
      </w:r>
      <w:r w:rsidRPr="00A03B1B">
        <w:rPr>
          <w:rFonts w:eastAsia="SimSun"/>
        </w:rPr>
        <w:t xml:space="preserve">)) + </w:t>
      </w:r>
      <w:r w:rsidRPr="00A03B1B">
        <w:rPr>
          <w:rFonts w:eastAsia="SimSun"/>
          <w:noProof/>
          <w:position w:val="-20"/>
        </w:rPr>
        <w:drawing>
          <wp:inline distT="0" distB="0" distL="0" distR="0" wp14:anchorId="2FC8E2A0" wp14:editId="499C6D5A">
            <wp:extent cx="114300" cy="274320"/>
            <wp:effectExtent l="0" t="0" r="0" b="0"/>
            <wp:docPr id="1068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274320"/>
                    </a:xfrm>
                    <a:prstGeom prst="rect">
                      <a:avLst/>
                    </a:prstGeom>
                    <a:noFill/>
                    <a:ln>
                      <a:noFill/>
                    </a:ln>
                  </pic:spPr>
                </pic:pic>
              </a:graphicData>
            </a:graphic>
          </wp:inline>
        </w:drawing>
      </w:r>
      <w:r w:rsidRPr="00A03B1B">
        <w:rPr>
          <w:rFonts w:eastAsia="SimSun"/>
          <w:noProof/>
          <w:position w:val="-20"/>
        </w:rPr>
        <w:t xml:space="preserve"> </w:t>
      </w:r>
      <w:r w:rsidRPr="00A03B1B">
        <w:rPr>
          <w:rFonts w:eastAsia="SimSun"/>
        </w:rPr>
        <w:t xml:space="preserve">(DAAIEC </w:t>
      </w:r>
      <w:r w:rsidRPr="00A03B1B">
        <w:rPr>
          <w:rFonts w:eastAsia="SimSun"/>
          <w:i/>
          <w:iCs/>
          <w:vertAlign w:val="subscript"/>
        </w:rPr>
        <w:t>q, p, r, h</w:t>
      </w:r>
      <w:r w:rsidRPr="00A03B1B">
        <w:rPr>
          <w:rFonts w:eastAsia="SimSun"/>
        </w:rPr>
        <w:t xml:space="preserve"> * (DAESR </w:t>
      </w:r>
      <w:r w:rsidRPr="00A03B1B">
        <w:rPr>
          <w:rFonts w:eastAsia="SimSun"/>
          <w:i/>
          <w:iCs/>
          <w:vertAlign w:val="subscript"/>
        </w:rPr>
        <w:t>q, p, r, h</w:t>
      </w:r>
      <w:r w:rsidRPr="00A03B1B">
        <w:rPr>
          <w:rFonts w:eastAsia="SimSun"/>
        </w:rPr>
        <w:t xml:space="preserve"> – DALSL </w:t>
      </w:r>
      <w:r w:rsidRPr="00A03B1B">
        <w:rPr>
          <w:rFonts w:eastAsia="SimSun"/>
          <w:i/>
          <w:iCs/>
          <w:vertAlign w:val="subscript"/>
        </w:rPr>
        <w:t>q, p, r, h</w:t>
      </w:r>
      <w:r w:rsidRPr="00A03B1B">
        <w:rPr>
          <w:rFonts w:eastAsia="SimSun"/>
        </w:rPr>
        <w:t>))</w:t>
      </w:r>
    </w:p>
    <w:p w14:paraId="7F0F186F" w14:textId="77777777" w:rsidR="00A03B1B" w:rsidRPr="00A03B1B" w:rsidRDefault="00A03B1B" w:rsidP="00A03B1B">
      <w:pPr>
        <w:spacing w:after="240"/>
        <w:ind w:left="720" w:hanging="720"/>
        <w:rPr>
          <w:rFonts w:eastAsia="SimSun"/>
          <w:iCs/>
          <w:szCs w:val="20"/>
        </w:rPr>
      </w:pPr>
      <w:r w:rsidRPr="00A03B1B" w:rsidDel="000608E3">
        <w:rPr>
          <w:rFonts w:eastAsia="SimSun"/>
          <w:iCs/>
          <w:szCs w:val="20"/>
        </w:rPr>
        <w:t xml:space="preserve"> </w:t>
      </w:r>
      <w:r w:rsidRPr="00A03B1B">
        <w:rPr>
          <w:rFonts w:eastAsia="SimSun"/>
          <w:iCs/>
          <w:szCs w:val="20"/>
        </w:rPr>
        <w:t>(7)</w:t>
      </w:r>
      <w:r w:rsidRPr="00A03B1B">
        <w:rPr>
          <w:rFonts w:eastAsia="SimSun"/>
          <w:iCs/>
          <w:szCs w:val="20"/>
        </w:rPr>
        <w:tab/>
        <w:t>The Day-Ahead Make-Whole Revenue is calculated for each DAM-Committed Generation Resource as follows:</w:t>
      </w:r>
    </w:p>
    <w:p w14:paraId="012949D2" w14:textId="77777777" w:rsidR="00A03B1B" w:rsidRPr="00A03B1B" w:rsidRDefault="00A03B1B" w:rsidP="00A03B1B">
      <w:pPr>
        <w:tabs>
          <w:tab w:val="left" w:pos="2340"/>
          <w:tab w:val="left" w:pos="3420"/>
        </w:tabs>
        <w:spacing w:after="240"/>
        <w:ind w:left="1080" w:hanging="360"/>
        <w:rPr>
          <w:rFonts w:eastAsia="SimSun"/>
          <w:bCs/>
          <w:i/>
          <w:vertAlign w:val="subscript"/>
        </w:rPr>
      </w:pPr>
      <w:r w:rsidRPr="00A03B1B">
        <w:rPr>
          <w:rFonts w:eastAsia="SimSun"/>
          <w:bCs/>
        </w:rPr>
        <w:t xml:space="preserve">DAEREV </w:t>
      </w:r>
      <w:r w:rsidRPr="00A03B1B">
        <w:rPr>
          <w:rFonts w:eastAsia="SimSun"/>
          <w:bCs/>
          <w:i/>
          <w:vertAlign w:val="subscript"/>
        </w:rPr>
        <w:t>q, p, r, h</w:t>
      </w:r>
      <w:r w:rsidRPr="00A03B1B">
        <w:rPr>
          <w:rFonts w:eastAsia="SimSun"/>
          <w:bCs/>
          <w:i/>
          <w:vertAlign w:val="subscript"/>
        </w:rPr>
        <w:tab/>
      </w:r>
      <w:r w:rsidRPr="00A03B1B">
        <w:rPr>
          <w:rFonts w:eastAsia="SimSun"/>
          <w:bCs/>
        </w:rPr>
        <w:tab/>
        <w:t>=</w:t>
      </w:r>
      <w:r w:rsidRPr="00A03B1B">
        <w:rPr>
          <w:rFonts w:eastAsia="SimSun"/>
          <w:bCs/>
        </w:rPr>
        <w:tab/>
        <w:t xml:space="preserve">(-1) * DASPP </w:t>
      </w:r>
      <w:r w:rsidRPr="00A03B1B">
        <w:rPr>
          <w:rFonts w:eastAsia="SimSun"/>
          <w:bCs/>
          <w:i/>
          <w:vertAlign w:val="subscript"/>
        </w:rPr>
        <w:t>p, h</w:t>
      </w:r>
      <w:r w:rsidRPr="00A03B1B">
        <w:rPr>
          <w:rFonts w:eastAsia="SimSun"/>
          <w:bCs/>
        </w:rPr>
        <w:t xml:space="preserve"> * DAESR </w:t>
      </w:r>
      <w:r w:rsidRPr="00A03B1B">
        <w:rPr>
          <w:rFonts w:eastAsia="SimSun"/>
          <w:bCs/>
          <w:i/>
          <w:vertAlign w:val="subscript"/>
        </w:rPr>
        <w:t>q, p, r, h</w:t>
      </w:r>
    </w:p>
    <w:p w14:paraId="2801BB8E" w14:textId="77777777" w:rsidR="00A03B1B" w:rsidRPr="00A03B1B" w:rsidRDefault="00A03B1B" w:rsidP="00A03B1B">
      <w:pPr>
        <w:tabs>
          <w:tab w:val="left" w:pos="2340"/>
          <w:tab w:val="left" w:pos="2700"/>
        </w:tabs>
        <w:spacing w:after="240"/>
        <w:ind w:left="3060" w:hanging="2340"/>
        <w:rPr>
          <w:rFonts w:eastAsia="SimSun"/>
          <w:bCs/>
          <w:lang w:val="x-none" w:eastAsia="x-none"/>
        </w:rPr>
      </w:pPr>
      <w:r w:rsidRPr="00A03B1B">
        <w:rPr>
          <w:rFonts w:eastAsia="SimSun"/>
          <w:bCs/>
          <w:lang w:val="x-none" w:eastAsia="x-none"/>
        </w:rPr>
        <w:t>DAASREV</w:t>
      </w:r>
      <w:r w:rsidRPr="00A03B1B">
        <w:rPr>
          <w:rFonts w:eastAsia="SimSun"/>
          <w:bCs/>
          <w:i/>
          <w:vertAlign w:val="subscript"/>
          <w:lang w:val="x-none" w:eastAsia="x-none"/>
        </w:rPr>
        <w:t xml:space="preserve"> q, r, h</w:t>
      </w:r>
      <w:r w:rsidRPr="00A03B1B">
        <w:rPr>
          <w:rFonts w:eastAsia="SimSun"/>
          <w:bCs/>
          <w:lang w:val="x-none" w:eastAsia="x-none"/>
        </w:rPr>
        <w:t xml:space="preserve"> </w:t>
      </w:r>
      <w:r w:rsidRPr="00A03B1B">
        <w:rPr>
          <w:rFonts w:eastAsia="SimSun"/>
          <w:bCs/>
          <w:lang w:val="x-none" w:eastAsia="x-none"/>
        </w:rPr>
        <w:tab/>
      </w:r>
      <w:r w:rsidRPr="00A03B1B">
        <w:rPr>
          <w:rFonts w:eastAsia="SimSun"/>
          <w:bCs/>
          <w:lang w:val="x-none" w:eastAsia="x-none"/>
        </w:rPr>
        <w:tab/>
        <w:t>=</w:t>
      </w:r>
      <w:r w:rsidRPr="00A03B1B">
        <w:rPr>
          <w:rFonts w:eastAsia="SimSun"/>
          <w:bCs/>
          <w:lang w:val="x-none" w:eastAsia="x-none"/>
        </w:rPr>
        <w:tab/>
        <w:t xml:space="preserve">((-1) * MCPCRU </w:t>
      </w:r>
      <w:r w:rsidRPr="00A03B1B">
        <w:rPr>
          <w:rFonts w:eastAsia="SimSun"/>
          <w:bCs/>
          <w:i/>
          <w:vertAlign w:val="subscript"/>
          <w:lang w:val="x-none" w:eastAsia="x-none"/>
        </w:rPr>
        <w:t>DAM, h</w:t>
      </w:r>
      <w:r w:rsidRPr="00A03B1B">
        <w:rPr>
          <w:rFonts w:eastAsia="SimSun"/>
          <w:bCs/>
          <w:lang w:val="x-none" w:eastAsia="x-none"/>
        </w:rPr>
        <w:t xml:space="preserve"> * PCRUR</w:t>
      </w:r>
      <w:r w:rsidRPr="00A03B1B">
        <w:rPr>
          <w:rFonts w:eastAsia="SimSun"/>
          <w:bCs/>
          <w:i/>
          <w:lang w:val="x-none" w:eastAsia="x-none"/>
        </w:rPr>
        <w:t xml:space="preserve"> </w:t>
      </w:r>
      <w:r w:rsidRPr="00A03B1B">
        <w:rPr>
          <w:rFonts w:eastAsia="SimSun"/>
          <w:bCs/>
          <w:i/>
          <w:vertAlign w:val="subscript"/>
          <w:lang w:val="x-none" w:eastAsia="x-none"/>
        </w:rPr>
        <w:t>r, q, DAM, h</w:t>
      </w:r>
      <w:r w:rsidRPr="00A03B1B">
        <w:rPr>
          <w:rFonts w:eastAsia="SimSun"/>
          <w:bCs/>
          <w:lang w:val="x-none" w:eastAsia="x-none"/>
        </w:rPr>
        <w:t xml:space="preserve">) </w:t>
      </w:r>
    </w:p>
    <w:p w14:paraId="65850E40" w14:textId="77777777" w:rsidR="00A03B1B" w:rsidRPr="00A03B1B" w:rsidRDefault="00A03B1B" w:rsidP="00A03B1B">
      <w:pPr>
        <w:tabs>
          <w:tab w:val="left" w:pos="2340"/>
          <w:tab w:val="left" w:pos="2700"/>
        </w:tabs>
        <w:spacing w:after="240"/>
        <w:ind w:left="3060" w:hanging="2340"/>
        <w:rPr>
          <w:rFonts w:eastAsia="SimSun"/>
          <w:bCs/>
          <w:lang w:val="x-none" w:eastAsia="x-none"/>
        </w:rPr>
      </w:pPr>
      <w:r w:rsidRPr="00A03B1B">
        <w:rPr>
          <w:rFonts w:eastAsia="SimSun"/>
          <w:bCs/>
          <w:lang w:val="x-none" w:eastAsia="x-none"/>
        </w:rPr>
        <w:tab/>
      </w:r>
      <w:r w:rsidRPr="00A03B1B">
        <w:rPr>
          <w:rFonts w:eastAsia="SimSun"/>
          <w:bCs/>
          <w:lang w:val="x-none" w:eastAsia="x-none"/>
        </w:rPr>
        <w:tab/>
        <w:t xml:space="preserve">+ ((-1) * MCPCRD </w:t>
      </w:r>
      <w:r w:rsidRPr="00A03B1B">
        <w:rPr>
          <w:rFonts w:eastAsia="SimSun"/>
          <w:bCs/>
          <w:i/>
          <w:vertAlign w:val="subscript"/>
          <w:lang w:val="x-none" w:eastAsia="x-none"/>
        </w:rPr>
        <w:t xml:space="preserve">DAM, h </w:t>
      </w:r>
      <w:r w:rsidRPr="00A03B1B">
        <w:rPr>
          <w:rFonts w:eastAsia="SimSun"/>
          <w:bCs/>
          <w:lang w:val="x-none" w:eastAsia="x-none"/>
        </w:rPr>
        <w:t xml:space="preserve"> * PCRDR</w:t>
      </w:r>
      <w:r w:rsidRPr="00A03B1B">
        <w:rPr>
          <w:rFonts w:eastAsia="SimSun"/>
          <w:bCs/>
          <w:i/>
          <w:lang w:val="x-none" w:eastAsia="x-none"/>
        </w:rPr>
        <w:t xml:space="preserve"> </w:t>
      </w:r>
      <w:r w:rsidRPr="00A03B1B">
        <w:rPr>
          <w:rFonts w:eastAsia="SimSun"/>
          <w:bCs/>
          <w:i/>
          <w:vertAlign w:val="subscript"/>
          <w:lang w:val="x-none" w:eastAsia="x-none"/>
        </w:rPr>
        <w:t>r, q,</w:t>
      </w:r>
      <w:r w:rsidRPr="00A03B1B">
        <w:rPr>
          <w:rFonts w:eastAsia="SimSun"/>
          <w:bCs/>
          <w:i/>
          <w:vertAlign w:val="subscript"/>
          <w:lang w:eastAsia="x-none"/>
        </w:rPr>
        <w:t xml:space="preserve"> </w:t>
      </w:r>
      <w:r w:rsidRPr="00A03B1B">
        <w:rPr>
          <w:rFonts w:eastAsia="SimSun"/>
          <w:bCs/>
          <w:i/>
          <w:vertAlign w:val="subscript"/>
          <w:lang w:val="x-none" w:eastAsia="x-none"/>
        </w:rPr>
        <w:t>DAM, h</w:t>
      </w:r>
      <w:r w:rsidRPr="00A03B1B">
        <w:rPr>
          <w:rFonts w:eastAsia="SimSun"/>
          <w:bCs/>
          <w:lang w:val="x-none" w:eastAsia="x-none"/>
        </w:rPr>
        <w:t xml:space="preserve">) </w:t>
      </w:r>
    </w:p>
    <w:p w14:paraId="3C80A686" w14:textId="77777777" w:rsidR="00A03B1B" w:rsidRPr="00A03B1B" w:rsidRDefault="00A03B1B" w:rsidP="00A03B1B">
      <w:pPr>
        <w:tabs>
          <w:tab w:val="left" w:pos="2340"/>
          <w:tab w:val="left" w:pos="2700"/>
        </w:tabs>
        <w:spacing w:after="240"/>
        <w:ind w:left="3060" w:hanging="2340"/>
        <w:rPr>
          <w:rFonts w:eastAsia="SimSun"/>
          <w:bCs/>
          <w:lang w:val="x-none" w:eastAsia="x-none"/>
        </w:rPr>
      </w:pPr>
      <w:r w:rsidRPr="00A03B1B">
        <w:rPr>
          <w:rFonts w:eastAsia="SimSun"/>
          <w:bCs/>
          <w:lang w:val="x-none" w:eastAsia="x-none"/>
        </w:rPr>
        <w:tab/>
      </w:r>
      <w:r w:rsidRPr="00A03B1B">
        <w:rPr>
          <w:rFonts w:eastAsia="SimSun"/>
          <w:bCs/>
          <w:lang w:val="x-none" w:eastAsia="x-none"/>
        </w:rPr>
        <w:tab/>
        <w:t>+ ((-1) * MCPC</w:t>
      </w:r>
      <w:r w:rsidRPr="00A03B1B">
        <w:rPr>
          <w:rFonts w:eastAsia="SimSun"/>
          <w:bCs/>
          <w:lang w:eastAsia="x-none"/>
        </w:rPr>
        <w:t>EC</w:t>
      </w:r>
      <w:r w:rsidRPr="00A03B1B">
        <w:rPr>
          <w:rFonts w:eastAsia="SimSun"/>
          <w:bCs/>
          <w:lang w:val="x-none" w:eastAsia="x-none"/>
        </w:rPr>
        <w:t xml:space="preserve">R </w:t>
      </w:r>
      <w:r w:rsidRPr="00A03B1B">
        <w:rPr>
          <w:rFonts w:eastAsia="SimSun"/>
          <w:bCs/>
          <w:i/>
          <w:vertAlign w:val="subscript"/>
          <w:lang w:val="x-none" w:eastAsia="x-none"/>
        </w:rPr>
        <w:t xml:space="preserve">DAM, h </w:t>
      </w:r>
      <w:r w:rsidRPr="00A03B1B">
        <w:rPr>
          <w:rFonts w:eastAsia="SimSun"/>
          <w:bCs/>
          <w:lang w:val="x-none" w:eastAsia="x-none"/>
        </w:rPr>
        <w:t xml:space="preserve"> * PC</w:t>
      </w:r>
      <w:r w:rsidRPr="00A03B1B">
        <w:rPr>
          <w:rFonts w:eastAsia="SimSun"/>
          <w:bCs/>
          <w:lang w:eastAsia="x-none"/>
        </w:rPr>
        <w:t>EC</w:t>
      </w:r>
      <w:r w:rsidRPr="00A03B1B">
        <w:rPr>
          <w:rFonts w:eastAsia="SimSun"/>
          <w:bCs/>
          <w:lang w:val="x-none" w:eastAsia="x-none"/>
        </w:rPr>
        <w:t>R</w:t>
      </w:r>
      <w:r w:rsidRPr="00A03B1B">
        <w:rPr>
          <w:rFonts w:eastAsia="SimSun"/>
          <w:bCs/>
          <w:lang w:eastAsia="x-none"/>
        </w:rPr>
        <w:t>R</w:t>
      </w:r>
      <w:r w:rsidRPr="00A03B1B">
        <w:rPr>
          <w:rFonts w:eastAsia="SimSun"/>
          <w:bCs/>
          <w:i/>
          <w:lang w:val="x-none" w:eastAsia="x-none"/>
        </w:rPr>
        <w:t xml:space="preserve"> </w:t>
      </w:r>
      <w:r w:rsidRPr="00A03B1B">
        <w:rPr>
          <w:rFonts w:eastAsia="SimSun"/>
          <w:bCs/>
          <w:i/>
          <w:vertAlign w:val="subscript"/>
          <w:lang w:val="x-none" w:eastAsia="x-none"/>
        </w:rPr>
        <w:t>r, q,</w:t>
      </w:r>
      <w:r w:rsidRPr="00A03B1B">
        <w:rPr>
          <w:rFonts w:eastAsia="SimSun"/>
          <w:bCs/>
          <w:i/>
          <w:vertAlign w:val="subscript"/>
          <w:lang w:eastAsia="x-none"/>
        </w:rPr>
        <w:t xml:space="preserve"> </w:t>
      </w:r>
      <w:r w:rsidRPr="00A03B1B">
        <w:rPr>
          <w:rFonts w:eastAsia="SimSun"/>
          <w:bCs/>
          <w:i/>
          <w:vertAlign w:val="subscript"/>
          <w:lang w:val="x-none" w:eastAsia="x-none"/>
        </w:rPr>
        <w:t>DAM, h</w:t>
      </w:r>
      <w:r w:rsidRPr="00A03B1B">
        <w:rPr>
          <w:rFonts w:eastAsia="SimSun"/>
          <w:bCs/>
          <w:lang w:val="x-none" w:eastAsia="x-none"/>
        </w:rPr>
        <w:t xml:space="preserve">) </w:t>
      </w:r>
    </w:p>
    <w:p w14:paraId="2E8128D0" w14:textId="77777777" w:rsidR="00A03B1B" w:rsidRPr="00A03B1B" w:rsidRDefault="00A03B1B" w:rsidP="00A03B1B">
      <w:pPr>
        <w:tabs>
          <w:tab w:val="left" w:pos="2340"/>
          <w:tab w:val="left" w:pos="2700"/>
        </w:tabs>
        <w:spacing w:after="240"/>
        <w:ind w:left="3060" w:hanging="2340"/>
        <w:rPr>
          <w:rFonts w:eastAsia="SimSun"/>
          <w:bCs/>
          <w:lang w:eastAsia="x-none"/>
        </w:rPr>
      </w:pPr>
      <w:r w:rsidRPr="00A03B1B">
        <w:rPr>
          <w:rFonts w:eastAsia="SimSun"/>
          <w:bCs/>
          <w:lang w:val="x-none" w:eastAsia="x-none"/>
        </w:rPr>
        <w:lastRenderedPageBreak/>
        <w:tab/>
      </w:r>
      <w:r w:rsidRPr="00A03B1B">
        <w:rPr>
          <w:rFonts w:eastAsia="SimSun"/>
          <w:bCs/>
          <w:lang w:val="x-none" w:eastAsia="x-none"/>
        </w:rPr>
        <w:tab/>
        <w:t>+</w:t>
      </w:r>
      <w:r w:rsidRPr="00A03B1B">
        <w:rPr>
          <w:rFonts w:eastAsia="SimSun"/>
          <w:bCs/>
          <w:lang w:eastAsia="x-none"/>
        </w:rPr>
        <w:t xml:space="preserve"> </w:t>
      </w:r>
      <w:r w:rsidRPr="00A03B1B">
        <w:rPr>
          <w:rFonts w:eastAsia="SimSun"/>
          <w:bCs/>
          <w:lang w:val="x-none" w:eastAsia="x-none"/>
        </w:rPr>
        <w:t xml:space="preserve">((-1) * MCPCNS </w:t>
      </w:r>
      <w:r w:rsidRPr="00A03B1B">
        <w:rPr>
          <w:rFonts w:eastAsia="SimSun"/>
          <w:bCs/>
          <w:i/>
          <w:vertAlign w:val="subscript"/>
          <w:lang w:val="x-none" w:eastAsia="x-none"/>
        </w:rPr>
        <w:t xml:space="preserve">DAM, h </w:t>
      </w:r>
      <w:r w:rsidRPr="00A03B1B">
        <w:rPr>
          <w:rFonts w:eastAsia="SimSun"/>
          <w:bCs/>
          <w:lang w:val="x-none" w:eastAsia="x-none"/>
        </w:rPr>
        <w:t xml:space="preserve"> * PCNSR</w:t>
      </w:r>
      <w:r w:rsidRPr="00A03B1B">
        <w:rPr>
          <w:rFonts w:eastAsia="SimSun"/>
          <w:bCs/>
          <w:i/>
          <w:lang w:val="x-none" w:eastAsia="x-none"/>
        </w:rPr>
        <w:t xml:space="preserve"> </w:t>
      </w:r>
      <w:r w:rsidRPr="00A03B1B">
        <w:rPr>
          <w:rFonts w:eastAsia="SimSun"/>
          <w:bCs/>
          <w:i/>
          <w:vertAlign w:val="subscript"/>
          <w:lang w:val="x-none" w:eastAsia="x-none"/>
        </w:rPr>
        <w:t>r, q,</w:t>
      </w:r>
      <w:r w:rsidRPr="00A03B1B">
        <w:rPr>
          <w:rFonts w:eastAsia="SimSun"/>
          <w:bCs/>
          <w:i/>
          <w:vertAlign w:val="subscript"/>
          <w:lang w:eastAsia="x-none"/>
        </w:rPr>
        <w:t xml:space="preserve"> </w:t>
      </w:r>
      <w:r w:rsidRPr="00A03B1B">
        <w:rPr>
          <w:rFonts w:eastAsia="SimSun"/>
          <w:bCs/>
          <w:i/>
          <w:vertAlign w:val="subscript"/>
          <w:lang w:val="x-none" w:eastAsia="x-none"/>
        </w:rPr>
        <w:t>DAM, h</w:t>
      </w:r>
      <w:r w:rsidRPr="00A03B1B">
        <w:rPr>
          <w:rFonts w:eastAsia="SimSun"/>
          <w:bCs/>
          <w:lang w:val="x-none" w:eastAsia="x-none"/>
        </w:rPr>
        <w:t xml:space="preserve">)  </w:t>
      </w:r>
    </w:p>
    <w:p w14:paraId="2C078E01" w14:textId="77777777" w:rsidR="00A03B1B" w:rsidRPr="00A03B1B" w:rsidDel="00C040D0" w:rsidRDefault="00A03B1B" w:rsidP="00A03B1B">
      <w:pPr>
        <w:tabs>
          <w:tab w:val="left" w:pos="2340"/>
          <w:tab w:val="left" w:pos="2700"/>
        </w:tabs>
        <w:spacing w:after="240"/>
        <w:ind w:left="3060" w:hanging="2340"/>
        <w:rPr>
          <w:del w:id="212" w:author="ERCOT" w:date="2024-01-08T16:03:00Z"/>
          <w:rFonts w:eastAsia="SimSun"/>
          <w:bCs/>
          <w:lang w:val="x-none" w:eastAsia="x-none"/>
        </w:rPr>
      </w:pPr>
      <w:r w:rsidRPr="00A03B1B">
        <w:rPr>
          <w:rFonts w:eastAsia="SimSun"/>
          <w:bCs/>
          <w:lang w:val="x-none" w:eastAsia="x-none"/>
        </w:rPr>
        <w:tab/>
      </w:r>
      <w:r w:rsidRPr="00A03B1B">
        <w:rPr>
          <w:rFonts w:eastAsia="SimSun"/>
          <w:bCs/>
          <w:lang w:val="x-none" w:eastAsia="x-none"/>
        </w:rPr>
        <w:tab/>
        <w:t>+ ((-1) * MCPCRR</w:t>
      </w:r>
      <w:r w:rsidRPr="00A03B1B">
        <w:rPr>
          <w:rFonts w:eastAsia="SimSun"/>
          <w:bCs/>
          <w:i/>
          <w:iCs/>
          <w:sz w:val="20"/>
          <w:szCs w:val="20"/>
          <w:lang w:val="x-none" w:eastAsia="x-none"/>
        </w:rPr>
        <w:t xml:space="preserve"> </w:t>
      </w:r>
      <w:r w:rsidRPr="00A03B1B">
        <w:rPr>
          <w:rFonts w:eastAsia="SimSun"/>
          <w:bCs/>
          <w:i/>
          <w:vertAlign w:val="subscript"/>
          <w:lang w:val="x-none" w:eastAsia="x-none"/>
        </w:rPr>
        <w:t>DAM, h</w:t>
      </w:r>
      <w:r w:rsidRPr="00A03B1B">
        <w:rPr>
          <w:rFonts w:eastAsia="SimSun"/>
          <w:bCs/>
          <w:lang w:val="x-none" w:eastAsia="x-none"/>
        </w:rPr>
        <w:t xml:space="preserve">  * PCRRR </w:t>
      </w:r>
      <w:r w:rsidRPr="00A03B1B">
        <w:rPr>
          <w:rFonts w:eastAsia="SimSun"/>
          <w:bCs/>
          <w:i/>
          <w:vertAlign w:val="subscript"/>
          <w:lang w:val="x-none" w:eastAsia="x-none"/>
        </w:rPr>
        <w:t>r, q,</w:t>
      </w:r>
      <w:r w:rsidRPr="00A03B1B">
        <w:rPr>
          <w:rFonts w:eastAsia="SimSun"/>
          <w:bCs/>
          <w:i/>
          <w:vertAlign w:val="subscript"/>
          <w:lang w:eastAsia="x-none"/>
        </w:rPr>
        <w:t xml:space="preserve"> </w:t>
      </w:r>
      <w:r w:rsidRPr="00A03B1B">
        <w:rPr>
          <w:rFonts w:eastAsia="SimSun"/>
          <w:bCs/>
          <w:i/>
          <w:vertAlign w:val="subscript"/>
          <w:lang w:val="x-none" w:eastAsia="x-none"/>
        </w:rPr>
        <w:t>DAM, h</w:t>
      </w:r>
      <w:r w:rsidRPr="00A03B1B">
        <w:rPr>
          <w:rFonts w:eastAsia="SimSun"/>
          <w:bCs/>
          <w:lang w:val="x-none" w:eastAsia="x-none"/>
        </w:rPr>
        <w:t>)</w:t>
      </w:r>
    </w:p>
    <w:p w14:paraId="38DF790E" w14:textId="77777777" w:rsidR="00A03B1B" w:rsidRPr="00A03B1B" w:rsidRDefault="00A03B1B" w:rsidP="00A03B1B">
      <w:pPr>
        <w:tabs>
          <w:tab w:val="left" w:pos="2340"/>
          <w:tab w:val="left" w:pos="2700"/>
        </w:tabs>
        <w:spacing w:after="240"/>
        <w:ind w:left="3060" w:hanging="2340"/>
        <w:rPr>
          <w:ins w:id="213" w:author="ERCOT" w:date="2024-01-08T16:04:00Z"/>
          <w:rFonts w:eastAsia="SimSun"/>
          <w:bCs/>
          <w:lang w:val="x-none" w:eastAsia="x-none"/>
        </w:rPr>
      </w:pPr>
      <w:r w:rsidRPr="00A03B1B">
        <w:rPr>
          <w:rFonts w:eastAsia="SimSun"/>
          <w:bCs/>
          <w:lang w:val="x-none" w:eastAsia="x-none"/>
        </w:rPr>
        <w:tab/>
      </w:r>
      <w:r w:rsidRPr="00A03B1B">
        <w:rPr>
          <w:rFonts w:eastAsia="SimSun"/>
          <w:bCs/>
          <w:lang w:val="x-none" w:eastAsia="x-none"/>
        </w:rPr>
        <w:tab/>
      </w:r>
      <w:ins w:id="214" w:author="ERCOT" w:date="2024-01-08T16:04:00Z">
        <w:r w:rsidRPr="00A03B1B">
          <w:rPr>
            <w:rFonts w:eastAsia="SimSun"/>
            <w:bCs/>
            <w:lang w:val="x-none" w:eastAsia="x-none"/>
          </w:rPr>
          <w:t>+ ((-1) * MCPCDR</w:t>
        </w:r>
      </w:ins>
      <w:ins w:id="215" w:author="ERCOT" w:date="2024-01-08T16:11:00Z">
        <w:r w:rsidRPr="00A03B1B">
          <w:rPr>
            <w:rFonts w:eastAsia="SimSun"/>
            <w:bCs/>
            <w:lang w:val="x-none" w:eastAsia="x-none"/>
          </w:rPr>
          <w:t>R</w:t>
        </w:r>
      </w:ins>
      <w:ins w:id="216" w:author="ERCOT" w:date="2024-01-08T16:04:00Z">
        <w:r w:rsidRPr="00A03B1B">
          <w:rPr>
            <w:rFonts w:eastAsia="SimSun"/>
            <w:bCs/>
            <w:lang w:val="x-none" w:eastAsia="x-none"/>
          </w:rPr>
          <w:t xml:space="preserve"> </w:t>
        </w:r>
      </w:ins>
      <w:ins w:id="217" w:author="ERCOT" w:date="2024-03-19T10:56:00Z">
        <w:r w:rsidRPr="00A03B1B">
          <w:rPr>
            <w:rFonts w:eastAsia="SimSun"/>
            <w:bCs/>
            <w:i/>
            <w:vertAlign w:val="subscript"/>
            <w:lang w:val="x-none" w:eastAsia="x-none"/>
          </w:rPr>
          <w:t>DAM, h</w:t>
        </w:r>
      </w:ins>
      <w:ins w:id="218" w:author="ERCOT" w:date="2024-01-08T16:04:00Z">
        <w:r w:rsidRPr="00A03B1B">
          <w:rPr>
            <w:rFonts w:eastAsia="SimSun"/>
            <w:bCs/>
            <w:lang w:val="x-none" w:eastAsia="x-none"/>
          </w:rPr>
          <w:t xml:space="preserve">  * PCDRR</w:t>
        </w:r>
      </w:ins>
      <w:ins w:id="219" w:author="ERCOT" w:date="2024-01-08T16:16:00Z">
        <w:r w:rsidRPr="00A03B1B">
          <w:rPr>
            <w:rFonts w:eastAsia="SimSun"/>
            <w:bCs/>
            <w:lang w:val="x-none" w:eastAsia="x-none"/>
          </w:rPr>
          <w:t>R</w:t>
        </w:r>
      </w:ins>
      <w:ins w:id="220" w:author="ERCOT" w:date="2024-01-08T16:04:00Z">
        <w:r w:rsidRPr="00A03B1B">
          <w:rPr>
            <w:rFonts w:eastAsia="SimSun"/>
            <w:bCs/>
            <w:lang w:val="x-none" w:eastAsia="x-none"/>
          </w:rPr>
          <w:t xml:space="preserve"> </w:t>
        </w:r>
      </w:ins>
      <w:ins w:id="221" w:author="ERCOT" w:date="2024-03-19T10:57:00Z">
        <w:r w:rsidRPr="00A03B1B">
          <w:rPr>
            <w:rFonts w:eastAsia="SimSun"/>
            <w:bCs/>
            <w:i/>
            <w:vertAlign w:val="subscript"/>
            <w:lang w:val="x-none" w:eastAsia="x-none"/>
          </w:rPr>
          <w:t>r, q,</w:t>
        </w:r>
        <w:r w:rsidRPr="00A03B1B">
          <w:rPr>
            <w:rFonts w:eastAsia="SimSun"/>
            <w:bCs/>
            <w:i/>
            <w:vertAlign w:val="subscript"/>
            <w:lang w:eastAsia="x-none"/>
          </w:rPr>
          <w:t xml:space="preserve"> </w:t>
        </w:r>
        <w:r w:rsidRPr="00A03B1B">
          <w:rPr>
            <w:rFonts w:eastAsia="SimSun"/>
            <w:bCs/>
            <w:i/>
            <w:vertAlign w:val="subscript"/>
            <w:lang w:val="x-none" w:eastAsia="x-none"/>
          </w:rPr>
          <w:t>DAM, h</w:t>
        </w:r>
      </w:ins>
      <w:ins w:id="222" w:author="ERCOT" w:date="2024-01-08T16:04:00Z">
        <w:r w:rsidRPr="00A03B1B">
          <w:rPr>
            <w:rFonts w:eastAsia="SimSun"/>
            <w:bCs/>
            <w:lang w:val="x-none" w:eastAsia="x-none"/>
          </w:rPr>
          <w:t>)</w:t>
        </w:r>
      </w:ins>
    </w:p>
    <w:p w14:paraId="7033ECDE" w14:textId="77777777" w:rsidR="00A03B1B" w:rsidRPr="00A03B1B" w:rsidRDefault="00A03B1B" w:rsidP="00A03B1B">
      <w:pPr>
        <w:rPr>
          <w:rFonts w:eastAsia="SimSun"/>
        </w:rPr>
      </w:pPr>
      <w:r w:rsidRPr="00A03B1B">
        <w:rPr>
          <w:rFonts w:eastAsia="SimSun"/>
        </w:rP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A03B1B" w:rsidRPr="00A03B1B" w14:paraId="7E9C8889" w14:textId="77777777" w:rsidTr="00B31BB1">
        <w:trPr>
          <w:cantSplit/>
          <w:tblHeader/>
        </w:trPr>
        <w:tc>
          <w:tcPr>
            <w:tcW w:w="1818" w:type="dxa"/>
          </w:tcPr>
          <w:p w14:paraId="1312F83D" w14:textId="77777777" w:rsidR="00A03B1B" w:rsidRPr="00A03B1B" w:rsidRDefault="00A03B1B" w:rsidP="00A03B1B">
            <w:pPr>
              <w:spacing w:after="240"/>
              <w:rPr>
                <w:rFonts w:eastAsia="SimSun"/>
                <w:b/>
                <w:iCs/>
                <w:sz w:val="20"/>
                <w:szCs w:val="20"/>
              </w:rPr>
            </w:pPr>
            <w:r w:rsidRPr="00A03B1B">
              <w:rPr>
                <w:rFonts w:eastAsia="SimSun"/>
                <w:b/>
                <w:iCs/>
                <w:sz w:val="20"/>
                <w:szCs w:val="20"/>
              </w:rPr>
              <w:t>Variable</w:t>
            </w:r>
          </w:p>
        </w:tc>
        <w:tc>
          <w:tcPr>
            <w:tcW w:w="900" w:type="dxa"/>
          </w:tcPr>
          <w:p w14:paraId="59C9EBBD" w14:textId="77777777" w:rsidR="00A03B1B" w:rsidRPr="00A03B1B" w:rsidRDefault="00A03B1B" w:rsidP="00A03B1B">
            <w:pPr>
              <w:spacing w:after="240"/>
              <w:rPr>
                <w:rFonts w:eastAsia="SimSun"/>
                <w:b/>
                <w:iCs/>
                <w:sz w:val="20"/>
                <w:szCs w:val="20"/>
              </w:rPr>
            </w:pPr>
            <w:r w:rsidRPr="00A03B1B">
              <w:rPr>
                <w:rFonts w:eastAsia="SimSun"/>
                <w:b/>
                <w:iCs/>
                <w:sz w:val="20"/>
                <w:szCs w:val="20"/>
              </w:rPr>
              <w:t>Unit</w:t>
            </w:r>
          </w:p>
        </w:tc>
        <w:tc>
          <w:tcPr>
            <w:tcW w:w="6790" w:type="dxa"/>
          </w:tcPr>
          <w:p w14:paraId="3265989D" w14:textId="77777777" w:rsidR="00A03B1B" w:rsidRPr="00A03B1B" w:rsidRDefault="00A03B1B" w:rsidP="00A03B1B">
            <w:pPr>
              <w:spacing w:after="240"/>
              <w:rPr>
                <w:rFonts w:eastAsia="SimSun"/>
                <w:b/>
                <w:iCs/>
                <w:sz w:val="20"/>
                <w:szCs w:val="20"/>
              </w:rPr>
            </w:pPr>
            <w:r w:rsidRPr="00A03B1B">
              <w:rPr>
                <w:rFonts w:eastAsia="SimSun"/>
                <w:b/>
                <w:iCs/>
                <w:sz w:val="20"/>
                <w:szCs w:val="20"/>
              </w:rPr>
              <w:t>Definition</w:t>
            </w:r>
          </w:p>
        </w:tc>
      </w:tr>
      <w:tr w:rsidR="00A03B1B" w:rsidRPr="00A03B1B" w14:paraId="66B7D721" w14:textId="77777777" w:rsidTr="00B31BB1">
        <w:trPr>
          <w:cantSplit/>
        </w:trPr>
        <w:tc>
          <w:tcPr>
            <w:tcW w:w="1818" w:type="dxa"/>
          </w:tcPr>
          <w:p w14:paraId="562EF73D" w14:textId="77777777" w:rsidR="00A03B1B" w:rsidRPr="00A03B1B" w:rsidRDefault="00A03B1B" w:rsidP="00A03B1B">
            <w:pPr>
              <w:spacing w:after="60"/>
              <w:rPr>
                <w:rFonts w:eastAsia="SimSun"/>
                <w:iCs/>
                <w:sz w:val="20"/>
                <w:szCs w:val="20"/>
                <w:lang w:val="pt-BR"/>
              </w:rPr>
            </w:pPr>
            <w:r w:rsidRPr="00A03B1B">
              <w:rPr>
                <w:rFonts w:eastAsia="SimSun"/>
                <w:iCs/>
                <w:sz w:val="20"/>
                <w:szCs w:val="20"/>
                <w:lang w:val="pt-BR"/>
              </w:rPr>
              <w:t xml:space="preserve">DAMWAMT </w:t>
            </w:r>
            <w:r w:rsidRPr="00A03B1B">
              <w:rPr>
                <w:rFonts w:eastAsia="SimSun"/>
                <w:i/>
                <w:iCs/>
                <w:sz w:val="20"/>
                <w:szCs w:val="20"/>
                <w:vertAlign w:val="subscript"/>
                <w:lang w:val="pt-BR"/>
              </w:rPr>
              <w:t>q, p, r, h</w:t>
            </w:r>
          </w:p>
        </w:tc>
        <w:tc>
          <w:tcPr>
            <w:tcW w:w="900" w:type="dxa"/>
          </w:tcPr>
          <w:p w14:paraId="62CFC895" w14:textId="77777777" w:rsidR="00A03B1B" w:rsidRPr="00A03B1B" w:rsidRDefault="00A03B1B" w:rsidP="00A03B1B">
            <w:pPr>
              <w:spacing w:after="60"/>
              <w:rPr>
                <w:rFonts w:eastAsia="SimSun"/>
                <w:iCs/>
                <w:sz w:val="20"/>
                <w:szCs w:val="20"/>
              </w:rPr>
            </w:pPr>
            <w:r w:rsidRPr="00A03B1B">
              <w:rPr>
                <w:rFonts w:eastAsia="SimSun"/>
                <w:iCs/>
                <w:sz w:val="20"/>
                <w:szCs w:val="20"/>
              </w:rPr>
              <w:t>$</w:t>
            </w:r>
          </w:p>
        </w:tc>
        <w:tc>
          <w:tcPr>
            <w:tcW w:w="6790" w:type="dxa"/>
          </w:tcPr>
          <w:p w14:paraId="584EEBC5" w14:textId="77777777" w:rsidR="00A03B1B" w:rsidRPr="00A03B1B" w:rsidRDefault="00A03B1B" w:rsidP="00A03B1B">
            <w:pPr>
              <w:spacing w:after="60"/>
              <w:rPr>
                <w:rFonts w:eastAsia="SimSun"/>
                <w:iCs/>
                <w:sz w:val="20"/>
                <w:szCs w:val="20"/>
              </w:rPr>
            </w:pPr>
            <w:r w:rsidRPr="00A03B1B">
              <w:rPr>
                <w:rFonts w:eastAsia="SimSun"/>
                <w:i/>
                <w:iCs/>
                <w:sz w:val="20"/>
                <w:szCs w:val="20"/>
              </w:rPr>
              <w:t>Day-Ahead Make-Whole Payment per QSE per Settlement Point per Resource per hour</w:t>
            </w:r>
            <w:r w:rsidRPr="00A03B1B">
              <w:rPr>
                <w:rFonts w:ascii="Symbol" w:eastAsia="Symbol" w:hAnsi="Symbol" w:cs="Symbol"/>
                <w:iCs/>
                <w:sz w:val="20"/>
                <w:szCs w:val="20"/>
              </w:rPr>
              <w:t>¾</w:t>
            </w:r>
            <w:r w:rsidRPr="00A03B1B">
              <w:rPr>
                <w:rFonts w:eastAsia="SimSun"/>
                <w:iCs/>
                <w:sz w:val="20"/>
                <w:szCs w:val="20"/>
              </w:rPr>
              <w:t xml:space="preserve">The payment to QSE </w:t>
            </w:r>
            <w:r w:rsidRPr="00A03B1B">
              <w:rPr>
                <w:rFonts w:eastAsia="SimSun"/>
                <w:i/>
                <w:iCs/>
                <w:sz w:val="20"/>
                <w:szCs w:val="20"/>
              </w:rPr>
              <w:t>q</w:t>
            </w:r>
            <w:r w:rsidRPr="00A03B1B">
              <w:rPr>
                <w:rFonts w:eastAsia="SimSun"/>
                <w:iCs/>
                <w:sz w:val="20"/>
                <w:szCs w:val="20"/>
              </w:rPr>
              <w:t xml:space="preserve"> to make-whole the Startup Cost and energy cost of Resource </w:t>
            </w:r>
            <w:r w:rsidRPr="00A03B1B">
              <w:rPr>
                <w:rFonts w:eastAsia="SimSun"/>
                <w:i/>
                <w:iCs/>
                <w:sz w:val="20"/>
                <w:szCs w:val="20"/>
              </w:rPr>
              <w:t>r</w:t>
            </w:r>
            <w:r w:rsidRPr="00A03B1B">
              <w:rPr>
                <w:rFonts w:eastAsia="SimSun"/>
                <w:iCs/>
                <w:sz w:val="20"/>
                <w:szCs w:val="20"/>
              </w:rPr>
              <w:t xml:space="preserve"> committed in the DAM at Resource Node </w:t>
            </w:r>
            <w:r w:rsidRPr="00A03B1B">
              <w:rPr>
                <w:rFonts w:eastAsia="SimSun"/>
                <w:i/>
                <w:iCs/>
                <w:sz w:val="20"/>
                <w:szCs w:val="20"/>
              </w:rPr>
              <w:t>p</w:t>
            </w:r>
            <w:r w:rsidRPr="00A03B1B">
              <w:rPr>
                <w:rFonts w:eastAsia="SimSun"/>
                <w:iCs/>
                <w:sz w:val="20"/>
                <w:szCs w:val="20"/>
              </w:rPr>
              <w:t xml:space="preserve"> for the hour </w:t>
            </w:r>
            <w:r w:rsidRPr="00A03B1B">
              <w:rPr>
                <w:rFonts w:eastAsia="SimSun"/>
                <w:i/>
                <w:iCs/>
                <w:sz w:val="20"/>
                <w:szCs w:val="20"/>
              </w:rPr>
              <w:t>h</w:t>
            </w:r>
            <w:r w:rsidRPr="00A03B1B">
              <w:rPr>
                <w:rFonts w:eastAsia="SimSun"/>
                <w:iCs/>
                <w:sz w:val="20"/>
                <w:szCs w:val="20"/>
              </w:rPr>
              <w:t>.  When a Combined Cycle Generation Resource is committed in the DAM, payment is made to the Combined Cycle Train for the DAM-committed Combined Cycle Generation Resource.</w:t>
            </w:r>
          </w:p>
        </w:tc>
      </w:tr>
      <w:tr w:rsidR="00A03B1B" w:rsidRPr="00A03B1B" w14:paraId="36483960" w14:textId="77777777" w:rsidTr="00B31BB1">
        <w:trPr>
          <w:cantSplit/>
        </w:trPr>
        <w:tc>
          <w:tcPr>
            <w:tcW w:w="1818" w:type="dxa"/>
          </w:tcPr>
          <w:p w14:paraId="35C502C7"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DAMGCOST </w:t>
            </w:r>
            <w:r w:rsidRPr="00A03B1B">
              <w:rPr>
                <w:rFonts w:eastAsia="SimSun"/>
                <w:i/>
                <w:iCs/>
                <w:sz w:val="20"/>
                <w:szCs w:val="20"/>
                <w:vertAlign w:val="subscript"/>
              </w:rPr>
              <w:t>q, p, r</w:t>
            </w:r>
          </w:p>
        </w:tc>
        <w:tc>
          <w:tcPr>
            <w:tcW w:w="900" w:type="dxa"/>
          </w:tcPr>
          <w:p w14:paraId="62085472" w14:textId="77777777" w:rsidR="00A03B1B" w:rsidRPr="00A03B1B" w:rsidRDefault="00A03B1B" w:rsidP="00A03B1B">
            <w:pPr>
              <w:spacing w:after="60"/>
              <w:rPr>
                <w:rFonts w:eastAsia="SimSun"/>
                <w:iCs/>
                <w:sz w:val="20"/>
                <w:szCs w:val="20"/>
              </w:rPr>
            </w:pPr>
            <w:r w:rsidRPr="00A03B1B">
              <w:rPr>
                <w:rFonts w:eastAsia="SimSun"/>
                <w:iCs/>
                <w:sz w:val="20"/>
                <w:szCs w:val="20"/>
              </w:rPr>
              <w:t>$</w:t>
            </w:r>
          </w:p>
        </w:tc>
        <w:tc>
          <w:tcPr>
            <w:tcW w:w="6790" w:type="dxa"/>
          </w:tcPr>
          <w:p w14:paraId="749C968B" w14:textId="77777777" w:rsidR="00A03B1B" w:rsidRPr="00A03B1B" w:rsidRDefault="00A03B1B" w:rsidP="00A03B1B">
            <w:pPr>
              <w:spacing w:after="60"/>
              <w:rPr>
                <w:rFonts w:eastAsia="SimSun"/>
                <w:i/>
                <w:iCs/>
                <w:sz w:val="20"/>
                <w:szCs w:val="20"/>
              </w:rPr>
            </w:pPr>
            <w:r w:rsidRPr="00A03B1B">
              <w:rPr>
                <w:rFonts w:eastAsia="SimSun"/>
                <w:i/>
                <w:iCs/>
                <w:sz w:val="20"/>
                <w:szCs w:val="20"/>
              </w:rPr>
              <w:t>Day-Ahead Market Guaranteed Amount per QSE per Settlement Point per Resource</w:t>
            </w:r>
            <w:r w:rsidRPr="00A03B1B">
              <w:rPr>
                <w:rFonts w:ascii="Symbol" w:eastAsia="Symbol" w:hAnsi="Symbol" w:cs="Symbol"/>
                <w:iCs/>
                <w:sz w:val="20"/>
                <w:szCs w:val="20"/>
              </w:rPr>
              <w:t>¾</w:t>
            </w:r>
            <w:r w:rsidRPr="00A03B1B">
              <w:rPr>
                <w:rFonts w:eastAsia="SimSun"/>
                <w:iCs/>
                <w:sz w:val="20"/>
                <w:szCs w:val="20"/>
              </w:rPr>
              <w:t xml:space="preserve">The sum of the Startup Cost and the operating energy costs of the DAM-committed Resource </w:t>
            </w:r>
            <w:r w:rsidRPr="00A03B1B">
              <w:rPr>
                <w:rFonts w:eastAsia="SimSun"/>
                <w:i/>
                <w:iCs/>
                <w:sz w:val="20"/>
                <w:szCs w:val="20"/>
              </w:rPr>
              <w:t>r</w:t>
            </w:r>
            <w:r w:rsidRPr="00A03B1B">
              <w:rPr>
                <w:rFonts w:eastAsia="SimSun"/>
                <w:iCs/>
                <w:sz w:val="20"/>
                <w:szCs w:val="20"/>
              </w:rPr>
              <w:t xml:space="preserve"> at Resource Node </w:t>
            </w:r>
            <w:r w:rsidRPr="00A03B1B">
              <w:rPr>
                <w:rFonts w:eastAsia="SimSun"/>
                <w:i/>
                <w:iCs/>
                <w:sz w:val="20"/>
                <w:szCs w:val="20"/>
              </w:rPr>
              <w:t>p</w:t>
            </w:r>
            <w:r w:rsidRPr="00A03B1B">
              <w:rPr>
                <w:rFonts w:eastAsia="SimSun"/>
                <w:iCs/>
                <w:sz w:val="20"/>
                <w:szCs w:val="20"/>
              </w:rPr>
              <w:t xml:space="preserve"> represented by QSE </w:t>
            </w:r>
            <w:r w:rsidRPr="00A03B1B">
              <w:rPr>
                <w:rFonts w:eastAsia="SimSun"/>
                <w:i/>
                <w:iCs/>
                <w:sz w:val="20"/>
                <w:szCs w:val="20"/>
              </w:rPr>
              <w:t>q</w:t>
            </w:r>
            <w:r w:rsidRPr="00A03B1B">
              <w:rPr>
                <w:rFonts w:eastAsia="SimSun"/>
                <w:iCs/>
                <w:sz w:val="20"/>
                <w:szCs w:val="20"/>
              </w:rPr>
              <w:t xml:space="preserve">, for the DAM-commitment period.  Where for a Combined Cycle Train, the Resource </w:t>
            </w:r>
            <w:r w:rsidRPr="00A03B1B">
              <w:rPr>
                <w:rFonts w:eastAsia="SimSun"/>
                <w:i/>
                <w:iCs/>
                <w:sz w:val="20"/>
                <w:szCs w:val="20"/>
              </w:rPr>
              <w:t xml:space="preserve">r </w:t>
            </w:r>
            <w:r w:rsidRPr="00A03B1B">
              <w:rPr>
                <w:rFonts w:eastAsia="SimSun"/>
                <w:iCs/>
                <w:sz w:val="20"/>
                <w:szCs w:val="20"/>
              </w:rPr>
              <w:t xml:space="preserve">is a Combined Cycle Generation Resource within the Combined Cycle Train. </w:t>
            </w:r>
          </w:p>
        </w:tc>
      </w:tr>
      <w:tr w:rsidR="00A03B1B" w:rsidRPr="00A03B1B" w14:paraId="4575CD64" w14:textId="77777777" w:rsidTr="00B31BB1">
        <w:trPr>
          <w:cantSplit/>
        </w:trPr>
        <w:tc>
          <w:tcPr>
            <w:tcW w:w="1818" w:type="dxa"/>
          </w:tcPr>
          <w:p w14:paraId="0BCDDA7D" w14:textId="77777777" w:rsidR="00A03B1B" w:rsidRPr="00A03B1B" w:rsidRDefault="00A03B1B" w:rsidP="00A03B1B">
            <w:pPr>
              <w:spacing w:after="60"/>
              <w:rPr>
                <w:rFonts w:eastAsia="SimSun"/>
                <w:iCs/>
                <w:sz w:val="20"/>
                <w:szCs w:val="20"/>
                <w:lang w:val="pt-BR"/>
              </w:rPr>
            </w:pPr>
            <w:r w:rsidRPr="00A03B1B">
              <w:rPr>
                <w:rFonts w:eastAsia="SimSun"/>
                <w:iCs/>
                <w:sz w:val="20"/>
                <w:szCs w:val="20"/>
                <w:lang w:val="pt-BR"/>
              </w:rPr>
              <w:t xml:space="preserve">DAEREV </w:t>
            </w:r>
            <w:r w:rsidRPr="00A03B1B">
              <w:rPr>
                <w:rFonts w:eastAsia="SimSun"/>
                <w:i/>
                <w:iCs/>
                <w:sz w:val="20"/>
                <w:szCs w:val="20"/>
                <w:vertAlign w:val="subscript"/>
                <w:lang w:val="pt-BR"/>
              </w:rPr>
              <w:t>q, p, r, h</w:t>
            </w:r>
          </w:p>
        </w:tc>
        <w:tc>
          <w:tcPr>
            <w:tcW w:w="900" w:type="dxa"/>
          </w:tcPr>
          <w:p w14:paraId="7343B33E" w14:textId="77777777" w:rsidR="00A03B1B" w:rsidRPr="00A03B1B" w:rsidRDefault="00A03B1B" w:rsidP="00A03B1B">
            <w:pPr>
              <w:spacing w:after="60"/>
              <w:rPr>
                <w:rFonts w:eastAsia="SimSun"/>
                <w:iCs/>
                <w:sz w:val="20"/>
                <w:szCs w:val="20"/>
              </w:rPr>
            </w:pPr>
            <w:r w:rsidRPr="00A03B1B">
              <w:rPr>
                <w:rFonts w:eastAsia="SimSun"/>
                <w:iCs/>
                <w:sz w:val="20"/>
                <w:szCs w:val="20"/>
              </w:rPr>
              <w:t>$</w:t>
            </w:r>
          </w:p>
        </w:tc>
        <w:tc>
          <w:tcPr>
            <w:tcW w:w="6790" w:type="dxa"/>
          </w:tcPr>
          <w:p w14:paraId="07403675" w14:textId="77777777" w:rsidR="00A03B1B" w:rsidRPr="00A03B1B" w:rsidRDefault="00A03B1B" w:rsidP="00A03B1B">
            <w:pPr>
              <w:spacing w:after="60"/>
              <w:rPr>
                <w:rFonts w:eastAsia="SimSun"/>
                <w:i/>
                <w:iCs/>
                <w:sz w:val="20"/>
                <w:szCs w:val="20"/>
              </w:rPr>
            </w:pPr>
            <w:r w:rsidRPr="00A03B1B">
              <w:rPr>
                <w:rFonts w:eastAsia="SimSun"/>
                <w:i/>
                <w:iCs/>
                <w:sz w:val="20"/>
                <w:szCs w:val="20"/>
              </w:rPr>
              <w:t>Day-Ahead Energy Revenue per QSE per Settlement Point per Resource by hour</w:t>
            </w:r>
            <w:r w:rsidRPr="00A03B1B">
              <w:rPr>
                <w:rFonts w:ascii="Symbol" w:eastAsia="Symbol" w:hAnsi="Symbol" w:cs="Symbol"/>
                <w:iCs/>
                <w:sz w:val="20"/>
                <w:szCs w:val="20"/>
              </w:rPr>
              <w:t>¾</w:t>
            </w:r>
            <w:r w:rsidRPr="00A03B1B">
              <w:rPr>
                <w:rFonts w:eastAsia="SimSun"/>
                <w:iCs/>
                <w:sz w:val="20"/>
                <w:szCs w:val="20"/>
              </w:rPr>
              <w:t xml:space="preserve">The revenue received in the DAM for Resource </w:t>
            </w:r>
            <w:r w:rsidRPr="00A03B1B">
              <w:rPr>
                <w:rFonts w:eastAsia="SimSun"/>
                <w:i/>
                <w:iCs/>
                <w:sz w:val="20"/>
                <w:szCs w:val="20"/>
              </w:rPr>
              <w:t>r</w:t>
            </w:r>
            <w:r w:rsidRPr="00A03B1B">
              <w:rPr>
                <w:rFonts w:eastAsia="SimSun"/>
                <w:iCs/>
                <w:sz w:val="20"/>
                <w:szCs w:val="20"/>
              </w:rPr>
              <w:t xml:space="preserve"> at Resource Node </w:t>
            </w:r>
            <w:r w:rsidRPr="00A03B1B">
              <w:rPr>
                <w:rFonts w:eastAsia="SimSun"/>
                <w:i/>
                <w:iCs/>
                <w:sz w:val="20"/>
                <w:szCs w:val="20"/>
              </w:rPr>
              <w:t>p</w:t>
            </w:r>
            <w:r w:rsidRPr="00A03B1B">
              <w:rPr>
                <w:rFonts w:eastAsia="SimSun"/>
                <w:iCs/>
                <w:sz w:val="20"/>
                <w:szCs w:val="20"/>
              </w:rPr>
              <w:t xml:space="preserve"> represented by QSE </w:t>
            </w:r>
            <w:r w:rsidRPr="00A03B1B">
              <w:rPr>
                <w:rFonts w:eastAsia="SimSun"/>
                <w:i/>
                <w:iCs/>
                <w:sz w:val="20"/>
                <w:szCs w:val="20"/>
              </w:rPr>
              <w:t>q</w:t>
            </w:r>
            <w:r w:rsidRPr="00A03B1B">
              <w:rPr>
                <w:rFonts w:eastAsia="SimSun"/>
                <w:iCs/>
                <w:sz w:val="20"/>
                <w:szCs w:val="20"/>
              </w:rPr>
              <w:t xml:space="preserve">, based on the DAM Settlement Point Price, for the hour </w:t>
            </w:r>
            <w:r w:rsidRPr="00A03B1B">
              <w:rPr>
                <w:rFonts w:eastAsia="SimSun"/>
                <w:i/>
                <w:iCs/>
                <w:sz w:val="20"/>
                <w:szCs w:val="20"/>
              </w:rPr>
              <w:t>h</w:t>
            </w:r>
            <w:r w:rsidRPr="00A03B1B">
              <w:rPr>
                <w:rFonts w:eastAsia="SimSun"/>
                <w:iCs/>
                <w:sz w:val="20"/>
                <w:szCs w:val="20"/>
              </w:rPr>
              <w:t xml:space="preserve">.  Where for a Combined Cycle Train, the Resource </w:t>
            </w:r>
            <w:r w:rsidRPr="00A03B1B">
              <w:rPr>
                <w:rFonts w:eastAsia="SimSun"/>
                <w:i/>
                <w:iCs/>
                <w:sz w:val="20"/>
                <w:szCs w:val="20"/>
              </w:rPr>
              <w:t xml:space="preserve">r </w:t>
            </w:r>
            <w:r w:rsidRPr="00A03B1B">
              <w:rPr>
                <w:rFonts w:eastAsia="SimSun"/>
                <w:iCs/>
                <w:sz w:val="20"/>
                <w:szCs w:val="20"/>
              </w:rPr>
              <w:t>is a Combined Cycle Generation Resource within the Combined Cycle Train.</w:t>
            </w:r>
          </w:p>
        </w:tc>
      </w:tr>
      <w:tr w:rsidR="00A03B1B" w:rsidRPr="00A03B1B" w14:paraId="2B91EBA0" w14:textId="77777777" w:rsidTr="00B31BB1">
        <w:trPr>
          <w:cantSplit/>
        </w:trPr>
        <w:tc>
          <w:tcPr>
            <w:tcW w:w="1818" w:type="dxa"/>
          </w:tcPr>
          <w:p w14:paraId="53555995" w14:textId="77777777" w:rsidR="00A03B1B" w:rsidRPr="00A03B1B" w:rsidRDefault="00A03B1B" w:rsidP="00A03B1B">
            <w:pPr>
              <w:spacing w:after="60"/>
              <w:rPr>
                <w:rFonts w:eastAsia="SimSun"/>
                <w:iCs/>
                <w:sz w:val="20"/>
                <w:szCs w:val="20"/>
              </w:rPr>
            </w:pPr>
            <w:r w:rsidRPr="00A03B1B">
              <w:rPr>
                <w:rFonts w:eastAsia="SimSun"/>
                <w:iCs/>
                <w:sz w:val="20"/>
                <w:szCs w:val="20"/>
                <w:lang w:val="pt-BR"/>
              </w:rPr>
              <w:t xml:space="preserve">DAASREV </w:t>
            </w:r>
            <w:r w:rsidRPr="00A03B1B">
              <w:rPr>
                <w:rFonts w:eastAsia="SimSun"/>
                <w:i/>
                <w:iCs/>
                <w:sz w:val="20"/>
                <w:szCs w:val="20"/>
                <w:vertAlign w:val="subscript"/>
                <w:lang w:val="pt-BR"/>
              </w:rPr>
              <w:t>q, r, h</w:t>
            </w:r>
          </w:p>
        </w:tc>
        <w:tc>
          <w:tcPr>
            <w:tcW w:w="900" w:type="dxa"/>
          </w:tcPr>
          <w:p w14:paraId="0C5A8452" w14:textId="77777777" w:rsidR="00A03B1B" w:rsidRPr="00A03B1B" w:rsidRDefault="00A03B1B" w:rsidP="00A03B1B">
            <w:pPr>
              <w:spacing w:after="60"/>
              <w:rPr>
                <w:rFonts w:eastAsia="SimSun"/>
                <w:iCs/>
                <w:sz w:val="20"/>
                <w:szCs w:val="20"/>
              </w:rPr>
            </w:pPr>
            <w:r w:rsidRPr="00A03B1B">
              <w:rPr>
                <w:rFonts w:eastAsia="SimSun"/>
                <w:iCs/>
                <w:sz w:val="20"/>
                <w:szCs w:val="20"/>
              </w:rPr>
              <w:t>$</w:t>
            </w:r>
          </w:p>
        </w:tc>
        <w:tc>
          <w:tcPr>
            <w:tcW w:w="6790" w:type="dxa"/>
          </w:tcPr>
          <w:p w14:paraId="0792F371" w14:textId="77777777" w:rsidR="00A03B1B" w:rsidRPr="00A03B1B" w:rsidRDefault="00A03B1B" w:rsidP="00A03B1B">
            <w:pPr>
              <w:spacing w:after="60"/>
              <w:rPr>
                <w:rFonts w:eastAsia="SimSun"/>
                <w:i/>
                <w:iCs/>
                <w:sz w:val="20"/>
                <w:szCs w:val="20"/>
              </w:rPr>
            </w:pPr>
            <w:r w:rsidRPr="00A03B1B">
              <w:rPr>
                <w:rFonts w:eastAsia="SimSun"/>
                <w:i/>
                <w:iCs/>
                <w:sz w:val="20"/>
                <w:szCs w:val="20"/>
              </w:rPr>
              <w:t>Day-Ahead Ancillary Service Revenue per QSE per Resource by hour</w:t>
            </w:r>
            <w:r w:rsidRPr="00A03B1B">
              <w:rPr>
                <w:rFonts w:ascii="Symbol" w:eastAsia="Symbol" w:hAnsi="Symbol" w:cs="Symbol"/>
                <w:iCs/>
                <w:sz w:val="20"/>
                <w:szCs w:val="20"/>
              </w:rPr>
              <w:t>¾</w:t>
            </w:r>
            <w:r w:rsidRPr="00A03B1B">
              <w:rPr>
                <w:rFonts w:eastAsia="SimSun"/>
                <w:iCs/>
                <w:sz w:val="20"/>
                <w:szCs w:val="20"/>
              </w:rPr>
              <w:t xml:space="preserve">The revenue received in the DAM for Resource </w:t>
            </w:r>
            <w:r w:rsidRPr="00A03B1B">
              <w:rPr>
                <w:rFonts w:eastAsia="SimSun"/>
                <w:i/>
                <w:iCs/>
                <w:sz w:val="20"/>
                <w:szCs w:val="20"/>
              </w:rPr>
              <w:t>r</w:t>
            </w:r>
            <w:r w:rsidRPr="00A03B1B">
              <w:rPr>
                <w:rFonts w:eastAsia="SimSun"/>
                <w:iCs/>
                <w:sz w:val="20"/>
                <w:szCs w:val="20"/>
              </w:rPr>
              <w:t xml:space="preserve"> represented by QSE </w:t>
            </w:r>
            <w:r w:rsidRPr="00A03B1B">
              <w:rPr>
                <w:rFonts w:eastAsia="SimSun"/>
                <w:i/>
                <w:iCs/>
                <w:sz w:val="20"/>
                <w:szCs w:val="20"/>
              </w:rPr>
              <w:t>q</w:t>
            </w:r>
            <w:r w:rsidRPr="00A03B1B">
              <w:rPr>
                <w:rFonts w:eastAsia="SimSun"/>
                <w:iCs/>
                <w:sz w:val="20"/>
                <w:szCs w:val="20"/>
              </w:rPr>
              <w:t xml:space="preserve">, based on the Market Clearing Price for Capacity (MCPC) for each Ancillary Service in the DAM, for the hour </w:t>
            </w:r>
            <w:r w:rsidRPr="00A03B1B">
              <w:rPr>
                <w:rFonts w:eastAsia="SimSun"/>
                <w:i/>
                <w:iCs/>
                <w:sz w:val="20"/>
                <w:szCs w:val="20"/>
              </w:rPr>
              <w:t>h</w:t>
            </w:r>
            <w:r w:rsidRPr="00A03B1B">
              <w:rPr>
                <w:rFonts w:eastAsia="SimSun"/>
                <w:iCs/>
                <w:sz w:val="20"/>
                <w:szCs w:val="20"/>
              </w:rPr>
              <w:t xml:space="preserve">.  Where for a Combined Cycle Train, the Resource </w:t>
            </w:r>
            <w:r w:rsidRPr="00A03B1B">
              <w:rPr>
                <w:rFonts w:eastAsia="SimSun"/>
                <w:i/>
                <w:iCs/>
                <w:sz w:val="20"/>
                <w:szCs w:val="20"/>
              </w:rPr>
              <w:t xml:space="preserve">r </w:t>
            </w:r>
            <w:r w:rsidRPr="00A03B1B">
              <w:rPr>
                <w:rFonts w:eastAsia="SimSun"/>
                <w:iCs/>
                <w:sz w:val="20"/>
                <w:szCs w:val="20"/>
              </w:rPr>
              <w:t>is a Combined Cycle Generation Resource within the Combined Cycle Train.</w:t>
            </w:r>
          </w:p>
        </w:tc>
      </w:tr>
      <w:tr w:rsidR="00A03B1B" w:rsidRPr="00A03B1B" w14:paraId="3D60D53F" w14:textId="77777777" w:rsidTr="00B31BB1">
        <w:trPr>
          <w:cantSplit/>
        </w:trPr>
        <w:tc>
          <w:tcPr>
            <w:tcW w:w="1818" w:type="dxa"/>
          </w:tcPr>
          <w:p w14:paraId="18092E19" w14:textId="77777777" w:rsidR="00A03B1B" w:rsidRPr="00A03B1B" w:rsidRDefault="00A03B1B" w:rsidP="00A03B1B">
            <w:pPr>
              <w:spacing w:after="60"/>
              <w:rPr>
                <w:rFonts w:eastAsia="SimSun"/>
                <w:iCs/>
                <w:sz w:val="20"/>
                <w:szCs w:val="20"/>
              </w:rPr>
            </w:pPr>
            <w:r w:rsidRPr="00A03B1B">
              <w:rPr>
                <w:rFonts w:eastAsia="SimSun"/>
                <w:iCs/>
                <w:sz w:val="20"/>
                <w:szCs w:val="20"/>
              </w:rPr>
              <w:t>DASPP</w:t>
            </w:r>
            <w:r w:rsidRPr="00A03B1B">
              <w:rPr>
                <w:rFonts w:eastAsia="SimSun"/>
                <w:i/>
                <w:iCs/>
                <w:sz w:val="20"/>
                <w:szCs w:val="20"/>
              </w:rPr>
              <w:t xml:space="preserve"> </w:t>
            </w:r>
            <w:r w:rsidRPr="00A03B1B">
              <w:rPr>
                <w:rFonts w:eastAsia="SimSun"/>
                <w:i/>
                <w:iCs/>
                <w:sz w:val="20"/>
                <w:szCs w:val="20"/>
                <w:vertAlign w:val="subscript"/>
              </w:rPr>
              <w:t>p, h</w:t>
            </w:r>
          </w:p>
        </w:tc>
        <w:tc>
          <w:tcPr>
            <w:tcW w:w="900" w:type="dxa"/>
          </w:tcPr>
          <w:p w14:paraId="333A27CF" w14:textId="77777777" w:rsidR="00A03B1B" w:rsidRPr="00A03B1B" w:rsidRDefault="00A03B1B" w:rsidP="00A03B1B">
            <w:pPr>
              <w:spacing w:after="60"/>
              <w:rPr>
                <w:rFonts w:eastAsia="SimSun"/>
                <w:iCs/>
                <w:sz w:val="20"/>
                <w:szCs w:val="20"/>
              </w:rPr>
            </w:pPr>
            <w:r w:rsidRPr="00A03B1B">
              <w:rPr>
                <w:rFonts w:eastAsia="SimSun"/>
                <w:iCs/>
                <w:sz w:val="20"/>
                <w:szCs w:val="20"/>
              </w:rPr>
              <w:t>$/MWh</w:t>
            </w:r>
          </w:p>
        </w:tc>
        <w:tc>
          <w:tcPr>
            <w:tcW w:w="6790" w:type="dxa"/>
          </w:tcPr>
          <w:p w14:paraId="591608EA" w14:textId="77777777" w:rsidR="00A03B1B" w:rsidRPr="00A03B1B" w:rsidRDefault="00A03B1B" w:rsidP="00A03B1B">
            <w:pPr>
              <w:spacing w:after="60"/>
              <w:rPr>
                <w:rFonts w:eastAsia="SimSun"/>
                <w:i/>
                <w:iCs/>
                <w:sz w:val="20"/>
                <w:szCs w:val="20"/>
              </w:rPr>
            </w:pPr>
            <w:r w:rsidRPr="00A03B1B">
              <w:rPr>
                <w:rFonts w:eastAsia="SimSun"/>
                <w:i/>
                <w:iCs/>
                <w:sz w:val="20"/>
                <w:szCs w:val="20"/>
              </w:rPr>
              <w:t>Day-Ahead Settlement Point Price by Settlement Point by hour</w:t>
            </w:r>
            <w:r w:rsidRPr="00A03B1B">
              <w:rPr>
                <w:rFonts w:ascii="Symbol" w:eastAsia="Symbol" w:hAnsi="Symbol" w:cs="Symbol"/>
                <w:iCs/>
                <w:sz w:val="20"/>
                <w:szCs w:val="20"/>
              </w:rPr>
              <w:t>¾</w:t>
            </w:r>
            <w:r w:rsidRPr="00A03B1B">
              <w:rPr>
                <w:rFonts w:eastAsia="SimSun"/>
                <w:iCs/>
                <w:sz w:val="20"/>
                <w:szCs w:val="20"/>
              </w:rPr>
              <w:t xml:space="preserve">The DAM Settlement Point Price at Resource Node </w:t>
            </w:r>
            <w:r w:rsidRPr="00A03B1B">
              <w:rPr>
                <w:rFonts w:eastAsia="SimSun"/>
                <w:i/>
                <w:iCs/>
                <w:sz w:val="20"/>
                <w:szCs w:val="20"/>
              </w:rPr>
              <w:t>p</w:t>
            </w:r>
            <w:r w:rsidRPr="00A03B1B">
              <w:rPr>
                <w:rFonts w:eastAsia="SimSun"/>
                <w:iCs/>
                <w:sz w:val="20"/>
                <w:szCs w:val="20"/>
              </w:rPr>
              <w:t xml:space="preserve"> for the hour </w:t>
            </w:r>
            <w:r w:rsidRPr="00A03B1B">
              <w:rPr>
                <w:rFonts w:eastAsia="SimSun"/>
                <w:i/>
                <w:iCs/>
                <w:sz w:val="20"/>
                <w:szCs w:val="20"/>
              </w:rPr>
              <w:t>h</w:t>
            </w:r>
            <w:r w:rsidRPr="00A03B1B">
              <w:rPr>
                <w:rFonts w:eastAsia="SimSun"/>
                <w:iCs/>
                <w:sz w:val="20"/>
                <w:szCs w:val="20"/>
              </w:rPr>
              <w:t>.</w:t>
            </w:r>
          </w:p>
        </w:tc>
      </w:tr>
      <w:tr w:rsidR="00A03B1B" w:rsidRPr="00A03B1B" w14:paraId="24F0ACAB" w14:textId="77777777" w:rsidTr="00B31BB1">
        <w:trPr>
          <w:cantSplit/>
        </w:trPr>
        <w:tc>
          <w:tcPr>
            <w:tcW w:w="1818" w:type="dxa"/>
          </w:tcPr>
          <w:p w14:paraId="46E19C5E"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DAESR </w:t>
            </w:r>
            <w:r w:rsidRPr="00A03B1B">
              <w:rPr>
                <w:rFonts w:eastAsia="SimSun"/>
                <w:i/>
                <w:iCs/>
                <w:sz w:val="20"/>
                <w:szCs w:val="20"/>
                <w:vertAlign w:val="subscript"/>
              </w:rPr>
              <w:t>q, p, r, h</w:t>
            </w:r>
          </w:p>
        </w:tc>
        <w:tc>
          <w:tcPr>
            <w:tcW w:w="900" w:type="dxa"/>
          </w:tcPr>
          <w:p w14:paraId="58388AC1" w14:textId="77777777" w:rsidR="00A03B1B" w:rsidRPr="00A03B1B" w:rsidRDefault="00A03B1B" w:rsidP="00A03B1B">
            <w:pPr>
              <w:spacing w:after="60"/>
              <w:rPr>
                <w:rFonts w:eastAsia="SimSun"/>
                <w:iCs/>
                <w:sz w:val="20"/>
                <w:szCs w:val="20"/>
              </w:rPr>
            </w:pPr>
            <w:r w:rsidRPr="00A03B1B">
              <w:rPr>
                <w:rFonts w:eastAsia="SimSun"/>
                <w:iCs/>
                <w:sz w:val="20"/>
                <w:szCs w:val="20"/>
              </w:rPr>
              <w:t>MW</w:t>
            </w:r>
          </w:p>
        </w:tc>
        <w:tc>
          <w:tcPr>
            <w:tcW w:w="6790" w:type="dxa"/>
          </w:tcPr>
          <w:p w14:paraId="0C2FE855" w14:textId="77777777" w:rsidR="00A03B1B" w:rsidRPr="00A03B1B" w:rsidRDefault="00A03B1B" w:rsidP="00A03B1B">
            <w:pPr>
              <w:spacing w:after="60"/>
              <w:rPr>
                <w:rFonts w:eastAsia="SimSun"/>
                <w:i/>
                <w:iCs/>
                <w:sz w:val="20"/>
                <w:szCs w:val="20"/>
              </w:rPr>
            </w:pPr>
            <w:r w:rsidRPr="00A03B1B">
              <w:rPr>
                <w:rFonts w:eastAsia="SimSun"/>
                <w:i/>
                <w:iCs/>
                <w:sz w:val="20"/>
                <w:szCs w:val="20"/>
              </w:rPr>
              <w:t>Day-Ahead Energy Sale from Resource per QSE by Settlement Point per Resource by hour</w:t>
            </w:r>
            <w:r w:rsidRPr="00A03B1B">
              <w:rPr>
                <w:rFonts w:ascii="Symbol" w:eastAsia="Symbol" w:hAnsi="Symbol" w:cs="Symbol"/>
                <w:iCs/>
                <w:sz w:val="20"/>
                <w:szCs w:val="20"/>
              </w:rPr>
              <w:t>¾</w:t>
            </w:r>
            <w:r w:rsidRPr="00A03B1B">
              <w:rPr>
                <w:rFonts w:eastAsia="SimSun"/>
                <w:iCs/>
                <w:sz w:val="20"/>
                <w:szCs w:val="20"/>
              </w:rPr>
              <w:t xml:space="preserve">The amount of energy cleared through Three-Part Supply Offers in the DAM for Resource </w:t>
            </w:r>
            <w:r w:rsidRPr="00A03B1B">
              <w:rPr>
                <w:rFonts w:eastAsia="SimSun"/>
                <w:i/>
                <w:iCs/>
                <w:sz w:val="20"/>
                <w:szCs w:val="20"/>
              </w:rPr>
              <w:t>r</w:t>
            </w:r>
            <w:r w:rsidRPr="00A03B1B">
              <w:rPr>
                <w:rFonts w:eastAsia="SimSun"/>
                <w:iCs/>
                <w:sz w:val="20"/>
                <w:szCs w:val="20"/>
              </w:rPr>
              <w:t xml:space="preserve"> at Resource Node </w:t>
            </w:r>
            <w:r w:rsidRPr="00A03B1B">
              <w:rPr>
                <w:rFonts w:eastAsia="SimSun"/>
                <w:i/>
                <w:iCs/>
                <w:sz w:val="20"/>
                <w:szCs w:val="20"/>
              </w:rPr>
              <w:t>p</w:t>
            </w:r>
            <w:r w:rsidRPr="00A03B1B">
              <w:rPr>
                <w:rFonts w:eastAsia="SimSun"/>
                <w:iCs/>
                <w:sz w:val="20"/>
                <w:szCs w:val="20"/>
              </w:rPr>
              <w:t xml:space="preserve"> represented by QSE </w:t>
            </w:r>
            <w:r w:rsidRPr="00A03B1B">
              <w:rPr>
                <w:rFonts w:eastAsia="SimSun"/>
                <w:i/>
                <w:iCs/>
                <w:sz w:val="20"/>
                <w:szCs w:val="20"/>
              </w:rPr>
              <w:t>q</w:t>
            </w:r>
            <w:r w:rsidRPr="00A03B1B">
              <w:rPr>
                <w:rFonts w:eastAsia="SimSun"/>
                <w:iCs/>
                <w:sz w:val="20"/>
                <w:szCs w:val="20"/>
              </w:rPr>
              <w:t xml:space="preserve"> for the hour </w:t>
            </w:r>
            <w:r w:rsidRPr="00A03B1B">
              <w:rPr>
                <w:rFonts w:eastAsia="SimSun"/>
                <w:i/>
                <w:iCs/>
                <w:sz w:val="20"/>
                <w:szCs w:val="20"/>
              </w:rPr>
              <w:t>h</w:t>
            </w:r>
            <w:r w:rsidRPr="00A03B1B">
              <w:rPr>
                <w:rFonts w:eastAsia="SimSun"/>
                <w:iCs/>
                <w:sz w:val="20"/>
                <w:szCs w:val="20"/>
              </w:rPr>
              <w:t xml:space="preserve">.  Where for a Combined Cycle Train, the Resource </w:t>
            </w:r>
            <w:r w:rsidRPr="00A03B1B">
              <w:rPr>
                <w:rFonts w:eastAsia="SimSun"/>
                <w:i/>
                <w:iCs/>
                <w:sz w:val="20"/>
                <w:szCs w:val="20"/>
              </w:rPr>
              <w:t xml:space="preserve">r </w:t>
            </w:r>
            <w:r w:rsidRPr="00A03B1B">
              <w:rPr>
                <w:rFonts w:eastAsia="SimSun"/>
                <w:iCs/>
                <w:sz w:val="20"/>
                <w:szCs w:val="20"/>
              </w:rPr>
              <w:t>is a Combined Cycle Generation Resource within the Combined Cycle Train.</w:t>
            </w:r>
          </w:p>
        </w:tc>
      </w:tr>
      <w:tr w:rsidR="00A03B1B" w:rsidRPr="00A03B1B" w14:paraId="59E4306D" w14:textId="77777777" w:rsidTr="00B31BB1">
        <w:trPr>
          <w:cantSplit/>
        </w:trPr>
        <w:tc>
          <w:tcPr>
            <w:tcW w:w="1818" w:type="dxa"/>
          </w:tcPr>
          <w:p w14:paraId="401CE0E8" w14:textId="77777777" w:rsidR="00A03B1B" w:rsidRPr="00A03B1B" w:rsidRDefault="00A03B1B" w:rsidP="00A03B1B">
            <w:pPr>
              <w:spacing w:after="60"/>
              <w:rPr>
                <w:rFonts w:eastAsia="SimSun"/>
                <w:iCs/>
                <w:sz w:val="20"/>
                <w:szCs w:val="20"/>
              </w:rPr>
            </w:pPr>
            <w:r w:rsidRPr="00A03B1B">
              <w:rPr>
                <w:rFonts w:eastAsia="SimSun"/>
                <w:iCs/>
                <w:sz w:val="20"/>
                <w:lang w:val="pt-BR"/>
              </w:rPr>
              <w:t>DASUPR</w:t>
            </w:r>
            <w:r w:rsidRPr="00A03B1B">
              <w:rPr>
                <w:rFonts w:eastAsia="SimSun"/>
                <w:iCs/>
                <w:sz w:val="20"/>
                <w:szCs w:val="20"/>
                <w:vertAlign w:val="subscript"/>
              </w:rPr>
              <w:t xml:space="preserve"> </w:t>
            </w:r>
            <w:r w:rsidRPr="00A03B1B">
              <w:rPr>
                <w:rFonts w:eastAsia="SimSun"/>
                <w:i/>
                <w:iCs/>
                <w:sz w:val="20"/>
                <w:szCs w:val="20"/>
                <w:vertAlign w:val="subscript"/>
              </w:rPr>
              <w:t>q, p, r</w:t>
            </w:r>
          </w:p>
        </w:tc>
        <w:tc>
          <w:tcPr>
            <w:tcW w:w="900" w:type="dxa"/>
          </w:tcPr>
          <w:p w14:paraId="2EECF462" w14:textId="77777777" w:rsidR="00A03B1B" w:rsidRPr="00A03B1B" w:rsidRDefault="00A03B1B" w:rsidP="00A03B1B">
            <w:pPr>
              <w:spacing w:after="60"/>
              <w:rPr>
                <w:rFonts w:eastAsia="SimSun"/>
                <w:iCs/>
                <w:sz w:val="20"/>
                <w:szCs w:val="20"/>
              </w:rPr>
            </w:pPr>
            <w:r w:rsidRPr="00A03B1B">
              <w:rPr>
                <w:rFonts w:eastAsia="SimSun"/>
                <w:iCs/>
                <w:sz w:val="20"/>
                <w:szCs w:val="20"/>
              </w:rPr>
              <w:t>$/MWh</w:t>
            </w:r>
          </w:p>
        </w:tc>
        <w:tc>
          <w:tcPr>
            <w:tcW w:w="6790" w:type="dxa"/>
          </w:tcPr>
          <w:p w14:paraId="53680DBF" w14:textId="77777777" w:rsidR="00A03B1B" w:rsidRPr="00A03B1B" w:rsidRDefault="00A03B1B" w:rsidP="00A03B1B">
            <w:pPr>
              <w:spacing w:after="60"/>
              <w:rPr>
                <w:rFonts w:eastAsia="SimSun"/>
                <w:i/>
                <w:iCs/>
                <w:sz w:val="20"/>
                <w:szCs w:val="20"/>
              </w:rPr>
            </w:pPr>
            <w:r w:rsidRPr="00A03B1B">
              <w:rPr>
                <w:rFonts w:eastAsia="SimSun"/>
                <w:i/>
                <w:iCs/>
                <w:sz w:val="20"/>
                <w:szCs w:val="20"/>
              </w:rPr>
              <w:t>Day-Ahead Startup Price per QSE per Settlement Point per Resource</w:t>
            </w:r>
            <w:r w:rsidRPr="00A03B1B">
              <w:rPr>
                <w:rFonts w:eastAsia="SimSun"/>
              </w:rPr>
              <w:t>—</w:t>
            </w:r>
            <w:r w:rsidRPr="00A03B1B">
              <w:rPr>
                <w:rFonts w:eastAsia="SimSun"/>
                <w:iCs/>
                <w:sz w:val="20"/>
                <w:szCs w:val="20"/>
              </w:rPr>
              <w:t xml:space="preserve">The derived Startup Price for an AGR </w:t>
            </w:r>
            <w:r w:rsidRPr="00A03B1B">
              <w:rPr>
                <w:rFonts w:eastAsia="SimSun"/>
                <w:i/>
                <w:iCs/>
                <w:sz w:val="20"/>
                <w:szCs w:val="20"/>
              </w:rPr>
              <w:t>r</w:t>
            </w:r>
            <w:r w:rsidRPr="00A03B1B">
              <w:rPr>
                <w:rFonts w:eastAsia="SimSun"/>
                <w:iCs/>
                <w:sz w:val="20"/>
                <w:szCs w:val="20"/>
              </w:rPr>
              <w:t xml:space="preserve"> at Resource Node </w:t>
            </w:r>
            <w:r w:rsidRPr="00A03B1B">
              <w:rPr>
                <w:rFonts w:eastAsia="SimSun"/>
                <w:i/>
                <w:iCs/>
                <w:sz w:val="20"/>
                <w:szCs w:val="20"/>
              </w:rPr>
              <w:t>p</w:t>
            </w:r>
            <w:r w:rsidRPr="00A03B1B">
              <w:rPr>
                <w:rFonts w:eastAsia="SimSun"/>
                <w:iCs/>
                <w:sz w:val="20"/>
                <w:szCs w:val="20"/>
              </w:rPr>
              <w:t xml:space="preserve"> represented by QSE </w:t>
            </w:r>
            <w:r w:rsidRPr="00A03B1B">
              <w:rPr>
                <w:rFonts w:eastAsia="SimSun"/>
                <w:i/>
                <w:iCs/>
                <w:sz w:val="20"/>
                <w:szCs w:val="20"/>
              </w:rPr>
              <w:t>q</w:t>
            </w:r>
            <w:r w:rsidRPr="00A03B1B">
              <w:rPr>
                <w:rFonts w:eastAsia="SimSun"/>
                <w:iCs/>
                <w:sz w:val="20"/>
                <w:szCs w:val="20"/>
              </w:rPr>
              <w:t>, for the first hour of the DAM-commitment period.</w:t>
            </w:r>
          </w:p>
        </w:tc>
      </w:tr>
      <w:tr w:rsidR="00A03B1B" w:rsidRPr="00A03B1B" w14:paraId="09027532" w14:textId="77777777" w:rsidTr="00B31BB1">
        <w:trPr>
          <w:cantSplit/>
        </w:trPr>
        <w:tc>
          <w:tcPr>
            <w:tcW w:w="1818" w:type="dxa"/>
          </w:tcPr>
          <w:p w14:paraId="2222AFD9" w14:textId="77777777" w:rsidR="00A03B1B" w:rsidRPr="00A03B1B" w:rsidRDefault="00A03B1B" w:rsidP="00A03B1B">
            <w:pPr>
              <w:spacing w:after="60"/>
              <w:rPr>
                <w:rFonts w:eastAsia="SimSun"/>
                <w:iCs/>
                <w:sz w:val="20"/>
                <w:lang w:val="pt-BR"/>
              </w:rPr>
            </w:pPr>
            <w:r w:rsidRPr="00A03B1B">
              <w:rPr>
                <w:rFonts w:eastAsia="SimSun"/>
                <w:iCs/>
                <w:sz w:val="20"/>
              </w:rPr>
              <w:t>DASUCAP</w:t>
            </w:r>
            <w:r w:rsidRPr="00A03B1B">
              <w:rPr>
                <w:rFonts w:eastAsia="SimSun"/>
                <w:iCs/>
              </w:rPr>
              <w:t xml:space="preserve"> </w:t>
            </w:r>
            <w:r w:rsidRPr="00A03B1B">
              <w:rPr>
                <w:rFonts w:eastAsia="SimSun"/>
                <w:i/>
                <w:iCs/>
                <w:sz w:val="20"/>
                <w:szCs w:val="20"/>
                <w:vertAlign w:val="subscript"/>
              </w:rPr>
              <w:t>q, p, r,</w:t>
            </w:r>
          </w:p>
        </w:tc>
        <w:tc>
          <w:tcPr>
            <w:tcW w:w="900" w:type="dxa"/>
          </w:tcPr>
          <w:p w14:paraId="27C0E10A" w14:textId="77777777" w:rsidR="00A03B1B" w:rsidRPr="00A03B1B" w:rsidRDefault="00A03B1B" w:rsidP="00A03B1B">
            <w:pPr>
              <w:spacing w:after="60"/>
              <w:rPr>
                <w:rFonts w:eastAsia="SimSun"/>
                <w:iCs/>
                <w:sz w:val="20"/>
                <w:szCs w:val="20"/>
              </w:rPr>
            </w:pPr>
            <w:r w:rsidRPr="00A03B1B">
              <w:rPr>
                <w:rFonts w:eastAsia="SimSun"/>
                <w:iCs/>
                <w:sz w:val="20"/>
                <w:szCs w:val="20"/>
              </w:rPr>
              <w:t>$/start</w:t>
            </w:r>
          </w:p>
        </w:tc>
        <w:tc>
          <w:tcPr>
            <w:tcW w:w="6790" w:type="dxa"/>
          </w:tcPr>
          <w:p w14:paraId="2D8601DE" w14:textId="77777777" w:rsidR="00A03B1B" w:rsidRPr="00A03B1B" w:rsidRDefault="00A03B1B" w:rsidP="00A03B1B">
            <w:pPr>
              <w:spacing w:after="60"/>
              <w:rPr>
                <w:rFonts w:eastAsia="SimSun"/>
                <w:i/>
                <w:iCs/>
                <w:sz w:val="20"/>
                <w:szCs w:val="20"/>
              </w:rPr>
            </w:pPr>
            <w:r w:rsidRPr="00A03B1B">
              <w:rPr>
                <w:rFonts w:eastAsia="SimSun"/>
                <w:i/>
                <w:iCs/>
                <w:sz w:val="20"/>
                <w:szCs w:val="20"/>
              </w:rPr>
              <w:t>Day-Ahead Startup Cap per QSE per Settlement Point per Resource</w:t>
            </w:r>
            <w:r w:rsidRPr="00A03B1B">
              <w:rPr>
                <w:rFonts w:eastAsia="SimSun"/>
              </w:rPr>
              <w:t>—</w:t>
            </w:r>
            <w:r w:rsidRPr="00A03B1B">
              <w:rPr>
                <w:rFonts w:eastAsia="SimSun"/>
                <w:iCs/>
                <w:sz w:val="20"/>
                <w:szCs w:val="20"/>
              </w:rPr>
              <w:t xml:space="preserve">The amount used for AGR </w:t>
            </w:r>
            <w:r w:rsidRPr="00A03B1B">
              <w:rPr>
                <w:rFonts w:eastAsia="SimSun"/>
                <w:i/>
                <w:iCs/>
                <w:sz w:val="20"/>
                <w:szCs w:val="20"/>
              </w:rPr>
              <w:t xml:space="preserve">r </w:t>
            </w:r>
            <w:r w:rsidRPr="00A03B1B">
              <w:rPr>
                <w:rFonts w:eastAsia="SimSun"/>
                <w:iCs/>
                <w:sz w:val="20"/>
                <w:szCs w:val="20"/>
              </w:rPr>
              <w:t>or Resource</w:t>
            </w:r>
            <w:r w:rsidRPr="00A03B1B">
              <w:rPr>
                <w:rFonts w:eastAsia="SimSun"/>
                <w:i/>
                <w:iCs/>
                <w:sz w:val="20"/>
                <w:szCs w:val="20"/>
              </w:rPr>
              <w:t xml:space="preserve"> r</w:t>
            </w:r>
            <w:r w:rsidRPr="00A03B1B">
              <w:rPr>
                <w:rFonts w:eastAsia="SimSun"/>
                <w:iCs/>
                <w:sz w:val="20"/>
                <w:szCs w:val="20"/>
              </w:rPr>
              <w:t xml:space="preserve"> as Startup Costs.  The cap is the </w:t>
            </w:r>
            <w:r w:rsidRPr="00A03B1B">
              <w:rPr>
                <w:rFonts w:eastAsia="SimSun"/>
                <w:sz w:val="20"/>
                <w:szCs w:val="20"/>
              </w:rPr>
              <w:t>Resource Category Startup Offer Generic Cap</w:t>
            </w:r>
            <w:r w:rsidRPr="00A03B1B">
              <w:rPr>
                <w:rFonts w:eastAsia="SimSun"/>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non-AGR Resources.  See Section 5.6.1, Verifiable Costs, for more information on verifiable costs.</w:t>
            </w:r>
          </w:p>
        </w:tc>
      </w:tr>
      <w:tr w:rsidR="00A03B1B" w:rsidRPr="00A03B1B" w14:paraId="3463BFC1" w14:textId="77777777" w:rsidTr="00B31BB1">
        <w:trPr>
          <w:cantSplit/>
        </w:trPr>
        <w:tc>
          <w:tcPr>
            <w:tcW w:w="1818" w:type="dxa"/>
          </w:tcPr>
          <w:p w14:paraId="3E56C6F2" w14:textId="77777777" w:rsidR="00A03B1B" w:rsidRPr="00A03B1B" w:rsidRDefault="00A03B1B" w:rsidP="00A03B1B">
            <w:pPr>
              <w:spacing w:after="60"/>
              <w:rPr>
                <w:rFonts w:eastAsia="SimSun"/>
                <w:iCs/>
                <w:sz w:val="20"/>
                <w:szCs w:val="20"/>
              </w:rPr>
            </w:pPr>
            <w:r w:rsidRPr="00A03B1B">
              <w:rPr>
                <w:rFonts w:eastAsia="SimSun"/>
                <w:sz w:val="20"/>
                <w:szCs w:val="20"/>
              </w:rPr>
              <w:lastRenderedPageBreak/>
              <w:t>DAMECAP</w:t>
            </w:r>
            <w:r w:rsidRPr="00A03B1B">
              <w:rPr>
                <w:rFonts w:eastAsia="SimSun"/>
                <w:i/>
                <w:sz w:val="20"/>
                <w:szCs w:val="20"/>
                <w:vertAlign w:val="subscript"/>
              </w:rPr>
              <w:t xml:space="preserve"> p,q,r,h</w:t>
            </w:r>
          </w:p>
        </w:tc>
        <w:tc>
          <w:tcPr>
            <w:tcW w:w="900" w:type="dxa"/>
          </w:tcPr>
          <w:p w14:paraId="221B0C34" w14:textId="77777777" w:rsidR="00A03B1B" w:rsidRPr="00A03B1B" w:rsidRDefault="00A03B1B" w:rsidP="00A03B1B">
            <w:pPr>
              <w:spacing w:after="60"/>
              <w:rPr>
                <w:rFonts w:eastAsia="SimSun"/>
                <w:iCs/>
                <w:sz w:val="20"/>
                <w:szCs w:val="20"/>
              </w:rPr>
            </w:pPr>
            <w:r w:rsidRPr="00A03B1B">
              <w:rPr>
                <w:rFonts w:eastAsia="SimSun"/>
                <w:sz w:val="20"/>
                <w:szCs w:val="20"/>
              </w:rPr>
              <w:t>$/MWh</w:t>
            </w:r>
          </w:p>
        </w:tc>
        <w:tc>
          <w:tcPr>
            <w:tcW w:w="6790" w:type="dxa"/>
          </w:tcPr>
          <w:p w14:paraId="02AFFC03" w14:textId="77777777" w:rsidR="00A03B1B" w:rsidRPr="00A03B1B" w:rsidRDefault="00A03B1B" w:rsidP="00A03B1B">
            <w:pPr>
              <w:spacing w:after="60"/>
              <w:rPr>
                <w:rFonts w:eastAsia="SimSun"/>
                <w:i/>
                <w:iCs/>
                <w:sz w:val="20"/>
                <w:szCs w:val="20"/>
              </w:rPr>
            </w:pPr>
            <w:r w:rsidRPr="00A03B1B">
              <w:rPr>
                <w:rFonts w:eastAsia="SimSun"/>
                <w:i/>
                <w:sz w:val="20"/>
                <w:szCs w:val="20"/>
              </w:rPr>
              <w:t xml:space="preserve">Day-Ahead Minimum-Energy Cap </w:t>
            </w:r>
            <w:r w:rsidRPr="00A03B1B">
              <w:rPr>
                <w:rFonts w:eastAsia="SimSun"/>
                <w:sz w:val="20"/>
                <w:szCs w:val="20"/>
              </w:rPr>
              <w:t xml:space="preserve">—The amount used for Resource </w:t>
            </w:r>
            <w:r w:rsidRPr="00A03B1B">
              <w:rPr>
                <w:rFonts w:eastAsia="SimSun"/>
                <w:i/>
                <w:sz w:val="20"/>
                <w:szCs w:val="20"/>
              </w:rPr>
              <w:t xml:space="preserve">r </w:t>
            </w:r>
            <w:r w:rsidRPr="00A03B1B">
              <w:rPr>
                <w:rFonts w:eastAsia="SimSun"/>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A03B1B">
              <w:rPr>
                <w:rFonts w:eastAsia="SimSun"/>
                <w:i/>
                <w:sz w:val="20"/>
                <w:szCs w:val="20"/>
              </w:rPr>
              <w:t xml:space="preserve">r </w:t>
            </w:r>
            <w:r w:rsidRPr="00A03B1B">
              <w:rPr>
                <w:rFonts w:eastAsia="SimSun"/>
                <w:sz w:val="20"/>
                <w:szCs w:val="20"/>
              </w:rPr>
              <w:t>is a Combined Cycle Generation Resource within the Combined Cycle Train.</w:t>
            </w:r>
          </w:p>
        </w:tc>
      </w:tr>
      <w:tr w:rsidR="00A03B1B" w:rsidRPr="00A03B1B" w14:paraId="02367B88" w14:textId="77777777" w:rsidTr="00B31BB1">
        <w:trPr>
          <w:cantSplit/>
        </w:trPr>
        <w:tc>
          <w:tcPr>
            <w:tcW w:w="1818" w:type="dxa"/>
          </w:tcPr>
          <w:p w14:paraId="71C01F96" w14:textId="77777777" w:rsidR="00A03B1B" w:rsidRPr="00A03B1B" w:rsidRDefault="00A03B1B" w:rsidP="00A03B1B">
            <w:pPr>
              <w:spacing w:after="60"/>
              <w:rPr>
                <w:rFonts w:eastAsia="SimSun"/>
                <w:iCs/>
                <w:sz w:val="20"/>
                <w:szCs w:val="20"/>
              </w:rPr>
            </w:pPr>
            <w:r w:rsidRPr="00A03B1B">
              <w:rPr>
                <w:rFonts w:eastAsia="SimSun"/>
                <w:iCs/>
                <w:sz w:val="20"/>
                <w:szCs w:val="20"/>
              </w:rPr>
              <w:t>RCGSC</w:t>
            </w:r>
          </w:p>
        </w:tc>
        <w:tc>
          <w:tcPr>
            <w:tcW w:w="900" w:type="dxa"/>
          </w:tcPr>
          <w:p w14:paraId="7288B17A" w14:textId="77777777" w:rsidR="00A03B1B" w:rsidRPr="00A03B1B" w:rsidRDefault="00A03B1B" w:rsidP="00A03B1B">
            <w:pPr>
              <w:spacing w:after="60"/>
              <w:rPr>
                <w:rFonts w:eastAsia="SimSun"/>
                <w:iCs/>
                <w:sz w:val="20"/>
                <w:szCs w:val="20"/>
              </w:rPr>
            </w:pPr>
            <w:r w:rsidRPr="00A03B1B">
              <w:rPr>
                <w:rFonts w:eastAsia="SimSun"/>
                <w:iCs/>
                <w:sz w:val="20"/>
                <w:szCs w:val="20"/>
              </w:rPr>
              <w:t>$/Start</w:t>
            </w:r>
          </w:p>
        </w:tc>
        <w:tc>
          <w:tcPr>
            <w:tcW w:w="6790" w:type="dxa"/>
          </w:tcPr>
          <w:p w14:paraId="010D9C6C" w14:textId="77777777" w:rsidR="00A03B1B" w:rsidRPr="00A03B1B" w:rsidRDefault="00A03B1B" w:rsidP="00A03B1B">
            <w:pPr>
              <w:spacing w:after="60"/>
              <w:rPr>
                <w:rFonts w:eastAsia="SimSun"/>
                <w:i/>
                <w:iCs/>
                <w:sz w:val="20"/>
                <w:szCs w:val="20"/>
              </w:rPr>
            </w:pPr>
            <w:r w:rsidRPr="00A03B1B">
              <w:rPr>
                <w:rFonts w:eastAsia="SimSun"/>
                <w:i/>
                <w:iCs/>
                <w:sz w:val="20"/>
                <w:szCs w:val="20"/>
              </w:rPr>
              <w:t>Resource Category Generic Startup Cost</w:t>
            </w:r>
            <w:r w:rsidRPr="00A03B1B">
              <w:rPr>
                <w:rFonts w:eastAsia="SimSun"/>
                <w:iCs/>
                <w:sz w:val="20"/>
                <w:szCs w:val="20"/>
              </w:rPr>
              <w:t>—The Resource Category Generic Startup Cost cap for the category of the Resource, according to Section 4.4.9.2.3, Startup Offer and Minimum-Energy Offer Generic Caps, for the Operating Day.</w:t>
            </w:r>
          </w:p>
        </w:tc>
      </w:tr>
      <w:tr w:rsidR="00A03B1B" w:rsidRPr="00A03B1B" w14:paraId="1EFA22AE" w14:textId="77777777" w:rsidTr="00B31BB1">
        <w:trPr>
          <w:cantSplit/>
        </w:trPr>
        <w:tc>
          <w:tcPr>
            <w:tcW w:w="1818" w:type="dxa"/>
          </w:tcPr>
          <w:p w14:paraId="7F2DCEE5"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PCRUR </w:t>
            </w:r>
            <w:r w:rsidRPr="00A03B1B">
              <w:rPr>
                <w:rFonts w:eastAsia="SimSun"/>
                <w:i/>
                <w:iCs/>
                <w:sz w:val="20"/>
                <w:szCs w:val="20"/>
                <w:vertAlign w:val="subscript"/>
              </w:rPr>
              <w:t>r</w:t>
            </w:r>
            <w:r w:rsidRPr="00A03B1B">
              <w:rPr>
                <w:rFonts w:eastAsia="SimSun"/>
                <w:i/>
                <w:iCs/>
                <w:sz w:val="20"/>
                <w:szCs w:val="20"/>
              </w:rPr>
              <w:t xml:space="preserve">, </w:t>
            </w:r>
            <w:r w:rsidRPr="00A03B1B">
              <w:rPr>
                <w:rFonts w:eastAsia="SimSun"/>
                <w:i/>
                <w:iCs/>
                <w:sz w:val="20"/>
                <w:szCs w:val="20"/>
                <w:vertAlign w:val="subscript"/>
              </w:rPr>
              <w:t>q, DAM, h</w:t>
            </w:r>
          </w:p>
        </w:tc>
        <w:tc>
          <w:tcPr>
            <w:tcW w:w="900" w:type="dxa"/>
          </w:tcPr>
          <w:p w14:paraId="1B671F44" w14:textId="77777777" w:rsidR="00A03B1B" w:rsidRPr="00A03B1B" w:rsidRDefault="00A03B1B" w:rsidP="00A03B1B">
            <w:pPr>
              <w:spacing w:after="60"/>
              <w:rPr>
                <w:rFonts w:eastAsia="SimSun"/>
                <w:iCs/>
                <w:sz w:val="20"/>
                <w:szCs w:val="20"/>
              </w:rPr>
            </w:pPr>
            <w:r w:rsidRPr="00A03B1B">
              <w:rPr>
                <w:rFonts w:eastAsia="SimSun"/>
                <w:iCs/>
                <w:sz w:val="20"/>
                <w:szCs w:val="20"/>
              </w:rPr>
              <w:t>MW</w:t>
            </w:r>
          </w:p>
        </w:tc>
        <w:tc>
          <w:tcPr>
            <w:tcW w:w="6790" w:type="dxa"/>
          </w:tcPr>
          <w:p w14:paraId="5E27266E" w14:textId="77777777" w:rsidR="00A03B1B" w:rsidRPr="00A03B1B" w:rsidRDefault="00A03B1B" w:rsidP="00A03B1B">
            <w:pPr>
              <w:spacing w:after="60"/>
              <w:rPr>
                <w:rFonts w:eastAsia="SimSun"/>
                <w:i/>
                <w:iCs/>
                <w:sz w:val="20"/>
                <w:szCs w:val="20"/>
              </w:rPr>
            </w:pPr>
            <w:r w:rsidRPr="00A03B1B">
              <w:rPr>
                <w:rFonts w:eastAsia="SimSun"/>
                <w:i/>
                <w:iCs/>
                <w:sz w:val="20"/>
                <w:szCs w:val="20"/>
              </w:rPr>
              <w:t>Procured Capacity for Reg-Up from Resource per Resource per QSE per hour in DAM</w:t>
            </w:r>
            <w:r w:rsidRPr="00A03B1B">
              <w:rPr>
                <w:rFonts w:eastAsia="SimSun"/>
                <w:iCs/>
                <w:sz w:val="20"/>
                <w:szCs w:val="20"/>
              </w:rPr>
              <w:t xml:space="preserve">—The Regulation Up (Reg-Up) capacity quantity awarded to QSE </w:t>
            </w:r>
            <w:r w:rsidRPr="00A03B1B">
              <w:rPr>
                <w:rFonts w:eastAsia="SimSun"/>
                <w:i/>
                <w:iCs/>
                <w:sz w:val="20"/>
                <w:szCs w:val="20"/>
              </w:rPr>
              <w:t>q</w:t>
            </w:r>
            <w:r w:rsidRPr="00A03B1B">
              <w:rPr>
                <w:rFonts w:eastAsia="SimSun"/>
                <w:iCs/>
                <w:sz w:val="20"/>
                <w:szCs w:val="20"/>
              </w:rPr>
              <w:t xml:space="preserve"> in the DAM for Resource </w:t>
            </w:r>
            <w:r w:rsidRPr="00A03B1B">
              <w:rPr>
                <w:rFonts w:eastAsia="SimSun"/>
                <w:i/>
                <w:iCs/>
                <w:sz w:val="20"/>
                <w:szCs w:val="20"/>
              </w:rPr>
              <w:t>r</w:t>
            </w:r>
            <w:r w:rsidRPr="00A03B1B">
              <w:rPr>
                <w:rFonts w:eastAsia="SimSun"/>
                <w:iCs/>
                <w:sz w:val="20"/>
                <w:szCs w:val="20"/>
              </w:rPr>
              <w:t xml:space="preserve"> for the hour </w:t>
            </w:r>
            <w:r w:rsidRPr="00A03B1B">
              <w:rPr>
                <w:rFonts w:eastAsia="SimSun"/>
                <w:i/>
                <w:iCs/>
                <w:sz w:val="20"/>
                <w:szCs w:val="20"/>
              </w:rPr>
              <w:t>h</w:t>
            </w:r>
            <w:r w:rsidRPr="00A03B1B">
              <w:rPr>
                <w:rFonts w:eastAsia="SimSun"/>
                <w:iCs/>
                <w:sz w:val="20"/>
                <w:szCs w:val="20"/>
              </w:rPr>
              <w:t xml:space="preserve">.  Where for a Combined Cycle Train, the Resource </w:t>
            </w:r>
            <w:r w:rsidRPr="00A03B1B">
              <w:rPr>
                <w:rFonts w:eastAsia="SimSun"/>
                <w:i/>
                <w:iCs/>
                <w:sz w:val="20"/>
                <w:szCs w:val="20"/>
              </w:rPr>
              <w:t xml:space="preserve">r </w:t>
            </w:r>
            <w:r w:rsidRPr="00A03B1B">
              <w:rPr>
                <w:rFonts w:eastAsia="SimSun"/>
                <w:iCs/>
                <w:sz w:val="20"/>
                <w:szCs w:val="20"/>
              </w:rPr>
              <w:t>is a Combined Cycle Generation Resource within the Combined Cycle Train.</w:t>
            </w:r>
          </w:p>
        </w:tc>
      </w:tr>
      <w:tr w:rsidR="00A03B1B" w:rsidRPr="00A03B1B" w14:paraId="43AC2545" w14:textId="77777777" w:rsidTr="00B31BB1">
        <w:trPr>
          <w:cantSplit/>
        </w:trPr>
        <w:tc>
          <w:tcPr>
            <w:tcW w:w="1818" w:type="dxa"/>
          </w:tcPr>
          <w:p w14:paraId="7D112315"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MCPCRU </w:t>
            </w:r>
            <w:r w:rsidRPr="00A03B1B">
              <w:rPr>
                <w:rFonts w:eastAsia="SimSun"/>
                <w:i/>
                <w:iCs/>
                <w:sz w:val="20"/>
                <w:szCs w:val="20"/>
                <w:vertAlign w:val="subscript"/>
              </w:rPr>
              <w:t>DAM, h</w:t>
            </w:r>
          </w:p>
        </w:tc>
        <w:tc>
          <w:tcPr>
            <w:tcW w:w="900" w:type="dxa"/>
          </w:tcPr>
          <w:p w14:paraId="157BCD79" w14:textId="77777777" w:rsidR="00A03B1B" w:rsidRPr="00A03B1B" w:rsidRDefault="00A03B1B" w:rsidP="00A03B1B">
            <w:pPr>
              <w:spacing w:after="60"/>
              <w:rPr>
                <w:rFonts w:eastAsia="SimSun"/>
                <w:iCs/>
                <w:sz w:val="20"/>
                <w:szCs w:val="20"/>
              </w:rPr>
            </w:pPr>
            <w:r w:rsidRPr="00A03B1B">
              <w:rPr>
                <w:rFonts w:eastAsia="SimSun"/>
                <w:iCs/>
                <w:sz w:val="20"/>
                <w:szCs w:val="20"/>
              </w:rPr>
              <w:t>$/MW per hour</w:t>
            </w:r>
          </w:p>
        </w:tc>
        <w:tc>
          <w:tcPr>
            <w:tcW w:w="6790" w:type="dxa"/>
          </w:tcPr>
          <w:p w14:paraId="498663B6" w14:textId="77777777" w:rsidR="00A03B1B" w:rsidRPr="00A03B1B" w:rsidRDefault="00A03B1B" w:rsidP="00A03B1B">
            <w:pPr>
              <w:spacing w:after="60"/>
              <w:rPr>
                <w:rFonts w:eastAsia="SimSun"/>
                <w:i/>
                <w:iCs/>
                <w:sz w:val="20"/>
                <w:szCs w:val="20"/>
              </w:rPr>
            </w:pPr>
            <w:r w:rsidRPr="00A03B1B">
              <w:rPr>
                <w:rFonts w:eastAsia="SimSun"/>
                <w:i/>
                <w:iCs/>
                <w:sz w:val="20"/>
                <w:szCs w:val="20"/>
              </w:rPr>
              <w:t>Market Clearing Price for Capacity for Reg-Up per hour in DAM</w:t>
            </w:r>
            <w:r w:rsidRPr="00A03B1B">
              <w:rPr>
                <w:rFonts w:eastAsia="SimSun"/>
                <w:iCs/>
                <w:sz w:val="20"/>
                <w:szCs w:val="20"/>
              </w:rPr>
              <w:t xml:space="preserve">—The DAM MCPC for Reg-Up for the hour </w:t>
            </w:r>
            <w:r w:rsidRPr="00A03B1B">
              <w:rPr>
                <w:rFonts w:eastAsia="SimSun"/>
                <w:i/>
                <w:iCs/>
                <w:sz w:val="20"/>
                <w:szCs w:val="20"/>
              </w:rPr>
              <w:t>h</w:t>
            </w:r>
            <w:r w:rsidRPr="00A03B1B">
              <w:rPr>
                <w:rFonts w:eastAsia="SimSun"/>
                <w:iCs/>
                <w:sz w:val="20"/>
                <w:szCs w:val="20"/>
              </w:rPr>
              <w:t>.</w:t>
            </w:r>
          </w:p>
        </w:tc>
      </w:tr>
      <w:tr w:rsidR="00A03B1B" w:rsidRPr="00A03B1B" w14:paraId="60304F32" w14:textId="77777777" w:rsidTr="00B31BB1">
        <w:trPr>
          <w:cantSplit/>
        </w:trPr>
        <w:tc>
          <w:tcPr>
            <w:tcW w:w="1818" w:type="dxa"/>
          </w:tcPr>
          <w:p w14:paraId="3E1E8DFA"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PCRDR </w:t>
            </w:r>
            <w:r w:rsidRPr="00A03B1B">
              <w:rPr>
                <w:rFonts w:eastAsia="SimSun"/>
                <w:i/>
                <w:iCs/>
                <w:sz w:val="20"/>
                <w:szCs w:val="20"/>
                <w:vertAlign w:val="subscript"/>
              </w:rPr>
              <w:t>r</w:t>
            </w:r>
            <w:r w:rsidRPr="00A03B1B">
              <w:rPr>
                <w:rFonts w:eastAsia="SimSun"/>
                <w:i/>
                <w:iCs/>
                <w:sz w:val="20"/>
                <w:szCs w:val="20"/>
              </w:rPr>
              <w:t xml:space="preserve">, </w:t>
            </w:r>
            <w:r w:rsidRPr="00A03B1B">
              <w:rPr>
                <w:rFonts w:eastAsia="SimSun"/>
                <w:i/>
                <w:iCs/>
                <w:sz w:val="20"/>
                <w:szCs w:val="20"/>
                <w:vertAlign w:val="subscript"/>
              </w:rPr>
              <w:t>q, DAM, h</w:t>
            </w:r>
          </w:p>
        </w:tc>
        <w:tc>
          <w:tcPr>
            <w:tcW w:w="900" w:type="dxa"/>
          </w:tcPr>
          <w:p w14:paraId="3539755B" w14:textId="77777777" w:rsidR="00A03B1B" w:rsidRPr="00A03B1B" w:rsidRDefault="00A03B1B" w:rsidP="00A03B1B">
            <w:pPr>
              <w:spacing w:after="60"/>
              <w:rPr>
                <w:rFonts w:eastAsia="SimSun"/>
                <w:iCs/>
                <w:sz w:val="20"/>
                <w:szCs w:val="20"/>
              </w:rPr>
            </w:pPr>
            <w:r w:rsidRPr="00A03B1B">
              <w:rPr>
                <w:rFonts w:eastAsia="SimSun"/>
                <w:iCs/>
                <w:sz w:val="20"/>
                <w:szCs w:val="20"/>
              </w:rPr>
              <w:t>MW</w:t>
            </w:r>
          </w:p>
        </w:tc>
        <w:tc>
          <w:tcPr>
            <w:tcW w:w="6790" w:type="dxa"/>
          </w:tcPr>
          <w:p w14:paraId="7857ED1C" w14:textId="77777777" w:rsidR="00A03B1B" w:rsidRPr="00A03B1B" w:rsidRDefault="00A03B1B" w:rsidP="00A03B1B">
            <w:pPr>
              <w:spacing w:after="60"/>
              <w:rPr>
                <w:rFonts w:eastAsia="SimSun"/>
                <w:i/>
                <w:iCs/>
                <w:sz w:val="20"/>
                <w:szCs w:val="20"/>
              </w:rPr>
            </w:pPr>
            <w:r w:rsidRPr="00A03B1B">
              <w:rPr>
                <w:rFonts w:eastAsia="SimSun"/>
                <w:i/>
                <w:iCs/>
                <w:sz w:val="20"/>
                <w:szCs w:val="20"/>
              </w:rPr>
              <w:t>Procured Capacity for Reg-Down from Resource per Resource per QSE per hour in DAM</w:t>
            </w:r>
            <w:r w:rsidRPr="00A03B1B">
              <w:rPr>
                <w:rFonts w:eastAsia="SimSun"/>
                <w:iCs/>
                <w:sz w:val="20"/>
                <w:szCs w:val="20"/>
              </w:rPr>
              <w:t xml:space="preserve">—The Regulation Down (Reg-Down) capacity quantity awarded to QSE </w:t>
            </w:r>
            <w:r w:rsidRPr="00A03B1B">
              <w:rPr>
                <w:rFonts w:eastAsia="SimSun"/>
                <w:i/>
                <w:iCs/>
                <w:sz w:val="20"/>
                <w:szCs w:val="20"/>
              </w:rPr>
              <w:t>q</w:t>
            </w:r>
            <w:r w:rsidRPr="00A03B1B">
              <w:rPr>
                <w:rFonts w:eastAsia="SimSun"/>
                <w:iCs/>
                <w:sz w:val="20"/>
                <w:szCs w:val="20"/>
              </w:rPr>
              <w:t xml:space="preserve"> in the DAM for Resource </w:t>
            </w:r>
            <w:r w:rsidRPr="00A03B1B">
              <w:rPr>
                <w:rFonts w:eastAsia="SimSun"/>
                <w:i/>
                <w:iCs/>
                <w:sz w:val="20"/>
                <w:szCs w:val="20"/>
              </w:rPr>
              <w:t>r</w:t>
            </w:r>
            <w:r w:rsidRPr="00A03B1B">
              <w:rPr>
                <w:rFonts w:eastAsia="SimSun"/>
                <w:iCs/>
                <w:sz w:val="20"/>
                <w:szCs w:val="20"/>
              </w:rPr>
              <w:t xml:space="preserve"> for the hour </w:t>
            </w:r>
            <w:r w:rsidRPr="00A03B1B">
              <w:rPr>
                <w:rFonts w:eastAsia="SimSun"/>
                <w:i/>
                <w:iCs/>
                <w:sz w:val="20"/>
                <w:szCs w:val="20"/>
              </w:rPr>
              <w:t>h</w:t>
            </w:r>
            <w:r w:rsidRPr="00A03B1B">
              <w:rPr>
                <w:rFonts w:eastAsia="SimSun"/>
                <w:iCs/>
                <w:sz w:val="20"/>
                <w:szCs w:val="20"/>
              </w:rPr>
              <w:t xml:space="preserve">.  Where for a Combined Cycle Train, the Resource </w:t>
            </w:r>
            <w:r w:rsidRPr="00A03B1B">
              <w:rPr>
                <w:rFonts w:eastAsia="SimSun"/>
                <w:i/>
                <w:iCs/>
                <w:sz w:val="20"/>
                <w:szCs w:val="20"/>
              </w:rPr>
              <w:t xml:space="preserve">r </w:t>
            </w:r>
            <w:r w:rsidRPr="00A03B1B">
              <w:rPr>
                <w:rFonts w:eastAsia="SimSun"/>
                <w:iCs/>
                <w:sz w:val="20"/>
                <w:szCs w:val="20"/>
              </w:rPr>
              <w:t>is a Combined Cycle Generation Resource within the Combined Cycle Train.</w:t>
            </w:r>
          </w:p>
        </w:tc>
      </w:tr>
      <w:tr w:rsidR="00A03B1B" w:rsidRPr="00A03B1B" w14:paraId="0AB9004D" w14:textId="77777777" w:rsidTr="00B31BB1">
        <w:trPr>
          <w:cantSplit/>
        </w:trPr>
        <w:tc>
          <w:tcPr>
            <w:tcW w:w="1818" w:type="dxa"/>
          </w:tcPr>
          <w:p w14:paraId="385B0D1A"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MCPCRD </w:t>
            </w:r>
            <w:r w:rsidRPr="00A03B1B">
              <w:rPr>
                <w:rFonts w:eastAsia="SimSun"/>
                <w:i/>
                <w:iCs/>
                <w:sz w:val="20"/>
                <w:szCs w:val="20"/>
                <w:vertAlign w:val="subscript"/>
              </w:rPr>
              <w:t>DAM, h</w:t>
            </w:r>
          </w:p>
        </w:tc>
        <w:tc>
          <w:tcPr>
            <w:tcW w:w="900" w:type="dxa"/>
          </w:tcPr>
          <w:p w14:paraId="1812736B" w14:textId="77777777" w:rsidR="00A03B1B" w:rsidRPr="00A03B1B" w:rsidRDefault="00A03B1B" w:rsidP="00A03B1B">
            <w:pPr>
              <w:spacing w:after="60"/>
              <w:rPr>
                <w:rFonts w:eastAsia="SimSun"/>
                <w:iCs/>
                <w:sz w:val="20"/>
                <w:szCs w:val="20"/>
              </w:rPr>
            </w:pPr>
            <w:r w:rsidRPr="00A03B1B">
              <w:rPr>
                <w:rFonts w:eastAsia="SimSun"/>
                <w:iCs/>
                <w:sz w:val="20"/>
                <w:szCs w:val="20"/>
              </w:rPr>
              <w:t>$/MW per hour</w:t>
            </w:r>
          </w:p>
        </w:tc>
        <w:tc>
          <w:tcPr>
            <w:tcW w:w="6790" w:type="dxa"/>
          </w:tcPr>
          <w:p w14:paraId="16E2829A" w14:textId="77777777" w:rsidR="00A03B1B" w:rsidRPr="00A03B1B" w:rsidRDefault="00A03B1B" w:rsidP="00A03B1B">
            <w:pPr>
              <w:spacing w:after="60"/>
              <w:rPr>
                <w:rFonts w:eastAsia="SimSun"/>
                <w:i/>
                <w:iCs/>
                <w:sz w:val="20"/>
                <w:szCs w:val="20"/>
              </w:rPr>
            </w:pPr>
            <w:r w:rsidRPr="00A03B1B">
              <w:rPr>
                <w:rFonts w:eastAsia="SimSun"/>
                <w:i/>
                <w:iCs/>
                <w:sz w:val="20"/>
                <w:szCs w:val="20"/>
              </w:rPr>
              <w:t>Market Clearing Price for Capacity for Reg-Down per hour in DAM</w:t>
            </w:r>
            <w:r w:rsidRPr="00A03B1B">
              <w:rPr>
                <w:rFonts w:eastAsia="SimSun"/>
                <w:iCs/>
                <w:sz w:val="20"/>
                <w:szCs w:val="20"/>
              </w:rPr>
              <w:t xml:space="preserve">—The DAM MCPC for Reg-Down for the hour </w:t>
            </w:r>
            <w:r w:rsidRPr="00A03B1B">
              <w:rPr>
                <w:rFonts w:eastAsia="SimSun"/>
                <w:i/>
                <w:iCs/>
                <w:sz w:val="20"/>
                <w:szCs w:val="20"/>
              </w:rPr>
              <w:t>h</w:t>
            </w:r>
            <w:r w:rsidRPr="00A03B1B">
              <w:rPr>
                <w:rFonts w:eastAsia="SimSun"/>
                <w:iCs/>
                <w:sz w:val="20"/>
                <w:szCs w:val="20"/>
              </w:rPr>
              <w:t>.</w:t>
            </w:r>
          </w:p>
        </w:tc>
      </w:tr>
      <w:tr w:rsidR="00A03B1B" w:rsidRPr="00A03B1B" w14:paraId="710A0D13" w14:textId="77777777" w:rsidTr="00B31BB1">
        <w:trPr>
          <w:cantSplit/>
        </w:trPr>
        <w:tc>
          <w:tcPr>
            <w:tcW w:w="1818" w:type="dxa"/>
          </w:tcPr>
          <w:p w14:paraId="764D3FD8"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PCRRR </w:t>
            </w:r>
            <w:r w:rsidRPr="00A03B1B">
              <w:rPr>
                <w:rFonts w:eastAsia="SimSun"/>
                <w:i/>
                <w:iCs/>
                <w:sz w:val="20"/>
                <w:szCs w:val="20"/>
                <w:vertAlign w:val="subscript"/>
              </w:rPr>
              <w:t>r</w:t>
            </w:r>
            <w:r w:rsidRPr="00A03B1B">
              <w:rPr>
                <w:rFonts w:eastAsia="SimSun"/>
                <w:i/>
                <w:iCs/>
                <w:sz w:val="20"/>
                <w:szCs w:val="20"/>
              </w:rPr>
              <w:t xml:space="preserve">, </w:t>
            </w:r>
            <w:r w:rsidRPr="00A03B1B">
              <w:rPr>
                <w:rFonts w:eastAsia="SimSun"/>
                <w:i/>
                <w:iCs/>
                <w:sz w:val="20"/>
                <w:szCs w:val="20"/>
                <w:vertAlign w:val="subscript"/>
              </w:rPr>
              <w:t>q, DAM, h</w:t>
            </w:r>
          </w:p>
        </w:tc>
        <w:tc>
          <w:tcPr>
            <w:tcW w:w="900" w:type="dxa"/>
          </w:tcPr>
          <w:p w14:paraId="0C973250" w14:textId="77777777" w:rsidR="00A03B1B" w:rsidRPr="00A03B1B" w:rsidRDefault="00A03B1B" w:rsidP="00A03B1B">
            <w:pPr>
              <w:spacing w:after="60"/>
              <w:rPr>
                <w:rFonts w:eastAsia="SimSun"/>
                <w:iCs/>
                <w:sz w:val="20"/>
                <w:szCs w:val="20"/>
              </w:rPr>
            </w:pPr>
            <w:r w:rsidRPr="00A03B1B">
              <w:rPr>
                <w:rFonts w:eastAsia="SimSun"/>
                <w:iCs/>
                <w:sz w:val="20"/>
                <w:szCs w:val="20"/>
              </w:rPr>
              <w:t>MW</w:t>
            </w:r>
          </w:p>
        </w:tc>
        <w:tc>
          <w:tcPr>
            <w:tcW w:w="6790" w:type="dxa"/>
          </w:tcPr>
          <w:p w14:paraId="1F71EFD2" w14:textId="77777777" w:rsidR="00A03B1B" w:rsidRPr="00A03B1B" w:rsidRDefault="00A03B1B" w:rsidP="00A03B1B">
            <w:pPr>
              <w:spacing w:after="60"/>
              <w:rPr>
                <w:rFonts w:eastAsia="SimSun"/>
                <w:i/>
                <w:iCs/>
                <w:sz w:val="20"/>
                <w:szCs w:val="20"/>
              </w:rPr>
            </w:pPr>
            <w:r w:rsidRPr="00A03B1B">
              <w:rPr>
                <w:rFonts w:eastAsia="SimSun"/>
                <w:i/>
                <w:iCs/>
                <w:sz w:val="20"/>
                <w:szCs w:val="20"/>
              </w:rPr>
              <w:t>Procured Capacity for Responsive Reserve from Resource per Resource per QSE per hour in DAM</w:t>
            </w:r>
            <w:r w:rsidRPr="00A03B1B">
              <w:rPr>
                <w:rFonts w:eastAsia="SimSun"/>
                <w:iCs/>
                <w:sz w:val="20"/>
                <w:szCs w:val="20"/>
              </w:rPr>
              <w:t xml:space="preserve">—The Responsive Reserve (RRS) capacity quantity awarded to QSE </w:t>
            </w:r>
            <w:r w:rsidRPr="00A03B1B">
              <w:rPr>
                <w:rFonts w:eastAsia="SimSun"/>
                <w:i/>
                <w:iCs/>
                <w:sz w:val="20"/>
                <w:szCs w:val="20"/>
              </w:rPr>
              <w:t>q</w:t>
            </w:r>
            <w:r w:rsidRPr="00A03B1B">
              <w:rPr>
                <w:rFonts w:eastAsia="SimSun"/>
                <w:iCs/>
                <w:sz w:val="20"/>
                <w:szCs w:val="20"/>
              </w:rPr>
              <w:t xml:space="preserve"> in the DAM for Resource </w:t>
            </w:r>
            <w:r w:rsidRPr="00A03B1B">
              <w:rPr>
                <w:rFonts w:eastAsia="SimSun"/>
                <w:i/>
                <w:iCs/>
                <w:sz w:val="20"/>
                <w:szCs w:val="20"/>
              </w:rPr>
              <w:t>r</w:t>
            </w:r>
            <w:r w:rsidRPr="00A03B1B">
              <w:rPr>
                <w:rFonts w:eastAsia="SimSun"/>
                <w:iCs/>
                <w:sz w:val="20"/>
                <w:szCs w:val="20"/>
              </w:rPr>
              <w:t xml:space="preserve"> for the hour </w:t>
            </w:r>
            <w:r w:rsidRPr="00A03B1B">
              <w:rPr>
                <w:rFonts w:eastAsia="SimSun"/>
                <w:i/>
                <w:iCs/>
                <w:sz w:val="20"/>
                <w:szCs w:val="20"/>
              </w:rPr>
              <w:t>h</w:t>
            </w:r>
            <w:r w:rsidRPr="00A03B1B">
              <w:rPr>
                <w:rFonts w:eastAsia="SimSun"/>
                <w:iCs/>
                <w:sz w:val="20"/>
                <w:szCs w:val="20"/>
              </w:rPr>
              <w:t xml:space="preserve">.  Where for a Combined Cycle Train, the Resource </w:t>
            </w:r>
            <w:r w:rsidRPr="00A03B1B">
              <w:rPr>
                <w:rFonts w:eastAsia="SimSun"/>
                <w:i/>
                <w:iCs/>
                <w:sz w:val="20"/>
                <w:szCs w:val="20"/>
              </w:rPr>
              <w:t xml:space="preserve">r </w:t>
            </w:r>
            <w:r w:rsidRPr="00A03B1B">
              <w:rPr>
                <w:rFonts w:eastAsia="SimSun"/>
                <w:iCs/>
                <w:sz w:val="20"/>
                <w:szCs w:val="20"/>
              </w:rPr>
              <w:t>is a Combined Cycle Generation Resource within the Combined Cycle Train.</w:t>
            </w:r>
          </w:p>
        </w:tc>
      </w:tr>
      <w:tr w:rsidR="00A03B1B" w:rsidRPr="00A03B1B" w14:paraId="69C54214" w14:textId="77777777" w:rsidTr="00B31BB1">
        <w:trPr>
          <w:cantSplit/>
        </w:trPr>
        <w:tc>
          <w:tcPr>
            <w:tcW w:w="1818" w:type="dxa"/>
            <w:tcBorders>
              <w:bottom w:val="single" w:sz="4" w:space="0" w:color="auto"/>
            </w:tcBorders>
          </w:tcPr>
          <w:p w14:paraId="29A47E2D"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MCPCRR </w:t>
            </w:r>
            <w:r w:rsidRPr="00A03B1B">
              <w:rPr>
                <w:rFonts w:eastAsia="SimSun"/>
                <w:i/>
                <w:iCs/>
                <w:sz w:val="20"/>
                <w:szCs w:val="20"/>
                <w:vertAlign w:val="subscript"/>
              </w:rPr>
              <w:t>DAM, h</w:t>
            </w:r>
          </w:p>
        </w:tc>
        <w:tc>
          <w:tcPr>
            <w:tcW w:w="900" w:type="dxa"/>
            <w:tcBorders>
              <w:bottom w:val="single" w:sz="4" w:space="0" w:color="auto"/>
            </w:tcBorders>
          </w:tcPr>
          <w:p w14:paraId="268949F5" w14:textId="77777777" w:rsidR="00A03B1B" w:rsidRPr="00A03B1B" w:rsidRDefault="00A03B1B" w:rsidP="00A03B1B">
            <w:pPr>
              <w:spacing w:after="60"/>
              <w:rPr>
                <w:rFonts w:eastAsia="SimSun"/>
                <w:iCs/>
                <w:sz w:val="20"/>
                <w:szCs w:val="20"/>
              </w:rPr>
            </w:pPr>
            <w:r w:rsidRPr="00A03B1B">
              <w:rPr>
                <w:rFonts w:eastAsia="SimSun"/>
                <w:iCs/>
                <w:sz w:val="20"/>
                <w:szCs w:val="20"/>
              </w:rPr>
              <w:t>$/MW per hour</w:t>
            </w:r>
          </w:p>
        </w:tc>
        <w:tc>
          <w:tcPr>
            <w:tcW w:w="6790" w:type="dxa"/>
            <w:tcBorders>
              <w:bottom w:val="single" w:sz="4" w:space="0" w:color="auto"/>
            </w:tcBorders>
          </w:tcPr>
          <w:p w14:paraId="7BE70C06" w14:textId="77777777" w:rsidR="00A03B1B" w:rsidRPr="00A03B1B" w:rsidRDefault="00A03B1B" w:rsidP="00A03B1B">
            <w:pPr>
              <w:spacing w:after="60"/>
              <w:rPr>
                <w:rFonts w:eastAsia="SimSun"/>
                <w:i/>
                <w:iCs/>
                <w:sz w:val="20"/>
                <w:szCs w:val="20"/>
              </w:rPr>
            </w:pPr>
            <w:r w:rsidRPr="00A03B1B">
              <w:rPr>
                <w:rFonts w:eastAsia="SimSun"/>
                <w:i/>
                <w:iCs/>
                <w:sz w:val="20"/>
                <w:szCs w:val="20"/>
              </w:rPr>
              <w:t>Market Clearing Price for Capacity for Responsive Reserve per hour in DAM</w:t>
            </w:r>
            <w:r w:rsidRPr="00A03B1B">
              <w:rPr>
                <w:rFonts w:eastAsia="SimSun"/>
                <w:iCs/>
                <w:sz w:val="20"/>
                <w:szCs w:val="20"/>
              </w:rPr>
              <w:t xml:space="preserve">—The DAM MCPC for RRS for the hour </w:t>
            </w:r>
            <w:r w:rsidRPr="00A03B1B">
              <w:rPr>
                <w:rFonts w:eastAsia="SimSun"/>
                <w:i/>
                <w:iCs/>
                <w:sz w:val="20"/>
                <w:szCs w:val="20"/>
              </w:rPr>
              <w:t>h</w:t>
            </w:r>
            <w:r w:rsidRPr="00A03B1B">
              <w:rPr>
                <w:rFonts w:eastAsia="SimSun"/>
                <w:iCs/>
                <w:sz w:val="20"/>
                <w:szCs w:val="20"/>
              </w:rPr>
              <w:t>.</w:t>
            </w:r>
          </w:p>
        </w:tc>
      </w:tr>
      <w:tr w:rsidR="00A03B1B" w:rsidRPr="00A03B1B" w14:paraId="6E1DE16E" w14:textId="77777777" w:rsidTr="00B31BB1">
        <w:trPr>
          <w:cantSplit/>
        </w:trPr>
        <w:tc>
          <w:tcPr>
            <w:tcW w:w="1818" w:type="dxa"/>
            <w:tcBorders>
              <w:top w:val="single" w:sz="4" w:space="0" w:color="auto"/>
              <w:left w:val="single" w:sz="4" w:space="0" w:color="auto"/>
              <w:bottom w:val="single" w:sz="4" w:space="0" w:color="auto"/>
              <w:right w:val="single" w:sz="4" w:space="0" w:color="auto"/>
            </w:tcBorders>
          </w:tcPr>
          <w:p w14:paraId="4F84FBDD"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PCECRR </w:t>
            </w:r>
            <w:r w:rsidRPr="00A03B1B">
              <w:rPr>
                <w:rFonts w:eastAsia="SimSun"/>
                <w:i/>
                <w:iCs/>
                <w:sz w:val="20"/>
                <w:szCs w:val="20"/>
                <w:vertAlign w:val="subscript"/>
              </w:rPr>
              <w:t>r</w:t>
            </w:r>
            <w:r w:rsidRPr="00A03B1B">
              <w:rPr>
                <w:rFonts w:eastAsia="SimSun"/>
                <w:i/>
                <w:iCs/>
                <w:sz w:val="20"/>
                <w:szCs w:val="20"/>
              </w:rPr>
              <w:t xml:space="preserve">, </w:t>
            </w:r>
            <w:r w:rsidRPr="00A03B1B">
              <w:rPr>
                <w:rFonts w:eastAsia="SimSun"/>
                <w:i/>
                <w:iCs/>
                <w:sz w:val="20"/>
                <w:szCs w:val="20"/>
                <w:vertAlign w:val="subscript"/>
              </w:rPr>
              <w:t>q, DAM, h</w:t>
            </w:r>
          </w:p>
        </w:tc>
        <w:tc>
          <w:tcPr>
            <w:tcW w:w="900" w:type="dxa"/>
            <w:tcBorders>
              <w:top w:val="single" w:sz="4" w:space="0" w:color="auto"/>
              <w:left w:val="single" w:sz="4" w:space="0" w:color="auto"/>
              <w:bottom w:val="single" w:sz="4" w:space="0" w:color="auto"/>
              <w:right w:val="single" w:sz="4" w:space="0" w:color="auto"/>
            </w:tcBorders>
          </w:tcPr>
          <w:p w14:paraId="3BBF3E21" w14:textId="77777777" w:rsidR="00A03B1B" w:rsidRPr="00A03B1B" w:rsidRDefault="00A03B1B" w:rsidP="00A03B1B">
            <w:pPr>
              <w:spacing w:after="60"/>
              <w:rPr>
                <w:rFonts w:eastAsia="SimSun"/>
                <w:iCs/>
                <w:sz w:val="20"/>
                <w:szCs w:val="20"/>
              </w:rPr>
            </w:pPr>
            <w:r w:rsidRPr="00A03B1B">
              <w:rPr>
                <w:rFonts w:eastAsia="SimSun"/>
                <w:iCs/>
                <w:sz w:val="20"/>
                <w:szCs w:val="20"/>
              </w:rPr>
              <w:t>MW</w:t>
            </w:r>
          </w:p>
        </w:tc>
        <w:tc>
          <w:tcPr>
            <w:tcW w:w="6790" w:type="dxa"/>
            <w:tcBorders>
              <w:top w:val="single" w:sz="4" w:space="0" w:color="auto"/>
              <w:left w:val="single" w:sz="4" w:space="0" w:color="auto"/>
              <w:bottom w:val="single" w:sz="4" w:space="0" w:color="auto"/>
              <w:right w:val="single" w:sz="4" w:space="0" w:color="auto"/>
            </w:tcBorders>
          </w:tcPr>
          <w:p w14:paraId="32BF4098" w14:textId="77777777" w:rsidR="00A03B1B" w:rsidRPr="00A03B1B" w:rsidRDefault="00A03B1B" w:rsidP="00A03B1B">
            <w:pPr>
              <w:spacing w:after="60"/>
              <w:rPr>
                <w:rFonts w:eastAsia="SimSun"/>
                <w:i/>
                <w:iCs/>
                <w:sz w:val="20"/>
                <w:szCs w:val="20"/>
              </w:rPr>
            </w:pPr>
            <w:r w:rsidRPr="00A03B1B">
              <w:rPr>
                <w:rFonts w:eastAsia="SimSun"/>
                <w:i/>
                <w:iCs/>
                <w:sz w:val="20"/>
                <w:szCs w:val="20"/>
              </w:rPr>
              <w:t>Procured Capacity for ERCOT Contingency Reserve Service from Resource per Resource per QSE per hour in DAM</w:t>
            </w:r>
            <w:r w:rsidRPr="00A03B1B">
              <w:rPr>
                <w:rFonts w:eastAsia="SimSun"/>
                <w:iCs/>
                <w:sz w:val="20"/>
                <w:szCs w:val="20"/>
              </w:rPr>
              <w:t xml:space="preserve">—The ERCOT Contingency Reserve Service (ECRS) capacity quantity awarded to QSE </w:t>
            </w:r>
            <w:r w:rsidRPr="00A03B1B">
              <w:rPr>
                <w:rFonts w:eastAsia="SimSun"/>
                <w:i/>
                <w:iCs/>
                <w:sz w:val="20"/>
                <w:szCs w:val="20"/>
              </w:rPr>
              <w:t>q</w:t>
            </w:r>
            <w:r w:rsidRPr="00A03B1B">
              <w:rPr>
                <w:rFonts w:eastAsia="SimSun"/>
                <w:iCs/>
                <w:sz w:val="20"/>
                <w:szCs w:val="20"/>
              </w:rPr>
              <w:t xml:space="preserve"> in the DAM for Resource </w:t>
            </w:r>
            <w:r w:rsidRPr="00A03B1B">
              <w:rPr>
                <w:rFonts w:eastAsia="SimSun"/>
                <w:i/>
                <w:iCs/>
                <w:sz w:val="20"/>
                <w:szCs w:val="20"/>
              </w:rPr>
              <w:t>r</w:t>
            </w:r>
            <w:r w:rsidRPr="00A03B1B">
              <w:rPr>
                <w:rFonts w:eastAsia="SimSun"/>
                <w:iCs/>
                <w:sz w:val="20"/>
                <w:szCs w:val="20"/>
              </w:rPr>
              <w:t xml:space="preserve"> for the hour </w:t>
            </w:r>
            <w:r w:rsidRPr="00A03B1B">
              <w:rPr>
                <w:rFonts w:eastAsia="SimSun"/>
                <w:i/>
                <w:iCs/>
                <w:sz w:val="20"/>
                <w:szCs w:val="20"/>
              </w:rPr>
              <w:t>h</w:t>
            </w:r>
            <w:r w:rsidRPr="00A03B1B">
              <w:rPr>
                <w:rFonts w:eastAsia="SimSun"/>
                <w:iCs/>
                <w:sz w:val="20"/>
                <w:szCs w:val="20"/>
              </w:rPr>
              <w:t xml:space="preserve">.  Where for a Combined Cycle Train, the Resource </w:t>
            </w:r>
            <w:r w:rsidRPr="00A03B1B">
              <w:rPr>
                <w:rFonts w:eastAsia="SimSun"/>
                <w:i/>
                <w:iCs/>
                <w:sz w:val="20"/>
                <w:szCs w:val="20"/>
              </w:rPr>
              <w:t xml:space="preserve">r </w:t>
            </w:r>
            <w:r w:rsidRPr="00A03B1B">
              <w:rPr>
                <w:rFonts w:eastAsia="SimSun"/>
                <w:iCs/>
                <w:sz w:val="20"/>
                <w:szCs w:val="20"/>
              </w:rPr>
              <w:t>is a Combined Cycle Generation Resource within the Combined Cycle Train.</w:t>
            </w:r>
          </w:p>
        </w:tc>
      </w:tr>
      <w:tr w:rsidR="00A03B1B" w:rsidRPr="00A03B1B" w14:paraId="2D10B3AE" w14:textId="77777777" w:rsidTr="00B31BB1">
        <w:trPr>
          <w:cantSplit/>
        </w:trPr>
        <w:tc>
          <w:tcPr>
            <w:tcW w:w="1818" w:type="dxa"/>
            <w:tcBorders>
              <w:top w:val="single" w:sz="4" w:space="0" w:color="auto"/>
              <w:left w:val="single" w:sz="4" w:space="0" w:color="auto"/>
              <w:bottom w:val="nil"/>
              <w:right w:val="single" w:sz="4" w:space="0" w:color="auto"/>
            </w:tcBorders>
          </w:tcPr>
          <w:p w14:paraId="0B5E2D7A"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MCPCECR </w:t>
            </w:r>
            <w:r w:rsidRPr="00A03B1B">
              <w:rPr>
                <w:rFonts w:eastAsia="SimSun"/>
                <w:i/>
                <w:iCs/>
                <w:sz w:val="20"/>
                <w:szCs w:val="20"/>
                <w:vertAlign w:val="subscript"/>
              </w:rPr>
              <w:t>DAM, h</w:t>
            </w:r>
          </w:p>
        </w:tc>
        <w:tc>
          <w:tcPr>
            <w:tcW w:w="900" w:type="dxa"/>
            <w:tcBorders>
              <w:top w:val="single" w:sz="4" w:space="0" w:color="auto"/>
              <w:left w:val="single" w:sz="4" w:space="0" w:color="auto"/>
              <w:bottom w:val="nil"/>
              <w:right w:val="single" w:sz="4" w:space="0" w:color="auto"/>
            </w:tcBorders>
          </w:tcPr>
          <w:p w14:paraId="3703662E" w14:textId="77777777" w:rsidR="00A03B1B" w:rsidRPr="00A03B1B" w:rsidRDefault="00A03B1B" w:rsidP="00A03B1B">
            <w:pPr>
              <w:spacing w:after="60"/>
              <w:rPr>
                <w:rFonts w:eastAsia="SimSun"/>
                <w:iCs/>
                <w:sz w:val="20"/>
                <w:szCs w:val="20"/>
              </w:rPr>
            </w:pPr>
            <w:r w:rsidRPr="00A03B1B">
              <w:rPr>
                <w:rFonts w:eastAsia="SimSun"/>
                <w:iCs/>
                <w:sz w:val="20"/>
                <w:szCs w:val="20"/>
              </w:rPr>
              <w:t>$/MW per hour</w:t>
            </w:r>
          </w:p>
        </w:tc>
        <w:tc>
          <w:tcPr>
            <w:tcW w:w="6790" w:type="dxa"/>
            <w:tcBorders>
              <w:top w:val="single" w:sz="4" w:space="0" w:color="auto"/>
              <w:left w:val="single" w:sz="4" w:space="0" w:color="auto"/>
              <w:bottom w:val="nil"/>
              <w:right w:val="single" w:sz="4" w:space="0" w:color="auto"/>
            </w:tcBorders>
          </w:tcPr>
          <w:p w14:paraId="1873C9C8" w14:textId="77777777" w:rsidR="00A03B1B" w:rsidRPr="00A03B1B" w:rsidRDefault="00A03B1B" w:rsidP="00A03B1B">
            <w:pPr>
              <w:spacing w:after="60"/>
              <w:rPr>
                <w:rFonts w:eastAsia="SimSun"/>
                <w:i/>
                <w:iCs/>
                <w:sz w:val="20"/>
                <w:szCs w:val="20"/>
              </w:rPr>
            </w:pPr>
            <w:r w:rsidRPr="00A03B1B">
              <w:rPr>
                <w:rFonts w:eastAsia="SimSun"/>
                <w:i/>
                <w:iCs/>
                <w:sz w:val="20"/>
                <w:szCs w:val="20"/>
              </w:rPr>
              <w:t>Market Clearing Price for Capacity for ERCOT Contingency Reserve Service per hour in DAM</w:t>
            </w:r>
            <w:r w:rsidRPr="00A03B1B">
              <w:rPr>
                <w:rFonts w:eastAsia="SimSun"/>
                <w:iCs/>
                <w:sz w:val="20"/>
                <w:szCs w:val="20"/>
              </w:rPr>
              <w:t xml:space="preserve">—The DAM MCPC for ECRS for the hour </w:t>
            </w:r>
            <w:r w:rsidRPr="00A03B1B">
              <w:rPr>
                <w:rFonts w:eastAsia="SimSun"/>
                <w:i/>
                <w:iCs/>
                <w:sz w:val="20"/>
                <w:szCs w:val="20"/>
              </w:rPr>
              <w:t>h</w:t>
            </w:r>
            <w:r w:rsidRPr="00A03B1B">
              <w:rPr>
                <w:rFonts w:eastAsia="SimSun"/>
                <w:iCs/>
                <w:sz w:val="20"/>
                <w:szCs w:val="20"/>
              </w:rPr>
              <w:t>.</w:t>
            </w:r>
          </w:p>
        </w:tc>
      </w:tr>
      <w:tr w:rsidR="00A03B1B" w:rsidRPr="00A03B1B" w14:paraId="68D913DF" w14:textId="77777777" w:rsidTr="00B31BB1">
        <w:trPr>
          <w:cantSplit/>
        </w:trPr>
        <w:tc>
          <w:tcPr>
            <w:tcW w:w="1818" w:type="dxa"/>
          </w:tcPr>
          <w:p w14:paraId="74C9F2A0"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PCNSR </w:t>
            </w:r>
            <w:r w:rsidRPr="00A03B1B">
              <w:rPr>
                <w:rFonts w:eastAsia="SimSun"/>
                <w:i/>
                <w:iCs/>
                <w:sz w:val="20"/>
                <w:szCs w:val="20"/>
                <w:vertAlign w:val="subscript"/>
              </w:rPr>
              <w:t>r</w:t>
            </w:r>
            <w:r w:rsidRPr="00A03B1B">
              <w:rPr>
                <w:rFonts w:eastAsia="SimSun"/>
                <w:i/>
                <w:iCs/>
                <w:sz w:val="20"/>
                <w:szCs w:val="20"/>
              </w:rPr>
              <w:t xml:space="preserve">, </w:t>
            </w:r>
            <w:r w:rsidRPr="00A03B1B">
              <w:rPr>
                <w:rFonts w:eastAsia="SimSun"/>
                <w:i/>
                <w:iCs/>
                <w:sz w:val="20"/>
                <w:szCs w:val="20"/>
                <w:vertAlign w:val="subscript"/>
              </w:rPr>
              <w:t>q, DAM, h</w:t>
            </w:r>
          </w:p>
        </w:tc>
        <w:tc>
          <w:tcPr>
            <w:tcW w:w="900" w:type="dxa"/>
          </w:tcPr>
          <w:p w14:paraId="026DCADB" w14:textId="77777777" w:rsidR="00A03B1B" w:rsidRPr="00A03B1B" w:rsidRDefault="00A03B1B" w:rsidP="00A03B1B">
            <w:pPr>
              <w:spacing w:after="60"/>
              <w:rPr>
                <w:rFonts w:eastAsia="SimSun"/>
                <w:iCs/>
                <w:sz w:val="20"/>
                <w:szCs w:val="20"/>
              </w:rPr>
            </w:pPr>
            <w:r w:rsidRPr="00A03B1B">
              <w:rPr>
                <w:rFonts w:eastAsia="SimSun"/>
                <w:iCs/>
                <w:sz w:val="20"/>
                <w:szCs w:val="20"/>
              </w:rPr>
              <w:t>MW</w:t>
            </w:r>
          </w:p>
        </w:tc>
        <w:tc>
          <w:tcPr>
            <w:tcW w:w="6790" w:type="dxa"/>
          </w:tcPr>
          <w:p w14:paraId="490BE83C" w14:textId="77777777" w:rsidR="00A03B1B" w:rsidRPr="00A03B1B" w:rsidRDefault="00A03B1B" w:rsidP="00A03B1B">
            <w:pPr>
              <w:spacing w:after="60"/>
              <w:rPr>
                <w:rFonts w:eastAsia="SimSun"/>
                <w:i/>
                <w:iCs/>
                <w:sz w:val="20"/>
                <w:szCs w:val="20"/>
              </w:rPr>
            </w:pPr>
            <w:r w:rsidRPr="00A03B1B">
              <w:rPr>
                <w:rFonts w:eastAsia="SimSun"/>
                <w:i/>
                <w:iCs/>
                <w:sz w:val="20"/>
                <w:szCs w:val="20"/>
              </w:rPr>
              <w:t>Procured Capacity for Non-Spin from Resource per Resource per QSE per hour in DAM</w:t>
            </w:r>
            <w:r w:rsidRPr="00A03B1B">
              <w:rPr>
                <w:rFonts w:eastAsia="SimSun"/>
                <w:iCs/>
                <w:sz w:val="20"/>
                <w:szCs w:val="20"/>
              </w:rPr>
              <w:t xml:space="preserve">—The Non-Spinning Reserve (Non-Spin) capacity quantity awarded to QSE </w:t>
            </w:r>
            <w:r w:rsidRPr="00A03B1B">
              <w:rPr>
                <w:rFonts w:eastAsia="SimSun"/>
                <w:i/>
                <w:iCs/>
                <w:sz w:val="20"/>
                <w:szCs w:val="20"/>
              </w:rPr>
              <w:t>q</w:t>
            </w:r>
            <w:r w:rsidRPr="00A03B1B">
              <w:rPr>
                <w:rFonts w:eastAsia="SimSun"/>
                <w:iCs/>
                <w:sz w:val="20"/>
                <w:szCs w:val="20"/>
              </w:rPr>
              <w:t xml:space="preserve"> in the DAM for Resource </w:t>
            </w:r>
            <w:r w:rsidRPr="00A03B1B">
              <w:rPr>
                <w:rFonts w:eastAsia="SimSun"/>
                <w:i/>
                <w:iCs/>
                <w:sz w:val="20"/>
                <w:szCs w:val="20"/>
              </w:rPr>
              <w:t>r</w:t>
            </w:r>
            <w:r w:rsidRPr="00A03B1B">
              <w:rPr>
                <w:rFonts w:eastAsia="SimSun"/>
                <w:iCs/>
                <w:sz w:val="20"/>
                <w:szCs w:val="20"/>
              </w:rPr>
              <w:t xml:space="preserve"> for the hour </w:t>
            </w:r>
            <w:r w:rsidRPr="00A03B1B">
              <w:rPr>
                <w:rFonts w:eastAsia="SimSun"/>
                <w:i/>
                <w:iCs/>
                <w:sz w:val="20"/>
                <w:szCs w:val="20"/>
              </w:rPr>
              <w:t>h</w:t>
            </w:r>
            <w:r w:rsidRPr="00A03B1B">
              <w:rPr>
                <w:rFonts w:eastAsia="SimSun"/>
                <w:iCs/>
                <w:sz w:val="20"/>
                <w:szCs w:val="20"/>
              </w:rPr>
              <w:t xml:space="preserve">.  Where for a Combined Cycle Train, the Resource </w:t>
            </w:r>
            <w:r w:rsidRPr="00A03B1B">
              <w:rPr>
                <w:rFonts w:eastAsia="SimSun"/>
                <w:i/>
                <w:iCs/>
                <w:sz w:val="20"/>
                <w:szCs w:val="20"/>
              </w:rPr>
              <w:t xml:space="preserve">r </w:t>
            </w:r>
            <w:r w:rsidRPr="00A03B1B">
              <w:rPr>
                <w:rFonts w:eastAsia="SimSun"/>
                <w:iCs/>
                <w:sz w:val="20"/>
                <w:szCs w:val="20"/>
              </w:rPr>
              <w:t>is a Combined Cycle Generation Resource within the Combined Cycle Train.</w:t>
            </w:r>
          </w:p>
        </w:tc>
      </w:tr>
      <w:tr w:rsidR="00A03B1B" w:rsidRPr="00A03B1B" w14:paraId="0714B0F7" w14:textId="77777777" w:rsidTr="00B31BB1">
        <w:trPr>
          <w:cantSplit/>
        </w:trPr>
        <w:tc>
          <w:tcPr>
            <w:tcW w:w="1818" w:type="dxa"/>
          </w:tcPr>
          <w:p w14:paraId="6ADC4D31"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MCPCNS </w:t>
            </w:r>
            <w:r w:rsidRPr="00A03B1B">
              <w:rPr>
                <w:rFonts w:eastAsia="SimSun"/>
                <w:i/>
                <w:iCs/>
                <w:sz w:val="20"/>
                <w:szCs w:val="20"/>
                <w:vertAlign w:val="subscript"/>
              </w:rPr>
              <w:t>DAM, h</w:t>
            </w:r>
          </w:p>
        </w:tc>
        <w:tc>
          <w:tcPr>
            <w:tcW w:w="900" w:type="dxa"/>
          </w:tcPr>
          <w:p w14:paraId="208A4252" w14:textId="77777777" w:rsidR="00A03B1B" w:rsidRPr="00A03B1B" w:rsidRDefault="00A03B1B" w:rsidP="00A03B1B">
            <w:pPr>
              <w:spacing w:after="60"/>
              <w:rPr>
                <w:rFonts w:eastAsia="SimSun"/>
                <w:iCs/>
                <w:sz w:val="20"/>
                <w:szCs w:val="20"/>
              </w:rPr>
            </w:pPr>
            <w:r w:rsidRPr="00A03B1B">
              <w:rPr>
                <w:rFonts w:eastAsia="SimSun"/>
                <w:iCs/>
                <w:sz w:val="20"/>
                <w:szCs w:val="20"/>
              </w:rPr>
              <w:t>$/MW per hour</w:t>
            </w:r>
          </w:p>
        </w:tc>
        <w:tc>
          <w:tcPr>
            <w:tcW w:w="6790" w:type="dxa"/>
          </w:tcPr>
          <w:p w14:paraId="731EFE75" w14:textId="77777777" w:rsidR="00A03B1B" w:rsidRPr="00A03B1B" w:rsidRDefault="00A03B1B" w:rsidP="00A03B1B">
            <w:pPr>
              <w:spacing w:after="60"/>
              <w:rPr>
                <w:rFonts w:eastAsia="SimSun"/>
                <w:i/>
                <w:iCs/>
                <w:sz w:val="20"/>
                <w:szCs w:val="20"/>
              </w:rPr>
            </w:pPr>
            <w:r w:rsidRPr="00A03B1B">
              <w:rPr>
                <w:rFonts w:eastAsia="SimSun"/>
                <w:i/>
                <w:iCs/>
                <w:sz w:val="20"/>
                <w:szCs w:val="20"/>
              </w:rPr>
              <w:t>Market Clearing Price for Capacity for Non-Spin per hour</w:t>
            </w:r>
            <w:r w:rsidRPr="00A03B1B">
              <w:rPr>
                <w:rFonts w:eastAsia="SimSun"/>
                <w:iCs/>
                <w:sz w:val="20"/>
                <w:szCs w:val="20"/>
              </w:rPr>
              <w:t xml:space="preserve">—The DAM MCPC for Non-Spin for the hour </w:t>
            </w:r>
            <w:r w:rsidRPr="00A03B1B">
              <w:rPr>
                <w:rFonts w:eastAsia="SimSun"/>
                <w:i/>
                <w:iCs/>
                <w:sz w:val="20"/>
                <w:szCs w:val="20"/>
              </w:rPr>
              <w:t>h</w:t>
            </w:r>
            <w:r w:rsidRPr="00A03B1B">
              <w:rPr>
                <w:rFonts w:eastAsia="SimSun"/>
                <w:iCs/>
                <w:sz w:val="20"/>
                <w:szCs w:val="20"/>
              </w:rPr>
              <w:t>.</w:t>
            </w:r>
          </w:p>
        </w:tc>
      </w:tr>
      <w:tr w:rsidR="00A03B1B" w:rsidRPr="00A03B1B" w14:paraId="2FC68662" w14:textId="77777777" w:rsidTr="00B31BB1">
        <w:trPr>
          <w:cantSplit/>
          <w:ins w:id="223" w:author="ERCOT" w:date="2024-01-08T16:10:00Z"/>
        </w:trPr>
        <w:tc>
          <w:tcPr>
            <w:tcW w:w="1818" w:type="dxa"/>
          </w:tcPr>
          <w:p w14:paraId="3FD59AEB" w14:textId="77777777" w:rsidR="00A03B1B" w:rsidRPr="00A03B1B" w:rsidRDefault="00A03B1B" w:rsidP="00A03B1B">
            <w:pPr>
              <w:spacing w:after="60"/>
              <w:rPr>
                <w:ins w:id="224" w:author="ERCOT" w:date="2024-01-08T16:10:00Z"/>
                <w:rFonts w:eastAsia="SimSun"/>
                <w:iCs/>
                <w:sz w:val="20"/>
                <w:szCs w:val="20"/>
              </w:rPr>
            </w:pPr>
            <w:bookmarkStart w:id="225" w:name="_Hlk166766976"/>
            <w:ins w:id="226" w:author="ERCOT" w:date="2024-01-08T16:15:00Z">
              <w:r w:rsidRPr="00A03B1B">
                <w:rPr>
                  <w:rFonts w:eastAsia="SimSun"/>
                  <w:iCs/>
                  <w:sz w:val="20"/>
                  <w:szCs w:val="20"/>
                </w:rPr>
                <w:lastRenderedPageBreak/>
                <w:t>PC</w:t>
              </w:r>
              <w:r w:rsidRPr="00A03B1B">
                <w:rPr>
                  <w:rFonts w:eastAsia="SimSun"/>
                  <w:sz w:val="20"/>
                  <w:szCs w:val="20"/>
                </w:rPr>
                <w:t>DRR</w:t>
              </w:r>
              <w:r w:rsidRPr="00A03B1B">
                <w:rPr>
                  <w:rFonts w:eastAsia="SimSun"/>
                  <w:iCs/>
                  <w:sz w:val="20"/>
                  <w:szCs w:val="20"/>
                </w:rPr>
                <w:t xml:space="preserve">R </w:t>
              </w:r>
              <w:r w:rsidRPr="00A03B1B">
                <w:rPr>
                  <w:rFonts w:eastAsia="SimSun"/>
                  <w:i/>
                  <w:iCs/>
                  <w:sz w:val="20"/>
                  <w:szCs w:val="20"/>
                  <w:vertAlign w:val="subscript"/>
                </w:rPr>
                <w:t>r,</w:t>
              </w:r>
              <w:r w:rsidRPr="00A03B1B">
                <w:rPr>
                  <w:rFonts w:eastAsia="SimSun"/>
                  <w:i/>
                  <w:iCs/>
                  <w:sz w:val="20"/>
                  <w:szCs w:val="20"/>
                </w:rPr>
                <w:t xml:space="preserve"> </w:t>
              </w:r>
              <w:r w:rsidRPr="00A03B1B">
                <w:rPr>
                  <w:rFonts w:eastAsia="SimSun"/>
                  <w:i/>
                  <w:iCs/>
                  <w:sz w:val="20"/>
                  <w:szCs w:val="20"/>
                  <w:vertAlign w:val="subscript"/>
                </w:rPr>
                <w:t>q, DAM</w:t>
              </w:r>
            </w:ins>
            <w:ins w:id="227" w:author="ERCOT" w:date="2024-03-20T09:32:00Z">
              <w:r w:rsidRPr="00A03B1B">
                <w:rPr>
                  <w:rFonts w:eastAsia="SimSun"/>
                  <w:i/>
                  <w:iCs/>
                  <w:sz w:val="20"/>
                  <w:szCs w:val="20"/>
                  <w:vertAlign w:val="subscript"/>
                </w:rPr>
                <w:t>, h</w:t>
              </w:r>
            </w:ins>
          </w:p>
        </w:tc>
        <w:tc>
          <w:tcPr>
            <w:tcW w:w="900" w:type="dxa"/>
          </w:tcPr>
          <w:p w14:paraId="00A50324" w14:textId="77777777" w:rsidR="00A03B1B" w:rsidRPr="00A03B1B" w:rsidRDefault="00A03B1B" w:rsidP="00A03B1B">
            <w:pPr>
              <w:spacing w:after="60"/>
              <w:rPr>
                <w:ins w:id="228" w:author="ERCOT" w:date="2024-01-08T16:10:00Z"/>
                <w:rFonts w:eastAsia="SimSun"/>
                <w:iCs/>
                <w:sz w:val="20"/>
                <w:szCs w:val="20"/>
              </w:rPr>
            </w:pPr>
            <w:ins w:id="229" w:author="ERCOT" w:date="2024-01-08T16:10:00Z">
              <w:r w:rsidRPr="00A03B1B">
                <w:rPr>
                  <w:rFonts w:eastAsia="SimSun"/>
                  <w:iCs/>
                  <w:sz w:val="20"/>
                  <w:szCs w:val="20"/>
                </w:rPr>
                <w:t>MW</w:t>
              </w:r>
            </w:ins>
          </w:p>
        </w:tc>
        <w:tc>
          <w:tcPr>
            <w:tcW w:w="6790" w:type="dxa"/>
          </w:tcPr>
          <w:p w14:paraId="5576206B" w14:textId="77777777" w:rsidR="00A03B1B" w:rsidRPr="00A03B1B" w:rsidRDefault="00A03B1B" w:rsidP="00A03B1B">
            <w:pPr>
              <w:spacing w:after="60"/>
              <w:rPr>
                <w:ins w:id="230" w:author="ERCOT" w:date="2024-01-08T16:10:00Z"/>
                <w:rFonts w:eastAsia="SimSun"/>
                <w:i/>
                <w:iCs/>
                <w:sz w:val="20"/>
                <w:szCs w:val="20"/>
              </w:rPr>
            </w:pPr>
            <w:ins w:id="231" w:author="ERCOT" w:date="2024-01-08T16:10:00Z">
              <w:r w:rsidRPr="00A03B1B">
                <w:rPr>
                  <w:rFonts w:eastAsia="SimSun"/>
                  <w:i/>
                  <w:iCs/>
                  <w:sz w:val="20"/>
                  <w:szCs w:val="20"/>
                </w:rPr>
                <w:t xml:space="preserve">Procured Capacity for </w:t>
              </w:r>
            </w:ins>
            <w:ins w:id="232" w:author="ERCOT" w:date="2024-01-08T16:12:00Z">
              <w:r w:rsidRPr="00A03B1B">
                <w:rPr>
                  <w:rFonts w:eastAsia="SimSun"/>
                  <w:i/>
                  <w:iCs/>
                  <w:sz w:val="20"/>
                  <w:szCs w:val="20"/>
                </w:rPr>
                <w:t xml:space="preserve">Dispatchable Reliability Reserve </w:t>
              </w:r>
            </w:ins>
            <w:ins w:id="233" w:author="ERCOT" w:date="2024-01-08T16:10:00Z">
              <w:r w:rsidRPr="00A03B1B">
                <w:rPr>
                  <w:rFonts w:eastAsia="SimSun"/>
                  <w:i/>
                  <w:iCs/>
                  <w:sz w:val="20"/>
                  <w:szCs w:val="20"/>
                </w:rPr>
                <w:t>Service from Resource per Resource per QSE per hour in DAM</w:t>
              </w:r>
              <w:r w:rsidRPr="00A03B1B">
                <w:rPr>
                  <w:rFonts w:eastAsia="SimSun"/>
                  <w:iCs/>
                  <w:sz w:val="20"/>
                  <w:szCs w:val="20"/>
                </w:rPr>
                <w:t xml:space="preserve">—The </w:t>
              </w:r>
            </w:ins>
            <w:ins w:id="234" w:author="ERCOT" w:date="2024-01-08T16:12:00Z">
              <w:r w:rsidRPr="00A03B1B">
                <w:rPr>
                  <w:rFonts w:eastAsia="SimSun"/>
                  <w:sz w:val="20"/>
                  <w:szCs w:val="20"/>
                </w:rPr>
                <w:t>Dispatchable Reliability Reserve</w:t>
              </w:r>
              <w:r w:rsidRPr="00A03B1B">
                <w:rPr>
                  <w:rFonts w:eastAsia="SimSun"/>
                  <w:i/>
                  <w:iCs/>
                  <w:sz w:val="20"/>
                  <w:szCs w:val="20"/>
                </w:rPr>
                <w:t xml:space="preserve"> </w:t>
              </w:r>
            </w:ins>
            <w:ins w:id="235" w:author="ERCOT" w:date="2024-01-08T16:10:00Z">
              <w:r w:rsidRPr="00A03B1B">
                <w:rPr>
                  <w:rFonts w:eastAsia="SimSun"/>
                  <w:iCs/>
                  <w:sz w:val="20"/>
                  <w:szCs w:val="20"/>
                </w:rPr>
                <w:t>Service (</w:t>
              </w:r>
            </w:ins>
            <w:ins w:id="236" w:author="ERCOT" w:date="2024-01-08T16:13:00Z">
              <w:r w:rsidRPr="00A03B1B">
                <w:rPr>
                  <w:rFonts w:eastAsia="SimSun"/>
                  <w:iCs/>
                  <w:sz w:val="20"/>
                  <w:szCs w:val="20"/>
                </w:rPr>
                <w:t>DRR</w:t>
              </w:r>
            </w:ins>
            <w:ins w:id="237" w:author="ERCOT" w:date="2024-01-08T16:10:00Z">
              <w:r w:rsidRPr="00A03B1B">
                <w:rPr>
                  <w:rFonts w:eastAsia="SimSun"/>
                  <w:iCs/>
                  <w:sz w:val="20"/>
                  <w:szCs w:val="20"/>
                </w:rPr>
                <w:t xml:space="preserve">S) capacity quantity awarded to QSE </w:t>
              </w:r>
              <w:r w:rsidRPr="00A03B1B">
                <w:rPr>
                  <w:rFonts w:eastAsia="SimSun"/>
                  <w:i/>
                  <w:iCs/>
                  <w:sz w:val="20"/>
                  <w:szCs w:val="20"/>
                </w:rPr>
                <w:t>q</w:t>
              </w:r>
              <w:r w:rsidRPr="00A03B1B">
                <w:rPr>
                  <w:rFonts w:eastAsia="SimSun"/>
                  <w:iCs/>
                  <w:sz w:val="20"/>
                  <w:szCs w:val="20"/>
                </w:rPr>
                <w:t xml:space="preserve"> in the DAM for Resource </w:t>
              </w:r>
              <w:r w:rsidRPr="00A03B1B">
                <w:rPr>
                  <w:rFonts w:eastAsia="SimSun"/>
                  <w:i/>
                  <w:iCs/>
                  <w:sz w:val="20"/>
                  <w:szCs w:val="20"/>
                </w:rPr>
                <w:t>r</w:t>
              </w:r>
              <w:r w:rsidRPr="00A03B1B">
                <w:rPr>
                  <w:rFonts w:eastAsia="SimSun"/>
                  <w:iCs/>
                  <w:sz w:val="20"/>
                  <w:szCs w:val="20"/>
                </w:rPr>
                <w:t xml:space="preserve"> for the hour </w:t>
              </w:r>
              <w:r w:rsidRPr="00A03B1B">
                <w:rPr>
                  <w:rFonts w:eastAsia="SimSun"/>
                  <w:i/>
                  <w:iCs/>
                  <w:sz w:val="20"/>
                  <w:szCs w:val="20"/>
                </w:rPr>
                <w:t>h</w:t>
              </w:r>
              <w:r w:rsidRPr="00A03B1B">
                <w:rPr>
                  <w:rFonts w:eastAsia="SimSun"/>
                  <w:iCs/>
                  <w:sz w:val="20"/>
                  <w:szCs w:val="20"/>
                </w:rPr>
                <w:t xml:space="preserve">.  Where for a Combined Cycle Train, the Resource </w:t>
              </w:r>
              <w:r w:rsidRPr="00A03B1B">
                <w:rPr>
                  <w:rFonts w:eastAsia="SimSun"/>
                  <w:i/>
                  <w:iCs/>
                  <w:sz w:val="20"/>
                  <w:szCs w:val="20"/>
                </w:rPr>
                <w:t xml:space="preserve">r </w:t>
              </w:r>
              <w:r w:rsidRPr="00A03B1B">
                <w:rPr>
                  <w:rFonts w:eastAsia="SimSun"/>
                  <w:iCs/>
                  <w:sz w:val="20"/>
                  <w:szCs w:val="20"/>
                </w:rPr>
                <w:t>is a Combined Cycle Generation Resource within the Combined Cycle Train.</w:t>
              </w:r>
            </w:ins>
          </w:p>
        </w:tc>
      </w:tr>
      <w:bookmarkEnd w:id="225"/>
      <w:tr w:rsidR="00A03B1B" w:rsidRPr="00A03B1B" w14:paraId="7F244741" w14:textId="77777777" w:rsidTr="00B31BB1">
        <w:trPr>
          <w:cantSplit/>
          <w:ins w:id="238" w:author="ERCOT" w:date="2024-01-08T16:10:00Z"/>
        </w:trPr>
        <w:tc>
          <w:tcPr>
            <w:tcW w:w="1818" w:type="dxa"/>
          </w:tcPr>
          <w:p w14:paraId="6E1E36EA" w14:textId="77777777" w:rsidR="00A03B1B" w:rsidRPr="00A03B1B" w:rsidRDefault="00A03B1B" w:rsidP="00A03B1B">
            <w:pPr>
              <w:spacing w:after="60"/>
              <w:rPr>
                <w:ins w:id="239" w:author="ERCOT" w:date="2024-01-08T16:10:00Z"/>
                <w:rFonts w:eastAsia="SimSun"/>
                <w:iCs/>
                <w:sz w:val="20"/>
                <w:szCs w:val="20"/>
              </w:rPr>
            </w:pPr>
            <w:ins w:id="240" w:author="ERCOT" w:date="2024-01-08T16:16:00Z">
              <w:r w:rsidRPr="00A03B1B">
                <w:rPr>
                  <w:rFonts w:eastAsia="SimSun"/>
                  <w:iCs/>
                  <w:sz w:val="20"/>
                  <w:szCs w:val="20"/>
                </w:rPr>
                <w:t>MCPC</w:t>
              </w:r>
              <w:r w:rsidRPr="00A03B1B">
                <w:rPr>
                  <w:rFonts w:eastAsia="SimSun"/>
                  <w:sz w:val="20"/>
                  <w:szCs w:val="20"/>
                </w:rPr>
                <w:t>DRR</w:t>
              </w:r>
              <w:r w:rsidRPr="00A03B1B">
                <w:rPr>
                  <w:rFonts w:eastAsia="SimSun"/>
                  <w:iCs/>
                  <w:sz w:val="20"/>
                  <w:szCs w:val="20"/>
                </w:rPr>
                <w:t xml:space="preserve"> </w:t>
              </w:r>
              <w:r w:rsidRPr="00A03B1B">
                <w:rPr>
                  <w:rFonts w:eastAsia="SimSun"/>
                  <w:i/>
                  <w:iCs/>
                  <w:sz w:val="20"/>
                  <w:szCs w:val="20"/>
                  <w:vertAlign w:val="subscript"/>
                </w:rPr>
                <w:t>DAM</w:t>
              </w:r>
            </w:ins>
            <w:ins w:id="241" w:author="ERCOT" w:date="2024-03-20T09:32:00Z">
              <w:r w:rsidRPr="00A03B1B">
                <w:rPr>
                  <w:rFonts w:eastAsia="SimSun"/>
                  <w:i/>
                  <w:iCs/>
                  <w:sz w:val="20"/>
                  <w:szCs w:val="20"/>
                  <w:vertAlign w:val="subscript"/>
                </w:rPr>
                <w:t>, h</w:t>
              </w:r>
            </w:ins>
          </w:p>
        </w:tc>
        <w:tc>
          <w:tcPr>
            <w:tcW w:w="900" w:type="dxa"/>
          </w:tcPr>
          <w:p w14:paraId="182D9CA1" w14:textId="77777777" w:rsidR="00A03B1B" w:rsidRPr="00A03B1B" w:rsidRDefault="00A03B1B" w:rsidP="00A03B1B">
            <w:pPr>
              <w:spacing w:after="60"/>
              <w:rPr>
                <w:ins w:id="242" w:author="ERCOT" w:date="2024-01-08T16:10:00Z"/>
                <w:rFonts w:eastAsia="SimSun"/>
                <w:iCs/>
                <w:sz w:val="20"/>
                <w:szCs w:val="20"/>
              </w:rPr>
            </w:pPr>
            <w:ins w:id="243" w:author="ERCOT" w:date="2024-01-08T16:10:00Z">
              <w:r w:rsidRPr="00A03B1B">
                <w:rPr>
                  <w:rFonts w:eastAsia="SimSun"/>
                  <w:iCs/>
                  <w:sz w:val="20"/>
                  <w:szCs w:val="20"/>
                </w:rPr>
                <w:t>$/MW per hour</w:t>
              </w:r>
            </w:ins>
          </w:p>
        </w:tc>
        <w:tc>
          <w:tcPr>
            <w:tcW w:w="6790" w:type="dxa"/>
          </w:tcPr>
          <w:p w14:paraId="28DE9C70" w14:textId="77777777" w:rsidR="00A03B1B" w:rsidRPr="00A03B1B" w:rsidRDefault="00A03B1B" w:rsidP="00A03B1B">
            <w:pPr>
              <w:spacing w:after="60"/>
              <w:rPr>
                <w:ins w:id="244" w:author="ERCOT" w:date="2024-01-08T16:10:00Z"/>
                <w:rFonts w:eastAsia="SimSun"/>
                <w:i/>
                <w:iCs/>
                <w:sz w:val="20"/>
                <w:szCs w:val="20"/>
              </w:rPr>
            </w:pPr>
            <w:ins w:id="245" w:author="ERCOT" w:date="2024-01-08T16:10:00Z">
              <w:r w:rsidRPr="00A03B1B">
                <w:rPr>
                  <w:rFonts w:eastAsia="SimSun"/>
                  <w:i/>
                  <w:iCs/>
                  <w:sz w:val="20"/>
                  <w:szCs w:val="20"/>
                </w:rPr>
                <w:t xml:space="preserve">Market Clearing Price for Capacity for </w:t>
              </w:r>
            </w:ins>
            <w:ins w:id="246" w:author="ERCOT" w:date="2024-01-08T16:12:00Z">
              <w:r w:rsidRPr="00A03B1B">
                <w:rPr>
                  <w:rFonts w:eastAsia="SimSun"/>
                  <w:i/>
                  <w:iCs/>
                  <w:sz w:val="20"/>
                  <w:szCs w:val="20"/>
                </w:rPr>
                <w:t>Dispatchable Reliability Reserve</w:t>
              </w:r>
            </w:ins>
            <w:ins w:id="247" w:author="ERCOT" w:date="2024-01-08T16:10:00Z">
              <w:r w:rsidRPr="00A03B1B">
                <w:rPr>
                  <w:rFonts w:eastAsia="SimSun"/>
                  <w:i/>
                  <w:iCs/>
                  <w:sz w:val="20"/>
                  <w:szCs w:val="20"/>
                </w:rPr>
                <w:t xml:space="preserve"> Service per hour in DAM</w:t>
              </w:r>
              <w:r w:rsidRPr="00A03B1B">
                <w:rPr>
                  <w:rFonts w:eastAsia="SimSun"/>
                  <w:iCs/>
                  <w:sz w:val="20"/>
                  <w:szCs w:val="20"/>
                </w:rPr>
                <w:t xml:space="preserve">—The DAM MCPC for </w:t>
              </w:r>
            </w:ins>
            <w:ins w:id="248" w:author="ERCOT" w:date="2024-01-08T16:13:00Z">
              <w:r w:rsidRPr="00A03B1B">
                <w:rPr>
                  <w:rFonts w:eastAsia="SimSun"/>
                  <w:iCs/>
                  <w:sz w:val="20"/>
                  <w:szCs w:val="20"/>
                </w:rPr>
                <w:t>DRRS</w:t>
              </w:r>
            </w:ins>
            <w:ins w:id="249" w:author="ERCOT" w:date="2024-01-08T16:10:00Z">
              <w:r w:rsidRPr="00A03B1B">
                <w:rPr>
                  <w:rFonts w:eastAsia="SimSun"/>
                  <w:iCs/>
                  <w:sz w:val="20"/>
                  <w:szCs w:val="20"/>
                </w:rPr>
                <w:t xml:space="preserve"> for the hour </w:t>
              </w:r>
              <w:r w:rsidRPr="00A03B1B">
                <w:rPr>
                  <w:rFonts w:eastAsia="SimSun"/>
                  <w:i/>
                  <w:iCs/>
                  <w:sz w:val="20"/>
                  <w:szCs w:val="20"/>
                </w:rPr>
                <w:t>h</w:t>
              </w:r>
              <w:r w:rsidRPr="00A03B1B">
                <w:rPr>
                  <w:rFonts w:eastAsia="SimSun"/>
                  <w:iCs/>
                  <w:sz w:val="20"/>
                  <w:szCs w:val="20"/>
                </w:rPr>
                <w:t>.</w:t>
              </w:r>
            </w:ins>
          </w:p>
        </w:tc>
      </w:tr>
      <w:tr w:rsidR="00A03B1B" w:rsidRPr="00A03B1B" w14:paraId="30458B03" w14:textId="77777777" w:rsidTr="00B31BB1">
        <w:trPr>
          <w:cantSplit/>
        </w:trPr>
        <w:tc>
          <w:tcPr>
            <w:tcW w:w="1818" w:type="dxa"/>
          </w:tcPr>
          <w:p w14:paraId="2DCE8F43"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DASUO </w:t>
            </w:r>
            <w:r w:rsidRPr="00A03B1B">
              <w:rPr>
                <w:rFonts w:eastAsia="SimSun"/>
                <w:i/>
                <w:iCs/>
                <w:sz w:val="20"/>
                <w:szCs w:val="20"/>
                <w:vertAlign w:val="subscript"/>
              </w:rPr>
              <w:t>q, p, r</w:t>
            </w:r>
          </w:p>
        </w:tc>
        <w:tc>
          <w:tcPr>
            <w:tcW w:w="900" w:type="dxa"/>
          </w:tcPr>
          <w:p w14:paraId="685AC08C" w14:textId="77777777" w:rsidR="00A03B1B" w:rsidRPr="00A03B1B" w:rsidRDefault="00A03B1B" w:rsidP="00A03B1B">
            <w:pPr>
              <w:spacing w:after="60"/>
              <w:rPr>
                <w:rFonts w:eastAsia="SimSun"/>
                <w:iCs/>
                <w:sz w:val="20"/>
                <w:szCs w:val="20"/>
              </w:rPr>
            </w:pPr>
            <w:r w:rsidRPr="00A03B1B">
              <w:rPr>
                <w:rFonts w:eastAsia="SimSun"/>
                <w:iCs/>
                <w:sz w:val="20"/>
                <w:szCs w:val="20"/>
              </w:rPr>
              <w:t>$/start</w:t>
            </w:r>
          </w:p>
        </w:tc>
        <w:tc>
          <w:tcPr>
            <w:tcW w:w="6790" w:type="dxa"/>
          </w:tcPr>
          <w:p w14:paraId="7C99B870" w14:textId="77777777" w:rsidR="00A03B1B" w:rsidRPr="00A03B1B" w:rsidRDefault="00A03B1B" w:rsidP="00A03B1B">
            <w:pPr>
              <w:spacing w:after="60"/>
              <w:rPr>
                <w:rFonts w:eastAsia="SimSun"/>
                <w:iCs/>
                <w:sz w:val="20"/>
                <w:szCs w:val="20"/>
              </w:rPr>
            </w:pPr>
            <w:r w:rsidRPr="00A03B1B">
              <w:rPr>
                <w:rFonts w:eastAsia="SimSun"/>
                <w:i/>
                <w:iCs/>
                <w:sz w:val="20"/>
                <w:szCs w:val="20"/>
              </w:rPr>
              <w:t>Day-Ahead Startup Offer per QSE per Settlement Point per Resource</w:t>
            </w:r>
            <w:r w:rsidRPr="00A03B1B">
              <w:rPr>
                <w:rFonts w:eastAsia="SimSun"/>
                <w:iCs/>
                <w:sz w:val="20"/>
                <w:szCs w:val="20"/>
              </w:rPr>
              <w:t xml:space="preserve">—The Startup Offer included in the Three-Part Supply Offer submitted in the DAM associated with Resource </w:t>
            </w:r>
            <w:r w:rsidRPr="00A03B1B">
              <w:rPr>
                <w:rFonts w:eastAsia="SimSun"/>
                <w:i/>
                <w:iCs/>
                <w:sz w:val="20"/>
                <w:szCs w:val="20"/>
              </w:rPr>
              <w:t>r</w:t>
            </w:r>
            <w:r w:rsidRPr="00A03B1B">
              <w:rPr>
                <w:rFonts w:eastAsia="SimSun"/>
                <w:iCs/>
                <w:sz w:val="20"/>
                <w:szCs w:val="20"/>
              </w:rPr>
              <w:t xml:space="preserve"> at Resource Node </w:t>
            </w:r>
            <w:r w:rsidRPr="00A03B1B">
              <w:rPr>
                <w:rFonts w:eastAsia="SimSun"/>
                <w:i/>
                <w:iCs/>
                <w:sz w:val="20"/>
                <w:szCs w:val="20"/>
              </w:rPr>
              <w:t>p</w:t>
            </w:r>
            <w:r w:rsidRPr="00A03B1B">
              <w:rPr>
                <w:rFonts w:eastAsia="SimSun"/>
                <w:iCs/>
                <w:sz w:val="20"/>
                <w:szCs w:val="20"/>
              </w:rPr>
              <w:t xml:space="preserve"> represented by QSE </w:t>
            </w:r>
            <w:r w:rsidRPr="00A03B1B">
              <w:rPr>
                <w:rFonts w:eastAsia="SimSun"/>
                <w:i/>
                <w:iCs/>
                <w:sz w:val="20"/>
                <w:szCs w:val="20"/>
              </w:rPr>
              <w:t>q</w:t>
            </w:r>
            <w:r w:rsidRPr="00A03B1B">
              <w:rPr>
                <w:rFonts w:eastAsia="SimSun"/>
                <w:iCs/>
                <w:sz w:val="20"/>
                <w:szCs w:val="20"/>
              </w:rPr>
              <w:t xml:space="preserve">, for the first hour of the DAM-commitment period.  Where for a Combined Cycle Train, the Resource </w:t>
            </w:r>
            <w:r w:rsidRPr="00A03B1B">
              <w:rPr>
                <w:rFonts w:eastAsia="SimSun"/>
                <w:i/>
                <w:iCs/>
                <w:sz w:val="20"/>
                <w:szCs w:val="20"/>
              </w:rPr>
              <w:t xml:space="preserve">r </w:t>
            </w:r>
            <w:r w:rsidRPr="00A03B1B">
              <w:rPr>
                <w:rFonts w:eastAsia="SimSun"/>
                <w:iCs/>
                <w:sz w:val="20"/>
                <w:szCs w:val="20"/>
              </w:rPr>
              <w:t>is a Combined Cycle Generation Resource within the Combined Cycle Train.</w:t>
            </w:r>
          </w:p>
        </w:tc>
      </w:tr>
      <w:tr w:rsidR="00A03B1B" w:rsidRPr="00A03B1B" w14:paraId="6F44CD09" w14:textId="77777777" w:rsidTr="00B31BB1">
        <w:trPr>
          <w:cantSplit/>
        </w:trPr>
        <w:tc>
          <w:tcPr>
            <w:tcW w:w="1818" w:type="dxa"/>
          </w:tcPr>
          <w:p w14:paraId="76F2C256" w14:textId="77777777" w:rsidR="00A03B1B" w:rsidRPr="00A03B1B" w:rsidRDefault="00A03B1B" w:rsidP="00A03B1B">
            <w:pPr>
              <w:spacing w:after="60"/>
              <w:rPr>
                <w:rFonts w:eastAsia="SimSun"/>
                <w:iCs/>
                <w:sz w:val="20"/>
                <w:szCs w:val="20"/>
              </w:rPr>
            </w:pPr>
            <w:r w:rsidRPr="00A03B1B">
              <w:rPr>
                <w:rFonts w:eastAsia="SimSun"/>
                <w:iCs/>
                <w:sz w:val="20"/>
                <w:szCs w:val="20"/>
              </w:rPr>
              <w:t>AGRRATIO</w:t>
            </w:r>
            <w:r w:rsidRPr="00A03B1B">
              <w:rPr>
                <w:rFonts w:eastAsia="SimSun"/>
                <w:i/>
                <w:iCs/>
                <w:sz w:val="20"/>
                <w:szCs w:val="20"/>
                <w:vertAlign w:val="subscript"/>
                <w:lang w:val="pt-BR"/>
              </w:rPr>
              <w:t xml:space="preserve"> </w:t>
            </w:r>
            <w:r w:rsidRPr="00A03B1B">
              <w:rPr>
                <w:rFonts w:eastAsia="SimSun"/>
                <w:i/>
                <w:iCs/>
                <w:sz w:val="20"/>
                <w:szCs w:val="20"/>
                <w:vertAlign w:val="subscript"/>
              </w:rPr>
              <w:t>q, p, r</w:t>
            </w:r>
          </w:p>
        </w:tc>
        <w:tc>
          <w:tcPr>
            <w:tcW w:w="900" w:type="dxa"/>
          </w:tcPr>
          <w:p w14:paraId="5A164BAF" w14:textId="77777777" w:rsidR="00A03B1B" w:rsidRPr="00A03B1B" w:rsidRDefault="00A03B1B" w:rsidP="00A03B1B">
            <w:pPr>
              <w:spacing w:after="60"/>
              <w:rPr>
                <w:rFonts w:eastAsia="SimSun"/>
                <w:iCs/>
                <w:sz w:val="20"/>
                <w:szCs w:val="20"/>
              </w:rPr>
            </w:pPr>
            <w:r w:rsidRPr="00A03B1B">
              <w:rPr>
                <w:rFonts w:eastAsia="SimSun"/>
                <w:iCs/>
                <w:sz w:val="20"/>
                <w:szCs w:val="20"/>
              </w:rPr>
              <w:t>none</w:t>
            </w:r>
          </w:p>
        </w:tc>
        <w:tc>
          <w:tcPr>
            <w:tcW w:w="6790" w:type="dxa"/>
          </w:tcPr>
          <w:p w14:paraId="24626EE3" w14:textId="77777777" w:rsidR="00A03B1B" w:rsidRPr="00A03B1B" w:rsidRDefault="00A03B1B" w:rsidP="00A03B1B">
            <w:pPr>
              <w:spacing w:after="60"/>
              <w:rPr>
                <w:rFonts w:eastAsia="SimSun"/>
                <w:i/>
                <w:iCs/>
                <w:sz w:val="20"/>
                <w:szCs w:val="20"/>
              </w:rPr>
            </w:pPr>
            <w:r w:rsidRPr="00A03B1B">
              <w:rPr>
                <w:rFonts w:eastAsia="SimSun"/>
                <w:i/>
                <w:iCs/>
                <w:sz w:val="20"/>
                <w:szCs w:val="20"/>
              </w:rPr>
              <w:t>Aggregate Generation Resource Ratio per QSE per Settlement Point per Aggregate Generation Resource</w:t>
            </w:r>
            <w:r w:rsidRPr="00A03B1B">
              <w:rPr>
                <w:rFonts w:eastAsia="SimSun"/>
                <w:iCs/>
                <w:sz w:val="20"/>
                <w:szCs w:val="20"/>
              </w:rPr>
              <w:t>—A value which represents the ratio of the maximum number of generators online in an hour, as indicated by telemetry, compared to the total number of generators registered to th</w:t>
            </w:r>
            <w:r w:rsidRPr="00A03B1B">
              <w:rPr>
                <w:rFonts w:eastAsia="SimSun"/>
                <w:sz w:val="20"/>
                <w:szCs w:val="20"/>
              </w:rPr>
              <w:t>e AGR and used in the approved v</w:t>
            </w:r>
            <w:r w:rsidRPr="00A03B1B">
              <w:rPr>
                <w:rFonts w:eastAsia="SimSun"/>
                <w:iCs/>
                <w:sz w:val="20"/>
                <w:szCs w:val="20"/>
              </w:rPr>
              <w:t xml:space="preserve">erifiable </w:t>
            </w:r>
            <w:r w:rsidRPr="00A03B1B">
              <w:rPr>
                <w:rFonts w:eastAsia="SimSun"/>
                <w:sz w:val="20"/>
                <w:szCs w:val="20"/>
              </w:rPr>
              <w:t>c</w:t>
            </w:r>
            <w:r w:rsidRPr="00A03B1B">
              <w:rPr>
                <w:rFonts w:eastAsia="SimSun"/>
                <w:iCs/>
                <w:sz w:val="20"/>
                <w:szCs w:val="20"/>
              </w:rPr>
              <w:t xml:space="preserve">ost for the </w:t>
            </w:r>
            <w:r w:rsidRPr="00A03B1B">
              <w:rPr>
                <w:rFonts w:eastAsia="SimSun"/>
                <w:sz w:val="20"/>
                <w:szCs w:val="20"/>
              </w:rPr>
              <w:t>AGR</w:t>
            </w:r>
            <w:r w:rsidRPr="00A03B1B">
              <w:rPr>
                <w:rFonts w:eastAsia="SimSun"/>
                <w:iCs/>
                <w:sz w:val="20"/>
                <w:szCs w:val="20"/>
              </w:rPr>
              <w:t>.  The value is only applicable if the Resource is an AGR.</w:t>
            </w:r>
          </w:p>
        </w:tc>
      </w:tr>
      <w:tr w:rsidR="00A03B1B" w:rsidRPr="00A03B1B" w14:paraId="1505D37B" w14:textId="77777777" w:rsidTr="00B31BB1">
        <w:trPr>
          <w:cantSplit/>
        </w:trPr>
        <w:tc>
          <w:tcPr>
            <w:tcW w:w="1818" w:type="dxa"/>
          </w:tcPr>
          <w:p w14:paraId="3D7AB28E" w14:textId="77777777" w:rsidR="00A03B1B" w:rsidRPr="00A03B1B" w:rsidRDefault="00A03B1B" w:rsidP="00A03B1B">
            <w:pPr>
              <w:spacing w:after="60"/>
              <w:rPr>
                <w:rFonts w:eastAsia="SimSun"/>
                <w:iCs/>
                <w:sz w:val="20"/>
                <w:szCs w:val="20"/>
              </w:rPr>
            </w:pPr>
            <w:r w:rsidRPr="00A03B1B">
              <w:rPr>
                <w:rFonts w:eastAsia="SimSun"/>
                <w:iCs/>
                <w:sz w:val="20"/>
                <w:szCs w:val="20"/>
              </w:rPr>
              <w:t>AGRMAXON</w:t>
            </w:r>
            <w:r w:rsidRPr="00A03B1B">
              <w:rPr>
                <w:rFonts w:eastAsia="SimSun"/>
                <w:i/>
                <w:iCs/>
                <w:sz w:val="20"/>
                <w:szCs w:val="20"/>
                <w:vertAlign w:val="subscript"/>
                <w:lang w:val="pt-BR"/>
              </w:rPr>
              <w:t xml:space="preserve"> </w:t>
            </w:r>
            <w:r w:rsidRPr="00A03B1B">
              <w:rPr>
                <w:rFonts w:eastAsia="SimSun"/>
                <w:i/>
                <w:iCs/>
                <w:sz w:val="20"/>
                <w:szCs w:val="20"/>
                <w:vertAlign w:val="subscript"/>
              </w:rPr>
              <w:t>q, p, r</w:t>
            </w:r>
          </w:p>
        </w:tc>
        <w:tc>
          <w:tcPr>
            <w:tcW w:w="900" w:type="dxa"/>
          </w:tcPr>
          <w:p w14:paraId="2720B4CC" w14:textId="77777777" w:rsidR="00A03B1B" w:rsidRPr="00A03B1B" w:rsidRDefault="00A03B1B" w:rsidP="00A03B1B">
            <w:pPr>
              <w:spacing w:after="60"/>
              <w:rPr>
                <w:rFonts w:eastAsia="SimSun"/>
                <w:iCs/>
                <w:sz w:val="20"/>
                <w:szCs w:val="20"/>
              </w:rPr>
            </w:pPr>
            <w:r w:rsidRPr="00A03B1B">
              <w:rPr>
                <w:rFonts w:eastAsia="SimSun"/>
                <w:iCs/>
                <w:sz w:val="20"/>
                <w:szCs w:val="20"/>
              </w:rPr>
              <w:t>none</w:t>
            </w:r>
          </w:p>
        </w:tc>
        <w:tc>
          <w:tcPr>
            <w:tcW w:w="6790" w:type="dxa"/>
          </w:tcPr>
          <w:p w14:paraId="2CC4CD54" w14:textId="77777777" w:rsidR="00A03B1B" w:rsidRPr="00A03B1B" w:rsidRDefault="00A03B1B" w:rsidP="00A03B1B">
            <w:pPr>
              <w:spacing w:after="60"/>
              <w:rPr>
                <w:rFonts w:eastAsia="SimSun"/>
                <w:iCs/>
                <w:sz w:val="20"/>
                <w:szCs w:val="20"/>
              </w:rPr>
            </w:pPr>
            <w:r w:rsidRPr="00A03B1B">
              <w:rPr>
                <w:rFonts w:eastAsia="SimSun"/>
                <w:i/>
                <w:iCs/>
                <w:sz w:val="20"/>
                <w:szCs w:val="20"/>
              </w:rPr>
              <w:t>Aggregate Generation Resource Maximum Online per QSE per Settlement Point per Aggregate Generation Resource</w:t>
            </w:r>
            <w:r w:rsidRPr="00A03B1B">
              <w:rPr>
                <w:rFonts w:eastAsia="SimSun"/>
                <w:iCs/>
                <w:sz w:val="20"/>
                <w:szCs w:val="20"/>
              </w:rPr>
              <w:t>—</w:t>
            </w:r>
            <w:r w:rsidRPr="00A03B1B">
              <w:rPr>
                <w:rFonts w:eastAsia="SimSun"/>
                <w:sz w:val="20"/>
                <w:szCs w:val="20"/>
              </w:rPr>
              <w:t>T</w:t>
            </w:r>
            <w:r w:rsidRPr="00A03B1B">
              <w:rPr>
                <w:rFonts w:eastAsia="SimSun"/>
                <w:iCs/>
                <w:sz w:val="20"/>
                <w:szCs w:val="20"/>
              </w:rPr>
              <w:t>he maximum number of generators online during an hour, as indicated by telemetry. The value is only applicable if the Resource is an AGR.</w:t>
            </w:r>
          </w:p>
        </w:tc>
      </w:tr>
      <w:tr w:rsidR="00A03B1B" w:rsidRPr="00A03B1B" w14:paraId="7C75C73E" w14:textId="77777777" w:rsidTr="00B31BB1">
        <w:tc>
          <w:tcPr>
            <w:tcW w:w="1818" w:type="dxa"/>
          </w:tcPr>
          <w:p w14:paraId="1B8EBF7F" w14:textId="77777777" w:rsidR="00A03B1B" w:rsidRPr="00A03B1B" w:rsidRDefault="00A03B1B" w:rsidP="00A03B1B">
            <w:pPr>
              <w:spacing w:after="60"/>
              <w:rPr>
                <w:rFonts w:eastAsia="SimSun"/>
                <w:iCs/>
                <w:sz w:val="20"/>
                <w:szCs w:val="20"/>
                <w:lang w:val="pt-BR"/>
              </w:rPr>
            </w:pPr>
            <w:r w:rsidRPr="00A03B1B">
              <w:rPr>
                <w:rFonts w:eastAsia="SimSun"/>
                <w:iCs/>
                <w:sz w:val="20"/>
                <w:szCs w:val="20"/>
              </w:rPr>
              <w:t>AGRTOT</w:t>
            </w:r>
            <w:r w:rsidRPr="00A03B1B">
              <w:rPr>
                <w:rFonts w:eastAsia="SimSun"/>
                <w:i/>
                <w:iCs/>
                <w:sz w:val="20"/>
                <w:szCs w:val="20"/>
                <w:vertAlign w:val="subscript"/>
                <w:lang w:val="pt-BR"/>
              </w:rPr>
              <w:t xml:space="preserve"> </w:t>
            </w:r>
            <w:r w:rsidRPr="00A03B1B">
              <w:rPr>
                <w:rFonts w:eastAsia="SimSun"/>
                <w:i/>
                <w:iCs/>
                <w:sz w:val="20"/>
                <w:szCs w:val="20"/>
                <w:vertAlign w:val="subscript"/>
              </w:rPr>
              <w:t>q, p, r</w:t>
            </w:r>
          </w:p>
        </w:tc>
        <w:tc>
          <w:tcPr>
            <w:tcW w:w="900" w:type="dxa"/>
          </w:tcPr>
          <w:p w14:paraId="4E552C40" w14:textId="77777777" w:rsidR="00A03B1B" w:rsidRPr="00A03B1B" w:rsidRDefault="00A03B1B" w:rsidP="00A03B1B">
            <w:pPr>
              <w:spacing w:after="60"/>
              <w:rPr>
                <w:rFonts w:eastAsia="SimSun"/>
                <w:iCs/>
                <w:sz w:val="20"/>
                <w:szCs w:val="20"/>
              </w:rPr>
            </w:pPr>
            <w:r w:rsidRPr="00A03B1B">
              <w:rPr>
                <w:rFonts w:eastAsia="SimSun"/>
                <w:iCs/>
                <w:sz w:val="20"/>
                <w:szCs w:val="20"/>
              </w:rPr>
              <w:t>none</w:t>
            </w:r>
          </w:p>
        </w:tc>
        <w:tc>
          <w:tcPr>
            <w:tcW w:w="6790" w:type="dxa"/>
          </w:tcPr>
          <w:p w14:paraId="348F672C" w14:textId="77777777" w:rsidR="00A03B1B" w:rsidRPr="00A03B1B" w:rsidRDefault="00A03B1B" w:rsidP="00A03B1B">
            <w:pPr>
              <w:spacing w:after="60"/>
              <w:rPr>
                <w:rFonts w:eastAsia="SimSun"/>
                <w:iCs/>
                <w:sz w:val="20"/>
                <w:szCs w:val="20"/>
              </w:rPr>
            </w:pPr>
            <w:r w:rsidRPr="00A03B1B">
              <w:rPr>
                <w:rFonts w:eastAsia="SimSun"/>
                <w:i/>
                <w:iCs/>
                <w:sz w:val="20"/>
                <w:szCs w:val="20"/>
              </w:rPr>
              <w:t>Aggregate Generation Resource Total per QSE per Settlement Point per Aggregate Generation Resource</w:t>
            </w:r>
            <w:r w:rsidRPr="00A03B1B">
              <w:rPr>
                <w:rFonts w:eastAsia="SimSun"/>
                <w:iCs/>
                <w:sz w:val="20"/>
                <w:szCs w:val="20"/>
              </w:rPr>
              <w:t>—The total number of generators registered to the AGR and used in the approved verifiable cost for the AGR.  The value is only applicable if the Resource is an AGR.</w:t>
            </w:r>
          </w:p>
        </w:tc>
      </w:tr>
      <w:tr w:rsidR="00A03B1B" w:rsidRPr="00A03B1B" w14:paraId="5BE10578" w14:textId="77777777" w:rsidTr="00B31BB1">
        <w:trPr>
          <w:cantSplit/>
        </w:trPr>
        <w:tc>
          <w:tcPr>
            <w:tcW w:w="1818" w:type="dxa"/>
          </w:tcPr>
          <w:p w14:paraId="4D698192"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DAMEO </w:t>
            </w:r>
            <w:r w:rsidRPr="00A03B1B">
              <w:rPr>
                <w:rFonts w:eastAsia="SimSun"/>
                <w:i/>
                <w:iCs/>
                <w:sz w:val="20"/>
                <w:szCs w:val="20"/>
                <w:vertAlign w:val="subscript"/>
              </w:rPr>
              <w:t>q, p, r, h</w:t>
            </w:r>
          </w:p>
        </w:tc>
        <w:tc>
          <w:tcPr>
            <w:tcW w:w="900" w:type="dxa"/>
          </w:tcPr>
          <w:p w14:paraId="639C952E" w14:textId="77777777" w:rsidR="00A03B1B" w:rsidRPr="00A03B1B" w:rsidRDefault="00A03B1B" w:rsidP="00A03B1B">
            <w:pPr>
              <w:spacing w:after="60"/>
              <w:rPr>
                <w:rFonts w:eastAsia="SimSun"/>
                <w:iCs/>
                <w:sz w:val="20"/>
                <w:szCs w:val="20"/>
              </w:rPr>
            </w:pPr>
            <w:r w:rsidRPr="00A03B1B">
              <w:rPr>
                <w:rFonts w:eastAsia="SimSun"/>
                <w:iCs/>
                <w:sz w:val="20"/>
                <w:szCs w:val="20"/>
              </w:rPr>
              <w:t>$/MWh</w:t>
            </w:r>
          </w:p>
        </w:tc>
        <w:tc>
          <w:tcPr>
            <w:tcW w:w="6790" w:type="dxa"/>
          </w:tcPr>
          <w:p w14:paraId="0913E912" w14:textId="77777777" w:rsidR="00A03B1B" w:rsidRPr="00A03B1B" w:rsidRDefault="00A03B1B" w:rsidP="00A03B1B">
            <w:pPr>
              <w:spacing w:after="60"/>
              <w:rPr>
                <w:rFonts w:eastAsia="SimSun"/>
                <w:i/>
                <w:iCs/>
                <w:sz w:val="20"/>
                <w:szCs w:val="20"/>
              </w:rPr>
            </w:pPr>
            <w:r w:rsidRPr="00A03B1B">
              <w:rPr>
                <w:rFonts w:eastAsia="SimSun"/>
                <w:i/>
                <w:iCs/>
                <w:sz w:val="20"/>
                <w:szCs w:val="20"/>
              </w:rPr>
              <w:t>Day-Ahead Minimum-Energy Offer per QSE per Settlement Point per Resource per hour</w:t>
            </w:r>
            <w:r w:rsidRPr="00A03B1B">
              <w:rPr>
                <w:rFonts w:eastAsia="SimSun"/>
                <w:iCs/>
                <w:sz w:val="20"/>
                <w:szCs w:val="20"/>
              </w:rPr>
              <w:t xml:space="preserve">—The Minimum-Energy Offer included in the Three-Part Supply Offer submitted in the DAM associated with Resource </w:t>
            </w:r>
            <w:r w:rsidRPr="00A03B1B">
              <w:rPr>
                <w:rFonts w:eastAsia="SimSun"/>
                <w:i/>
                <w:iCs/>
                <w:sz w:val="20"/>
                <w:szCs w:val="20"/>
              </w:rPr>
              <w:t>r</w:t>
            </w:r>
            <w:r w:rsidRPr="00A03B1B">
              <w:rPr>
                <w:rFonts w:eastAsia="SimSun"/>
                <w:iCs/>
                <w:sz w:val="20"/>
                <w:szCs w:val="20"/>
              </w:rPr>
              <w:t xml:space="preserve"> at Resource Node </w:t>
            </w:r>
            <w:r w:rsidRPr="00A03B1B">
              <w:rPr>
                <w:rFonts w:eastAsia="SimSun"/>
                <w:i/>
                <w:iCs/>
                <w:sz w:val="20"/>
                <w:szCs w:val="20"/>
              </w:rPr>
              <w:t>p</w:t>
            </w:r>
            <w:r w:rsidRPr="00A03B1B">
              <w:rPr>
                <w:rFonts w:eastAsia="SimSun"/>
                <w:iCs/>
                <w:sz w:val="20"/>
                <w:szCs w:val="20"/>
              </w:rPr>
              <w:t xml:space="preserve"> represented by QSE </w:t>
            </w:r>
            <w:r w:rsidRPr="00A03B1B">
              <w:rPr>
                <w:rFonts w:eastAsia="SimSun"/>
                <w:i/>
                <w:iCs/>
                <w:sz w:val="20"/>
                <w:szCs w:val="20"/>
              </w:rPr>
              <w:t>q</w:t>
            </w:r>
            <w:r w:rsidRPr="00A03B1B">
              <w:rPr>
                <w:rFonts w:eastAsia="SimSun"/>
                <w:iCs/>
                <w:sz w:val="20"/>
                <w:szCs w:val="20"/>
              </w:rPr>
              <w:t xml:space="preserve">, for the hour </w:t>
            </w:r>
            <w:r w:rsidRPr="00A03B1B">
              <w:rPr>
                <w:rFonts w:eastAsia="SimSun"/>
                <w:i/>
                <w:iCs/>
                <w:sz w:val="20"/>
                <w:szCs w:val="20"/>
              </w:rPr>
              <w:t>h</w:t>
            </w:r>
            <w:r w:rsidRPr="00A03B1B">
              <w:rPr>
                <w:rFonts w:eastAsia="SimSun"/>
                <w:iCs/>
                <w:sz w:val="20"/>
                <w:szCs w:val="20"/>
              </w:rPr>
              <w:t xml:space="preserve">.  Where for a Combined Cycle Train, the Resource </w:t>
            </w:r>
            <w:r w:rsidRPr="00A03B1B">
              <w:rPr>
                <w:rFonts w:eastAsia="SimSun"/>
                <w:i/>
                <w:iCs/>
                <w:sz w:val="20"/>
                <w:szCs w:val="20"/>
              </w:rPr>
              <w:t xml:space="preserve">r </w:t>
            </w:r>
            <w:r w:rsidRPr="00A03B1B">
              <w:rPr>
                <w:rFonts w:eastAsia="SimSun"/>
                <w:iCs/>
                <w:sz w:val="20"/>
                <w:szCs w:val="20"/>
              </w:rPr>
              <w:t>is a Combined Cycle Generation Resource within the Combined Cycle Train.</w:t>
            </w:r>
          </w:p>
        </w:tc>
      </w:tr>
      <w:tr w:rsidR="00A03B1B" w:rsidRPr="00A03B1B" w14:paraId="067EA7A9" w14:textId="77777777" w:rsidTr="00B31BB1">
        <w:trPr>
          <w:cantSplit/>
        </w:trPr>
        <w:tc>
          <w:tcPr>
            <w:tcW w:w="1818" w:type="dxa"/>
          </w:tcPr>
          <w:p w14:paraId="629BB3B1"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DALSL </w:t>
            </w:r>
            <w:r w:rsidRPr="00A03B1B">
              <w:rPr>
                <w:rFonts w:eastAsia="SimSun"/>
                <w:i/>
                <w:iCs/>
                <w:sz w:val="20"/>
                <w:szCs w:val="20"/>
                <w:vertAlign w:val="subscript"/>
              </w:rPr>
              <w:t>q, p, r, h</w:t>
            </w:r>
          </w:p>
        </w:tc>
        <w:tc>
          <w:tcPr>
            <w:tcW w:w="900" w:type="dxa"/>
          </w:tcPr>
          <w:p w14:paraId="0A498B1C" w14:textId="77777777" w:rsidR="00A03B1B" w:rsidRPr="00A03B1B" w:rsidRDefault="00A03B1B" w:rsidP="00A03B1B">
            <w:pPr>
              <w:spacing w:after="60"/>
              <w:rPr>
                <w:rFonts w:eastAsia="SimSun"/>
                <w:iCs/>
                <w:sz w:val="20"/>
                <w:szCs w:val="20"/>
              </w:rPr>
            </w:pPr>
            <w:r w:rsidRPr="00A03B1B">
              <w:rPr>
                <w:rFonts w:eastAsia="SimSun"/>
                <w:iCs/>
                <w:sz w:val="20"/>
                <w:szCs w:val="20"/>
              </w:rPr>
              <w:t>MW</w:t>
            </w:r>
          </w:p>
        </w:tc>
        <w:tc>
          <w:tcPr>
            <w:tcW w:w="6790" w:type="dxa"/>
          </w:tcPr>
          <w:p w14:paraId="426A63AC" w14:textId="77777777" w:rsidR="00A03B1B" w:rsidRPr="00A03B1B" w:rsidRDefault="00A03B1B" w:rsidP="00A03B1B">
            <w:pPr>
              <w:spacing w:after="60"/>
              <w:rPr>
                <w:rFonts w:eastAsia="SimSun"/>
                <w:iCs/>
                <w:sz w:val="20"/>
                <w:szCs w:val="20"/>
              </w:rPr>
            </w:pPr>
            <w:r w:rsidRPr="00A03B1B">
              <w:rPr>
                <w:rFonts w:eastAsia="SimSun"/>
                <w:i/>
                <w:iCs/>
                <w:sz w:val="20"/>
                <w:szCs w:val="20"/>
              </w:rPr>
              <w:t>Day-Ahead Low Sustained Limit per QSE per Settlement Point per Resource per hour</w:t>
            </w:r>
            <w:r w:rsidRPr="00A03B1B">
              <w:rPr>
                <w:rFonts w:ascii="Symbol" w:eastAsia="Symbol" w:hAnsi="Symbol" w:cs="Symbol"/>
                <w:iCs/>
                <w:sz w:val="20"/>
                <w:szCs w:val="20"/>
              </w:rPr>
              <w:t>¾</w:t>
            </w:r>
            <w:r w:rsidRPr="00A03B1B">
              <w:rPr>
                <w:rFonts w:eastAsia="SimSun"/>
                <w:iCs/>
                <w:sz w:val="20"/>
                <w:szCs w:val="20"/>
              </w:rPr>
              <w:t xml:space="preserve">The Low Sustained Limit (LSL) of Resource </w:t>
            </w:r>
            <w:r w:rsidRPr="00A03B1B">
              <w:rPr>
                <w:rFonts w:eastAsia="SimSun"/>
                <w:i/>
                <w:iCs/>
                <w:sz w:val="20"/>
                <w:szCs w:val="20"/>
              </w:rPr>
              <w:t>r</w:t>
            </w:r>
            <w:r w:rsidRPr="00A03B1B">
              <w:rPr>
                <w:rFonts w:eastAsia="SimSun"/>
                <w:iCs/>
                <w:sz w:val="20"/>
                <w:szCs w:val="20"/>
              </w:rPr>
              <w:t xml:space="preserve"> at Resource Node </w:t>
            </w:r>
            <w:r w:rsidRPr="00A03B1B">
              <w:rPr>
                <w:rFonts w:eastAsia="SimSun"/>
                <w:i/>
                <w:iCs/>
                <w:sz w:val="20"/>
                <w:szCs w:val="20"/>
              </w:rPr>
              <w:t>p</w:t>
            </w:r>
            <w:r w:rsidRPr="00A03B1B">
              <w:rPr>
                <w:rFonts w:eastAsia="SimSun"/>
                <w:iCs/>
                <w:sz w:val="20"/>
                <w:szCs w:val="20"/>
              </w:rPr>
              <w:t xml:space="preserve"> represented by QSE </w:t>
            </w:r>
            <w:r w:rsidRPr="00A03B1B">
              <w:rPr>
                <w:rFonts w:eastAsia="SimSun"/>
                <w:i/>
                <w:iCs/>
                <w:sz w:val="20"/>
                <w:szCs w:val="20"/>
              </w:rPr>
              <w:t>q</w:t>
            </w:r>
            <w:r w:rsidRPr="00A03B1B">
              <w:rPr>
                <w:rFonts w:eastAsia="SimSun"/>
                <w:iCs/>
                <w:sz w:val="20"/>
                <w:szCs w:val="20"/>
              </w:rPr>
              <w:t xml:space="preserve">, for the hour </w:t>
            </w:r>
            <w:r w:rsidRPr="00A03B1B">
              <w:rPr>
                <w:rFonts w:eastAsia="SimSun"/>
                <w:i/>
                <w:iCs/>
                <w:sz w:val="20"/>
                <w:szCs w:val="20"/>
              </w:rPr>
              <w:t xml:space="preserve">h </w:t>
            </w:r>
            <w:r w:rsidRPr="00A03B1B">
              <w:rPr>
                <w:rFonts w:eastAsia="SimSun"/>
                <w:iCs/>
                <w:sz w:val="20"/>
                <w:szCs w:val="20"/>
              </w:rPr>
              <w:t xml:space="preserve">as seen in the 1000 Day-Ahead snapshot.  Where for a Combined Cycle Train, the Resource </w:t>
            </w:r>
            <w:r w:rsidRPr="00A03B1B">
              <w:rPr>
                <w:rFonts w:eastAsia="SimSun"/>
                <w:i/>
                <w:iCs/>
                <w:sz w:val="20"/>
                <w:szCs w:val="20"/>
              </w:rPr>
              <w:t xml:space="preserve">r </w:t>
            </w:r>
            <w:r w:rsidRPr="00A03B1B">
              <w:rPr>
                <w:rFonts w:eastAsia="SimSun"/>
                <w:iCs/>
                <w:sz w:val="20"/>
                <w:szCs w:val="20"/>
              </w:rPr>
              <w:t>is a Combined Cycle Generation Resource within the Combined Cycle Train.</w:t>
            </w:r>
          </w:p>
        </w:tc>
      </w:tr>
      <w:tr w:rsidR="00A03B1B" w:rsidRPr="00A03B1B" w14:paraId="5D67A4E6" w14:textId="77777777" w:rsidTr="00B31BB1">
        <w:tc>
          <w:tcPr>
            <w:tcW w:w="1818" w:type="dxa"/>
          </w:tcPr>
          <w:p w14:paraId="43F2C0A2" w14:textId="77777777" w:rsidR="00A03B1B" w:rsidRPr="00A03B1B" w:rsidRDefault="00A03B1B" w:rsidP="00A03B1B">
            <w:pPr>
              <w:spacing w:after="60"/>
              <w:rPr>
                <w:rFonts w:eastAsia="SimSun"/>
                <w:iCs/>
                <w:sz w:val="20"/>
                <w:szCs w:val="20"/>
                <w:lang w:val="pt-BR"/>
              </w:rPr>
            </w:pPr>
            <w:r w:rsidRPr="00A03B1B">
              <w:rPr>
                <w:rFonts w:eastAsia="SimSun"/>
                <w:iCs/>
                <w:sz w:val="20"/>
                <w:szCs w:val="20"/>
                <w:lang w:val="pt-BR"/>
              </w:rPr>
              <w:t xml:space="preserve">DAAIEC </w:t>
            </w:r>
            <w:r w:rsidRPr="00A03B1B">
              <w:rPr>
                <w:rFonts w:eastAsia="SimSun"/>
                <w:i/>
                <w:iCs/>
                <w:sz w:val="20"/>
                <w:szCs w:val="20"/>
                <w:vertAlign w:val="subscript"/>
                <w:lang w:val="pt-BR"/>
              </w:rPr>
              <w:t>q, p, r h</w:t>
            </w:r>
          </w:p>
        </w:tc>
        <w:tc>
          <w:tcPr>
            <w:tcW w:w="900" w:type="dxa"/>
          </w:tcPr>
          <w:p w14:paraId="52D4D035" w14:textId="77777777" w:rsidR="00A03B1B" w:rsidRPr="00A03B1B" w:rsidRDefault="00A03B1B" w:rsidP="00A03B1B">
            <w:pPr>
              <w:spacing w:after="60"/>
              <w:rPr>
                <w:rFonts w:eastAsia="SimSun"/>
                <w:iCs/>
                <w:sz w:val="20"/>
                <w:szCs w:val="20"/>
              </w:rPr>
            </w:pPr>
            <w:r w:rsidRPr="00A03B1B">
              <w:rPr>
                <w:rFonts w:eastAsia="SimSun"/>
                <w:iCs/>
                <w:sz w:val="20"/>
                <w:szCs w:val="20"/>
              </w:rPr>
              <w:t>$/MWh</w:t>
            </w:r>
          </w:p>
        </w:tc>
        <w:tc>
          <w:tcPr>
            <w:tcW w:w="6790" w:type="dxa"/>
          </w:tcPr>
          <w:p w14:paraId="4944546D" w14:textId="77777777" w:rsidR="00A03B1B" w:rsidRPr="00A03B1B" w:rsidRDefault="00A03B1B" w:rsidP="00A03B1B">
            <w:pPr>
              <w:spacing w:after="60"/>
              <w:rPr>
                <w:rFonts w:eastAsia="SimSun"/>
                <w:iCs/>
                <w:sz w:val="20"/>
                <w:szCs w:val="20"/>
              </w:rPr>
            </w:pPr>
            <w:r w:rsidRPr="00A03B1B">
              <w:rPr>
                <w:rFonts w:eastAsia="SimSun"/>
                <w:i/>
                <w:iCs/>
                <w:sz w:val="20"/>
                <w:szCs w:val="20"/>
              </w:rPr>
              <w:t>Day-Ahead Average Incremental Energy Cost per QSE per Settlement Point per Resource per hour</w:t>
            </w:r>
            <w:r w:rsidRPr="00A03B1B">
              <w:rPr>
                <w:rFonts w:eastAsia="SimSun"/>
                <w:iCs/>
                <w:sz w:val="20"/>
                <w:szCs w:val="20"/>
              </w:rPr>
              <w:sym w:font="Symbol" w:char="F0BE"/>
            </w:r>
            <w:r w:rsidRPr="00A03B1B">
              <w:rPr>
                <w:rFonts w:eastAsia="SimSun"/>
                <w:iCs/>
                <w:sz w:val="20"/>
                <w:szCs w:val="20"/>
              </w:rPr>
              <w:t xml:space="preserve">The average incremental energy cost, calculated according to the Energy Offer Curve capped by the generic energy price and the Day-Ahead System-Wide Offer Cap (DASWCAP), for the output levels between the DAESR and the LSL of Resource </w:t>
            </w:r>
            <w:r w:rsidRPr="00A03B1B">
              <w:rPr>
                <w:rFonts w:eastAsia="SimSun"/>
                <w:i/>
                <w:iCs/>
                <w:sz w:val="20"/>
                <w:szCs w:val="20"/>
              </w:rPr>
              <w:t>r</w:t>
            </w:r>
            <w:r w:rsidRPr="00A03B1B">
              <w:rPr>
                <w:rFonts w:eastAsia="SimSun"/>
                <w:iCs/>
                <w:sz w:val="20"/>
                <w:szCs w:val="20"/>
              </w:rPr>
              <w:t xml:space="preserve"> at Resource Node </w:t>
            </w:r>
            <w:r w:rsidRPr="00A03B1B">
              <w:rPr>
                <w:rFonts w:eastAsia="SimSun"/>
                <w:i/>
                <w:iCs/>
                <w:sz w:val="20"/>
                <w:szCs w:val="20"/>
              </w:rPr>
              <w:t>p</w:t>
            </w:r>
            <w:r w:rsidRPr="00A03B1B">
              <w:rPr>
                <w:rFonts w:eastAsia="SimSun"/>
                <w:iCs/>
                <w:sz w:val="20"/>
                <w:szCs w:val="20"/>
              </w:rPr>
              <w:t xml:space="preserve"> represented by QSE </w:t>
            </w:r>
            <w:r w:rsidRPr="00A03B1B">
              <w:rPr>
                <w:rFonts w:eastAsia="SimSun"/>
                <w:i/>
                <w:iCs/>
                <w:sz w:val="20"/>
                <w:szCs w:val="20"/>
              </w:rPr>
              <w:t>q</w:t>
            </w:r>
            <w:r w:rsidRPr="00A03B1B">
              <w:rPr>
                <w:rFonts w:eastAsia="SimSun"/>
                <w:iCs/>
                <w:sz w:val="20"/>
                <w:szCs w:val="20"/>
              </w:rPr>
              <w:t xml:space="preserve">, for the hour </w:t>
            </w:r>
            <w:r w:rsidRPr="00A03B1B">
              <w:rPr>
                <w:rFonts w:eastAsia="SimSun"/>
                <w:i/>
                <w:iCs/>
                <w:sz w:val="20"/>
                <w:szCs w:val="20"/>
              </w:rPr>
              <w:t>h</w:t>
            </w:r>
            <w:r w:rsidRPr="00A03B1B">
              <w:rPr>
                <w:rFonts w:eastAsia="SimSun"/>
                <w:iCs/>
                <w:sz w:val="20"/>
                <w:szCs w:val="20"/>
              </w:rPr>
              <w:t xml:space="preserve">.  Where for a Combined Cycle Train, the Resource </w:t>
            </w:r>
            <w:r w:rsidRPr="00A03B1B">
              <w:rPr>
                <w:rFonts w:eastAsia="SimSun"/>
                <w:i/>
                <w:iCs/>
                <w:sz w:val="20"/>
                <w:szCs w:val="20"/>
              </w:rPr>
              <w:t xml:space="preserve">r </w:t>
            </w:r>
            <w:r w:rsidRPr="00A03B1B">
              <w:rPr>
                <w:rFonts w:eastAsia="SimSun"/>
                <w:iCs/>
                <w:sz w:val="20"/>
                <w:szCs w:val="20"/>
              </w:rPr>
              <w:t>is a Combined Cycle Generation Resource within the Combined Cycle Train.</w:t>
            </w:r>
          </w:p>
        </w:tc>
      </w:tr>
      <w:tr w:rsidR="00A03B1B" w:rsidRPr="00A03B1B" w14:paraId="3B4F876C" w14:textId="77777777" w:rsidTr="00B31BB1">
        <w:trPr>
          <w:cantSplit/>
        </w:trPr>
        <w:tc>
          <w:tcPr>
            <w:tcW w:w="1818" w:type="dxa"/>
          </w:tcPr>
          <w:p w14:paraId="6C2DFA72" w14:textId="77777777" w:rsidR="00A03B1B" w:rsidRPr="00A03B1B" w:rsidRDefault="00A03B1B" w:rsidP="00A03B1B">
            <w:pPr>
              <w:spacing w:after="60"/>
              <w:rPr>
                <w:rFonts w:eastAsia="SimSun"/>
                <w:i/>
                <w:iCs/>
                <w:sz w:val="20"/>
                <w:szCs w:val="20"/>
              </w:rPr>
            </w:pPr>
            <w:r w:rsidRPr="00A03B1B">
              <w:rPr>
                <w:rFonts w:eastAsia="SimSun"/>
                <w:i/>
                <w:iCs/>
                <w:sz w:val="20"/>
                <w:szCs w:val="20"/>
              </w:rPr>
              <w:t>q</w:t>
            </w:r>
          </w:p>
        </w:tc>
        <w:tc>
          <w:tcPr>
            <w:tcW w:w="900" w:type="dxa"/>
          </w:tcPr>
          <w:p w14:paraId="3AEDE106" w14:textId="77777777" w:rsidR="00A03B1B" w:rsidRPr="00A03B1B" w:rsidRDefault="00A03B1B" w:rsidP="00A03B1B">
            <w:pPr>
              <w:spacing w:after="60"/>
              <w:rPr>
                <w:rFonts w:eastAsia="SimSun"/>
                <w:iCs/>
                <w:sz w:val="20"/>
                <w:szCs w:val="20"/>
              </w:rPr>
            </w:pPr>
            <w:r w:rsidRPr="00A03B1B">
              <w:rPr>
                <w:rFonts w:eastAsia="SimSun"/>
                <w:iCs/>
                <w:sz w:val="20"/>
                <w:szCs w:val="20"/>
              </w:rPr>
              <w:t>none</w:t>
            </w:r>
          </w:p>
        </w:tc>
        <w:tc>
          <w:tcPr>
            <w:tcW w:w="6790" w:type="dxa"/>
          </w:tcPr>
          <w:p w14:paraId="52DE7586" w14:textId="77777777" w:rsidR="00A03B1B" w:rsidRPr="00A03B1B" w:rsidRDefault="00A03B1B" w:rsidP="00A03B1B">
            <w:pPr>
              <w:spacing w:after="60"/>
              <w:rPr>
                <w:rFonts w:eastAsia="SimSun"/>
                <w:iCs/>
                <w:sz w:val="20"/>
                <w:szCs w:val="20"/>
              </w:rPr>
            </w:pPr>
            <w:r w:rsidRPr="00A03B1B">
              <w:rPr>
                <w:rFonts w:eastAsia="SimSun"/>
                <w:iCs/>
                <w:sz w:val="20"/>
                <w:szCs w:val="20"/>
              </w:rPr>
              <w:t>A QSE.</w:t>
            </w:r>
          </w:p>
        </w:tc>
      </w:tr>
      <w:tr w:rsidR="00A03B1B" w:rsidRPr="00A03B1B" w14:paraId="6F993BFD" w14:textId="77777777" w:rsidTr="00B31BB1">
        <w:trPr>
          <w:cantSplit/>
        </w:trPr>
        <w:tc>
          <w:tcPr>
            <w:tcW w:w="1818" w:type="dxa"/>
          </w:tcPr>
          <w:p w14:paraId="750B09BB" w14:textId="77777777" w:rsidR="00A03B1B" w:rsidRPr="00A03B1B" w:rsidRDefault="00A03B1B" w:rsidP="00A03B1B">
            <w:pPr>
              <w:spacing w:after="60"/>
              <w:rPr>
                <w:rFonts w:eastAsia="SimSun"/>
                <w:i/>
                <w:iCs/>
                <w:sz w:val="20"/>
                <w:szCs w:val="20"/>
              </w:rPr>
            </w:pPr>
            <w:r w:rsidRPr="00A03B1B">
              <w:rPr>
                <w:rFonts w:eastAsia="SimSun"/>
                <w:i/>
                <w:iCs/>
                <w:sz w:val="20"/>
                <w:szCs w:val="20"/>
              </w:rPr>
              <w:t>p</w:t>
            </w:r>
          </w:p>
        </w:tc>
        <w:tc>
          <w:tcPr>
            <w:tcW w:w="900" w:type="dxa"/>
          </w:tcPr>
          <w:p w14:paraId="4381406C" w14:textId="77777777" w:rsidR="00A03B1B" w:rsidRPr="00A03B1B" w:rsidRDefault="00A03B1B" w:rsidP="00A03B1B">
            <w:pPr>
              <w:spacing w:after="60"/>
              <w:rPr>
                <w:rFonts w:eastAsia="SimSun"/>
                <w:iCs/>
                <w:sz w:val="20"/>
                <w:szCs w:val="20"/>
              </w:rPr>
            </w:pPr>
            <w:r w:rsidRPr="00A03B1B">
              <w:rPr>
                <w:rFonts w:eastAsia="SimSun"/>
                <w:iCs/>
                <w:sz w:val="20"/>
                <w:szCs w:val="20"/>
              </w:rPr>
              <w:t>none</w:t>
            </w:r>
          </w:p>
        </w:tc>
        <w:tc>
          <w:tcPr>
            <w:tcW w:w="6790" w:type="dxa"/>
          </w:tcPr>
          <w:p w14:paraId="509141E1" w14:textId="77777777" w:rsidR="00A03B1B" w:rsidRPr="00A03B1B" w:rsidRDefault="00A03B1B" w:rsidP="00A03B1B">
            <w:pPr>
              <w:spacing w:after="60"/>
              <w:rPr>
                <w:rFonts w:eastAsia="SimSun"/>
                <w:iCs/>
                <w:sz w:val="20"/>
                <w:szCs w:val="20"/>
              </w:rPr>
            </w:pPr>
            <w:r w:rsidRPr="00A03B1B">
              <w:rPr>
                <w:rFonts w:eastAsia="SimSun"/>
                <w:iCs/>
                <w:sz w:val="20"/>
                <w:szCs w:val="20"/>
              </w:rPr>
              <w:t>A Resource Node Settlement Point.</w:t>
            </w:r>
          </w:p>
        </w:tc>
      </w:tr>
      <w:tr w:rsidR="00A03B1B" w:rsidRPr="00A03B1B" w14:paraId="6B5DE277" w14:textId="77777777" w:rsidTr="00B31BB1">
        <w:trPr>
          <w:cantSplit/>
        </w:trPr>
        <w:tc>
          <w:tcPr>
            <w:tcW w:w="1818" w:type="dxa"/>
          </w:tcPr>
          <w:p w14:paraId="649F3E49" w14:textId="77777777" w:rsidR="00A03B1B" w:rsidRPr="00A03B1B" w:rsidRDefault="00A03B1B" w:rsidP="00A03B1B">
            <w:pPr>
              <w:spacing w:after="60"/>
              <w:rPr>
                <w:rFonts w:eastAsia="SimSun"/>
                <w:i/>
                <w:iCs/>
                <w:sz w:val="20"/>
                <w:szCs w:val="20"/>
              </w:rPr>
            </w:pPr>
            <w:r w:rsidRPr="00A03B1B">
              <w:rPr>
                <w:rFonts w:eastAsia="SimSun"/>
                <w:i/>
                <w:iCs/>
                <w:sz w:val="20"/>
                <w:szCs w:val="20"/>
              </w:rPr>
              <w:t>r</w:t>
            </w:r>
          </w:p>
        </w:tc>
        <w:tc>
          <w:tcPr>
            <w:tcW w:w="900" w:type="dxa"/>
          </w:tcPr>
          <w:p w14:paraId="4C256D95" w14:textId="77777777" w:rsidR="00A03B1B" w:rsidRPr="00A03B1B" w:rsidRDefault="00A03B1B" w:rsidP="00A03B1B">
            <w:pPr>
              <w:spacing w:after="60"/>
              <w:rPr>
                <w:rFonts w:eastAsia="SimSun"/>
                <w:iCs/>
                <w:sz w:val="20"/>
                <w:szCs w:val="20"/>
              </w:rPr>
            </w:pPr>
            <w:r w:rsidRPr="00A03B1B">
              <w:rPr>
                <w:rFonts w:eastAsia="SimSun"/>
                <w:iCs/>
                <w:sz w:val="20"/>
                <w:szCs w:val="20"/>
              </w:rPr>
              <w:t>none</w:t>
            </w:r>
          </w:p>
        </w:tc>
        <w:tc>
          <w:tcPr>
            <w:tcW w:w="6790" w:type="dxa"/>
          </w:tcPr>
          <w:p w14:paraId="52E9B8A8" w14:textId="77777777" w:rsidR="00A03B1B" w:rsidRPr="00A03B1B" w:rsidRDefault="00A03B1B" w:rsidP="00A03B1B">
            <w:pPr>
              <w:spacing w:after="60"/>
              <w:rPr>
                <w:rFonts w:eastAsia="SimSun"/>
                <w:iCs/>
                <w:sz w:val="20"/>
                <w:szCs w:val="20"/>
              </w:rPr>
            </w:pPr>
            <w:r w:rsidRPr="00A03B1B">
              <w:rPr>
                <w:rFonts w:eastAsia="SimSun"/>
                <w:iCs/>
                <w:sz w:val="20"/>
                <w:szCs w:val="20"/>
              </w:rPr>
              <w:t>A DAM-committed Generation Resource.</w:t>
            </w:r>
          </w:p>
        </w:tc>
      </w:tr>
      <w:tr w:rsidR="00A03B1B" w:rsidRPr="00A03B1B" w14:paraId="5AB83140" w14:textId="77777777" w:rsidTr="00B31BB1">
        <w:trPr>
          <w:cantSplit/>
        </w:trPr>
        <w:tc>
          <w:tcPr>
            <w:tcW w:w="1818" w:type="dxa"/>
          </w:tcPr>
          <w:p w14:paraId="0BC5DC7B" w14:textId="77777777" w:rsidR="00A03B1B" w:rsidRPr="00A03B1B" w:rsidRDefault="00A03B1B" w:rsidP="00A03B1B">
            <w:pPr>
              <w:spacing w:after="60"/>
              <w:rPr>
                <w:rFonts w:eastAsia="SimSun"/>
                <w:i/>
                <w:iCs/>
                <w:sz w:val="20"/>
                <w:szCs w:val="20"/>
              </w:rPr>
            </w:pPr>
            <w:r w:rsidRPr="00A03B1B">
              <w:rPr>
                <w:rFonts w:eastAsia="SimSun"/>
                <w:i/>
                <w:iCs/>
                <w:sz w:val="20"/>
                <w:szCs w:val="20"/>
              </w:rPr>
              <w:t>h</w:t>
            </w:r>
          </w:p>
        </w:tc>
        <w:tc>
          <w:tcPr>
            <w:tcW w:w="900" w:type="dxa"/>
          </w:tcPr>
          <w:p w14:paraId="40A807DE" w14:textId="77777777" w:rsidR="00A03B1B" w:rsidRPr="00A03B1B" w:rsidRDefault="00A03B1B" w:rsidP="00A03B1B">
            <w:pPr>
              <w:spacing w:after="60"/>
              <w:rPr>
                <w:rFonts w:eastAsia="SimSun"/>
                <w:iCs/>
                <w:sz w:val="20"/>
                <w:szCs w:val="20"/>
              </w:rPr>
            </w:pPr>
            <w:r w:rsidRPr="00A03B1B">
              <w:rPr>
                <w:rFonts w:eastAsia="SimSun"/>
                <w:iCs/>
                <w:sz w:val="20"/>
                <w:szCs w:val="20"/>
              </w:rPr>
              <w:t>none</w:t>
            </w:r>
          </w:p>
        </w:tc>
        <w:tc>
          <w:tcPr>
            <w:tcW w:w="6790" w:type="dxa"/>
          </w:tcPr>
          <w:p w14:paraId="0942976F" w14:textId="77777777" w:rsidR="00A03B1B" w:rsidRPr="00A03B1B" w:rsidRDefault="00A03B1B" w:rsidP="00A03B1B">
            <w:pPr>
              <w:spacing w:after="60"/>
              <w:rPr>
                <w:rFonts w:eastAsia="SimSun"/>
                <w:iCs/>
                <w:sz w:val="20"/>
                <w:szCs w:val="20"/>
              </w:rPr>
            </w:pPr>
            <w:r w:rsidRPr="00A03B1B">
              <w:rPr>
                <w:rFonts w:eastAsia="SimSun"/>
                <w:iCs/>
                <w:sz w:val="20"/>
                <w:szCs w:val="20"/>
              </w:rPr>
              <w:t>An hour in the DAM-commitment period.</w:t>
            </w:r>
          </w:p>
        </w:tc>
      </w:tr>
      <w:tr w:rsidR="00A03B1B" w:rsidRPr="00A03B1B" w14:paraId="2C3BAD47" w14:textId="77777777" w:rsidTr="00B31BB1">
        <w:trPr>
          <w:cantSplit/>
        </w:trPr>
        <w:tc>
          <w:tcPr>
            <w:tcW w:w="1818" w:type="dxa"/>
          </w:tcPr>
          <w:p w14:paraId="6746395E" w14:textId="77777777" w:rsidR="00A03B1B" w:rsidRPr="00A03B1B" w:rsidRDefault="00A03B1B" w:rsidP="00A03B1B">
            <w:pPr>
              <w:spacing w:after="60"/>
              <w:rPr>
                <w:rFonts w:eastAsia="SimSun"/>
                <w:i/>
                <w:iCs/>
                <w:sz w:val="20"/>
                <w:szCs w:val="20"/>
              </w:rPr>
            </w:pPr>
            <w:r w:rsidRPr="00A03B1B">
              <w:rPr>
                <w:rFonts w:eastAsia="SimSun"/>
                <w:i/>
                <w:iCs/>
                <w:sz w:val="20"/>
                <w:szCs w:val="20"/>
              </w:rPr>
              <w:lastRenderedPageBreak/>
              <w:t>c</w:t>
            </w:r>
          </w:p>
        </w:tc>
        <w:tc>
          <w:tcPr>
            <w:tcW w:w="900" w:type="dxa"/>
          </w:tcPr>
          <w:p w14:paraId="0C13B22E" w14:textId="77777777" w:rsidR="00A03B1B" w:rsidRPr="00A03B1B" w:rsidRDefault="00A03B1B" w:rsidP="00A03B1B">
            <w:pPr>
              <w:spacing w:after="60"/>
              <w:rPr>
                <w:rFonts w:eastAsia="SimSun"/>
                <w:iCs/>
                <w:sz w:val="20"/>
                <w:szCs w:val="20"/>
              </w:rPr>
            </w:pPr>
            <w:r w:rsidRPr="00A03B1B">
              <w:rPr>
                <w:rFonts w:eastAsia="SimSun"/>
                <w:iCs/>
                <w:sz w:val="20"/>
                <w:szCs w:val="20"/>
              </w:rPr>
              <w:t>none</w:t>
            </w:r>
          </w:p>
        </w:tc>
        <w:tc>
          <w:tcPr>
            <w:tcW w:w="6790" w:type="dxa"/>
          </w:tcPr>
          <w:p w14:paraId="6AA738D2" w14:textId="77777777" w:rsidR="00A03B1B" w:rsidRPr="00A03B1B" w:rsidRDefault="00A03B1B" w:rsidP="00A03B1B">
            <w:pPr>
              <w:spacing w:after="60"/>
              <w:rPr>
                <w:rFonts w:eastAsia="SimSun"/>
                <w:iCs/>
                <w:sz w:val="20"/>
                <w:szCs w:val="20"/>
              </w:rPr>
            </w:pPr>
            <w:r w:rsidRPr="00A03B1B">
              <w:rPr>
                <w:rFonts w:eastAsia="SimSun"/>
                <w:iCs/>
                <w:sz w:val="20"/>
                <w:szCs w:val="20"/>
              </w:rPr>
              <w:t>A contiguous block of DAM-committed hours.</w:t>
            </w:r>
          </w:p>
        </w:tc>
      </w:tr>
      <w:tr w:rsidR="00A03B1B" w:rsidRPr="00A03B1B" w14:paraId="4180D023" w14:textId="77777777" w:rsidTr="00B31BB1">
        <w:trPr>
          <w:cantSplit/>
        </w:trPr>
        <w:tc>
          <w:tcPr>
            <w:tcW w:w="1818" w:type="dxa"/>
          </w:tcPr>
          <w:p w14:paraId="0873403B" w14:textId="77777777" w:rsidR="00A03B1B" w:rsidRPr="00A03B1B" w:rsidRDefault="00A03B1B" w:rsidP="00A03B1B">
            <w:pPr>
              <w:spacing w:after="60"/>
              <w:rPr>
                <w:rFonts w:eastAsia="SimSun"/>
                <w:i/>
                <w:iCs/>
                <w:sz w:val="20"/>
                <w:szCs w:val="20"/>
              </w:rPr>
            </w:pPr>
            <w:r w:rsidRPr="00A03B1B">
              <w:rPr>
                <w:rFonts w:eastAsia="SimSun"/>
                <w:i/>
                <w:iCs/>
                <w:sz w:val="20"/>
                <w:szCs w:val="20"/>
              </w:rPr>
              <w:t>afterCCGR</w:t>
            </w:r>
          </w:p>
        </w:tc>
        <w:tc>
          <w:tcPr>
            <w:tcW w:w="900" w:type="dxa"/>
          </w:tcPr>
          <w:p w14:paraId="4873DD31" w14:textId="77777777" w:rsidR="00A03B1B" w:rsidRPr="00A03B1B" w:rsidRDefault="00A03B1B" w:rsidP="00A03B1B">
            <w:pPr>
              <w:spacing w:after="60"/>
              <w:rPr>
                <w:rFonts w:eastAsia="SimSun"/>
                <w:iCs/>
                <w:sz w:val="20"/>
                <w:szCs w:val="20"/>
              </w:rPr>
            </w:pPr>
            <w:r w:rsidRPr="00A03B1B">
              <w:rPr>
                <w:rFonts w:eastAsia="SimSun"/>
                <w:iCs/>
                <w:sz w:val="20"/>
                <w:szCs w:val="20"/>
              </w:rPr>
              <w:t>none</w:t>
            </w:r>
          </w:p>
        </w:tc>
        <w:tc>
          <w:tcPr>
            <w:tcW w:w="6790" w:type="dxa"/>
          </w:tcPr>
          <w:p w14:paraId="1FF97EC3" w14:textId="77777777" w:rsidR="00A03B1B" w:rsidRPr="00A03B1B" w:rsidRDefault="00A03B1B" w:rsidP="00A03B1B">
            <w:pPr>
              <w:spacing w:after="60"/>
              <w:rPr>
                <w:rFonts w:eastAsia="SimSun"/>
                <w:iCs/>
                <w:sz w:val="20"/>
                <w:szCs w:val="20"/>
              </w:rPr>
            </w:pPr>
            <w:r w:rsidRPr="00A03B1B">
              <w:rPr>
                <w:rFonts w:eastAsia="SimSun"/>
                <w:iCs/>
                <w:sz w:val="20"/>
                <w:szCs w:val="20"/>
              </w:rPr>
              <w:t>The Combined Cycle Generation Resource to which a Combined Cycle Train transitions.</w:t>
            </w:r>
          </w:p>
        </w:tc>
      </w:tr>
      <w:tr w:rsidR="00A03B1B" w:rsidRPr="00A03B1B" w14:paraId="3AD34EB0" w14:textId="77777777" w:rsidTr="00B31BB1">
        <w:trPr>
          <w:cantSplit/>
        </w:trPr>
        <w:tc>
          <w:tcPr>
            <w:tcW w:w="1818" w:type="dxa"/>
          </w:tcPr>
          <w:p w14:paraId="05BDABA1" w14:textId="77777777" w:rsidR="00A03B1B" w:rsidRPr="00A03B1B" w:rsidRDefault="00A03B1B" w:rsidP="00A03B1B">
            <w:pPr>
              <w:spacing w:after="60"/>
              <w:rPr>
                <w:rFonts w:eastAsia="SimSun"/>
                <w:i/>
                <w:iCs/>
                <w:sz w:val="20"/>
                <w:szCs w:val="20"/>
              </w:rPr>
            </w:pPr>
            <w:r w:rsidRPr="00A03B1B">
              <w:rPr>
                <w:rFonts w:eastAsia="SimSun"/>
                <w:i/>
                <w:iCs/>
                <w:sz w:val="20"/>
                <w:szCs w:val="20"/>
              </w:rPr>
              <w:t>beforeCCGR</w:t>
            </w:r>
          </w:p>
        </w:tc>
        <w:tc>
          <w:tcPr>
            <w:tcW w:w="900" w:type="dxa"/>
          </w:tcPr>
          <w:p w14:paraId="586DFBF4" w14:textId="77777777" w:rsidR="00A03B1B" w:rsidRPr="00A03B1B" w:rsidRDefault="00A03B1B" w:rsidP="00A03B1B">
            <w:pPr>
              <w:spacing w:after="60"/>
              <w:rPr>
                <w:rFonts w:eastAsia="SimSun"/>
                <w:iCs/>
                <w:sz w:val="20"/>
                <w:szCs w:val="20"/>
              </w:rPr>
            </w:pPr>
            <w:r w:rsidRPr="00A03B1B">
              <w:rPr>
                <w:rFonts w:eastAsia="SimSun"/>
                <w:iCs/>
                <w:sz w:val="20"/>
                <w:szCs w:val="20"/>
              </w:rPr>
              <w:t>none</w:t>
            </w:r>
          </w:p>
        </w:tc>
        <w:tc>
          <w:tcPr>
            <w:tcW w:w="6790" w:type="dxa"/>
          </w:tcPr>
          <w:p w14:paraId="0E67AFE3" w14:textId="77777777" w:rsidR="00A03B1B" w:rsidRPr="00A03B1B" w:rsidRDefault="00A03B1B" w:rsidP="00A03B1B">
            <w:pPr>
              <w:spacing w:after="60"/>
              <w:rPr>
                <w:rFonts w:eastAsia="SimSun"/>
                <w:iCs/>
                <w:sz w:val="20"/>
                <w:szCs w:val="20"/>
              </w:rPr>
            </w:pPr>
            <w:r w:rsidRPr="00A03B1B">
              <w:rPr>
                <w:rFonts w:eastAsia="SimSun"/>
                <w:iCs/>
                <w:sz w:val="20"/>
                <w:szCs w:val="20"/>
              </w:rPr>
              <w:t>The Combined Cycle Generation Resource from which a Combined Cycle Train transitions.</w:t>
            </w:r>
          </w:p>
        </w:tc>
      </w:tr>
    </w:tbl>
    <w:p w14:paraId="577E8AC1" w14:textId="77777777" w:rsidR="00A03B1B" w:rsidRPr="00A03B1B" w:rsidRDefault="00A03B1B" w:rsidP="00A03B1B">
      <w:pPr>
        <w:spacing w:before="240" w:after="240"/>
        <w:ind w:left="720" w:hanging="720"/>
        <w:rPr>
          <w:rFonts w:eastAsia="SimSun"/>
          <w:iCs/>
          <w:szCs w:val="20"/>
        </w:rPr>
      </w:pPr>
      <w:r w:rsidRPr="00A03B1B">
        <w:rPr>
          <w:rFonts w:eastAsia="SimSun"/>
          <w:iCs/>
          <w:szCs w:val="20"/>
        </w:rPr>
        <w:t>(8)</w:t>
      </w:r>
      <w:r w:rsidRPr="00A03B1B">
        <w:rPr>
          <w:rFonts w:eastAsia="SimSun"/>
          <w:iCs/>
          <w:szCs w:val="20"/>
        </w:rPr>
        <w:tab/>
        <w:t>The calculation of the Day-Ahead Average Incremental Energy Cost for each Resource for each hour is illustrated with the picture below, where P</w:t>
      </w:r>
      <w:r w:rsidRPr="00A03B1B">
        <w:rPr>
          <w:rFonts w:eastAsia="SimSun"/>
          <w:iCs/>
          <w:szCs w:val="20"/>
          <w:vertAlign w:val="subscript"/>
        </w:rPr>
        <w:t>cap</w:t>
      </w:r>
      <w:r w:rsidRPr="00A03B1B">
        <w:rPr>
          <w:rFonts w:eastAsia="SimSun"/>
          <w:iCs/>
          <w:szCs w:val="20"/>
        </w:rPr>
        <w:t xml:space="preserve"> is the Energy Offer Curve Cap.  The method to calculate such cost is described in Section 4.6.5, Calculation of “Average Incremental Energy Cost” </w:t>
      </w:r>
      <w:bookmarkStart w:id="250" w:name="OLE_LINK3"/>
      <w:r w:rsidRPr="00A03B1B">
        <w:rPr>
          <w:rFonts w:eastAsia="SimSun"/>
          <w:iCs/>
          <w:szCs w:val="20"/>
        </w:rPr>
        <w:t>(AIEC).</w:t>
      </w:r>
      <w:bookmarkEnd w:id="250"/>
    </w:p>
    <w:p w14:paraId="2C9DFFA2" w14:textId="74019C4C" w:rsidR="00A03B1B" w:rsidRPr="00A03B1B" w:rsidRDefault="00A03B1B" w:rsidP="00A03B1B">
      <w:r>
        <w:rPr>
          <w:noProof/>
        </w:rPr>
        <mc:AlternateContent>
          <mc:Choice Requires="wps">
            <w:drawing>
              <wp:anchor distT="0" distB="0" distL="114300" distR="114300" simplePos="0" relativeHeight="251658252" behindDoc="0" locked="0" layoutInCell="1" allowOverlap="1" wp14:anchorId="1CFA400C" wp14:editId="00847177">
                <wp:simplePos x="0" y="0"/>
                <wp:positionH relativeFrom="column">
                  <wp:posOffset>-10160</wp:posOffset>
                </wp:positionH>
                <wp:positionV relativeFrom="paragraph">
                  <wp:posOffset>1270</wp:posOffset>
                </wp:positionV>
                <wp:extent cx="431800" cy="2400300"/>
                <wp:effectExtent l="0" t="0" r="0" b="0"/>
                <wp:wrapNone/>
                <wp:docPr id="198001949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wps:spPr>
                      <wps:txbx>
                        <w:txbxContent>
                          <w:p w14:paraId="34D924DE" w14:textId="77777777" w:rsidR="00A03B1B" w:rsidRDefault="00A03B1B" w:rsidP="00A03B1B">
                            <w:pPr>
                              <w:jc w:val="center"/>
                              <w:rPr>
                                <w:sz w:val="20"/>
                                <w:szCs w:val="20"/>
                              </w:rPr>
                            </w:pPr>
                            <w:r>
                              <w:rPr>
                                <w:sz w:val="20"/>
                                <w:szCs w:val="20"/>
                              </w:rPr>
                              <w:t>$/</w:t>
                            </w:r>
                          </w:p>
                          <w:p w14:paraId="096824A1" w14:textId="77777777" w:rsidR="00A03B1B" w:rsidRDefault="00A03B1B" w:rsidP="00A03B1B">
                            <w:pPr>
                              <w:jc w:val="center"/>
                              <w:rPr>
                                <w:sz w:val="20"/>
                                <w:szCs w:val="20"/>
                              </w:rPr>
                            </w:pPr>
                            <w:r>
                              <w:rPr>
                                <w:sz w:val="20"/>
                                <w:szCs w:val="20"/>
                              </w:rPr>
                              <w:t>MWh</w:t>
                            </w:r>
                          </w:p>
                          <w:p w14:paraId="7B51EF01" w14:textId="77777777" w:rsidR="00A03B1B" w:rsidRDefault="00A03B1B" w:rsidP="00A03B1B">
                            <w:pPr>
                              <w:jc w:val="center"/>
                              <w:rPr>
                                <w:sz w:val="20"/>
                                <w:szCs w:val="20"/>
                              </w:rPr>
                            </w:pPr>
                          </w:p>
                          <w:p w14:paraId="114AF440" w14:textId="77777777" w:rsidR="00A03B1B" w:rsidRDefault="00A03B1B" w:rsidP="00A03B1B">
                            <w:pPr>
                              <w:jc w:val="center"/>
                              <w:rPr>
                                <w:sz w:val="20"/>
                                <w:szCs w:val="20"/>
                              </w:rPr>
                            </w:pPr>
                          </w:p>
                          <w:p w14:paraId="0388EA89" w14:textId="77777777" w:rsidR="00A03B1B" w:rsidRDefault="00A03B1B" w:rsidP="00A03B1B">
                            <w:pPr>
                              <w:jc w:val="center"/>
                              <w:rPr>
                                <w:sz w:val="20"/>
                                <w:szCs w:val="20"/>
                              </w:rPr>
                            </w:pPr>
                            <w:r>
                              <w:rPr>
                                <w:sz w:val="20"/>
                                <w:szCs w:val="20"/>
                              </w:rPr>
                              <w:t>DASPP</w:t>
                            </w:r>
                          </w:p>
                          <w:p w14:paraId="369A2E7C" w14:textId="77777777" w:rsidR="00A03B1B" w:rsidRDefault="00A03B1B" w:rsidP="00A03B1B">
                            <w:pPr>
                              <w:jc w:val="center"/>
                              <w:rPr>
                                <w:sz w:val="20"/>
                                <w:szCs w:val="20"/>
                              </w:rPr>
                            </w:pPr>
                          </w:p>
                          <w:p w14:paraId="53F62509" w14:textId="77777777" w:rsidR="00A03B1B" w:rsidRDefault="00A03B1B" w:rsidP="00A03B1B">
                            <w:pPr>
                              <w:jc w:val="center"/>
                              <w:rPr>
                                <w:sz w:val="20"/>
                                <w:szCs w:val="20"/>
                              </w:rPr>
                            </w:pPr>
                          </w:p>
                          <w:p w14:paraId="24F7A9E1" w14:textId="77777777" w:rsidR="00A03B1B" w:rsidRDefault="00A03B1B" w:rsidP="00A03B1B">
                            <w:pPr>
                              <w:jc w:val="center"/>
                              <w:rPr>
                                <w:sz w:val="20"/>
                                <w:szCs w:val="20"/>
                              </w:rPr>
                            </w:pPr>
                          </w:p>
                          <w:p w14:paraId="4C3CEDE3" w14:textId="77777777" w:rsidR="00A03B1B" w:rsidRDefault="00A03B1B" w:rsidP="00A03B1B">
                            <w:pPr>
                              <w:jc w:val="center"/>
                              <w:rPr>
                                <w:sz w:val="20"/>
                                <w:szCs w:val="20"/>
                              </w:rPr>
                            </w:pPr>
                            <w:r>
                              <w:rPr>
                                <w:sz w:val="20"/>
                                <w:szCs w:val="20"/>
                              </w:rPr>
                              <w:t xml:space="preserve">P </w:t>
                            </w:r>
                            <w:r>
                              <w:rPr>
                                <w:sz w:val="20"/>
                                <w:szCs w:val="20"/>
                                <w:vertAlign w:val="subscript"/>
                              </w:rPr>
                              <w:t>cap</w:t>
                            </w:r>
                          </w:p>
                          <w:p w14:paraId="587EEC70" w14:textId="77777777" w:rsidR="00A03B1B" w:rsidRDefault="00A03B1B" w:rsidP="00A03B1B">
                            <w:pPr>
                              <w:jc w:val="center"/>
                              <w:rPr>
                                <w:sz w:val="20"/>
                                <w:szCs w:val="20"/>
                              </w:rPr>
                            </w:pPr>
                            <w:r>
                              <w:rPr>
                                <w:sz w:val="20"/>
                                <w:szCs w:val="20"/>
                              </w:rPr>
                              <w:t>P</w:t>
                            </w:r>
                            <w:r>
                              <w:rPr>
                                <w:sz w:val="20"/>
                                <w:szCs w:val="20"/>
                                <w:vertAlign w:val="subscript"/>
                              </w:rPr>
                              <w:t>3</w:t>
                            </w:r>
                          </w:p>
                          <w:p w14:paraId="18416FC3" w14:textId="77777777" w:rsidR="00A03B1B" w:rsidRDefault="00A03B1B" w:rsidP="00A03B1B">
                            <w:pPr>
                              <w:jc w:val="center"/>
                              <w:rPr>
                                <w:sz w:val="20"/>
                                <w:szCs w:val="20"/>
                              </w:rPr>
                            </w:pPr>
                          </w:p>
                          <w:p w14:paraId="216954F9" w14:textId="77777777" w:rsidR="00A03B1B" w:rsidRDefault="00A03B1B" w:rsidP="00A03B1B">
                            <w:pPr>
                              <w:jc w:val="center"/>
                              <w:rPr>
                                <w:sz w:val="20"/>
                                <w:szCs w:val="20"/>
                              </w:rPr>
                            </w:pPr>
                            <w:r>
                              <w:rPr>
                                <w:sz w:val="20"/>
                                <w:szCs w:val="20"/>
                              </w:rPr>
                              <w:t>P</w:t>
                            </w:r>
                            <w:r>
                              <w:rPr>
                                <w:sz w:val="20"/>
                                <w:szCs w:val="20"/>
                                <w:vertAlign w:val="subscript"/>
                              </w:rPr>
                              <w:t>2</w:t>
                            </w:r>
                          </w:p>
                          <w:p w14:paraId="60ED92B9" w14:textId="77777777" w:rsidR="00A03B1B" w:rsidRDefault="00A03B1B" w:rsidP="00A03B1B">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FA400C" id="_x0000_t202" coordsize="21600,21600" o:spt="202" path="m,l,21600r21600,l21600,xe">
                <v:stroke joinstyle="miter"/>
                <v:path gradientshapeok="t" o:connecttype="rect"/>
              </v:shapetype>
              <v:shape id="Text Box 17" o:spid="_x0000_s1026" type="#_x0000_t202" style="position:absolute;margin-left:-.8pt;margin-top:.1pt;width:34pt;height:189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" filled="f" stroked="f">
                <v:textbox inset="0,,0">
                  <w:txbxContent>
                    <w:p w14:paraId="34D924DE" w14:textId="77777777" w:rsidR="00A03B1B" w:rsidRDefault="00A03B1B" w:rsidP="00A03B1B">
                      <w:pPr>
                        <w:jc w:val="center"/>
                        <w:rPr>
                          <w:sz w:val="20"/>
                          <w:szCs w:val="20"/>
                        </w:rPr>
                      </w:pPr>
                      <w:r>
                        <w:rPr>
                          <w:sz w:val="20"/>
                          <w:szCs w:val="20"/>
                        </w:rPr>
                        <w:t>$/</w:t>
                      </w:r>
                    </w:p>
                    <w:p w14:paraId="096824A1" w14:textId="77777777" w:rsidR="00A03B1B" w:rsidRDefault="00A03B1B" w:rsidP="00A03B1B">
                      <w:pPr>
                        <w:jc w:val="center"/>
                        <w:rPr>
                          <w:sz w:val="20"/>
                          <w:szCs w:val="20"/>
                        </w:rPr>
                      </w:pPr>
                      <w:r>
                        <w:rPr>
                          <w:sz w:val="20"/>
                          <w:szCs w:val="20"/>
                        </w:rPr>
                        <w:t>MWh</w:t>
                      </w:r>
                    </w:p>
                    <w:p w14:paraId="7B51EF01" w14:textId="77777777" w:rsidR="00A03B1B" w:rsidRDefault="00A03B1B" w:rsidP="00A03B1B">
                      <w:pPr>
                        <w:jc w:val="center"/>
                        <w:rPr>
                          <w:sz w:val="20"/>
                          <w:szCs w:val="20"/>
                        </w:rPr>
                      </w:pPr>
                    </w:p>
                    <w:p w14:paraId="114AF440" w14:textId="77777777" w:rsidR="00A03B1B" w:rsidRDefault="00A03B1B" w:rsidP="00A03B1B">
                      <w:pPr>
                        <w:jc w:val="center"/>
                        <w:rPr>
                          <w:sz w:val="20"/>
                          <w:szCs w:val="20"/>
                        </w:rPr>
                      </w:pPr>
                    </w:p>
                    <w:p w14:paraId="0388EA89" w14:textId="77777777" w:rsidR="00A03B1B" w:rsidRDefault="00A03B1B" w:rsidP="00A03B1B">
                      <w:pPr>
                        <w:jc w:val="center"/>
                        <w:rPr>
                          <w:sz w:val="20"/>
                          <w:szCs w:val="20"/>
                        </w:rPr>
                      </w:pPr>
                      <w:r>
                        <w:rPr>
                          <w:sz w:val="20"/>
                          <w:szCs w:val="20"/>
                        </w:rPr>
                        <w:t>DASPP</w:t>
                      </w:r>
                    </w:p>
                    <w:p w14:paraId="369A2E7C" w14:textId="77777777" w:rsidR="00A03B1B" w:rsidRDefault="00A03B1B" w:rsidP="00A03B1B">
                      <w:pPr>
                        <w:jc w:val="center"/>
                        <w:rPr>
                          <w:sz w:val="20"/>
                          <w:szCs w:val="20"/>
                        </w:rPr>
                      </w:pPr>
                    </w:p>
                    <w:p w14:paraId="53F62509" w14:textId="77777777" w:rsidR="00A03B1B" w:rsidRDefault="00A03B1B" w:rsidP="00A03B1B">
                      <w:pPr>
                        <w:jc w:val="center"/>
                        <w:rPr>
                          <w:sz w:val="20"/>
                          <w:szCs w:val="20"/>
                        </w:rPr>
                      </w:pPr>
                    </w:p>
                    <w:p w14:paraId="24F7A9E1" w14:textId="77777777" w:rsidR="00A03B1B" w:rsidRDefault="00A03B1B" w:rsidP="00A03B1B">
                      <w:pPr>
                        <w:jc w:val="center"/>
                        <w:rPr>
                          <w:sz w:val="20"/>
                          <w:szCs w:val="20"/>
                        </w:rPr>
                      </w:pPr>
                    </w:p>
                    <w:p w14:paraId="4C3CEDE3" w14:textId="77777777" w:rsidR="00A03B1B" w:rsidRDefault="00A03B1B" w:rsidP="00A03B1B">
                      <w:pPr>
                        <w:jc w:val="center"/>
                        <w:rPr>
                          <w:sz w:val="20"/>
                          <w:szCs w:val="20"/>
                        </w:rPr>
                      </w:pPr>
                      <w:r>
                        <w:rPr>
                          <w:sz w:val="20"/>
                          <w:szCs w:val="20"/>
                        </w:rPr>
                        <w:t xml:space="preserve">P </w:t>
                      </w:r>
                      <w:r>
                        <w:rPr>
                          <w:sz w:val="20"/>
                          <w:szCs w:val="20"/>
                          <w:vertAlign w:val="subscript"/>
                        </w:rPr>
                        <w:t>cap</w:t>
                      </w:r>
                    </w:p>
                    <w:p w14:paraId="587EEC70" w14:textId="77777777" w:rsidR="00A03B1B" w:rsidRDefault="00A03B1B" w:rsidP="00A03B1B">
                      <w:pPr>
                        <w:jc w:val="center"/>
                        <w:rPr>
                          <w:sz w:val="20"/>
                          <w:szCs w:val="20"/>
                        </w:rPr>
                      </w:pPr>
                      <w:r>
                        <w:rPr>
                          <w:sz w:val="20"/>
                          <w:szCs w:val="20"/>
                        </w:rPr>
                        <w:t>P</w:t>
                      </w:r>
                      <w:r>
                        <w:rPr>
                          <w:sz w:val="20"/>
                          <w:szCs w:val="20"/>
                          <w:vertAlign w:val="subscript"/>
                        </w:rPr>
                        <w:t>3</w:t>
                      </w:r>
                    </w:p>
                    <w:p w14:paraId="18416FC3" w14:textId="77777777" w:rsidR="00A03B1B" w:rsidRDefault="00A03B1B" w:rsidP="00A03B1B">
                      <w:pPr>
                        <w:jc w:val="center"/>
                        <w:rPr>
                          <w:sz w:val="20"/>
                          <w:szCs w:val="20"/>
                        </w:rPr>
                      </w:pPr>
                    </w:p>
                    <w:p w14:paraId="216954F9" w14:textId="77777777" w:rsidR="00A03B1B" w:rsidRDefault="00A03B1B" w:rsidP="00A03B1B">
                      <w:pPr>
                        <w:jc w:val="center"/>
                        <w:rPr>
                          <w:sz w:val="20"/>
                          <w:szCs w:val="20"/>
                        </w:rPr>
                      </w:pPr>
                      <w:r>
                        <w:rPr>
                          <w:sz w:val="20"/>
                          <w:szCs w:val="20"/>
                        </w:rPr>
                        <w:t>P</w:t>
                      </w:r>
                      <w:r>
                        <w:rPr>
                          <w:sz w:val="20"/>
                          <w:szCs w:val="20"/>
                          <w:vertAlign w:val="subscript"/>
                        </w:rPr>
                        <w:t>2</w:t>
                      </w:r>
                    </w:p>
                    <w:p w14:paraId="60ED92B9" w14:textId="77777777" w:rsidR="00A03B1B" w:rsidRDefault="00A03B1B" w:rsidP="00A03B1B">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192D68BC" wp14:editId="25BF00A6">
                <wp:extent cx="5486400" cy="2987040"/>
                <wp:effectExtent l="0" t="0" r="0" b="0"/>
                <wp:docPr id="565" name="Canvas 51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018342831"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wps:spPr>
                        <wps:bodyPr/>
                      </wps:wsp>
                      <wps:wsp>
                        <wps:cNvPr id="704470859"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wps:spPr>
                        <wps:bodyPr/>
                      </wps:wsp>
                    </wpc:wpc>
                  </a:graphicData>
                </a:graphic>
              </wp:inline>
            </w:drawing>
          </mc:Choice>
          <mc:Fallback>
            <w:pict>
              <v:group w14:anchorId="774B00E6"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">
                  <v:stroke dashstyle="longDash"/>
                </v:line>
                <v:line id="Line 512" o:spid="_x0000_s1029" style="position:absolute;flip:y;visibility:visible;mso-wrap-style:square" from="36156,7645" to="36163,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">
                  <v:stroke dashstyle="longDash"/>
                </v:line>
                <w10:anchorlock/>
              </v:group>
            </w:pict>
          </mc:Fallback>
        </mc:AlternateContent>
      </w:r>
      <w:r>
        <w:rPr>
          <w:noProof/>
        </w:rPr>
        <mc:AlternateContent>
          <mc:Choice Requires="wps">
            <w:drawing>
              <wp:anchor distT="0" distB="0" distL="114300" distR="114300" simplePos="0" relativeHeight="251658255" behindDoc="0" locked="0" layoutInCell="1" allowOverlap="1" wp14:anchorId="46D917D8" wp14:editId="3BAD0172">
                <wp:simplePos x="0" y="0"/>
                <wp:positionH relativeFrom="column">
                  <wp:posOffset>0</wp:posOffset>
                </wp:positionH>
                <wp:positionV relativeFrom="paragraph">
                  <wp:posOffset>0</wp:posOffset>
                </wp:positionV>
                <wp:extent cx="5210175" cy="2743200"/>
                <wp:effectExtent l="0" t="0" r="0" b="0"/>
                <wp:wrapNone/>
                <wp:docPr id="1047486493" name="Rectangle 1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E9D8F2" id="Rectangle 16" o:spid="_x0000_s1026" style="position:absolute;margin-left:0;margin-top:0;width:410.25pt;height:3in;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" filled="f" stroked="f">
                <o:lock v:ext="edit" aspectratio="t"/>
              </v:rect>
            </w:pict>
          </mc:Fallback>
        </mc:AlternateContent>
      </w:r>
      <w:r>
        <w:rPr>
          <w:noProof/>
        </w:rPr>
        <mc:AlternateContent>
          <mc:Choice Requires="wps">
            <w:drawing>
              <wp:anchor distT="0" distB="0" distL="114300" distR="114300" simplePos="0" relativeHeight="251658243" behindDoc="0" locked="0" layoutInCell="1" allowOverlap="1" wp14:anchorId="63F50FF1" wp14:editId="288B31A7">
                <wp:simplePos x="0" y="0"/>
                <wp:positionH relativeFrom="column">
                  <wp:posOffset>421640</wp:posOffset>
                </wp:positionH>
                <wp:positionV relativeFrom="paragraph">
                  <wp:posOffset>114300</wp:posOffset>
                </wp:positionV>
                <wp:extent cx="635" cy="2286000"/>
                <wp:effectExtent l="0" t="0" r="18415" b="0"/>
                <wp:wrapNone/>
                <wp:docPr id="2000987633"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60B2E89" id="Straight Connector 15"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"/>
            </w:pict>
          </mc:Fallback>
        </mc:AlternateContent>
      </w:r>
      <w:r>
        <w:rPr>
          <w:noProof/>
        </w:rPr>
        <mc:AlternateContent>
          <mc:Choice Requires="wps">
            <w:drawing>
              <wp:anchor distT="0" distB="0" distL="114300" distR="114300" simplePos="0" relativeHeight="251658244" behindDoc="0" locked="0" layoutInCell="1" allowOverlap="1" wp14:anchorId="6DE0F0A1" wp14:editId="1AE54881">
                <wp:simplePos x="0" y="0"/>
                <wp:positionH relativeFrom="column">
                  <wp:posOffset>421640</wp:posOffset>
                </wp:positionH>
                <wp:positionV relativeFrom="paragraph">
                  <wp:posOffset>2400300</wp:posOffset>
                </wp:positionV>
                <wp:extent cx="3813810" cy="635"/>
                <wp:effectExtent l="0" t="0" r="15240" b="18415"/>
                <wp:wrapNone/>
                <wp:docPr id="721531283"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A251C42" id="Straight Connector 14"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"/>
            </w:pict>
          </mc:Fallback>
        </mc:AlternateContent>
      </w:r>
      <w:r>
        <w:rPr>
          <w:noProof/>
        </w:rPr>
        <mc:AlternateContent>
          <mc:Choice Requires="wps">
            <w:drawing>
              <wp:anchor distT="0" distB="0" distL="114300" distR="114300" simplePos="0" relativeHeight="251658245" behindDoc="0" locked="0" layoutInCell="1" allowOverlap="1" wp14:anchorId="705173A6" wp14:editId="24E7EF96">
                <wp:simplePos x="0" y="0"/>
                <wp:positionH relativeFrom="column">
                  <wp:posOffset>3348355</wp:posOffset>
                </wp:positionH>
                <wp:positionV relativeFrom="paragraph">
                  <wp:posOffset>342900</wp:posOffset>
                </wp:positionV>
                <wp:extent cx="685800" cy="685800"/>
                <wp:effectExtent l="0" t="0" r="0" b="0"/>
                <wp:wrapNone/>
                <wp:docPr id="679304000"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2DC4E3E" id="Straight Connector 13" o:spid="_x0000_s1026" style="position:absolute;flip:y;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"/>
            </w:pict>
          </mc:Fallback>
        </mc:AlternateContent>
      </w:r>
      <w:r>
        <w:rPr>
          <w:noProof/>
        </w:rPr>
        <mc:AlternateContent>
          <mc:Choice Requires="wps">
            <w:drawing>
              <wp:anchor distT="0" distB="0" distL="114300" distR="114300" simplePos="0" relativeHeight="251658246" behindDoc="0" locked="0" layoutInCell="1" allowOverlap="1" wp14:anchorId="472F04AB" wp14:editId="7F62CE15">
                <wp:simplePos x="0" y="0"/>
                <wp:positionH relativeFrom="column">
                  <wp:posOffset>2974975</wp:posOffset>
                </wp:positionH>
                <wp:positionV relativeFrom="paragraph">
                  <wp:posOffset>1256030</wp:posOffset>
                </wp:positionV>
                <wp:extent cx="1059180" cy="1270"/>
                <wp:effectExtent l="0" t="0" r="7620" b="17780"/>
                <wp:wrapNone/>
                <wp:docPr id="662506041"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868DE64" id="Straight Connector 12" o:spid="_x0000_s1026" style="position:absolute;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"/>
            </w:pict>
          </mc:Fallback>
        </mc:AlternateContent>
      </w:r>
      <w:r>
        <w:rPr>
          <w:noProof/>
        </w:rPr>
        <mc:AlternateContent>
          <mc:Choice Requires="wps">
            <w:drawing>
              <wp:anchor distT="0" distB="0" distL="114300" distR="114300" simplePos="0" relativeHeight="251658247" behindDoc="0" locked="0" layoutInCell="1" allowOverlap="1" wp14:anchorId="6133561B" wp14:editId="2FF7EB9B">
                <wp:simplePos x="0" y="0"/>
                <wp:positionH relativeFrom="column">
                  <wp:posOffset>2966720</wp:posOffset>
                </wp:positionH>
                <wp:positionV relativeFrom="paragraph">
                  <wp:posOffset>1028700</wp:posOffset>
                </wp:positionV>
                <wp:extent cx="381635" cy="229870"/>
                <wp:effectExtent l="0" t="0" r="18415" b="0"/>
                <wp:wrapNone/>
                <wp:docPr id="268909055"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7940CE6" id="Straight Connector 11" o:spid="_x0000_s1026" style="position:absolute;flip:y;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"/>
            </w:pict>
          </mc:Fallback>
        </mc:AlternateContent>
      </w:r>
      <w:r>
        <w:rPr>
          <w:noProof/>
        </w:rPr>
        <mc:AlternateContent>
          <mc:Choice Requires="wps">
            <w:drawing>
              <wp:anchor distT="0" distB="0" distL="114300" distR="114300" simplePos="0" relativeHeight="251658248" behindDoc="0" locked="0" layoutInCell="1" allowOverlap="1" wp14:anchorId="3442C7D1" wp14:editId="0A9A0F72">
                <wp:simplePos x="0" y="0"/>
                <wp:positionH relativeFrom="column">
                  <wp:posOffset>887730</wp:posOffset>
                </wp:positionH>
                <wp:positionV relativeFrom="paragraph">
                  <wp:posOffset>2400300</wp:posOffset>
                </wp:positionV>
                <wp:extent cx="3667760" cy="342900"/>
                <wp:effectExtent l="0" t="0" r="0" b="0"/>
                <wp:wrapNone/>
                <wp:docPr id="77541320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wps:spPr>
                      <wps:txbx>
                        <w:txbxContent>
                          <w:p w14:paraId="15229AE0" w14:textId="77777777" w:rsidR="00A03B1B" w:rsidRDefault="00A03B1B" w:rsidP="00A03B1B">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6B9C4AC8" w14:textId="77777777" w:rsidR="00A03B1B" w:rsidRDefault="00A03B1B" w:rsidP="00A03B1B">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42C7D1" id="Text Box 10" o:spid="_x0000_s1027" type="#_x0000_t202" style="position:absolute;margin-left:69.9pt;margin-top:189pt;width:288.8pt;height:27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" filled="f" stroked="f">
                <v:textbox inset=",,,0">
                  <w:txbxContent>
                    <w:p w14:paraId="15229AE0" w14:textId="77777777" w:rsidR="00A03B1B" w:rsidRDefault="00A03B1B" w:rsidP="00A03B1B">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6B9C4AC8" w14:textId="77777777" w:rsidR="00A03B1B" w:rsidRDefault="00A03B1B" w:rsidP="00A03B1B">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8249" behindDoc="0" locked="0" layoutInCell="1" allowOverlap="1" wp14:anchorId="773F4719" wp14:editId="7EEEDB13">
                <wp:simplePos x="0" y="0"/>
                <wp:positionH relativeFrom="column">
                  <wp:posOffset>4110990</wp:posOffset>
                </wp:positionH>
                <wp:positionV relativeFrom="paragraph">
                  <wp:posOffset>114300</wp:posOffset>
                </wp:positionV>
                <wp:extent cx="1094740" cy="228600"/>
                <wp:effectExtent l="0" t="0" r="0" b="0"/>
                <wp:wrapNone/>
                <wp:docPr id="25118238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wps:spPr>
                      <wps:txbx>
                        <w:txbxContent>
                          <w:p w14:paraId="65EDB877" w14:textId="77777777" w:rsidR="00A03B1B" w:rsidRDefault="00A03B1B" w:rsidP="00A03B1B">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3F4719" id="Text Box 9" o:spid="_x0000_s1028" type="#_x0000_t202" style="position:absolute;margin-left:323.7pt;margin-top:9pt;width:86.2pt;height:1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Lc3K5ffAQAAoAMAAA4AAAAAAAAAAAAAAAAALgIAAGRycy9lMm9Eb2MueG1sUEsBAi0AFAAG&#10;AAgAAAAhAJVleeneAAAACQEAAA8AAAAAAAAAAAAAAAAAOQQAAGRycy9kb3ducmV2LnhtbFBLBQYA&#10;AAAABAAEAPMAAABEBQAAAAA=&#10;" filled="f" stroked="f">
                <v:textbox inset="0,1.44pt,0,1.44pt">
                  <w:txbxContent>
                    <w:p w14:paraId="65EDB877" w14:textId="77777777" w:rsidR="00A03B1B" w:rsidRDefault="00A03B1B" w:rsidP="00A03B1B">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8250" behindDoc="0" locked="0" layoutInCell="1" allowOverlap="1" wp14:anchorId="7B04B7D6" wp14:editId="2BAA556E">
                <wp:simplePos x="0" y="0"/>
                <wp:positionH relativeFrom="column">
                  <wp:posOffset>3783330</wp:posOffset>
                </wp:positionH>
                <wp:positionV relativeFrom="paragraph">
                  <wp:posOffset>342900</wp:posOffset>
                </wp:positionV>
                <wp:extent cx="848360" cy="228600"/>
                <wp:effectExtent l="38100" t="0" r="8890" b="38100"/>
                <wp:wrapNone/>
                <wp:docPr id="124427709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wps:spPr>
                      <wps:bodyPr/>
                    </wps:wsp>
                  </a:graphicData>
                </a:graphic>
                <wp14:sizeRelH relativeFrom="page">
                  <wp14:pctWidth>0</wp14:pctWidth>
                </wp14:sizeRelH>
                <wp14:sizeRelV relativeFrom="page">
                  <wp14:pctHeight>0</wp14:pctHeight>
                </wp14:sizeRelV>
              </wp:anchor>
            </w:drawing>
          </mc:Choice>
          <mc:Fallback>
            <w:pict>
              <v:line w14:anchorId="65C44D40" id="Straight Connector 8" o:spid="_x0000_s1026" style="position:absolute;flip:x;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">
                <v:stroke endarrow="block" endarrowwidth="narrow"/>
              </v:line>
            </w:pict>
          </mc:Fallback>
        </mc:AlternateContent>
      </w:r>
      <w:r>
        <w:rPr>
          <w:noProof/>
        </w:rPr>
        <mc:AlternateContent>
          <mc:Choice Requires="wpg">
            <w:drawing>
              <wp:anchor distT="0" distB="0" distL="114300" distR="114300" simplePos="0" relativeHeight="251658251" behindDoc="0" locked="0" layoutInCell="1" allowOverlap="1" wp14:anchorId="7210B208" wp14:editId="5C39DDC0">
                <wp:simplePos x="0" y="0"/>
                <wp:positionH relativeFrom="column">
                  <wp:posOffset>421640</wp:posOffset>
                </wp:positionH>
                <wp:positionV relativeFrom="paragraph">
                  <wp:posOffset>1256030</wp:posOffset>
                </wp:positionV>
                <wp:extent cx="2545715" cy="1144270"/>
                <wp:effectExtent l="0" t="0" r="26035" b="0"/>
                <wp:wrapNone/>
                <wp:docPr id="2028966885"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846833377" name="Line 488"/>
                        <wps:cNvCnPr>
                          <a:cxnSpLocks noChangeShapeType="1"/>
                        </wps:cNvCnPr>
                        <wps:spPr bwMode="auto">
                          <a:xfrm>
                            <a:off x="5202" y="4680"/>
                            <a:ext cx="1" cy="1080"/>
                          </a:xfrm>
                          <a:prstGeom prst="line">
                            <a:avLst/>
                          </a:prstGeom>
                          <a:noFill/>
                          <a:ln w="6350">
                            <a:solidFill>
                              <a:srgbClr val="000000"/>
                            </a:solidFill>
                            <a:prstDash val="lgDash"/>
                            <a:round/>
                            <a:headEnd/>
                            <a:tailEnd/>
                          </a:ln>
                        </wps:spPr>
                        <wps:bodyPr/>
                      </wps:wsp>
                      <wps:wsp>
                        <wps:cNvPr id="865469893" name="Line 489"/>
                        <wps:cNvCnPr>
                          <a:cxnSpLocks noChangeShapeType="1"/>
                        </wps:cNvCnPr>
                        <wps:spPr bwMode="auto">
                          <a:xfrm>
                            <a:off x="6102" y="4321"/>
                            <a:ext cx="1" cy="1439"/>
                          </a:xfrm>
                          <a:prstGeom prst="line">
                            <a:avLst/>
                          </a:prstGeom>
                          <a:noFill/>
                          <a:ln w="6350">
                            <a:solidFill>
                              <a:srgbClr val="000000"/>
                            </a:solidFill>
                            <a:prstDash val="lgDash"/>
                            <a:round/>
                            <a:headEnd/>
                            <a:tailEnd/>
                          </a:ln>
                        </wps:spPr>
                        <wps:bodyPr/>
                      </wps:wsp>
                      <wps:wsp>
                        <wps:cNvPr id="10335157" name="Line 490"/>
                        <wps:cNvCnPr>
                          <a:cxnSpLocks noChangeShapeType="1"/>
                        </wps:cNvCnPr>
                        <wps:spPr bwMode="auto">
                          <a:xfrm>
                            <a:off x="6690" y="3959"/>
                            <a:ext cx="1" cy="1800"/>
                          </a:xfrm>
                          <a:prstGeom prst="line">
                            <a:avLst/>
                          </a:prstGeom>
                          <a:noFill/>
                          <a:ln w="6350">
                            <a:solidFill>
                              <a:srgbClr val="000000"/>
                            </a:solidFill>
                            <a:prstDash val="lgDash"/>
                            <a:round/>
                            <a:headEnd/>
                            <a:tailEnd/>
                          </a:ln>
                        </wps:spPr>
                        <wps:bodyPr/>
                      </wps:wsp>
                      <wps:wsp>
                        <wps:cNvPr id="2089109702"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wps:spPr>
                        <wps:bodyPr/>
                      </wps:wsp>
                      <wps:wsp>
                        <wps:cNvPr id="1507552847"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wps:spPr>
                        <wps:bodyPr/>
                      </wps:wsp>
                      <wps:wsp>
                        <wps:cNvPr id="82191630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wps:spPr>
                        <wps:bodyPr/>
                      </wps:wsp>
                      <wps:wsp>
                        <wps:cNvPr id="1152582528"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wps:spPr>
                        <wps:bodyPr/>
                      </wps:wsp>
                    </wpg:wgp>
                  </a:graphicData>
                </a:graphic>
                <wp14:sizeRelH relativeFrom="page">
                  <wp14:pctWidth>0</wp14:pctWidth>
                </wp14:sizeRelH>
                <wp14:sizeRelV relativeFrom="page">
                  <wp14:pctHeight>0</wp14:pctHeight>
                </wp14:sizeRelV>
              </wp:anchor>
            </w:drawing>
          </mc:Choice>
          <mc:Fallback>
            <w:pict>
              <v:group w14:anchorId="60B77D2B" id="Group 7" o:spid="_x0000_s1026" style="position:absolute;margin-left:33.2pt;margin-top:98.9pt;width:200.45pt;height:90.1pt;z-index:251658251"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">
                <v:line id="Line 488" o:spid="_x0000_s1027" style="position:absolute;visibility:visible;mso-wrap-style:square" from="5202,4680" to="52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" strokeweight=".5pt">
                  <v:stroke dashstyle="longDash"/>
                </v:line>
                <v:line id="Line 489" o:spid="_x0000_s1028" style="position:absolute;visibility:visible;mso-wrap-style:square" from="6102,4321" to="61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" strokeweight=".5pt">
                  <v:stroke dashstyle="longDash"/>
                </v:line>
                <v:line id="Line 490" o:spid="_x0000_s1029" style="position:absolute;visibility:visible;mso-wrap-style:square" from="6690,3959" to="6691,5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" strokeweight=".5pt">
                  <v:stroke dashstyle="longDash"/>
                </v:line>
                <v:line id="Line 491" o:spid="_x0000_s1030" style="position:absolute;flip:x y;visibility:visible;mso-wrap-style:square" from="2682,4860" to="4138,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" strokeweight=".5pt">
                  <v:stroke dashstyle="longDash"/>
                </v:line>
                <v:line id="Line 492" o:spid="_x0000_s1031" style="position:absolute;flip:x;visibility:visible;mso-wrap-style:square" from="2682,4679" to="520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" strokeweight=".5pt">
                  <v:stroke dashstyle="longDash"/>
                </v:line>
                <v:line id="Line 493" o:spid="_x0000_s1032" style="position:absolute;flip:x;visibility:visible;mso-wrap-style:square" from="2682,4320" to="6102,4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" strokeweight=".5pt">
                  <v:stroke dashstyle="longDash"/>
                </v:line>
                <v:line id="Line 494" o:spid="_x0000_s1033" style="position:absolute;flip:x y;visibility:visible;mso-wrap-style:square" from="2682,3958" to="6690,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" strokeweight=".5pt">
                  <v:stroke dashstyle="longDash"/>
                </v:line>
              </v:group>
            </w:pict>
          </mc:Fallback>
        </mc:AlternateContent>
      </w:r>
      <w:r>
        <w:rPr>
          <w:noProof/>
        </w:rPr>
        <mc:AlternateContent>
          <mc:Choice Requires="wpg">
            <w:drawing>
              <wp:anchor distT="0" distB="0" distL="114300" distR="114300" simplePos="0" relativeHeight="251658253" behindDoc="0" locked="0" layoutInCell="1" allowOverlap="1" wp14:anchorId="333A6FC0" wp14:editId="6519F09A">
                <wp:simplePos x="0" y="0"/>
                <wp:positionH relativeFrom="column">
                  <wp:posOffset>1346200</wp:posOffset>
                </wp:positionH>
                <wp:positionV relativeFrom="paragraph">
                  <wp:posOffset>1257300</wp:posOffset>
                </wp:positionV>
                <wp:extent cx="2276475" cy="1144270"/>
                <wp:effectExtent l="0" t="0" r="9525" b="17780"/>
                <wp:wrapNone/>
                <wp:docPr id="162265430"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1499814550" name="Line 497"/>
                        <wps:cNvCnPr>
                          <a:cxnSpLocks noChangeShapeType="1"/>
                        </wps:cNvCnPr>
                        <wps:spPr bwMode="auto">
                          <a:xfrm>
                            <a:off x="4138" y="4862"/>
                            <a:ext cx="1" cy="900"/>
                          </a:xfrm>
                          <a:prstGeom prst="line">
                            <a:avLst/>
                          </a:prstGeom>
                          <a:noFill/>
                          <a:ln w="25400">
                            <a:solidFill>
                              <a:srgbClr val="000000"/>
                            </a:solidFill>
                            <a:round/>
                            <a:headEnd/>
                            <a:tailEnd/>
                          </a:ln>
                        </wps:spPr>
                        <wps:bodyPr/>
                      </wps:wsp>
                      <wps:wsp>
                        <wps:cNvPr id="1751806891" name="Line 498"/>
                        <wps:cNvCnPr>
                          <a:cxnSpLocks noChangeShapeType="1"/>
                        </wps:cNvCnPr>
                        <wps:spPr bwMode="auto">
                          <a:xfrm flipV="1">
                            <a:off x="4138" y="4681"/>
                            <a:ext cx="1064" cy="181"/>
                          </a:xfrm>
                          <a:prstGeom prst="line">
                            <a:avLst/>
                          </a:prstGeom>
                          <a:noFill/>
                          <a:ln w="25400">
                            <a:solidFill>
                              <a:srgbClr val="000000"/>
                            </a:solidFill>
                            <a:round/>
                            <a:headEnd/>
                            <a:tailEnd/>
                          </a:ln>
                        </wps:spPr>
                        <wps:bodyPr/>
                      </wps:wsp>
                      <wps:wsp>
                        <wps:cNvPr id="484936412" name="Line 499"/>
                        <wps:cNvCnPr>
                          <a:cxnSpLocks noChangeShapeType="1"/>
                        </wps:cNvCnPr>
                        <wps:spPr bwMode="auto">
                          <a:xfrm flipV="1">
                            <a:off x="5202" y="4322"/>
                            <a:ext cx="900" cy="359"/>
                          </a:xfrm>
                          <a:prstGeom prst="line">
                            <a:avLst/>
                          </a:prstGeom>
                          <a:noFill/>
                          <a:ln w="25400">
                            <a:solidFill>
                              <a:srgbClr val="000000"/>
                            </a:solidFill>
                            <a:round/>
                            <a:headEnd/>
                            <a:tailEnd/>
                          </a:ln>
                        </wps:spPr>
                        <wps:bodyPr/>
                      </wps:wsp>
                      <wps:wsp>
                        <wps:cNvPr id="128945238" name="Line 500"/>
                        <wps:cNvCnPr>
                          <a:cxnSpLocks noChangeShapeType="1"/>
                        </wps:cNvCnPr>
                        <wps:spPr bwMode="auto">
                          <a:xfrm flipV="1">
                            <a:off x="6102" y="3960"/>
                            <a:ext cx="601" cy="362"/>
                          </a:xfrm>
                          <a:prstGeom prst="line">
                            <a:avLst/>
                          </a:prstGeom>
                          <a:noFill/>
                          <a:ln w="25400">
                            <a:solidFill>
                              <a:srgbClr val="000000"/>
                            </a:solidFill>
                            <a:round/>
                            <a:headEnd/>
                            <a:tailEnd/>
                          </a:ln>
                        </wps:spPr>
                        <wps:bodyPr/>
                      </wps:wsp>
                      <wps:wsp>
                        <wps:cNvPr id="865369489" name="Line 501"/>
                        <wps:cNvCnPr>
                          <a:cxnSpLocks noChangeShapeType="1"/>
                        </wps:cNvCnPr>
                        <wps:spPr bwMode="auto">
                          <a:xfrm>
                            <a:off x="6690" y="3960"/>
                            <a:ext cx="1032" cy="1"/>
                          </a:xfrm>
                          <a:prstGeom prst="line">
                            <a:avLst/>
                          </a:prstGeom>
                          <a:noFill/>
                          <a:ln w="25400">
                            <a:solidFill>
                              <a:srgbClr val="000000"/>
                            </a:solidFill>
                            <a:round/>
                            <a:headEnd/>
                            <a:tailEnd/>
                          </a:ln>
                        </wps:spPr>
                        <wps:bodyPr/>
                      </wps:wsp>
                      <wps:wsp>
                        <wps:cNvPr id="1486495020" name="Line 502"/>
                        <wps:cNvCnPr>
                          <a:cxnSpLocks noChangeShapeType="1"/>
                        </wps:cNvCnPr>
                        <wps:spPr bwMode="auto">
                          <a:xfrm>
                            <a:off x="7722" y="3961"/>
                            <a:ext cx="1" cy="1800"/>
                          </a:xfrm>
                          <a:prstGeom prst="line">
                            <a:avLst/>
                          </a:prstGeom>
                          <a:noFill/>
                          <a:ln w="25400">
                            <a:solidFill>
                              <a:srgbClr val="000000"/>
                            </a:solidFill>
                            <a:round/>
                            <a:headEnd/>
                            <a:tailEnd/>
                          </a:ln>
                        </wps:spPr>
                        <wps:bodyPr/>
                      </wps:wsp>
                      <wps:wsp>
                        <wps:cNvPr id="502964824" name="Line 503"/>
                        <wps:cNvCnPr>
                          <a:cxnSpLocks noChangeShapeType="1"/>
                        </wps:cNvCnPr>
                        <wps:spPr bwMode="auto">
                          <a:xfrm>
                            <a:off x="4139" y="5759"/>
                            <a:ext cx="3583" cy="1"/>
                          </a:xfrm>
                          <a:prstGeom prst="line">
                            <a:avLst/>
                          </a:prstGeom>
                          <a:noFill/>
                          <a:ln w="25400">
                            <a:solidFill>
                              <a:srgbClr val="000000"/>
                            </a:solidFill>
                            <a:round/>
                            <a:headEnd/>
                            <a:tailEnd/>
                          </a:ln>
                        </wps:spPr>
                        <wps:bodyPr/>
                      </wps:wsp>
                    </wpg:wgp>
                  </a:graphicData>
                </a:graphic>
                <wp14:sizeRelH relativeFrom="page">
                  <wp14:pctWidth>0</wp14:pctWidth>
                </wp14:sizeRelH>
                <wp14:sizeRelV relativeFrom="page">
                  <wp14:pctHeight>0</wp14:pctHeight>
                </wp14:sizeRelV>
              </wp:anchor>
            </w:drawing>
          </mc:Choice>
          <mc:Fallback>
            <w:pict>
              <v:group w14:anchorId="624EF936" id="Group 6" o:spid="_x0000_s1026" style="position:absolute;margin-left:106pt;margin-top:99pt;width:179.25pt;height:90.1pt;z-index:251658253"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">
                <v:line id="Line 497" o:spid="_x0000_s1027" style="position:absolute;visibility:visible;mso-wrap-style:square" from="4138,4862" to="4139,5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" strokeweight="2pt"/>
                <v:line id="Line 498" o:spid="_x0000_s1028" style="position:absolute;flip:y;visibility:visible;mso-wrap-style:square" from="4138,4681" to="5202,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" strokeweight="2pt"/>
                <v:line id="Line 499" o:spid="_x0000_s1029" style="position:absolute;flip:y;visibility:visible;mso-wrap-style:square" from="5202,4322" to="6102,4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" strokeweight="2pt"/>
                <v:line id="Line 500" o:spid="_x0000_s1030" style="position:absolute;flip:y;visibility:visible;mso-wrap-style:square" from="6102,3960" to="6703,4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" strokeweight="2pt"/>
                <v:line id="Line 501" o:spid="_x0000_s1031" style="position:absolute;visibility:visible;mso-wrap-style:square" from="6690,3960" to="7722,3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" strokeweight="2pt"/>
                <v:line id="Line 502" o:spid="_x0000_s1032" style="position:absolute;visibility:visible;mso-wrap-style:square" from="7722,3961" to="7723,5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" strokeweight="2pt"/>
                <v:line id="Line 503" o:spid="_x0000_s1033" style="position:absolute;visibility:visible;mso-wrap-style:square" from="4139,5759" to="7722,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" strokeweight="2pt"/>
              </v:group>
            </w:pict>
          </mc:Fallback>
        </mc:AlternateContent>
      </w:r>
      <w:r>
        <w:rPr>
          <w:noProof/>
        </w:rPr>
        <mc:AlternateContent>
          <mc:Choice Requires="wps">
            <w:drawing>
              <wp:anchor distT="0" distB="0" distL="114300" distR="114300" simplePos="0" relativeHeight="251658254" behindDoc="0" locked="0" layoutInCell="1" allowOverlap="1" wp14:anchorId="415FF432" wp14:editId="062EE05F">
                <wp:simplePos x="0" y="0"/>
                <wp:positionH relativeFrom="column">
                  <wp:posOffset>1836420</wp:posOffset>
                </wp:positionH>
                <wp:positionV relativeFrom="paragraph">
                  <wp:posOffset>1828800</wp:posOffset>
                </wp:positionV>
                <wp:extent cx="1574800" cy="457200"/>
                <wp:effectExtent l="0" t="0" r="0" b="0"/>
                <wp:wrapNone/>
                <wp:docPr id="2538896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wps:spPr>
                      <wps:txbx>
                        <w:txbxContent>
                          <w:p w14:paraId="6BCA96F4" w14:textId="77777777" w:rsidR="00A03B1B" w:rsidRDefault="00A03B1B" w:rsidP="00A03B1B">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5FF432" id="Text Box 5" o:spid="_x0000_s1029" type="#_x0000_t202" style="position:absolute;margin-left:144.6pt;margin-top:2in;width:124pt;height:36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AGTP2j7QEAAMEDAAAOAAAAAAAAAAAAAAAAAC4CAABkcnMvZTJv&#10;RG9jLnhtbFBLAQItABQABgAIAAAAIQAVsiz44AAAAAsBAAAPAAAAAAAAAAAAAAAAAEcEAABkcnMv&#10;ZG93bnJldi54bWxQSwUGAAAAAAQABADzAAAAVAUAAAAA&#10;" stroked="f">
                <v:textbox inset="0,0,0,0">
                  <w:txbxContent>
                    <w:p w14:paraId="6BCA96F4" w14:textId="77777777" w:rsidR="00A03B1B" w:rsidRDefault="00A03B1B" w:rsidP="00A03B1B">
                      <w:pPr>
                        <w:rPr>
                          <w:sz w:val="20"/>
                          <w:szCs w:val="20"/>
                        </w:rPr>
                      </w:pPr>
                      <w:r>
                        <w:rPr>
                          <w:sz w:val="20"/>
                          <w:szCs w:val="20"/>
                        </w:rPr>
                        <w:t>The area under the capped Energy Offer Curve equals (DAAIEC * (DAESR – LSL))</w:t>
                      </w:r>
                    </w:p>
                  </w:txbxContent>
                </v:textbox>
              </v:shape>
            </w:pict>
          </mc:Fallback>
        </mc:AlternateContent>
      </w:r>
      <w:r>
        <w:rPr>
          <w:noProof/>
        </w:rPr>
        <mc:AlternateContent>
          <mc:Choice Requires="wps">
            <w:drawing>
              <wp:anchor distT="0" distB="0" distL="114300" distR="114300" simplePos="0" relativeHeight="251658242" behindDoc="0" locked="0" layoutInCell="1" allowOverlap="1" wp14:anchorId="11CAD7F7" wp14:editId="452DE62B">
                <wp:simplePos x="0" y="0"/>
                <wp:positionH relativeFrom="column">
                  <wp:posOffset>0</wp:posOffset>
                </wp:positionH>
                <wp:positionV relativeFrom="paragraph">
                  <wp:posOffset>0</wp:posOffset>
                </wp:positionV>
                <wp:extent cx="5210175" cy="2743200"/>
                <wp:effectExtent l="0" t="0" r="0" b="0"/>
                <wp:wrapNone/>
                <wp:docPr id="1839129671" name="Rectangl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76E4A2" id="Rectangle 4" o:spid="_x0000_s1026" style="position:absolute;margin-left:0;margin-top:0;width:410.25pt;height:3in;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" filled="f" stroked="f">
                <o:lock v:ext="edit" aspectratio="t"/>
              </v:rect>
            </w:pict>
          </mc:Fallback>
        </mc:AlternateContent>
      </w:r>
      <w:r>
        <w:rPr>
          <w:noProof/>
        </w:rPr>
        <mc:AlternateContent>
          <mc:Choice Requires="wps">
            <w:drawing>
              <wp:anchor distT="0" distB="0" distL="114300" distR="114300" simplePos="0" relativeHeight="251658240" behindDoc="0" locked="0" layoutInCell="1" allowOverlap="1" wp14:anchorId="525501E5" wp14:editId="371D4F91">
                <wp:simplePos x="0" y="0"/>
                <wp:positionH relativeFrom="column">
                  <wp:posOffset>4110990</wp:posOffset>
                </wp:positionH>
                <wp:positionV relativeFrom="paragraph">
                  <wp:posOffset>114300</wp:posOffset>
                </wp:positionV>
                <wp:extent cx="1094740" cy="228600"/>
                <wp:effectExtent l="0" t="0" r="0" b="0"/>
                <wp:wrapNone/>
                <wp:docPr id="204320382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wps:spPr>
                      <wps:txbx>
                        <w:txbxContent>
                          <w:p w14:paraId="560DF3CB" w14:textId="77777777" w:rsidR="00A03B1B" w:rsidRDefault="00A03B1B" w:rsidP="00A03B1B"/>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5501E5" id="Text Box 3" o:spid="_x0000_s1030" type="#_x0000_t202" style="position:absolute;margin-left:323.7pt;margin-top:9pt;width:86.2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GYO07LfAQAAoAMAAA4AAAAAAAAAAAAAAAAALgIAAGRycy9lMm9Eb2MueG1sUEsBAi0AFAAG&#10;AAgAAAAhAJVleeneAAAACQEAAA8AAAAAAAAAAAAAAAAAOQQAAGRycy9kb3ducmV2LnhtbFBLBQYA&#10;AAAABAAEAPMAAABEBQAAAAA=&#10;" filled="f" stroked="f">
                <v:textbox inset="0,1.44pt,0,1.44pt">
                  <w:txbxContent>
                    <w:p w14:paraId="560DF3CB" w14:textId="77777777" w:rsidR="00A03B1B" w:rsidRDefault="00A03B1B" w:rsidP="00A03B1B"/>
                  </w:txbxContent>
                </v:textbox>
              </v:shape>
            </w:pict>
          </mc:Fallback>
        </mc:AlternateContent>
      </w:r>
      <w:r>
        <w:rPr>
          <w:noProof/>
        </w:rPr>
        <mc:AlternateContent>
          <mc:Choice Requires="wps">
            <w:drawing>
              <wp:anchor distT="0" distB="0" distL="114300" distR="114300" simplePos="0" relativeHeight="251658241" behindDoc="0" locked="0" layoutInCell="1" allowOverlap="1" wp14:anchorId="1BAB9658" wp14:editId="02196FD6">
                <wp:simplePos x="0" y="0"/>
                <wp:positionH relativeFrom="column">
                  <wp:posOffset>1836420</wp:posOffset>
                </wp:positionH>
                <wp:positionV relativeFrom="paragraph">
                  <wp:posOffset>1828800</wp:posOffset>
                </wp:positionV>
                <wp:extent cx="1574800" cy="457200"/>
                <wp:effectExtent l="0" t="0" r="0" b="0"/>
                <wp:wrapNone/>
                <wp:docPr id="2183780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wps:spPr>
                      <wps:txbx>
                        <w:txbxContent>
                          <w:p w14:paraId="704E94F9" w14:textId="77777777" w:rsidR="00A03B1B" w:rsidRDefault="00A03B1B" w:rsidP="00A03B1B"/>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AB9658" id="Text Box 2" o:spid="_x0000_s1031" type="#_x0000_t202" style="position:absolute;margin-left:144.6pt;margin-top:2in;width:124pt;height: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DtZXKF7QEAAMEDAAAOAAAAAAAAAAAAAAAAAC4CAABkcnMvZTJv&#10;RG9jLnhtbFBLAQItABQABgAIAAAAIQAVsiz44AAAAAsBAAAPAAAAAAAAAAAAAAAAAEcEAABkcnMv&#10;ZG93bnJldi54bWxQSwUGAAAAAAQABADzAAAAVAUAAAAA&#10;" stroked="f">
                <v:textbox inset="0,0,0,0">
                  <w:txbxContent>
                    <w:p w14:paraId="704E94F9" w14:textId="77777777" w:rsidR="00A03B1B" w:rsidRDefault="00A03B1B" w:rsidP="00A03B1B"/>
                  </w:txbxContent>
                </v:textbox>
              </v:shape>
            </w:pict>
          </mc:Fallback>
        </mc:AlternateContent>
      </w:r>
    </w:p>
    <w:p w14:paraId="4464A472" w14:textId="77777777" w:rsidR="00A03B1B" w:rsidRPr="00A03B1B" w:rsidRDefault="00A03B1B" w:rsidP="00A03B1B">
      <w:pPr>
        <w:spacing w:after="240"/>
        <w:ind w:left="720" w:hanging="720"/>
        <w:rPr>
          <w:rFonts w:eastAsia="SimSun"/>
          <w:iCs/>
          <w:szCs w:val="20"/>
        </w:rPr>
      </w:pPr>
      <w:r w:rsidRPr="00A03B1B">
        <w:rPr>
          <w:rFonts w:eastAsia="SimSun"/>
          <w:iCs/>
          <w:szCs w:val="20"/>
        </w:rPr>
        <w:t>(9)</w:t>
      </w:r>
      <w:r w:rsidRPr="00A03B1B">
        <w:rPr>
          <w:rFonts w:eastAsia="SimSun"/>
          <w:iCs/>
          <w:szCs w:val="20"/>
        </w:rPr>
        <w:tab/>
        <w:t>The total of the Day-Ahead Make-Whole Payments to each QSE for Generation Resources for a given hour is calculated as follows:</w:t>
      </w:r>
    </w:p>
    <w:p w14:paraId="640584E6" w14:textId="77777777" w:rsidR="00A03B1B" w:rsidRPr="00A03B1B" w:rsidRDefault="00A03B1B" w:rsidP="00A03B1B">
      <w:pPr>
        <w:tabs>
          <w:tab w:val="left" w:pos="2340"/>
          <w:tab w:val="left" w:pos="3420"/>
        </w:tabs>
        <w:spacing w:before="240"/>
        <w:ind w:left="3150" w:hanging="2430"/>
        <w:jc w:val="both"/>
        <w:rPr>
          <w:rFonts w:eastAsia="SimSun"/>
          <w:lang w:val="pt-BR"/>
        </w:rPr>
      </w:pPr>
      <w:r w:rsidRPr="00A03B1B">
        <w:rPr>
          <w:rFonts w:eastAsia="SimSun"/>
          <w:lang w:val="pt-BR"/>
        </w:rPr>
        <w:t xml:space="preserve">DAMWAMTQSETOT </w:t>
      </w:r>
      <w:r w:rsidRPr="00A03B1B">
        <w:rPr>
          <w:rFonts w:eastAsia="SimSun"/>
          <w:i/>
          <w:iCs/>
          <w:vertAlign w:val="subscript"/>
          <w:lang w:val="pt-BR"/>
        </w:rPr>
        <w:t>q</w:t>
      </w:r>
      <w:r w:rsidRPr="00A03B1B">
        <w:rPr>
          <w:rFonts w:eastAsia="SimSun"/>
          <w:lang w:val="pt-BR"/>
        </w:rPr>
        <w:tab/>
        <w:t>=</w:t>
      </w:r>
      <w:r w:rsidRPr="00A03B1B">
        <w:rPr>
          <w:rFonts w:eastAsia="SimSun"/>
          <w:lang w:val="pt-BR"/>
        </w:rPr>
        <w:tab/>
      </w:r>
      <w:r w:rsidRPr="00A03B1B">
        <w:rPr>
          <w:rFonts w:eastAsia="SimSun"/>
          <w:position w:val="-22"/>
        </w:rPr>
        <w:object w:dxaOrig="220" w:dyaOrig="460" w14:anchorId="1CCD3B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8.6pt" o:ole="">
            <v:imagedata r:id="rId13" o:title=""/>
          </v:shape>
          <o:OLEObject Type="Embed" ProgID="Equation.3" ShapeID="_x0000_i1025" DrawAspect="Content" ObjectID="_1831281548" r:id="rId14"/>
        </w:object>
      </w:r>
      <w:r w:rsidRPr="00A03B1B">
        <w:rPr>
          <w:rFonts w:eastAsia="SimSun"/>
          <w:position w:val="-18"/>
        </w:rPr>
        <w:object w:dxaOrig="220" w:dyaOrig="420" w14:anchorId="087A5EF4">
          <v:shape id="_x0000_i1026" type="#_x0000_t75" style="width:12pt;height:24pt" o:ole="">
            <v:imagedata r:id="rId15" o:title=""/>
          </v:shape>
          <o:OLEObject Type="Embed" ProgID="Equation.3" ShapeID="_x0000_i1026" DrawAspect="Content" ObjectID="_1831281549" r:id="rId16"/>
        </w:object>
      </w:r>
      <w:r w:rsidRPr="00A03B1B">
        <w:rPr>
          <w:rFonts w:eastAsia="SimSun"/>
          <w:lang w:val="pt-BR"/>
        </w:rPr>
        <w:t xml:space="preserve">DAMWAMT </w:t>
      </w:r>
      <w:r w:rsidRPr="00A03B1B">
        <w:rPr>
          <w:rFonts w:eastAsia="SimSun"/>
          <w:i/>
          <w:iCs/>
          <w:vertAlign w:val="subscript"/>
          <w:lang w:val="pt-BR"/>
        </w:rPr>
        <w:t>q, p, r</w:t>
      </w:r>
    </w:p>
    <w:p w14:paraId="42C86371" w14:textId="77777777" w:rsidR="00A03B1B" w:rsidRPr="00A03B1B" w:rsidRDefault="00A03B1B" w:rsidP="00A03B1B">
      <w:pPr>
        <w:rPr>
          <w:rFonts w:eastAsia="SimSun"/>
        </w:rPr>
      </w:pPr>
      <w:r w:rsidRPr="00A03B1B">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A03B1B" w:rsidRPr="00A03B1B" w14:paraId="72D1F41F" w14:textId="77777777" w:rsidTr="00B31BB1">
        <w:trPr>
          <w:tblHeader/>
        </w:trPr>
        <w:tc>
          <w:tcPr>
            <w:tcW w:w="1248" w:type="pct"/>
          </w:tcPr>
          <w:p w14:paraId="1C9BB182" w14:textId="77777777" w:rsidR="00A03B1B" w:rsidRPr="00A03B1B" w:rsidRDefault="00A03B1B" w:rsidP="00A03B1B">
            <w:pPr>
              <w:spacing w:after="240"/>
              <w:rPr>
                <w:rFonts w:eastAsia="SimSun"/>
                <w:b/>
                <w:iCs/>
                <w:sz w:val="20"/>
                <w:szCs w:val="20"/>
              </w:rPr>
            </w:pPr>
            <w:r w:rsidRPr="00A03B1B">
              <w:rPr>
                <w:rFonts w:eastAsia="SimSun"/>
                <w:b/>
                <w:iCs/>
                <w:sz w:val="20"/>
                <w:szCs w:val="20"/>
              </w:rPr>
              <w:t>Variable</w:t>
            </w:r>
          </w:p>
        </w:tc>
        <w:tc>
          <w:tcPr>
            <w:tcW w:w="452" w:type="pct"/>
          </w:tcPr>
          <w:p w14:paraId="1BF57855" w14:textId="77777777" w:rsidR="00A03B1B" w:rsidRPr="00A03B1B" w:rsidRDefault="00A03B1B" w:rsidP="00A03B1B">
            <w:pPr>
              <w:spacing w:after="240"/>
              <w:rPr>
                <w:rFonts w:eastAsia="SimSun"/>
                <w:b/>
                <w:iCs/>
                <w:sz w:val="20"/>
                <w:szCs w:val="20"/>
              </w:rPr>
            </w:pPr>
            <w:r w:rsidRPr="00A03B1B">
              <w:rPr>
                <w:rFonts w:eastAsia="SimSun"/>
                <w:b/>
                <w:iCs/>
                <w:sz w:val="20"/>
                <w:szCs w:val="20"/>
              </w:rPr>
              <w:t>Unit</w:t>
            </w:r>
          </w:p>
        </w:tc>
        <w:tc>
          <w:tcPr>
            <w:tcW w:w="3300" w:type="pct"/>
          </w:tcPr>
          <w:p w14:paraId="33161FE2" w14:textId="77777777" w:rsidR="00A03B1B" w:rsidRPr="00A03B1B" w:rsidRDefault="00A03B1B" w:rsidP="00A03B1B">
            <w:pPr>
              <w:spacing w:after="240"/>
              <w:rPr>
                <w:rFonts w:eastAsia="SimSun"/>
                <w:b/>
                <w:iCs/>
                <w:sz w:val="20"/>
                <w:szCs w:val="20"/>
              </w:rPr>
            </w:pPr>
            <w:r w:rsidRPr="00A03B1B">
              <w:rPr>
                <w:rFonts w:eastAsia="SimSun"/>
                <w:b/>
                <w:iCs/>
                <w:sz w:val="20"/>
                <w:szCs w:val="20"/>
              </w:rPr>
              <w:t>Definition</w:t>
            </w:r>
          </w:p>
        </w:tc>
      </w:tr>
      <w:tr w:rsidR="00A03B1B" w:rsidRPr="00A03B1B" w14:paraId="5B75DFA2" w14:textId="77777777" w:rsidTr="00B31BB1">
        <w:tc>
          <w:tcPr>
            <w:tcW w:w="1248" w:type="pct"/>
          </w:tcPr>
          <w:p w14:paraId="7B8F2CFD"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DAMWAMTQSETOT </w:t>
            </w:r>
            <w:r w:rsidRPr="00A03B1B">
              <w:rPr>
                <w:rFonts w:eastAsia="SimSun"/>
                <w:i/>
                <w:iCs/>
                <w:sz w:val="20"/>
                <w:szCs w:val="20"/>
                <w:vertAlign w:val="subscript"/>
              </w:rPr>
              <w:t>q</w:t>
            </w:r>
          </w:p>
        </w:tc>
        <w:tc>
          <w:tcPr>
            <w:tcW w:w="452" w:type="pct"/>
          </w:tcPr>
          <w:p w14:paraId="3EBDDD1F" w14:textId="77777777" w:rsidR="00A03B1B" w:rsidRPr="00A03B1B" w:rsidRDefault="00A03B1B" w:rsidP="00A03B1B">
            <w:pPr>
              <w:spacing w:after="60"/>
              <w:rPr>
                <w:rFonts w:eastAsia="SimSun"/>
                <w:iCs/>
                <w:sz w:val="20"/>
                <w:szCs w:val="20"/>
              </w:rPr>
            </w:pPr>
            <w:r w:rsidRPr="00A03B1B">
              <w:rPr>
                <w:rFonts w:eastAsia="SimSun"/>
                <w:iCs/>
                <w:sz w:val="20"/>
                <w:szCs w:val="20"/>
              </w:rPr>
              <w:t>$</w:t>
            </w:r>
          </w:p>
        </w:tc>
        <w:tc>
          <w:tcPr>
            <w:tcW w:w="3300" w:type="pct"/>
          </w:tcPr>
          <w:p w14:paraId="14D8C7CE" w14:textId="77777777" w:rsidR="00A03B1B" w:rsidRPr="00A03B1B" w:rsidRDefault="00A03B1B" w:rsidP="00A03B1B">
            <w:pPr>
              <w:spacing w:after="60"/>
              <w:rPr>
                <w:rFonts w:eastAsia="SimSun"/>
                <w:iCs/>
                <w:sz w:val="20"/>
                <w:szCs w:val="20"/>
              </w:rPr>
            </w:pPr>
            <w:r w:rsidRPr="00A03B1B">
              <w:rPr>
                <w:rFonts w:eastAsia="SimSun"/>
                <w:i/>
                <w:iCs/>
                <w:sz w:val="20"/>
                <w:szCs w:val="20"/>
              </w:rPr>
              <w:t>Day-Ahead Make-Whole Payment QSE Total per QSE</w:t>
            </w:r>
            <w:r w:rsidRPr="00A03B1B">
              <w:rPr>
                <w:rFonts w:ascii="Symbol" w:eastAsia="Symbol" w:hAnsi="Symbol" w:cs="Symbol"/>
                <w:iCs/>
                <w:sz w:val="20"/>
                <w:szCs w:val="20"/>
              </w:rPr>
              <w:t>¾</w:t>
            </w:r>
            <w:r w:rsidRPr="00A03B1B">
              <w:rPr>
                <w:rFonts w:eastAsia="SimSun"/>
                <w:iCs/>
                <w:sz w:val="20"/>
                <w:szCs w:val="20"/>
              </w:rPr>
              <w:t xml:space="preserve">The total of the Day-Ahead Make-Whole Payments to QSE </w:t>
            </w:r>
            <w:r w:rsidRPr="00A03B1B">
              <w:rPr>
                <w:rFonts w:eastAsia="SimSun"/>
                <w:i/>
                <w:iCs/>
                <w:sz w:val="20"/>
                <w:szCs w:val="20"/>
              </w:rPr>
              <w:t>q</w:t>
            </w:r>
            <w:r w:rsidRPr="00A03B1B">
              <w:rPr>
                <w:rFonts w:eastAsia="SimSun"/>
                <w:iCs/>
                <w:sz w:val="20"/>
                <w:szCs w:val="20"/>
              </w:rPr>
              <w:t xml:space="preserve"> for the DAM-committed Generation Resources represented by this QSE for the hour.</w:t>
            </w:r>
          </w:p>
        </w:tc>
      </w:tr>
      <w:tr w:rsidR="00A03B1B" w:rsidRPr="00A03B1B" w14:paraId="57134173" w14:textId="77777777" w:rsidTr="00B31BB1">
        <w:tc>
          <w:tcPr>
            <w:tcW w:w="1248" w:type="pct"/>
          </w:tcPr>
          <w:p w14:paraId="541133B9" w14:textId="77777777" w:rsidR="00A03B1B" w:rsidRPr="00A03B1B" w:rsidRDefault="00A03B1B" w:rsidP="00A03B1B">
            <w:pPr>
              <w:spacing w:after="60"/>
              <w:rPr>
                <w:rFonts w:eastAsia="SimSun"/>
                <w:iCs/>
                <w:sz w:val="20"/>
                <w:szCs w:val="20"/>
                <w:lang w:val="pt-BR"/>
              </w:rPr>
            </w:pPr>
            <w:r w:rsidRPr="00A03B1B">
              <w:rPr>
                <w:rFonts w:eastAsia="SimSun"/>
                <w:iCs/>
                <w:sz w:val="20"/>
                <w:szCs w:val="20"/>
                <w:lang w:val="pt-BR"/>
              </w:rPr>
              <w:t xml:space="preserve">DAMWAMT </w:t>
            </w:r>
            <w:r w:rsidRPr="00A03B1B">
              <w:rPr>
                <w:rFonts w:eastAsia="SimSun"/>
                <w:i/>
                <w:iCs/>
                <w:sz w:val="20"/>
                <w:szCs w:val="20"/>
                <w:vertAlign w:val="subscript"/>
                <w:lang w:val="pt-BR"/>
              </w:rPr>
              <w:t>q, p, r</w:t>
            </w:r>
          </w:p>
        </w:tc>
        <w:tc>
          <w:tcPr>
            <w:tcW w:w="452" w:type="pct"/>
          </w:tcPr>
          <w:p w14:paraId="32FA334C" w14:textId="77777777" w:rsidR="00A03B1B" w:rsidRPr="00A03B1B" w:rsidRDefault="00A03B1B" w:rsidP="00A03B1B">
            <w:pPr>
              <w:spacing w:after="60"/>
              <w:rPr>
                <w:rFonts w:eastAsia="SimSun"/>
                <w:iCs/>
                <w:sz w:val="20"/>
                <w:szCs w:val="20"/>
              </w:rPr>
            </w:pPr>
            <w:r w:rsidRPr="00A03B1B">
              <w:rPr>
                <w:rFonts w:eastAsia="SimSun"/>
                <w:iCs/>
                <w:sz w:val="20"/>
                <w:szCs w:val="20"/>
              </w:rPr>
              <w:t>$</w:t>
            </w:r>
          </w:p>
        </w:tc>
        <w:tc>
          <w:tcPr>
            <w:tcW w:w="3300" w:type="pct"/>
          </w:tcPr>
          <w:p w14:paraId="438EC473" w14:textId="77777777" w:rsidR="00A03B1B" w:rsidRPr="00A03B1B" w:rsidRDefault="00A03B1B" w:rsidP="00A03B1B">
            <w:pPr>
              <w:spacing w:after="60"/>
              <w:rPr>
                <w:rFonts w:eastAsia="SimSun"/>
                <w:iCs/>
                <w:sz w:val="20"/>
                <w:szCs w:val="20"/>
              </w:rPr>
            </w:pPr>
            <w:r w:rsidRPr="00A03B1B">
              <w:rPr>
                <w:rFonts w:eastAsia="SimSun"/>
                <w:i/>
                <w:iCs/>
                <w:sz w:val="20"/>
                <w:szCs w:val="20"/>
              </w:rPr>
              <w:t>Day-Ahead Make-Whole Payment per QSE per Settlement Point per Resource</w:t>
            </w:r>
            <w:r w:rsidRPr="00A03B1B">
              <w:rPr>
                <w:rFonts w:ascii="Symbol" w:eastAsia="Symbol" w:hAnsi="Symbol" w:cs="Symbol"/>
                <w:iCs/>
                <w:sz w:val="20"/>
                <w:szCs w:val="20"/>
              </w:rPr>
              <w:t>¾</w:t>
            </w:r>
            <w:r w:rsidRPr="00A03B1B">
              <w:rPr>
                <w:rFonts w:eastAsia="SimSun"/>
                <w:iCs/>
                <w:sz w:val="20"/>
                <w:szCs w:val="20"/>
              </w:rPr>
              <w:t xml:space="preserve">The payment to QSE </w:t>
            </w:r>
            <w:r w:rsidRPr="00A03B1B">
              <w:rPr>
                <w:rFonts w:eastAsia="SimSun"/>
                <w:i/>
                <w:iCs/>
                <w:sz w:val="20"/>
                <w:szCs w:val="20"/>
              </w:rPr>
              <w:t>q</w:t>
            </w:r>
            <w:r w:rsidRPr="00A03B1B">
              <w:rPr>
                <w:rFonts w:eastAsia="SimSun"/>
                <w:iCs/>
                <w:sz w:val="20"/>
                <w:szCs w:val="20"/>
              </w:rPr>
              <w:t xml:space="preserve"> to make-whole the Startup Cost and energy cost of Resource </w:t>
            </w:r>
            <w:r w:rsidRPr="00A03B1B">
              <w:rPr>
                <w:rFonts w:eastAsia="SimSun"/>
                <w:i/>
                <w:iCs/>
                <w:sz w:val="20"/>
                <w:szCs w:val="20"/>
              </w:rPr>
              <w:t>r</w:t>
            </w:r>
            <w:r w:rsidRPr="00A03B1B">
              <w:rPr>
                <w:rFonts w:eastAsia="SimSun"/>
                <w:iCs/>
                <w:sz w:val="20"/>
                <w:szCs w:val="20"/>
              </w:rPr>
              <w:t xml:space="preserve"> committed in the DAM at Resource Node </w:t>
            </w:r>
            <w:r w:rsidRPr="00A03B1B">
              <w:rPr>
                <w:rFonts w:eastAsia="SimSun"/>
                <w:i/>
                <w:iCs/>
                <w:sz w:val="20"/>
                <w:szCs w:val="20"/>
              </w:rPr>
              <w:t>p</w:t>
            </w:r>
            <w:r w:rsidRPr="00A03B1B">
              <w:rPr>
                <w:rFonts w:eastAsia="SimSun"/>
                <w:iCs/>
                <w:sz w:val="20"/>
                <w:szCs w:val="20"/>
              </w:rPr>
              <w:t xml:space="preserve"> for the hour.  When a Combined Cycle Generation Resource is committed in the DAM, payment is made to the Combined Cycle Train for the DAM-committed Combined Cycle Generation Resource.</w:t>
            </w:r>
          </w:p>
        </w:tc>
      </w:tr>
      <w:tr w:rsidR="00A03B1B" w:rsidRPr="00A03B1B" w14:paraId="79F64778" w14:textId="77777777" w:rsidTr="00B31BB1">
        <w:tc>
          <w:tcPr>
            <w:tcW w:w="1248" w:type="pct"/>
            <w:tcBorders>
              <w:top w:val="single" w:sz="4" w:space="0" w:color="auto"/>
              <w:left w:val="single" w:sz="4" w:space="0" w:color="auto"/>
              <w:bottom w:val="single" w:sz="4" w:space="0" w:color="auto"/>
              <w:right w:val="single" w:sz="4" w:space="0" w:color="auto"/>
            </w:tcBorders>
          </w:tcPr>
          <w:p w14:paraId="18C2B22B" w14:textId="77777777" w:rsidR="00A03B1B" w:rsidRPr="00A03B1B" w:rsidRDefault="00A03B1B" w:rsidP="00A03B1B">
            <w:pPr>
              <w:spacing w:after="60"/>
              <w:rPr>
                <w:rFonts w:eastAsia="SimSun"/>
                <w:i/>
                <w:iCs/>
                <w:sz w:val="20"/>
                <w:szCs w:val="20"/>
              </w:rPr>
            </w:pPr>
            <w:r w:rsidRPr="00A03B1B">
              <w:rPr>
                <w:rFonts w:eastAsia="SimSun"/>
                <w:i/>
                <w:iCs/>
                <w:sz w:val="20"/>
                <w:szCs w:val="20"/>
              </w:rPr>
              <w:lastRenderedPageBreak/>
              <w:t>q</w:t>
            </w:r>
          </w:p>
        </w:tc>
        <w:tc>
          <w:tcPr>
            <w:tcW w:w="452" w:type="pct"/>
            <w:tcBorders>
              <w:top w:val="single" w:sz="4" w:space="0" w:color="auto"/>
              <w:left w:val="single" w:sz="4" w:space="0" w:color="auto"/>
              <w:bottom w:val="single" w:sz="4" w:space="0" w:color="auto"/>
              <w:right w:val="single" w:sz="4" w:space="0" w:color="auto"/>
            </w:tcBorders>
          </w:tcPr>
          <w:p w14:paraId="0039E9DA" w14:textId="77777777" w:rsidR="00A03B1B" w:rsidRPr="00A03B1B" w:rsidRDefault="00A03B1B" w:rsidP="00A03B1B">
            <w:pPr>
              <w:spacing w:after="60"/>
              <w:rPr>
                <w:rFonts w:eastAsia="SimSun"/>
                <w:iCs/>
                <w:sz w:val="20"/>
                <w:szCs w:val="20"/>
              </w:rPr>
            </w:pPr>
            <w:r w:rsidRPr="00A03B1B">
              <w:rPr>
                <w:rFonts w:eastAsia="SimSun"/>
                <w:iCs/>
                <w:sz w:val="20"/>
                <w:szCs w:val="20"/>
              </w:rPr>
              <w:t>none</w:t>
            </w:r>
          </w:p>
        </w:tc>
        <w:tc>
          <w:tcPr>
            <w:tcW w:w="3300" w:type="pct"/>
            <w:tcBorders>
              <w:top w:val="single" w:sz="4" w:space="0" w:color="auto"/>
              <w:left w:val="single" w:sz="4" w:space="0" w:color="auto"/>
              <w:bottom w:val="single" w:sz="4" w:space="0" w:color="auto"/>
              <w:right w:val="single" w:sz="4" w:space="0" w:color="auto"/>
            </w:tcBorders>
          </w:tcPr>
          <w:p w14:paraId="48CCF596" w14:textId="77777777" w:rsidR="00A03B1B" w:rsidRPr="00A03B1B" w:rsidRDefault="00A03B1B" w:rsidP="00A03B1B">
            <w:pPr>
              <w:spacing w:after="60"/>
              <w:rPr>
                <w:rFonts w:eastAsia="SimSun"/>
                <w:iCs/>
                <w:sz w:val="20"/>
                <w:szCs w:val="20"/>
              </w:rPr>
            </w:pPr>
            <w:r w:rsidRPr="00A03B1B">
              <w:rPr>
                <w:rFonts w:eastAsia="SimSun"/>
                <w:iCs/>
                <w:sz w:val="20"/>
                <w:szCs w:val="20"/>
              </w:rPr>
              <w:t>A QSE.</w:t>
            </w:r>
          </w:p>
        </w:tc>
      </w:tr>
      <w:tr w:rsidR="00A03B1B" w:rsidRPr="00A03B1B" w14:paraId="392EF985" w14:textId="77777777" w:rsidTr="00B31BB1">
        <w:tc>
          <w:tcPr>
            <w:tcW w:w="1248" w:type="pct"/>
            <w:tcBorders>
              <w:top w:val="single" w:sz="4" w:space="0" w:color="auto"/>
              <w:left w:val="single" w:sz="4" w:space="0" w:color="auto"/>
              <w:bottom w:val="single" w:sz="4" w:space="0" w:color="auto"/>
              <w:right w:val="single" w:sz="4" w:space="0" w:color="auto"/>
            </w:tcBorders>
          </w:tcPr>
          <w:p w14:paraId="7820B5DC" w14:textId="77777777" w:rsidR="00A03B1B" w:rsidRPr="00A03B1B" w:rsidRDefault="00A03B1B" w:rsidP="00A03B1B">
            <w:pPr>
              <w:spacing w:after="60"/>
              <w:rPr>
                <w:rFonts w:eastAsia="SimSun"/>
                <w:i/>
                <w:iCs/>
                <w:sz w:val="20"/>
                <w:szCs w:val="20"/>
              </w:rPr>
            </w:pPr>
            <w:r w:rsidRPr="00A03B1B">
              <w:rPr>
                <w:rFonts w:eastAsia="SimSun"/>
                <w:i/>
                <w:iCs/>
                <w:sz w:val="20"/>
                <w:szCs w:val="20"/>
              </w:rPr>
              <w:t>p</w:t>
            </w:r>
          </w:p>
        </w:tc>
        <w:tc>
          <w:tcPr>
            <w:tcW w:w="452" w:type="pct"/>
            <w:tcBorders>
              <w:top w:val="single" w:sz="4" w:space="0" w:color="auto"/>
              <w:left w:val="single" w:sz="4" w:space="0" w:color="auto"/>
              <w:bottom w:val="single" w:sz="4" w:space="0" w:color="auto"/>
              <w:right w:val="single" w:sz="4" w:space="0" w:color="auto"/>
            </w:tcBorders>
          </w:tcPr>
          <w:p w14:paraId="19EDAF16" w14:textId="77777777" w:rsidR="00A03B1B" w:rsidRPr="00A03B1B" w:rsidRDefault="00A03B1B" w:rsidP="00A03B1B">
            <w:pPr>
              <w:spacing w:after="60"/>
              <w:rPr>
                <w:rFonts w:eastAsia="SimSun"/>
                <w:iCs/>
                <w:sz w:val="20"/>
                <w:szCs w:val="20"/>
              </w:rPr>
            </w:pPr>
            <w:r w:rsidRPr="00A03B1B">
              <w:rPr>
                <w:rFonts w:eastAsia="SimSun"/>
                <w:iCs/>
                <w:sz w:val="20"/>
                <w:szCs w:val="20"/>
              </w:rPr>
              <w:t>none</w:t>
            </w:r>
          </w:p>
        </w:tc>
        <w:tc>
          <w:tcPr>
            <w:tcW w:w="3300" w:type="pct"/>
            <w:tcBorders>
              <w:top w:val="single" w:sz="4" w:space="0" w:color="auto"/>
              <w:left w:val="single" w:sz="4" w:space="0" w:color="auto"/>
              <w:bottom w:val="single" w:sz="4" w:space="0" w:color="auto"/>
              <w:right w:val="single" w:sz="4" w:space="0" w:color="auto"/>
            </w:tcBorders>
          </w:tcPr>
          <w:p w14:paraId="4E62A3B3" w14:textId="77777777" w:rsidR="00A03B1B" w:rsidRPr="00A03B1B" w:rsidRDefault="00A03B1B" w:rsidP="00A03B1B">
            <w:pPr>
              <w:spacing w:after="60"/>
              <w:rPr>
                <w:rFonts w:eastAsia="SimSun"/>
                <w:iCs/>
                <w:sz w:val="20"/>
                <w:szCs w:val="20"/>
              </w:rPr>
            </w:pPr>
            <w:r w:rsidRPr="00A03B1B">
              <w:rPr>
                <w:rFonts w:eastAsia="SimSun"/>
                <w:iCs/>
                <w:sz w:val="20"/>
                <w:szCs w:val="20"/>
              </w:rPr>
              <w:t>A Settlement Point.</w:t>
            </w:r>
          </w:p>
        </w:tc>
      </w:tr>
      <w:tr w:rsidR="00A03B1B" w:rsidRPr="00A03B1B" w14:paraId="639DCA94" w14:textId="77777777" w:rsidTr="00B31BB1">
        <w:tc>
          <w:tcPr>
            <w:tcW w:w="1248" w:type="pct"/>
            <w:tcBorders>
              <w:top w:val="single" w:sz="4" w:space="0" w:color="auto"/>
              <w:left w:val="single" w:sz="4" w:space="0" w:color="auto"/>
              <w:bottom w:val="single" w:sz="4" w:space="0" w:color="auto"/>
              <w:right w:val="single" w:sz="4" w:space="0" w:color="auto"/>
            </w:tcBorders>
          </w:tcPr>
          <w:p w14:paraId="5A2747F2" w14:textId="77777777" w:rsidR="00A03B1B" w:rsidRPr="00A03B1B" w:rsidRDefault="00A03B1B" w:rsidP="00A03B1B">
            <w:pPr>
              <w:spacing w:after="60"/>
              <w:rPr>
                <w:rFonts w:eastAsia="SimSun"/>
                <w:i/>
                <w:iCs/>
                <w:sz w:val="20"/>
                <w:szCs w:val="20"/>
              </w:rPr>
            </w:pPr>
            <w:r w:rsidRPr="00A03B1B">
              <w:rPr>
                <w:rFonts w:eastAsia="SimSun"/>
                <w:i/>
                <w:iCs/>
                <w:sz w:val="20"/>
                <w:szCs w:val="20"/>
              </w:rPr>
              <w:t>r</w:t>
            </w:r>
          </w:p>
        </w:tc>
        <w:tc>
          <w:tcPr>
            <w:tcW w:w="452" w:type="pct"/>
            <w:tcBorders>
              <w:top w:val="single" w:sz="4" w:space="0" w:color="auto"/>
              <w:left w:val="single" w:sz="4" w:space="0" w:color="auto"/>
              <w:bottom w:val="single" w:sz="4" w:space="0" w:color="auto"/>
              <w:right w:val="single" w:sz="4" w:space="0" w:color="auto"/>
            </w:tcBorders>
          </w:tcPr>
          <w:p w14:paraId="2FFFE695" w14:textId="77777777" w:rsidR="00A03B1B" w:rsidRPr="00A03B1B" w:rsidRDefault="00A03B1B" w:rsidP="00A03B1B">
            <w:pPr>
              <w:spacing w:after="60"/>
              <w:rPr>
                <w:rFonts w:eastAsia="SimSun"/>
                <w:iCs/>
                <w:sz w:val="20"/>
                <w:szCs w:val="20"/>
              </w:rPr>
            </w:pPr>
            <w:r w:rsidRPr="00A03B1B">
              <w:rPr>
                <w:rFonts w:eastAsia="SimSun"/>
                <w:iCs/>
                <w:sz w:val="20"/>
                <w:szCs w:val="20"/>
              </w:rPr>
              <w:t>none</w:t>
            </w:r>
          </w:p>
        </w:tc>
        <w:tc>
          <w:tcPr>
            <w:tcW w:w="3300" w:type="pct"/>
            <w:tcBorders>
              <w:top w:val="single" w:sz="4" w:space="0" w:color="auto"/>
              <w:left w:val="single" w:sz="4" w:space="0" w:color="auto"/>
              <w:bottom w:val="single" w:sz="4" w:space="0" w:color="auto"/>
              <w:right w:val="single" w:sz="4" w:space="0" w:color="auto"/>
            </w:tcBorders>
          </w:tcPr>
          <w:p w14:paraId="073DA98A" w14:textId="77777777" w:rsidR="00A03B1B" w:rsidRPr="00A03B1B" w:rsidRDefault="00A03B1B" w:rsidP="00A03B1B">
            <w:pPr>
              <w:spacing w:after="60"/>
              <w:rPr>
                <w:rFonts w:eastAsia="SimSun"/>
                <w:iCs/>
                <w:sz w:val="20"/>
                <w:szCs w:val="20"/>
              </w:rPr>
            </w:pPr>
            <w:r w:rsidRPr="00A03B1B">
              <w:rPr>
                <w:rFonts w:eastAsia="SimSun"/>
                <w:iCs/>
                <w:sz w:val="20"/>
                <w:szCs w:val="20"/>
              </w:rPr>
              <w:t>A DAM-committed Generation Resource.</w:t>
            </w:r>
          </w:p>
        </w:tc>
      </w:tr>
    </w:tbl>
    <w:bookmarkEnd w:id="192"/>
    <w:bookmarkEnd w:id="193"/>
    <w:p w14:paraId="3771797E" w14:textId="77777777" w:rsidR="00A03B1B" w:rsidRPr="00A03B1B" w:rsidRDefault="00A03B1B" w:rsidP="00A03B1B">
      <w:pPr>
        <w:keepNext/>
        <w:tabs>
          <w:tab w:val="left" w:pos="1620"/>
        </w:tabs>
        <w:spacing w:before="480" w:after="240"/>
        <w:ind w:left="1627" w:hanging="1627"/>
        <w:outlineLvl w:val="4"/>
        <w:rPr>
          <w:ins w:id="251" w:author="ERCOT" w:date="2025-09-18T18:56:00Z"/>
          <w:rFonts w:eastAsia="SimSun"/>
          <w:szCs w:val="26"/>
        </w:rPr>
      </w:pPr>
      <w:ins w:id="252" w:author="ERCOT" w:date="2025-09-18T18:56:00Z">
        <w:r w:rsidRPr="00A03B1B">
          <w:rPr>
            <w:rFonts w:eastAsia="SimSun"/>
            <w:b/>
            <w:bCs/>
            <w:i/>
            <w:iCs/>
            <w:szCs w:val="26"/>
          </w:rPr>
          <w:t>4.6.4.1.6</w:t>
        </w:r>
        <w:r w:rsidRPr="00A03B1B">
          <w:rPr>
            <w:rFonts w:eastAsia="SimSun"/>
            <w:b/>
            <w:bCs/>
            <w:i/>
            <w:iCs/>
            <w:szCs w:val="26"/>
          </w:rPr>
          <w:tab/>
          <w:t>Dispatchable Reliability Reserve Service Payment</w:t>
        </w:r>
      </w:ins>
    </w:p>
    <w:p w14:paraId="174E9591" w14:textId="77777777" w:rsidR="00A03B1B" w:rsidRPr="00A03B1B" w:rsidRDefault="00A03B1B" w:rsidP="00A03B1B">
      <w:pPr>
        <w:spacing w:after="240"/>
        <w:ind w:left="720" w:hanging="720"/>
        <w:rPr>
          <w:ins w:id="253" w:author="ERCOT" w:date="2025-09-18T18:56:00Z"/>
          <w:rFonts w:eastAsia="SimSun"/>
        </w:rPr>
      </w:pPr>
      <w:ins w:id="254" w:author="ERCOT" w:date="2025-09-18T18:56:00Z">
        <w:r w:rsidRPr="00A03B1B">
          <w:rPr>
            <w:rFonts w:eastAsia="SimSun"/>
          </w:rPr>
          <w:t>(1)</w:t>
        </w:r>
        <w:r w:rsidRPr="00A03B1B">
          <w:rPr>
            <w:rFonts w:eastAsia="SimSun"/>
          </w:rPr>
          <w:tab/>
          <w:t>ERCOT shall pay each QSE whose Resource-specific Ancillary Service Offers to provide DRRS to ERCOT were cleared in the DAM, for each hour as follows:</w:t>
        </w:r>
      </w:ins>
    </w:p>
    <w:p w14:paraId="3CCC9765" w14:textId="77777777" w:rsidR="00A03B1B" w:rsidRPr="00A03B1B" w:rsidRDefault="00A03B1B" w:rsidP="00A03B1B">
      <w:pPr>
        <w:tabs>
          <w:tab w:val="left" w:pos="2340"/>
          <w:tab w:val="left" w:pos="3420"/>
        </w:tabs>
        <w:spacing w:after="240"/>
        <w:ind w:left="720"/>
        <w:rPr>
          <w:ins w:id="255" w:author="ERCOT" w:date="2025-09-18T18:56:00Z"/>
          <w:rFonts w:eastAsia="SimSun"/>
          <w:bCs/>
        </w:rPr>
      </w:pPr>
      <w:ins w:id="256" w:author="ERCOT" w:date="2025-09-18T18:56:00Z">
        <w:r w:rsidRPr="00A03B1B">
          <w:rPr>
            <w:rFonts w:eastAsia="SimSun"/>
            <w:bCs/>
          </w:rPr>
          <w:t xml:space="preserve">PCDRRAMT </w:t>
        </w:r>
        <w:r w:rsidRPr="00A03B1B">
          <w:rPr>
            <w:rFonts w:eastAsia="SimSun"/>
            <w:bCs/>
            <w:i/>
            <w:vertAlign w:val="subscript"/>
          </w:rPr>
          <w:t>q</w:t>
        </w:r>
        <w:r w:rsidRPr="00A03B1B">
          <w:rPr>
            <w:rFonts w:eastAsia="SimSun"/>
            <w:bCs/>
          </w:rPr>
          <w:tab/>
          <w:t>=</w:t>
        </w:r>
        <w:r w:rsidRPr="00A03B1B">
          <w:rPr>
            <w:rFonts w:eastAsia="SimSun"/>
            <w:bCs/>
          </w:rPr>
          <w:tab/>
          <w:t xml:space="preserve">(-1) * MCPCDRR </w:t>
        </w:r>
        <w:r w:rsidRPr="00A03B1B">
          <w:rPr>
            <w:rFonts w:eastAsia="SimSun"/>
            <w:bCs/>
            <w:i/>
            <w:vertAlign w:val="subscript"/>
          </w:rPr>
          <w:t>DAM</w:t>
        </w:r>
        <w:r w:rsidRPr="00A03B1B">
          <w:rPr>
            <w:rFonts w:eastAsia="SimSun"/>
            <w:bCs/>
          </w:rPr>
          <w:t xml:space="preserve"> * PCDRR </w:t>
        </w:r>
        <w:r w:rsidRPr="00A03B1B">
          <w:rPr>
            <w:rFonts w:eastAsia="SimSun"/>
            <w:bCs/>
            <w:i/>
            <w:vertAlign w:val="subscript"/>
          </w:rPr>
          <w:t>q</w:t>
        </w:r>
      </w:ins>
    </w:p>
    <w:p w14:paraId="0FD8CE9E" w14:textId="77777777" w:rsidR="00A03B1B" w:rsidRPr="00A03B1B" w:rsidRDefault="00A03B1B" w:rsidP="00A03B1B">
      <w:pPr>
        <w:spacing w:after="240"/>
        <w:rPr>
          <w:ins w:id="257" w:author="ERCOT" w:date="2025-09-18T18:56:00Z"/>
          <w:rFonts w:eastAsia="SimSun"/>
          <w:lang w:val="pt-BR"/>
        </w:rPr>
      </w:pPr>
      <w:ins w:id="258" w:author="ERCOT" w:date="2025-09-18T18:56:00Z">
        <w:r w:rsidRPr="00A03B1B">
          <w:rPr>
            <w:rFonts w:eastAsia="SimSun"/>
            <w:lang w:val="pt-BR"/>
          </w:rPr>
          <w:t>Where:</w:t>
        </w:r>
      </w:ins>
    </w:p>
    <w:p w14:paraId="0B7B3D79" w14:textId="09C1D160" w:rsidR="00A03B1B" w:rsidRPr="00A03B1B" w:rsidRDefault="00A03B1B" w:rsidP="00A03B1B">
      <w:pPr>
        <w:spacing w:after="240"/>
        <w:ind w:left="720"/>
        <w:rPr>
          <w:ins w:id="259" w:author="ERCOT" w:date="2025-09-18T18:56:00Z"/>
          <w:rFonts w:eastAsia="SimSun"/>
          <w:i/>
          <w:iCs/>
          <w:vertAlign w:val="subscript"/>
          <w:lang w:val="pt-BR"/>
        </w:rPr>
      </w:pPr>
      <w:ins w:id="260" w:author="ERCOT" w:date="2025-09-18T18:56:00Z">
        <w:r w:rsidRPr="00A03B1B">
          <w:rPr>
            <w:rFonts w:eastAsia="SimSun"/>
            <w:lang w:val="pt-BR"/>
          </w:rPr>
          <w:t xml:space="preserve">PCDRR </w:t>
        </w:r>
        <w:r w:rsidRPr="00A03B1B">
          <w:rPr>
            <w:rFonts w:eastAsia="SimSun"/>
            <w:i/>
            <w:iCs/>
            <w:vertAlign w:val="subscript"/>
            <w:lang w:val="pt-BR"/>
          </w:rPr>
          <w:t>q</w:t>
        </w:r>
        <w:r w:rsidRPr="00A03B1B">
          <w:rPr>
            <w:rFonts w:eastAsia="SimSun"/>
          </w:rPr>
          <w:tab/>
        </w:r>
        <w:r w:rsidRPr="00A03B1B">
          <w:rPr>
            <w:rFonts w:eastAsia="SimSun"/>
            <w:lang w:val="pt-BR"/>
          </w:rPr>
          <w:t>=</w:t>
        </w:r>
        <w:r w:rsidRPr="00A03B1B">
          <w:rPr>
            <w:rFonts w:eastAsia="SimSun"/>
          </w:rPr>
          <w:tab/>
        </w:r>
      </w:ins>
      <w:ins w:id="261" w:author="ERCOT" w:date="2025-09-30T12:29:00Z">
        <w:r w:rsidRPr="00A03B1B">
          <w:rPr>
            <w:rFonts w:eastAsia="SimSun"/>
            <w:noProof/>
          </w:rPr>
          <w:drawing>
            <wp:inline distT="0" distB="0" distL="0" distR="0" wp14:anchorId="7350E4D3" wp14:editId="7EFB4CE4">
              <wp:extent cx="160020" cy="312420"/>
              <wp:effectExtent l="0" t="0" r="0" b="0"/>
              <wp:docPr id="10678" name="Picture 2" descr="ActiveX con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tiveX control"/>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0020" cy="312420"/>
                      </a:xfrm>
                      <a:prstGeom prst="rect">
                        <a:avLst/>
                      </a:prstGeom>
                      <a:noFill/>
                      <a:ln>
                        <a:noFill/>
                      </a:ln>
                    </pic:spPr>
                  </pic:pic>
                </a:graphicData>
              </a:graphic>
            </wp:inline>
          </w:drawing>
        </w:r>
      </w:ins>
      <w:ins w:id="262" w:author="ERCOT" w:date="2025-09-18T18:56:00Z">
        <w:r w:rsidRPr="00A03B1B">
          <w:rPr>
            <w:rFonts w:eastAsia="SimSun"/>
            <w:lang w:val="pt-BR"/>
          </w:rPr>
          <w:t>PCDRRR</w:t>
        </w:r>
        <w:r w:rsidRPr="00A03B1B">
          <w:rPr>
            <w:rFonts w:eastAsia="SimSun"/>
            <w:i/>
            <w:iCs/>
            <w:lang w:val="pt-BR"/>
          </w:rPr>
          <w:t xml:space="preserve"> </w:t>
        </w:r>
        <w:r w:rsidRPr="00A03B1B">
          <w:rPr>
            <w:rFonts w:eastAsia="SimSun"/>
            <w:i/>
            <w:iCs/>
            <w:vertAlign w:val="subscript"/>
            <w:lang w:val="pt-BR"/>
          </w:rPr>
          <w:t>r, q, DAM</w:t>
        </w:r>
      </w:ins>
    </w:p>
    <w:p w14:paraId="11F1F5AB" w14:textId="77777777" w:rsidR="00A03B1B" w:rsidRPr="00A03B1B" w:rsidRDefault="00A03B1B" w:rsidP="00A03B1B">
      <w:pPr>
        <w:spacing w:before="240" w:after="240"/>
        <w:ind w:left="720" w:hanging="720"/>
        <w:rPr>
          <w:ins w:id="263" w:author="ERCOT" w:date="2025-09-18T18:56:00Z"/>
          <w:rFonts w:eastAsia="SimSun"/>
          <w:lang w:val="pt-BR"/>
        </w:rPr>
      </w:pPr>
      <w:ins w:id="264" w:author="ERCOT" w:date="2025-09-18T18:56:00Z">
        <w:r w:rsidRPr="00A03B1B">
          <w:rPr>
            <w:rFonts w:eastAsia="SimSun"/>
            <w:lang w:val="pt-BR"/>
          </w:rPr>
          <w:t>(2)</w:t>
        </w:r>
        <w:r w:rsidRPr="00A03B1B">
          <w:rPr>
            <w:rFonts w:eastAsia="SimSun"/>
          </w:rPr>
          <w:t xml:space="preserve">  </w:t>
        </w:r>
        <w:r w:rsidRPr="00A03B1B">
          <w:rPr>
            <w:rFonts w:eastAsia="SimSun"/>
          </w:rPr>
          <w:tab/>
          <w:t>ERCOT shall pay each QSE whose Ancillary Service Only Offers to provide DRRS to ERCOT were cleared in the DAM, for each hour as follows:</w:t>
        </w:r>
      </w:ins>
    </w:p>
    <w:p w14:paraId="0A6A6921" w14:textId="77777777" w:rsidR="00A03B1B" w:rsidRPr="00A03B1B" w:rsidRDefault="00A03B1B" w:rsidP="00A03B1B">
      <w:pPr>
        <w:tabs>
          <w:tab w:val="left" w:pos="2340"/>
          <w:tab w:val="left" w:pos="3420"/>
        </w:tabs>
        <w:spacing w:after="240"/>
        <w:ind w:left="1080" w:hanging="360"/>
        <w:rPr>
          <w:ins w:id="265" w:author="ERCOT" w:date="2025-09-18T18:56:00Z"/>
          <w:rFonts w:eastAsia="SimSun"/>
          <w:lang w:val="x-none"/>
        </w:rPr>
      </w:pPr>
      <w:ins w:id="266" w:author="ERCOT" w:date="2025-09-18T18:56:00Z">
        <w:r w:rsidRPr="00A03B1B">
          <w:rPr>
            <w:rFonts w:eastAsia="SimSun"/>
            <w:bCs/>
          </w:rPr>
          <w:t xml:space="preserve">DAPCDRROAMT </w:t>
        </w:r>
        <w:r w:rsidRPr="00A03B1B">
          <w:rPr>
            <w:rFonts w:eastAsia="SimSun"/>
            <w:bCs/>
            <w:i/>
            <w:vertAlign w:val="subscript"/>
          </w:rPr>
          <w:t>q</w:t>
        </w:r>
        <w:r w:rsidRPr="00A03B1B">
          <w:rPr>
            <w:rFonts w:eastAsia="SimSun"/>
            <w:bCs/>
          </w:rPr>
          <w:t xml:space="preserve">  = (-1) * MCPCDRR</w:t>
        </w:r>
        <w:r w:rsidRPr="00A03B1B">
          <w:rPr>
            <w:rFonts w:eastAsia="SimSun"/>
            <w:bCs/>
            <w:i/>
            <w:vertAlign w:val="subscript"/>
          </w:rPr>
          <w:t xml:space="preserve"> DAM</w:t>
        </w:r>
        <w:r w:rsidRPr="00A03B1B">
          <w:rPr>
            <w:rFonts w:eastAsia="SimSun"/>
            <w:bCs/>
          </w:rPr>
          <w:t xml:space="preserve"> * DADRROAWD</w:t>
        </w:r>
        <w:r w:rsidRPr="00A03B1B">
          <w:rPr>
            <w:rFonts w:eastAsia="SimSun"/>
            <w:bCs/>
            <w:i/>
            <w:vertAlign w:val="subscript"/>
          </w:rPr>
          <w:t xml:space="preserve"> q</w:t>
        </w:r>
      </w:ins>
    </w:p>
    <w:p w14:paraId="2F4FDFD2" w14:textId="77777777" w:rsidR="00A03B1B" w:rsidRPr="00A03B1B" w:rsidRDefault="00A03B1B" w:rsidP="00A03B1B">
      <w:pPr>
        <w:rPr>
          <w:ins w:id="267" w:author="ERCOT" w:date="2025-09-18T18:56:00Z"/>
          <w:rFonts w:eastAsia="SimSun"/>
        </w:rPr>
      </w:pPr>
      <w:ins w:id="268" w:author="ERCOT" w:date="2025-09-18T18:56:00Z">
        <w:r w:rsidRPr="00A03B1B">
          <w:rPr>
            <w:rFonts w:eastAsia="SimSun"/>
          </w:rPr>
          <w:t>The above variables are defined as follows:</w:t>
        </w:r>
      </w:ins>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62"/>
        <w:gridCol w:w="856"/>
        <w:gridCol w:w="6532"/>
      </w:tblGrid>
      <w:tr w:rsidR="00A03B1B" w:rsidRPr="00A03B1B" w14:paraId="6E5E3F03" w14:textId="77777777" w:rsidTr="00B31BB1">
        <w:trPr>
          <w:ins w:id="269" w:author="ERCOT" w:date="2025-09-18T18:56:00Z"/>
        </w:trPr>
        <w:tc>
          <w:tcPr>
            <w:tcW w:w="1049" w:type="pct"/>
          </w:tcPr>
          <w:p w14:paraId="264A440C" w14:textId="77777777" w:rsidR="00A03B1B" w:rsidRPr="00A03B1B" w:rsidRDefault="00A03B1B" w:rsidP="00A03B1B">
            <w:pPr>
              <w:spacing w:after="240"/>
              <w:rPr>
                <w:ins w:id="270" w:author="ERCOT" w:date="2025-09-18T18:56:00Z"/>
                <w:rFonts w:eastAsia="SimSun"/>
                <w:b/>
                <w:iCs/>
                <w:sz w:val="20"/>
                <w:szCs w:val="20"/>
              </w:rPr>
            </w:pPr>
            <w:ins w:id="271" w:author="ERCOT" w:date="2025-09-18T18:56:00Z">
              <w:r w:rsidRPr="00A03B1B">
                <w:rPr>
                  <w:rFonts w:eastAsia="SimSun"/>
                  <w:b/>
                  <w:iCs/>
                  <w:sz w:val="20"/>
                  <w:szCs w:val="20"/>
                </w:rPr>
                <w:t>Variable</w:t>
              </w:r>
            </w:ins>
          </w:p>
        </w:tc>
        <w:tc>
          <w:tcPr>
            <w:tcW w:w="458" w:type="pct"/>
          </w:tcPr>
          <w:p w14:paraId="0A214226" w14:textId="77777777" w:rsidR="00A03B1B" w:rsidRPr="00A03B1B" w:rsidRDefault="00A03B1B" w:rsidP="00A03B1B">
            <w:pPr>
              <w:spacing w:after="240"/>
              <w:rPr>
                <w:ins w:id="272" w:author="ERCOT" w:date="2025-09-18T18:56:00Z"/>
                <w:rFonts w:eastAsia="SimSun"/>
                <w:b/>
                <w:iCs/>
                <w:sz w:val="20"/>
                <w:szCs w:val="20"/>
              </w:rPr>
            </w:pPr>
            <w:ins w:id="273" w:author="ERCOT" w:date="2025-09-18T18:56:00Z">
              <w:r w:rsidRPr="00A03B1B">
                <w:rPr>
                  <w:rFonts w:eastAsia="SimSun"/>
                  <w:b/>
                  <w:iCs/>
                  <w:sz w:val="20"/>
                  <w:szCs w:val="20"/>
                </w:rPr>
                <w:t>Unit</w:t>
              </w:r>
            </w:ins>
          </w:p>
        </w:tc>
        <w:tc>
          <w:tcPr>
            <w:tcW w:w="3493" w:type="pct"/>
          </w:tcPr>
          <w:p w14:paraId="38F371B7" w14:textId="77777777" w:rsidR="00A03B1B" w:rsidRPr="00A03B1B" w:rsidRDefault="00A03B1B" w:rsidP="00A03B1B">
            <w:pPr>
              <w:spacing w:after="240"/>
              <w:rPr>
                <w:ins w:id="274" w:author="ERCOT" w:date="2025-09-18T18:56:00Z"/>
                <w:rFonts w:eastAsia="SimSun"/>
                <w:b/>
                <w:iCs/>
                <w:sz w:val="20"/>
                <w:szCs w:val="20"/>
              </w:rPr>
            </w:pPr>
            <w:ins w:id="275" w:author="ERCOT" w:date="2025-09-18T18:56:00Z">
              <w:r w:rsidRPr="00A03B1B">
                <w:rPr>
                  <w:rFonts w:eastAsia="SimSun"/>
                  <w:b/>
                  <w:iCs/>
                  <w:sz w:val="20"/>
                  <w:szCs w:val="20"/>
                </w:rPr>
                <w:t>Definition</w:t>
              </w:r>
            </w:ins>
          </w:p>
        </w:tc>
      </w:tr>
      <w:tr w:rsidR="00A03B1B" w:rsidRPr="00A03B1B" w14:paraId="5C1EBF89" w14:textId="77777777" w:rsidTr="00B31BB1">
        <w:trPr>
          <w:ins w:id="276" w:author="ERCOT" w:date="2025-09-18T18:56:00Z"/>
        </w:trPr>
        <w:tc>
          <w:tcPr>
            <w:tcW w:w="1049" w:type="pct"/>
          </w:tcPr>
          <w:p w14:paraId="30A44582" w14:textId="77777777" w:rsidR="00A03B1B" w:rsidRPr="00A03B1B" w:rsidRDefault="00A03B1B" w:rsidP="00A03B1B">
            <w:pPr>
              <w:spacing w:after="60"/>
              <w:rPr>
                <w:ins w:id="277" w:author="ERCOT" w:date="2025-09-18T18:56:00Z"/>
                <w:rFonts w:eastAsia="SimSun"/>
                <w:iCs/>
                <w:sz w:val="20"/>
                <w:szCs w:val="20"/>
              </w:rPr>
            </w:pPr>
            <w:ins w:id="278" w:author="ERCOT" w:date="2025-09-18T18:56:00Z">
              <w:r w:rsidRPr="00A03B1B">
                <w:rPr>
                  <w:rFonts w:eastAsia="SimSun"/>
                  <w:iCs/>
                  <w:sz w:val="20"/>
                  <w:szCs w:val="20"/>
                </w:rPr>
                <w:t xml:space="preserve">PCDRRAMT </w:t>
              </w:r>
              <w:r w:rsidRPr="00A03B1B">
                <w:rPr>
                  <w:rFonts w:eastAsia="SimSun"/>
                  <w:i/>
                  <w:iCs/>
                  <w:sz w:val="20"/>
                  <w:szCs w:val="20"/>
                  <w:vertAlign w:val="subscript"/>
                </w:rPr>
                <w:t>q</w:t>
              </w:r>
            </w:ins>
          </w:p>
        </w:tc>
        <w:tc>
          <w:tcPr>
            <w:tcW w:w="458" w:type="pct"/>
          </w:tcPr>
          <w:p w14:paraId="290B69F7" w14:textId="77777777" w:rsidR="00A03B1B" w:rsidRPr="00A03B1B" w:rsidRDefault="00A03B1B" w:rsidP="00A03B1B">
            <w:pPr>
              <w:spacing w:after="60"/>
              <w:rPr>
                <w:ins w:id="279" w:author="ERCOT" w:date="2025-09-18T18:56:00Z"/>
                <w:rFonts w:eastAsia="SimSun"/>
                <w:iCs/>
                <w:sz w:val="20"/>
                <w:szCs w:val="20"/>
              </w:rPr>
            </w:pPr>
            <w:ins w:id="280" w:author="ERCOT" w:date="2025-09-18T18:56:00Z">
              <w:r w:rsidRPr="00A03B1B">
                <w:rPr>
                  <w:rFonts w:eastAsia="SimSun"/>
                  <w:iCs/>
                  <w:sz w:val="20"/>
                  <w:szCs w:val="20"/>
                </w:rPr>
                <w:t>$</w:t>
              </w:r>
            </w:ins>
          </w:p>
        </w:tc>
        <w:tc>
          <w:tcPr>
            <w:tcW w:w="3493" w:type="pct"/>
          </w:tcPr>
          <w:p w14:paraId="35ECE520" w14:textId="77777777" w:rsidR="00A03B1B" w:rsidRPr="00A03B1B" w:rsidRDefault="00A03B1B" w:rsidP="00A03B1B">
            <w:pPr>
              <w:spacing w:after="60"/>
              <w:rPr>
                <w:ins w:id="281" w:author="ERCOT" w:date="2025-09-18T18:56:00Z"/>
                <w:rFonts w:eastAsia="SimSun"/>
                <w:iCs/>
                <w:sz w:val="20"/>
                <w:szCs w:val="20"/>
              </w:rPr>
            </w:pPr>
            <w:ins w:id="282" w:author="ERCOT" w:date="2025-09-18T18:56:00Z">
              <w:r w:rsidRPr="00A03B1B">
                <w:rPr>
                  <w:rFonts w:eastAsia="SimSun"/>
                  <w:i/>
                  <w:iCs/>
                  <w:sz w:val="20"/>
                  <w:szCs w:val="20"/>
                </w:rPr>
                <w:t xml:space="preserve">Procured Capacity for </w:t>
              </w:r>
              <w:del w:id="283" w:author="ERCOT" w:date="2025-09-30T11:52:00Z">
                <w:r w:rsidRPr="00A03B1B">
                  <w:rPr>
                    <w:rFonts w:eastAsia="SimSun"/>
                    <w:i/>
                    <w:iCs/>
                    <w:sz w:val="20"/>
                    <w:szCs w:val="20"/>
                  </w:rPr>
                  <w:delText xml:space="preserve"> </w:delText>
                </w:r>
              </w:del>
              <w:r w:rsidRPr="00A03B1B">
                <w:rPr>
                  <w:rFonts w:eastAsia="SimSun"/>
                  <w:i/>
                  <w:iCs/>
                  <w:sz w:val="20"/>
                  <w:szCs w:val="20"/>
                </w:rPr>
                <w:t>Dispatchable Reliability Reserve Service Amount per QSE in DAM</w:t>
              </w:r>
              <w:r w:rsidRPr="00A03B1B">
                <w:rPr>
                  <w:rFonts w:eastAsia="SimSun"/>
                  <w:iCs/>
                  <w:sz w:val="20"/>
                  <w:szCs w:val="20"/>
                </w:rPr>
                <w:t xml:space="preserve">—The DAM DRRS payment for QSE </w:t>
              </w:r>
              <w:r w:rsidRPr="00A03B1B">
                <w:rPr>
                  <w:rFonts w:eastAsia="SimSun"/>
                  <w:i/>
                  <w:iCs/>
                  <w:sz w:val="20"/>
                  <w:szCs w:val="20"/>
                </w:rPr>
                <w:t>q</w:t>
              </w:r>
              <w:r w:rsidRPr="00A03B1B">
                <w:rPr>
                  <w:rFonts w:eastAsia="SimSun"/>
                  <w:iCs/>
                  <w:sz w:val="20"/>
                  <w:szCs w:val="20"/>
                </w:rPr>
                <w:t xml:space="preserve"> for the hour.</w:t>
              </w:r>
            </w:ins>
          </w:p>
        </w:tc>
      </w:tr>
      <w:tr w:rsidR="00A03B1B" w:rsidRPr="00A03B1B" w14:paraId="03E9D817" w14:textId="77777777" w:rsidTr="00B31BB1">
        <w:trPr>
          <w:ins w:id="284" w:author="ERCOT" w:date="2025-09-18T18:56:00Z"/>
        </w:trPr>
        <w:tc>
          <w:tcPr>
            <w:tcW w:w="1049" w:type="pct"/>
          </w:tcPr>
          <w:p w14:paraId="22A6CC7A" w14:textId="77777777" w:rsidR="00A03B1B" w:rsidRPr="00A03B1B" w:rsidRDefault="00A03B1B" w:rsidP="00A03B1B">
            <w:pPr>
              <w:spacing w:after="60"/>
              <w:rPr>
                <w:ins w:id="285" w:author="ERCOT" w:date="2025-09-18T18:56:00Z"/>
                <w:rFonts w:eastAsia="SimSun"/>
                <w:iCs/>
                <w:sz w:val="20"/>
                <w:szCs w:val="20"/>
              </w:rPr>
            </w:pPr>
            <w:ins w:id="286" w:author="ERCOT" w:date="2025-09-18T18:56:00Z">
              <w:r w:rsidRPr="00A03B1B">
                <w:rPr>
                  <w:rFonts w:eastAsia="SimSun"/>
                  <w:iCs/>
                  <w:sz w:val="20"/>
                  <w:szCs w:val="20"/>
                </w:rPr>
                <w:t>DAPCDRROAMT</w:t>
              </w:r>
              <w:r w:rsidRPr="00A03B1B">
                <w:rPr>
                  <w:rFonts w:eastAsia="SimSun"/>
                  <w:i/>
                  <w:iCs/>
                  <w:sz w:val="20"/>
                  <w:szCs w:val="20"/>
                </w:rPr>
                <w:t xml:space="preserve"> </w:t>
              </w:r>
              <w:r w:rsidRPr="00A03B1B">
                <w:rPr>
                  <w:rFonts w:eastAsia="SimSun"/>
                  <w:i/>
                  <w:iCs/>
                  <w:sz w:val="20"/>
                  <w:szCs w:val="20"/>
                  <w:vertAlign w:val="subscript"/>
                </w:rPr>
                <w:t>q</w:t>
              </w:r>
            </w:ins>
          </w:p>
        </w:tc>
        <w:tc>
          <w:tcPr>
            <w:tcW w:w="458" w:type="pct"/>
          </w:tcPr>
          <w:p w14:paraId="73FF38C3" w14:textId="77777777" w:rsidR="00A03B1B" w:rsidRPr="00A03B1B" w:rsidRDefault="00A03B1B" w:rsidP="00A03B1B">
            <w:pPr>
              <w:spacing w:after="60"/>
              <w:rPr>
                <w:ins w:id="287" w:author="ERCOT" w:date="2025-09-18T18:56:00Z"/>
                <w:rFonts w:eastAsia="SimSun"/>
                <w:iCs/>
                <w:sz w:val="20"/>
                <w:szCs w:val="20"/>
              </w:rPr>
            </w:pPr>
            <w:ins w:id="288" w:author="ERCOT" w:date="2025-09-18T18:56:00Z">
              <w:r w:rsidRPr="00A03B1B">
                <w:rPr>
                  <w:rFonts w:eastAsia="SimSun"/>
                  <w:iCs/>
                  <w:sz w:val="20"/>
                  <w:szCs w:val="20"/>
                </w:rPr>
                <w:t>$</w:t>
              </w:r>
            </w:ins>
          </w:p>
        </w:tc>
        <w:tc>
          <w:tcPr>
            <w:tcW w:w="3493" w:type="pct"/>
          </w:tcPr>
          <w:p w14:paraId="213185E1" w14:textId="77777777" w:rsidR="00A03B1B" w:rsidRPr="00A03B1B" w:rsidRDefault="00A03B1B" w:rsidP="00A03B1B">
            <w:pPr>
              <w:spacing w:after="60"/>
              <w:rPr>
                <w:ins w:id="289" w:author="ERCOT" w:date="2025-09-18T18:56:00Z"/>
                <w:rFonts w:eastAsia="SimSun"/>
                <w:i/>
                <w:iCs/>
                <w:sz w:val="20"/>
                <w:szCs w:val="20"/>
              </w:rPr>
            </w:pPr>
            <w:ins w:id="290" w:author="ERCOT" w:date="2025-09-18T18:56:00Z">
              <w:r w:rsidRPr="00A03B1B">
                <w:rPr>
                  <w:rFonts w:eastAsia="SimSun"/>
                  <w:i/>
                  <w:iCs/>
                  <w:sz w:val="20"/>
                  <w:szCs w:val="20"/>
                </w:rPr>
                <w:t>Day-Ahead Procured Capacity for Dispatchable Reliability Reserve Service</w:t>
              </w:r>
              <w:del w:id="291" w:author="ERCOT" w:date="2025-10-24T20:44:00Z">
                <w:r w:rsidRPr="00A03B1B">
                  <w:rPr>
                    <w:rFonts w:eastAsia="SimSun"/>
                    <w:i/>
                    <w:iCs/>
                    <w:sz w:val="20"/>
                    <w:szCs w:val="20"/>
                  </w:rPr>
                  <w:delText xml:space="preserve"> </w:delText>
                </w:r>
              </w:del>
            </w:ins>
            <w:ins w:id="292" w:author="ERCOT" w:date="2025-10-24T20:44:00Z">
              <w:r w:rsidRPr="00A03B1B">
                <w:rPr>
                  <w:rFonts w:eastAsia="SimSun"/>
                  <w:i/>
                  <w:iCs/>
                  <w:sz w:val="20"/>
                  <w:szCs w:val="20"/>
                </w:rPr>
                <w:t>-</w:t>
              </w:r>
            </w:ins>
            <w:ins w:id="293" w:author="ERCOT" w:date="2025-09-18T18:56:00Z">
              <w:r w:rsidRPr="00A03B1B">
                <w:rPr>
                  <w:rFonts w:eastAsia="SimSun"/>
                  <w:i/>
                  <w:iCs/>
                  <w:sz w:val="20"/>
                  <w:szCs w:val="20"/>
                </w:rPr>
                <w:t xml:space="preserve">Only Amount per QSE— </w:t>
              </w:r>
              <w:r w:rsidRPr="00A03B1B">
                <w:rPr>
                  <w:rFonts w:eastAsia="SimSun"/>
                  <w:sz w:val="20"/>
                  <w:szCs w:val="20"/>
                </w:rPr>
                <w:t xml:space="preserve">The payment to QSE </w:t>
              </w:r>
              <w:r w:rsidRPr="00A03B1B">
                <w:rPr>
                  <w:rFonts w:eastAsia="SimSun"/>
                  <w:i/>
                  <w:iCs/>
                  <w:sz w:val="20"/>
                  <w:szCs w:val="20"/>
                </w:rPr>
                <w:t>q</w:t>
              </w:r>
              <w:r w:rsidRPr="00A03B1B">
                <w:rPr>
                  <w:rFonts w:eastAsia="SimSun"/>
                  <w:sz w:val="20"/>
                  <w:szCs w:val="20"/>
                </w:rPr>
                <w:t xml:space="preserve"> for all DRRS</w:t>
              </w:r>
            </w:ins>
            <w:ins w:id="294" w:author="ERCOT" w:date="2025-10-24T20:45:00Z">
              <w:r w:rsidRPr="00A03B1B">
                <w:rPr>
                  <w:rFonts w:eastAsia="SimSun"/>
                  <w:sz w:val="20"/>
                  <w:szCs w:val="20"/>
                </w:rPr>
                <w:t>-</w:t>
              </w:r>
            </w:ins>
            <w:ins w:id="295" w:author="ERCOT" w:date="2025-09-18T18:56:00Z">
              <w:del w:id="296" w:author="ERCOT" w:date="2025-10-24T20:45:00Z">
                <w:r w:rsidRPr="00A03B1B">
                  <w:rPr>
                    <w:rFonts w:eastAsia="SimSun"/>
                    <w:sz w:val="20"/>
                    <w:szCs w:val="20"/>
                  </w:rPr>
                  <w:delText xml:space="preserve"> </w:delText>
                </w:r>
              </w:del>
              <w:r w:rsidRPr="00A03B1B">
                <w:rPr>
                  <w:rFonts w:eastAsia="SimSun"/>
                  <w:sz w:val="20"/>
                  <w:szCs w:val="20"/>
                </w:rPr>
                <w:t>only awards in DAM for the hour.</w:t>
              </w:r>
            </w:ins>
          </w:p>
        </w:tc>
      </w:tr>
      <w:tr w:rsidR="00A03B1B" w:rsidRPr="00A03B1B" w14:paraId="48FA0DDE" w14:textId="77777777" w:rsidTr="00B31BB1">
        <w:trPr>
          <w:ins w:id="297" w:author="ERCOT" w:date="2025-09-18T18:56:00Z"/>
        </w:trPr>
        <w:tc>
          <w:tcPr>
            <w:tcW w:w="1049" w:type="pct"/>
          </w:tcPr>
          <w:p w14:paraId="3D13AB8B" w14:textId="77777777" w:rsidR="00A03B1B" w:rsidRPr="00A03B1B" w:rsidRDefault="00A03B1B" w:rsidP="00A03B1B">
            <w:pPr>
              <w:spacing w:after="60"/>
              <w:rPr>
                <w:ins w:id="298" w:author="ERCOT" w:date="2025-09-18T18:56:00Z"/>
                <w:rFonts w:eastAsia="SimSun"/>
                <w:iCs/>
                <w:sz w:val="20"/>
                <w:szCs w:val="20"/>
              </w:rPr>
            </w:pPr>
            <w:ins w:id="299" w:author="ERCOT" w:date="2025-09-18T18:56:00Z">
              <w:r w:rsidRPr="00A03B1B">
                <w:rPr>
                  <w:rFonts w:eastAsia="SimSun"/>
                  <w:iCs/>
                  <w:sz w:val="20"/>
                  <w:szCs w:val="20"/>
                </w:rPr>
                <w:t xml:space="preserve">PCDRR </w:t>
              </w:r>
              <w:r w:rsidRPr="00A03B1B">
                <w:rPr>
                  <w:rFonts w:eastAsia="SimSun"/>
                  <w:i/>
                  <w:iCs/>
                  <w:sz w:val="20"/>
                  <w:szCs w:val="20"/>
                  <w:vertAlign w:val="subscript"/>
                </w:rPr>
                <w:t>q</w:t>
              </w:r>
              <w:r w:rsidRPr="00A03B1B">
                <w:rPr>
                  <w:rFonts w:eastAsia="SimSun"/>
                  <w:i/>
                  <w:iCs/>
                  <w:sz w:val="20"/>
                  <w:szCs w:val="20"/>
                </w:rPr>
                <w:t xml:space="preserve"> </w:t>
              </w:r>
            </w:ins>
          </w:p>
        </w:tc>
        <w:tc>
          <w:tcPr>
            <w:tcW w:w="458" w:type="pct"/>
          </w:tcPr>
          <w:p w14:paraId="36A8CE63" w14:textId="77777777" w:rsidR="00A03B1B" w:rsidRPr="00A03B1B" w:rsidRDefault="00A03B1B" w:rsidP="00A03B1B">
            <w:pPr>
              <w:spacing w:after="60"/>
              <w:rPr>
                <w:ins w:id="300" w:author="ERCOT" w:date="2025-09-18T18:56:00Z"/>
                <w:rFonts w:eastAsia="SimSun"/>
                <w:iCs/>
                <w:sz w:val="20"/>
                <w:szCs w:val="20"/>
              </w:rPr>
            </w:pPr>
            <w:ins w:id="301" w:author="ERCOT" w:date="2025-09-18T18:56:00Z">
              <w:r w:rsidRPr="00A03B1B">
                <w:rPr>
                  <w:rFonts w:eastAsia="SimSun"/>
                  <w:iCs/>
                  <w:sz w:val="20"/>
                  <w:szCs w:val="20"/>
                </w:rPr>
                <w:t>MW</w:t>
              </w:r>
            </w:ins>
          </w:p>
        </w:tc>
        <w:tc>
          <w:tcPr>
            <w:tcW w:w="3493" w:type="pct"/>
          </w:tcPr>
          <w:p w14:paraId="05026C1B" w14:textId="77777777" w:rsidR="00A03B1B" w:rsidRPr="00A03B1B" w:rsidRDefault="00A03B1B" w:rsidP="00A03B1B">
            <w:pPr>
              <w:spacing w:after="60"/>
              <w:rPr>
                <w:ins w:id="302" w:author="ERCOT" w:date="2025-09-18T18:56:00Z"/>
                <w:rFonts w:eastAsia="SimSun"/>
                <w:iCs/>
                <w:sz w:val="20"/>
                <w:szCs w:val="20"/>
              </w:rPr>
            </w:pPr>
            <w:ins w:id="303" w:author="ERCOT" w:date="2025-09-18T18:56:00Z">
              <w:r w:rsidRPr="00A03B1B">
                <w:rPr>
                  <w:rFonts w:eastAsia="SimSun"/>
                  <w:i/>
                  <w:iCs/>
                  <w:sz w:val="20"/>
                  <w:szCs w:val="20"/>
                </w:rPr>
                <w:t>Procured Capacity for Dispatchable Reliability Reserve Service per QSE in DAM</w:t>
              </w:r>
              <w:r w:rsidRPr="00A03B1B">
                <w:rPr>
                  <w:rFonts w:eastAsia="SimSun"/>
                  <w:iCs/>
                  <w:sz w:val="20"/>
                  <w:szCs w:val="20"/>
                </w:rPr>
                <w:t xml:space="preserve">—The total DRRS capacity quantity awarded to QSE </w:t>
              </w:r>
              <w:r w:rsidRPr="00A03B1B">
                <w:rPr>
                  <w:rFonts w:eastAsia="SimSun"/>
                  <w:i/>
                  <w:iCs/>
                  <w:sz w:val="20"/>
                  <w:szCs w:val="20"/>
                </w:rPr>
                <w:t>q</w:t>
              </w:r>
              <w:r w:rsidRPr="00A03B1B">
                <w:rPr>
                  <w:rFonts w:eastAsia="SimSun"/>
                  <w:iCs/>
                  <w:sz w:val="20"/>
                  <w:szCs w:val="20"/>
                </w:rPr>
                <w:t xml:space="preserve"> in the DAM for all the Resources represented by this QSE for the hour.</w:t>
              </w:r>
            </w:ins>
          </w:p>
        </w:tc>
      </w:tr>
      <w:tr w:rsidR="00A03B1B" w:rsidRPr="00A03B1B" w14:paraId="19F577CF" w14:textId="77777777" w:rsidTr="00B31BB1">
        <w:trPr>
          <w:ins w:id="304" w:author="ERCOT" w:date="2025-09-18T18:56:00Z"/>
        </w:trPr>
        <w:tc>
          <w:tcPr>
            <w:tcW w:w="1049" w:type="pct"/>
          </w:tcPr>
          <w:p w14:paraId="3BF2D11E" w14:textId="77777777" w:rsidR="00A03B1B" w:rsidRPr="00A03B1B" w:rsidRDefault="00A03B1B" w:rsidP="00A03B1B">
            <w:pPr>
              <w:spacing w:after="60"/>
              <w:rPr>
                <w:ins w:id="305" w:author="ERCOT" w:date="2025-09-18T18:56:00Z"/>
                <w:rFonts w:eastAsia="SimSun"/>
                <w:iCs/>
                <w:sz w:val="20"/>
                <w:szCs w:val="20"/>
              </w:rPr>
            </w:pPr>
            <w:ins w:id="306" w:author="ERCOT" w:date="2025-09-18T18:56:00Z">
              <w:r w:rsidRPr="00A03B1B">
                <w:rPr>
                  <w:rFonts w:eastAsia="SimSun"/>
                  <w:iCs/>
                  <w:sz w:val="20"/>
                  <w:szCs w:val="20"/>
                </w:rPr>
                <w:t xml:space="preserve">PCDRRR </w:t>
              </w:r>
              <w:r w:rsidRPr="00A03B1B">
                <w:rPr>
                  <w:rFonts w:eastAsia="SimSun"/>
                  <w:i/>
                  <w:iCs/>
                  <w:sz w:val="20"/>
                  <w:szCs w:val="20"/>
                  <w:vertAlign w:val="subscript"/>
                </w:rPr>
                <w:t>r,</w:t>
              </w:r>
              <w:r w:rsidRPr="00A03B1B">
                <w:rPr>
                  <w:rFonts w:eastAsia="SimSun"/>
                  <w:i/>
                  <w:iCs/>
                  <w:sz w:val="20"/>
                  <w:szCs w:val="20"/>
                </w:rPr>
                <w:t xml:space="preserve"> </w:t>
              </w:r>
              <w:r w:rsidRPr="00A03B1B">
                <w:rPr>
                  <w:rFonts w:eastAsia="SimSun"/>
                  <w:i/>
                  <w:iCs/>
                  <w:sz w:val="20"/>
                  <w:szCs w:val="20"/>
                  <w:vertAlign w:val="subscript"/>
                </w:rPr>
                <w:t>q, DAM</w:t>
              </w:r>
            </w:ins>
          </w:p>
        </w:tc>
        <w:tc>
          <w:tcPr>
            <w:tcW w:w="458" w:type="pct"/>
          </w:tcPr>
          <w:p w14:paraId="6D4D5312" w14:textId="77777777" w:rsidR="00A03B1B" w:rsidRPr="00A03B1B" w:rsidRDefault="00A03B1B" w:rsidP="00A03B1B">
            <w:pPr>
              <w:spacing w:after="60"/>
              <w:rPr>
                <w:ins w:id="307" w:author="ERCOT" w:date="2025-09-18T18:56:00Z"/>
                <w:rFonts w:eastAsia="SimSun"/>
                <w:iCs/>
                <w:sz w:val="20"/>
                <w:szCs w:val="20"/>
              </w:rPr>
            </w:pPr>
            <w:ins w:id="308" w:author="ERCOT" w:date="2025-09-18T18:56:00Z">
              <w:r w:rsidRPr="00A03B1B">
                <w:rPr>
                  <w:rFonts w:eastAsia="SimSun"/>
                  <w:iCs/>
                  <w:sz w:val="20"/>
                  <w:szCs w:val="20"/>
                </w:rPr>
                <w:t>MW</w:t>
              </w:r>
            </w:ins>
          </w:p>
        </w:tc>
        <w:tc>
          <w:tcPr>
            <w:tcW w:w="3493" w:type="pct"/>
          </w:tcPr>
          <w:p w14:paraId="4A78DE50" w14:textId="77777777" w:rsidR="00A03B1B" w:rsidRPr="00A03B1B" w:rsidRDefault="00A03B1B" w:rsidP="00A03B1B">
            <w:pPr>
              <w:spacing w:after="60"/>
              <w:rPr>
                <w:ins w:id="309" w:author="ERCOT" w:date="2025-09-18T18:56:00Z"/>
                <w:rFonts w:eastAsia="SimSun"/>
                <w:iCs/>
                <w:sz w:val="20"/>
                <w:szCs w:val="20"/>
              </w:rPr>
            </w:pPr>
            <w:ins w:id="310" w:author="ERCOT" w:date="2025-09-18T18:56:00Z">
              <w:r w:rsidRPr="00A03B1B">
                <w:rPr>
                  <w:rFonts w:eastAsia="SimSun"/>
                  <w:i/>
                  <w:iCs/>
                  <w:sz w:val="20"/>
                  <w:szCs w:val="20"/>
                </w:rPr>
                <w:t>Procured Capacity for Dispatchable Reliability Reserve Service from Resource per Resource per QSE in DAM</w:t>
              </w:r>
              <w:r w:rsidRPr="00A03B1B">
                <w:rPr>
                  <w:rFonts w:eastAsia="SimSun"/>
                  <w:iCs/>
                  <w:sz w:val="20"/>
                  <w:szCs w:val="20"/>
                </w:rPr>
                <w:t xml:space="preserve">—The DRRS capacity quantity awarded to QSE </w:t>
              </w:r>
              <w:r w:rsidRPr="00A03B1B">
                <w:rPr>
                  <w:rFonts w:eastAsia="SimSun"/>
                  <w:i/>
                  <w:iCs/>
                  <w:sz w:val="20"/>
                  <w:szCs w:val="20"/>
                </w:rPr>
                <w:t>q</w:t>
              </w:r>
              <w:r w:rsidRPr="00A03B1B">
                <w:rPr>
                  <w:rFonts w:eastAsia="SimSun"/>
                  <w:iCs/>
                  <w:sz w:val="20"/>
                  <w:szCs w:val="20"/>
                </w:rPr>
                <w:t xml:space="preserve"> in the DAM for Resource </w:t>
              </w:r>
              <w:r w:rsidRPr="00A03B1B">
                <w:rPr>
                  <w:rFonts w:eastAsia="SimSun"/>
                  <w:i/>
                  <w:iCs/>
                  <w:sz w:val="20"/>
                  <w:szCs w:val="20"/>
                </w:rPr>
                <w:t>r</w:t>
              </w:r>
              <w:r w:rsidRPr="00A03B1B">
                <w:rPr>
                  <w:rFonts w:eastAsia="SimSun"/>
                  <w:iCs/>
                  <w:sz w:val="20"/>
                  <w:szCs w:val="20"/>
                </w:rPr>
                <w:t xml:space="preserve"> for the hour.  Where for a Combined Cycle Train, the Resource </w:t>
              </w:r>
              <w:r w:rsidRPr="00A03B1B">
                <w:rPr>
                  <w:rFonts w:eastAsia="SimSun"/>
                  <w:i/>
                  <w:iCs/>
                  <w:sz w:val="20"/>
                  <w:szCs w:val="20"/>
                </w:rPr>
                <w:t xml:space="preserve">r </w:t>
              </w:r>
              <w:r w:rsidRPr="00A03B1B">
                <w:rPr>
                  <w:rFonts w:eastAsia="SimSun"/>
                  <w:iCs/>
                  <w:sz w:val="20"/>
                  <w:szCs w:val="20"/>
                </w:rPr>
                <w:t>is a Combined Cycle Generation Resource within the Combined Cycle Train.</w:t>
              </w:r>
            </w:ins>
          </w:p>
        </w:tc>
      </w:tr>
      <w:tr w:rsidR="00A03B1B" w:rsidRPr="00A03B1B" w14:paraId="0CA9E312" w14:textId="77777777" w:rsidTr="00B31BB1">
        <w:trPr>
          <w:ins w:id="311" w:author="ERCOT" w:date="2025-09-18T18:56:00Z"/>
        </w:trPr>
        <w:tc>
          <w:tcPr>
            <w:tcW w:w="1049" w:type="pct"/>
          </w:tcPr>
          <w:p w14:paraId="79020461" w14:textId="77777777" w:rsidR="00A03B1B" w:rsidRPr="00A03B1B" w:rsidRDefault="00A03B1B" w:rsidP="00A03B1B">
            <w:pPr>
              <w:spacing w:after="60"/>
              <w:rPr>
                <w:ins w:id="312" w:author="ERCOT" w:date="2025-09-18T18:56:00Z"/>
                <w:rFonts w:eastAsia="SimSun"/>
                <w:iCs/>
                <w:sz w:val="20"/>
                <w:szCs w:val="20"/>
              </w:rPr>
            </w:pPr>
            <w:ins w:id="313" w:author="ERCOT" w:date="2025-09-18T18:56:00Z">
              <w:r w:rsidRPr="00A03B1B">
                <w:rPr>
                  <w:rFonts w:eastAsia="SimSun"/>
                  <w:iCs/>
                  <w:sz w:val="20"/>
                  <w:szCs w:val="20"/>
                </w:rPr>
                <w:t xml:space="preserve">MCPCDRR </w:t>
              </w:r>
              <w:r w:rsidRPr="00A03B1B">
                <w:rPr>
                  <w:rFonts w:eastAsia="SimSun"/>
                  <w:i/>
                  <w:iCs/>
                  <w:sz w:val="20"/>
                  <w:szCs w:val="20"/>
                  <w:vertAlign w:val="subscript"/>
                </w:rPr>
                <w:t>DAM</w:t>
              </w:r>
            </w:ins>
          </w:p>
        </w:tc>
        <w:tc>
          <w:tcPr>
            <w:tcW w:w="458" w:type="pct"/>
          </w:tcPr>
          <w:p w14:paraId="5D6F08AE" w14:textId="77777777" w:rsidR="00A03B1B" w:rsidRPr="00A03B1B" w:rsidRDefault="00A03B1B" w:rsidP="00A03B1B">
            <w:pPr>
              <w:spacing w:after="60"/>
              <w:rPr>
                <w:ins w:id="314" w:author="ERCOT" w:date="2025-09-18T18:56:00Z"/>
                <w:rFonts w:eastAsia="SimSun"/>
                <w:iCs/>
                <w:sz w:val="20"/>
                <w:szCs w:val="20"/>
              </w:rPr>
            </w:pPr>
            <w:ins w:id="315" w:author="ERCOT" w:date="2025-09-18T18:56:00Z">
              <w:r w:rsidRPr="00A03B1B">
                <w:rPr>
                  <w:rFonts w:eastAsia="SimSun"/>
                  <w:iCs/>
                  <w:sz w:val="20"/>
                  <w:szCs w:val="20"/>
                </w:rPr>
                <w:t>$/MW per hour</w:t>
              </w:r>
            </w:ins>
          </w:p>
        </w:tc>
        <w:tc>
          <w:tcPr>
            <w:tcW w:w="3493" w:type="pct"/>
          </w:tcPr>
          <w:p w14:paraId="07ACD667" w14:textId="77777777" w:rsidR="00A03B1B" w:rsidRPr="00A03B1B" w:rsidRDefault="00A03B1B" w:rsidP="00A03B1B">
            <w:pPr>
              <w:spacing w:after="60"/>
              <w:rPr>
                <w:ins w:id="316" w:author="ERCOT" w:date="2025-09-18T18:56:00Z"/>
                <w:rFonts w:eastAsia="SimSun"/>
                <w:iCs/>
                <w:sz w:val="20"/>
                <w:szCs w:val="20"/>
              </w:rPr>
            </w:pPr>
            <w:ins w:id="317" w:author="ERCOT" w:date="2025-09-18T18:56:00Z">
              <w:r w:rsidRPr="00A03B1B">
                <w:rPr>
                  <w:rFonts w:eastAsia="SimSun"/>
                  <w:i/>
                  <w:iCs/>
                  <w:sz w:val="20"/>
                  <w:szCs w:val="20"/>
                </w:rPr>
                <w:t>Market Clearing Price for Capacity for Dispatchable Reliability Reserve Service in DAM</w:t>
              </w:r>
              <w:r w:rsidRPr="00A03B1B">
                <w:rPr>
                  <w:rFonts w:eastAsia="SimSun"/>
                  <w:iCs/>
                  <w:sz w:val="20"/>
                  <w:szCs w:val="20"/>
                </w:rPr>
                <w:t>—The DAM MCPC for DRRS for the hour.</w:t>
              </w:r>
            </w:ins>
          </w:p>
        </w:tc>
      </w:tr>
      <w:tr w:rsidR="00A03B1B" w:rsidRPr="00A03B1B" w14:paraId="17DF322D" w14:textId="77777777" w:rsidTr="00B31BB1">
        <w:trPr>
          <w:ins w:id="318" w:author="ERCOT" w:date="2025-09-18T18:56:00Z"/>
        </w:trPr>
        <w:tc>
          <w:tcPr>
            <w:tcW w:w="1049" w:type="pct"/>
          </w:tcPr>
          <w:p w14:paraId="6C78DF1C" w14:textId="77777777" w:rsidR="00A03B1B" w:rsidRPr="00A03B1B" w:rsidRDefault="00A03B1B" w:rsidP="00A03B1B">
            <w:pPr>
              <w:spacing w:after="60"/>
              <w:rPr>
                <w:ins w:id="319" w:author="ERCOT" w:date="2025-09-18T18:56:00Z"/>
                <w:rFonts w:eastAsia="SimSun"/>
                <w:iCs/>
                <w:sz w:val="20"/>
                <w:szCs w:val="20"/>
              </w:rPr>
            </w:pPr>
            <w:ins w:id="320" w:author="ERCOT" w:date="2025-09-18T18:56:00Z">
              <w:r w:rsidRPr="00A03B1B">
                <w:rPr>
                  <w:rFonts w:eastAsia="SimSun"/>
                  <w:iCs/>
                  <w:sz w:val="20"/>
                  <w:szCs w:val="20"/>
                </w:rPr>
                <w:t xml:space="preserve">DADRROAWD </w:t>
              </w:r>
              <w:r w:rsidRPr="00A03B1B">
                <w:rPr>
                  <w:rFonts w:eastAsia="SimSun"/>
                  <w:i/>
                  <w:iCs/>
                  <w:sz w:val="20"/>
                  <w:szCs w:val="20"/>
                  <w:vertAlign w:val="subscript"/>
                </w:rPr>
                <w:t>q</w:t>
              </w:r>
            </w:ins>
          </w:p>
        </w:tc>
        <w:tc>
          <w:tcPr>
            <w:tcW w:w="458" w:type="pct"/>
          </w:tcPr>
          <w:p w14:paraId="74143080" w14:textId="77777777" w:rsidR="00A03B1B" w:rsidRPr="00A03B1B" w:rsidRDefault="00A03B1B" w:rsidP="00A03B1B">
            <w:pPr>
              <w:spacing w:after="60"/>
              <w:rPr>
                <w:ins w:id="321" w:author="ERCOT" w:date="2025-09-18T18:56:00Z"/>
                <w:rFonts w:eastAsia="SimSun"/>
                <w:iCs/>
                <w:sz w:val="20"/>
                <w:szCs w:val="20"/>
              </w:rPr>
            </w:pPr>
            <w:ins w:id="322" w:author="ERCOT" w:date="2025-09-18T18:56:00Z">
              <w:r w:rsidRPr="00A03B1B">
                <w:rPr>
                  <w:rFonts w:eastAsia="SimSun"/>
                  <w:iCs/>
                  <w:sz w:val="20"/>
                  <w:szCs w:val="20"/>
                </w:rPr>
                <w:t>MW</w:t>
              </w:r>
            </w:ins>
          </w:p>
        </w:tc>
        <w:tc>
          <w:tcPr>
            <w:tcW w:w="3493" w:type="pct"/>
          </w:tcPr>
          <w:p w14:paraId="45959E1A" w14:textId="77777777" w:rsidR="00A03B1B" w:rsidRPr="00A03B1B" w:rsidRDefault="00A03B1B" w:rsidP="00A03B1B">
            <w:pPr>
              <w:spacing w:after="60"/>
              <w:rPr>
                <w:ins w:id="323" w:author="ERCOT" w:date="2025-09-18T18:56:00Z"/>
                <w:rFonts w:eastAsia="SimSun"/>
                <w:i/>
                <w:iCs/>
                <w:sz w:val="20"/>
                <w:szCs w:val="20"/>
              </w:rPr>
            </w:pPr>
            <w:ins w:id="324" w:author="ERCOT" w:date="2025-09-18T18:56:00Z">
              <w:r w:rsidRPr="00A03B1B">
                <w:rPr>
                  <w:rFonts w:eastAsia="SimSun"/>
                  <w:i/>
                  <w:iCs/>
                  <w:sz w:val="20"/>
                  <w:szCs w:val="20"/>
                </w:rPr>
                <w:t>Day-Ahead Dispatchable Reliability Reserve Service</w:t>
              </w:r>
              <w:del w:id="325" w:author="ERCOT" w:date="2025-10-24T20:45:00Z">
                <w:r w:rsidRPr="00A03B1B">
                  <w:rPr>
                    <w:rFonts w:eastAsia="SimSun"/>
                    <w:i/>
                    <w:iCs/>
                    <w:sz w:val="20"/>
                    <w:szCs w:val="20"/>
                  </w:rPr>
                  <w:delText xml:space="preserve"> </w:delText>
                </w:r>
              </w:del>
            </w:ins>
            <w:ins w:id="326" w:author="ERCOT" w:date="2025-10-24T20:45:00Z">
              <w:r w:rsidRPr="00A03B1B">
                <w:rPr>
                  <w:rFonts w:eastAsia="SimSun"/>
                  <w:i/>
                  <w:iCs/>
                  <w:sz w:val="20"/>
                  <w:szCs w:val="20"/>
                </w:rPr>
                <w:t>-</w:t>
              </w:r>
            </w:ins>
            <w:ins w:id="327" w:author="ERCOT" w:date="2025-09-18T18:56:00Z">
              <w:r w:rsidRPr="00A03B1B">
                <w:rPr>
                  <w:rFonts w:eastAsia="SimSun"/>
                  <w:i/>
                  <w:iCs/>
                  <w:sz w:val="20"/>
                  <w:szCs w:val="20"/>
                </w:rPr>
                <w:t>Only Award per QSE —</w:t>
              </w:r>
              <w:r w:rsidRPr="00A03B1B">
                <w:rPr>
                  <w:rFonts w:eastAsia="SimSun"/>
                  <w:sz w:val="20"/>
                  <w:szCs w:val="20"/>
                </w:rPr>
                <w:t>The DRRS</w:t>
              </w:r>
              <w:del w:id="328" w:author="ERCOT" w:date="2025-10-24T20:45:00Z">
                <w:r w:rsidRPr="00A03B1B">
                  <w:rPr>
                    <w:rFonts w:eastAsia="SimSun"/>
                    <w:sz w:val="20"/>
                    <w:szCs w:val="20"/>
                  </w:rPr>
                  <w:delText xml:space="preserve"> </w:delText>
                </w:r>
              </w:del>
            </w:ins>
            <w:ins w:id="329" w:author="ERCOT" w:date="2025-10-24T20:45:00Z">
              <w:r w:rsidRPr="00A03B1B">
                <w:rPr>
                  <w:rFonts w:eastAsia="SimSun"/>
                  <w:sz w:val="20"/>
                  <w:szCs w:val="20"/>
                </w:rPr>
                <w:t>-</w:t>
              </w:r>
            </w:ins>
            <w:ins w:id="330" w:author="ERCOT" w:date="2025-09-18T18:56:00Z">
              <w:r w:rsidRPr="00A03B1B">
                <w:rPr>
                  <w:rFonts w:eastAsia="SimSun"/>
                  <w:sz w:val="20"/>
                  <w:szCs w:val="20"/>
                </w:rPr>
                <w:t xml:space="preserve">only capacity quantity awarded in DAM to QSE </w:t>
              </w:r>
              <w:r w:rsidRPr="00A03B1B">
                <w:rPr>
                  <w:rFonts w:eastAsia="SimSun"/>
                  <w:i/>
                  <w:iCs/>
                  <w:sz w:val="20"/>
                  <w:szCs w:val="20"/>
                </w:rPr>
                <w:t>q</w:t>
              </w:r>
              <w:r w:rsidRPr="00A03B1B">
                <w:rPr>
                  <w:rFonts w:eastAsia="SimSun"/>
                  <w:sz w:val="20"/>
                  <w:szCs w:val="20"/>
                </w:rPr>
                <w:t xml:space="preserve"> for the hour.</w:t>
              </w:r>
            </w:ins>
          </w:p>
        </w:tc>
      </w:tr>
      <w:tr w:rsidR="00A03B1B" w:rsidRPr="00A03B1B" w14:paraId="7F32D1C2" w14:textId="77777777" w:rsidTr="00B31BB1">
        <w:trPr>
          <w:ins w:id="331" w:author="ERCOT" w:date="2025-09-18T18:56:00Z"/>
        </w:trPr>
        <w:tc>
          <w:tcPr>
            <w:tcW w:w="1049" w:type="pct"/>
          </w:tcPr>
          <w:p w14:paraId="68949CF2" w14:textId="77777777" w:rsidR="00A03B1B" w:rsidRPr="00A03B1B" w:rsidRDefault="00A03B1B" w:rsidP="00A03B1B">
            <w:pPr>
              <w:spacing w:after="60"/>
              <w:rPr>
                <w:ins w:id="332" w:author="ERCOT" w:date="2025-09-18T18:56:00Z"/>
                <w:rFonts w:eastAsia="SimSun"/>
                <w:i/>
                <w:iCs/>
                <w:sz w:val="20"/>
                <w:szCs w:val="20"/>
              </w:rPr>
            </w:pPr>
            <w:ins w:id="333" w:author="ERCOT" w:date="2025-09-18T18:56:00Z">
              <w:r w:rsidRPr="00A03B1B">
                <w:rPr>
                  <w:rFonts w:eastAsia="SimSun"/>
                  <w:i/>
                  <w:iCs/>
                  <w:sz w:val="20"/>
                  <w:szCs w:val="20"/>
                </w:rPr>
                <w:t>r</w:t>
              </w:r>
            </w:ins>
          </w:p>
        </w:tc>
        <w:tc>
          <w:tcPr>
            <w:tcW w:w="458" w:type="pct"/>
          </w:tcPr>
          <w:p w14:paraId="2855DD63" w14:textId="77777777" w:rsidR="00A03B1B" w:rsidRPr="00A03B1B" w:rsidRDefault="00A03B1B" w:rsidP="00A03B1B">
            <w:pPr>
              <w:spacing w:after="60"/>
              <w:rPr>
                <w:ins w:id="334" w:author="ERCOT" w:date="2025-09-18T18:56:00Z"/>
                <w:rFonts w:eastAsia="SimSun"/>
                <w:iCs/>
                <w:sz w:val="20"/>
                <w:szCs w:val="20"/>
              </w:rPr>
            </w:pPr>
            <w:ins w:id="335" w:author="ERCOT" w:date="2025-09-18T18:56:00Z">
              <w:r w:rsidRPr="00A03B1B">
                <w:rPr>
                  <w:rFonts w:eastAsia="SimSun"/>
                  <w:iCs/>
                  <w:sz w:val="20"/>
                  <w:szCs w:val="20"/>
                </w:rPr>
                <w:t>none</w:t>
              </w:r>
            </w:ins>
          </w:p>
        </w:tc>
        <w:tc>
          <w:tcPr>
            <w:tcW w:w="3493" w:type="pct"/>
          </w:tcPr>
          <w:p w14:paraId="011AE0E8" w14:textId="77777777" w:rsidR="00A03B1B" w:rsidRPr="00A03B1B" w:rsidRDefault="00A03B1B" w:rsidP="00A03B1B">
            <w:pPr>
              <w:spacing w:after="60"/>
              <w:rPr>
                <w:ins w:id="336" w:author="ERCOT" w:date="2025-09-18T18:56:00Z"/>
                <w:rFonts w:eastAsia="SimSun"/>
                <w:iCs/>
                <w:sz w:val="20"/>
                <w:szCs w:val="20"/>
              </w:rPr>
            </w:pPr>
            <w:ins w:id="337" w:author="ERCOT" w:date="2025-09-18T18:56:00Z">
              <w:r w:rsidRPr="00A03B1B">
                <w:rPr>
                  <w:rFonts w:eastAsia="SimSun"/>
                  <w:iCs/>
                  <w:sz w:val="20"/>
                  <w:szCs w:val="20"/>
                </w:rPr>
                <w:t>A Resource.</w:t>
              </w:r>
            </w:ins>
          </w:p>
        </w:tc>
      </w:tr>
      <w:tr w:rsidR="00A03B1B" w:rsidRPr="00A03B1B" w14:paraId="3AFDE7B9" w14:textId="77777777" w:rsidTr="00B31BB1">
        <w:trPr>
          <w:ins w:id="338" w:author="ERCOT" w:date="2025-09-18T18:56:00Z"/>
        </w:trPr>
        <w:tc>
          <w:tcPr>
            <w:tcW w:w="1049" w:type="pct"/>
          </w:tcPr>
          <w:p w14:paraId="5BA6097F" w14:textId="77777777" w:rsidR="00A03B1B" w:rsidRPr="00A03B1B" w:rsidRDefault="00A03B1B" w:rsidP="00A03B1B">
            <w:pPr>
              <w:spacing w:after="60"/>
              <w:rPr>
                <w:ins w:id="339" w:author="ERCOT" w:date="2025-09-18T18:56:00Z"/>
                <w:rFonts w:eastAsia="SimSun"/>
                <w:i/>
                <w:iCs/>
                <w:sz w:val="20"/>
                <w:szCs w:val="20"/>
              </w:rPr>
            </w:pPr>
            <w:ins w:id="340" w:author="ERCOT" w:date="2025-09-18T18:56:00Z">
              <w:r w:rsidRPr="00A03B1B">
                <w:rPr>
                  <w:rFonts w:eastAsia="SimSun"/>
                  <w:i/>
                  <w:iCs/>
                  <w:sz w:val="20"/>
                  <w:szCs w:val="20"/>
                </w:rPr>
                <w:t>q</w:t>
              </w:r>
            </w:ins>
          </w:p>
        </w:tc>
        <w:tc>
          <w:tcPr>
            <w:tcW w:w="458" w:type="pct"/>
          </w:tcPr>
          <w:p w14:paraId="0BC7227C" w14:textId="77777777" w:rsidR="00A03B1B" w:rsidRPr="00A03B1B" w:rsidRDefault="00A03B1B" w:rsidP="00A03B1B">
            <w:pPr>
              <w:spacing w:after="60"/>
              <w:rPr>
                <w:ins w:id="341" w:author="ERCOT" w:date="2025-09-18T18:56:00Z"/>
                <w:rFonts w:eastAsia="SimSun"/>
                <w:iCs/>
                <w:sz w:val="20"/>
                <w:szCs w:val="20"/>
              </w:rPr>
            </w:pPr>
            <w:ins w:id="342" w:author="ERCOT" w:date="2025-09-18T18:56:00Z">
              <w:r w:rsidRPr="00A03B1B">
                <w:rPr>
                  <w:rFonts w:eastAsia="SimSun"/>
                  <w:iCs/>
                  <w:sz w:val="20"/>
                  <w:szCs w:val="20"/>
                </w:rPr>
                <w:t>none</w:t>
              </w:r>
            </w:ins>
          </w:p>
        </w:tc>
        <w:tc>
          <w:tcPr>
            <w:tcW w:w="3493" w:type="pct"/>
          </w:tcPr>
          <w:p w14:paraId="71829E40" w14:textId="77777777" w:rsidR="00A03B1B" w:rsidRPr="00A03B1B" w:rsidRDefault="00A03B1B" w:rsidP="00A03B1B">
            <w:pPr>
              <w:spacing w:after="60"/>
              <w:rPr>
                <w:ins w:id="343" w:author="ERCOT" w:date="2025-09-18T18:56:00Z"/>
                <w:rFonts w:eastAsia="SimSun"/>
                <w:iCs/>
                <w:sz w:val="20"/>
                <w:szCs w:val="20"/>
              </w:rPr>
            </w:pPr>
            <w:ins w:id="344" w:author="ERCOT" w:date="2025-09-18T18:56:00Z">
              <w:r w:rsidRPr="00A03B1B">
                <w:rPr>
                  <w:rFonts w:eastAsia="SimSun"/>
                  <w:iCs/>
                  <w:sz w:val="20"/>
                  <w:szCs w:val="20"/>
                </w:rPr>
                <w:t>A QSE.</w:t>
              </w:r>
            </w:ins>
          </w:p>
        </w:tc>
      </w:tr>
    </w:tbl>
    <w:p w14:paraId="39AF8265" w14:textId="77777777" w:rsidR="00A03B1B" w:rsidRPr="00A03B1B" w:rsidRDefault="00A03B1B" w:rsidP="00A03B1B">
      <w:pPr>
        <w:keepNext/>
        <w:tabs>
          <w:tab w:val="left" w:pos="1620"/>
        </w:tabs>
        <w:spacing w:before="480" w:after="240"/>
        <w:ind w:left="1627" w:hanging="1627"/>
        <w:outlineLvl w:val="4"/>
        <w:rPr>
          <w:ins w:id="345" w:author="ERCOT" w:date="2025-09-18T18:56:00Z"/>
          <w:rFonts w:eastAsia="SimSun"/>
          <w:szCs w:val="26"/>
        </w:rPr>
      </w:pPr>
      <w:bookmarkStart w:id="346" w:name="_Toc17707831"/>
      <w:bookmarkStart w:id="347" w:name="_Toc135990703"/>
      <w:ins w:id="348" w:author="ERCOT" w:date="2025-09-18T18:56:00Z">
        <w:r w:rsidRPr="00A03B1B">
          <w:rPr>
            <w:rFonts w:eastAsia="SimSun"/>
            <w:b/>
            <w:bCs/>
            <w:i/>
            <w:iCs/>
            <w:szCs w:val="26"/>
          </w:rPr>
          <w:lastRenderedPageBreak/>
          <w:t>4.6.4.2.6</w:t>
        </w:r>
        <w:r w:rsidRPr="00A03B1B">
          <w:rPr>
            <w:rFonts w:eastAsia="SimSun"/>
            <w:b/>
            <w:bCs/>
            <w:i/>
            <w:iCs/>
            <w:szCs w:val="26"/>
          </w:rPr>
          <w:tab/>
          <w:t>Dispatchable Reliability Reserve Service Charge</w:t>
        </w:r>
        <w:bookmarkEnd w:id="346"/>
        <w:bookmarkEnd w:id="347"/>
      </w:ins>
    </w:p>
    <w:p w14:paraId="1D2A1C88" w14:textId="77777777" w:rsidR="00A03B1B" w:rsidRPr="00A03B1B" w:rsidRDefault="00A03B1B" w:rsidP="00A03B1B">
      <w:pPr>
        <w:spacing w:after="240"/>
        <w:ind w:left="720" w:hanging="720"/>
        <w:rPr>
          <w:ins w:id="349" w:author="ERCOT" w:date="2025-09-18T18:56:00Z"/>
          <w:rFonts w:eastAsia="SimSun"/>
        </w:rPr>
      </w:pPr>
      <w:ins w:id="350" w:author="ERCOT" w:date="2025-09-18T18:56:00Z">
        <w:r w:rsidRPr="00A03B1B">
          <w:rPr>
            <w:rFonts w:eastAsia="SimSun"/>
          </w:rPr>
          <w:t>(1)</w:t>
        </w:r>
        <w:r w:rsidRPr="00A03B1B">
          <w:rPr>
            <w:rFonts w:eastAsia="SimSun"/>
          </w:rPr>
          <w:tab/>
          <w:t>Each QSE shall pay to ERCOT or be paid by ERCOT a DRRS charge for each hour as follows:</w:t>
        </w:r>
      </w:ins>
    </w:p>
    <w:p w14:paraId="73955DF4" w14:textId="77777777" w:rsidR="00A03B1B" w:rsidRPr="00A03B1B" w:rsidRDefault="00A03B1B" w:rsidP="00A03B1B">
      <w:pPr>
        <w:tabs>
          <w:tab w:val="left" w:pos="2340"/>
          <w:tab w:val="left" w:pos="3420"/>
        </w:tabs>
        <w:spacing w:after="240"/>
        <w:ind w:left="3420" w:hanging="2700"/>
        <w:rPr>
          <w:ins w:id="351" w:author="ERCOT" w:date="2025-09-18T18:56:00Z"/>
          <w:rFonts w:eastAsia="SimSun"/>
          <w:bCs/>
        </w:rPr>
      </w:pPr>
      <w:ins w:id="352" w:author="ERCOT" w:date="2025-09-18T18:56:00Z">
        <w:r w:rsidRPr="00A03B1B">
          <w:rPr>
            <w:rFonts w:eastAsia="SimSun"/>
            <w:bCs/>
          </w:rPr>
          <w:t xml:space="preserve">DADRRAMT </w:t>
        </w:r>
        <w:r w:rsidRPr="00A03B1B">
          <w:rPr>
            <w:rFonts w:eastAsia="SimSun"/>
            <w:bCs/>
            <w:i/>
            <w:vertAlign w:val="subscript"/>
          </w:rPr>
          <w:t>q</w:t>
        </w:r>
        <w:r w:rsidRPr="00A03B1B">
          <w:rPr>
            <w:rFonts w:eastAsia="SimSun"/>
            <w:bCs/>
          </w:rPr>
          <w:tab/>
          <w:t>=</w:t>
        </w:r>
        <w:r w:rsidRPr="00A03B1B">
          <w:rPr>
            <w:rFonts w:eastAsia="SimSun"/>
            <w:bCs/>
          </w:rPr>
          <w:tab/>
        </w:r>
        <w:r w:rsidRPr="00A03B1B">
          <w:rPr>
            <w:rFonts w:eastAsia="SimSun"/>
            <w:bCs/>
            <w:lang w:val="pt-BR"/>
          </w:rPr>
          <w:t>DADRRPR</w:t>
        </w:r>
        <w:r w:rsidRPr="00A03B1B">
          <w:rPr>
            <w:rFonts w:eastAsia="SimSun"/>
            <w:bCs/>
          </w:rPr>
          <w:t xml:space="preserve"> * DADRRQ </w:t>
        </w:r>
        <w:r w:rsidRPr="00A03B1B">
          <w:rPr>
            <w:rFonts w:eastAsia="SimSun"/>
            <w:bCs/>
            <w:i/>
            <w:vertAlign w:val="subscript"/>
          </w:rPr>
          <w:t>q</w:t>
        </w:r>
      </w:ins>
    </w:p>
    <w:p w14:paraId="44423D98" w14:textId="77777777" w:rsidR="00A03B1B" w:rsidRPr="00A03B1B" w:rsidRDefault="00A03B1B" w:rsidP="00A03B1B">
      <w:pPr>
        <w:spacing w:after="240"/>
        <w:rPr>
          <w:ins w:id="353" w:author="ERCOT" w:date="2025-09-18T18:56:00Z"/>
          <w:rFonts w:eastAsia="SimSun"/>
          <w:lang w:val="pt-BR"/>
        </w:rPr>
      </w:pPr>
      <w:ins w:id="354" w:author="ERCOT" w:date="2025-09-18T18:56:00Z">
        <w:r w:rsidRPr="00A03B1B">
          <w:rPr>
            <w:rFonts w:eastAsia="SimSun"/>
            <w:lang w:val="pt-BR"/>
          </w:rPr>
          <w:t>Where:</w:t>
        </w:r>
      </w:ins>
    </w:p>
    <w:p w14:paraId="3C41D60C" w14:textId="77777777" w:rsidR="00A03B1B" w:rsidRPr="00A03B1B" w:rsidRDefault="00A03B1B" w:rsidP="00A03B1B">
      <w:pPr>
        <w:tabs>
          <w:tab w:val="left" w:pos="2340"/>
          <w:tab w:val="left" w:pos="3420"/>
        </w:tabs>
        <w:spacing w:after="240"/>
        <w:ind w:left="3420" w:hanging="2700"/>
        <w:rPr>
          <w:ins w:id="355" w:author="ERCOT" w:date="2025-09-18T18:56:00Z"/>
          <w:rFonts w:eastAsia="SimSun"/>
          <w:bCs/>
          <w:lang w:val="pt-BR"/>
        </w:rPr>
      </w:pPr>
      <w:ins w:id="356" w:author="ERCOT" w:date="2025-09-18T18:56:00Z">
        <w:r w:rsidRPr="00A03B1B">
          <w:rPr>
            <w:rFonts w:eastAsia="SimSun"/>
            <w:bCs/>
            <w:lang w:val="pt-BR"/>
          </w:rPr>
          <w:t>DADRRPR</w:t>
        </w:r>
        <w:r w:rsidRPr="00A03B1B">
          <w:rPr>
            <w:rFonts w:eastAsia="SimSun"/>
            <w:bCs/>
            <w:lang w:val="pt-BR"/>
          </w:rPr>
          <w:tab/>
          <w:t xml:space="preserve">= </w:t>
        </w:r>
        <w:r w:rsidRPr="00A03B1B">
          <w:rPr>
            <w:rFonts w:eastAsia="SimSun"/>
            <w:bCs/>
            <w:lang w:val="pt-BR"/>
          </w:rPr>
          <w:tab/>
          <w:t>(-1) * DAPCDRRAMTTOT / DADRRQTOT</w:t>
        </w:r>
      </w:ins>
    </w:p>
    <w:p w14:paraId="44BD5E6E" w14:textId="77739EB2" w:rsidR="00A03B1B" w:rsidRPr="00A03B1B" w:rsidRDefault="00A03B1B" w:rsidP="00A03B1B">
      <w:pPr>
        <w:tabs>
          <w:tab w:val="left" w:pos="2340"/>
          <w:tab w:val="left" w:pos="3420"/>
        </w:tabs>
        <w:spacing w:after="240"/>
        <w:ind w:left="3420" w:hanging="2700"/>
        <w:rPr>
          <w:ins w:id="357" w:author="ERCOT" w:date="2025-09-18T18:56:00Z"/>
          <w:rFonts w:eastAsia="SimSun"/>
        </w:rPr>
      </w:pPr>
      <w:ins w:id="358" w:author="ERCOT" w:date="2025-09-18T18:56:00Z">
        <w:r w:rsidRPr="00A03B1B">
          <w:rPr>
            <w:rFonts w:eastAsia="SimSun"/>
          </w:rPr>
          <w:t>DAPCDRRAMTTOT</w:t>
        </w:r>
        <w:r w:rsidRPr="00A03B1B">
          <w:rPr>
            <w:rFonts w:eastAsia="SimSun"/>
          </w:rPr>
          <w:tab/>
          <w:t>=</w:t>
        </w:r>
        <w:r w:rsidRPr="00A03B1B">
          <w:rPr>
            <w:rFonts w:eastAsia="SimSun"/>
          </w:rPr>
          <w:tab/>
        </w:r>
        <w:r w:rsidRPr="00A03B1B">
          <w:rPr>
            <w:rFonts w:eastAsia="SimSun"/>
            <w:noProof/>
          </w:rPr>
          <w:drawing>
            <wp:inline distT="0" distB="0" distL="0" distR="0" wp14:anchorId="64ADF808" wp14:editId="190F3511">
              <wp:extent cx="167640" cy="266700"/>
              <wp:effectExtent l="0" t="0" r="0" b="0"/>
              <wp:docPr id="1067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7640" cy="266700"/>
                      </a:xfrm>
                      <a:prstGeom prst="rect">
                        <a:avLst/>
                      </a:prstGeom>
                      <a:noFill/>
                      <a:ln>
                        <a:noFill/>
                      </a:ln>
                    </pic:spPr>
                  </pic:pic>
                </a:graphicData>
              </a:graphic>
            </wp:inline>
          </w:drawing>
        </w:r>
        <w:r w:rsidRPr="00A03B1B">
          <w:rPr>
            <w:rFonts w:eastAsia="SimSun"/>
          </w:rPr>
          <w:t xml:space="preserve">(PCDRRAMT </w:t>
        </w:r>
        <w:r w:rsidRPr="00A03B1B">
          <w:rPr>
            <w:rFonts w:eastAsia="SimSun"/>
            <w:i/>
            <w:iCs/>
            <w:vertAlign w:val="subscript"/>
          </w:rPr>
          <w:t>q</w:t>
        </w:r>
        <w:r w:rsidRPr="00A03B1B">
          <w:rPr>
            <w:rFonts w:eastAsia="SimSun"/>
          </w:rPr>
          <w:t xml:space="preserve"> + DAPCDRROAMT </w:t>
        </w:r>
        <w:r w:rsidRPr="00A03B1B">
          <w:rPr>
            <w:rFonts w:eastAsia="SimSun"/>
            <w:i/>
            <w:iCs/>
            <w:vertAlign w:val="subscript"/>
          </w:rPr>
          <w:t>q</w:t>
        </w:r>
        <w:r w:rsidRPr="00A03B1B">
          <w:rPr>
            <w:rFonts w:eastAsia="SimSun"/>
          </w:rPr>
          <w:t>)</w:t>
        </w:r>
      </w:ins>
    </w:p>
    <w:p w14:paraId="2FDC7429" w14:textId="77777777" w:rsidR="00A03B1B" w:rsidRPr="00A03B1B" w:rsidRDefault="00A03B1B" w:rsidP="00A03B1B">
      <w:pPr>
        <w:tabs>
          <w:tab w:val="left" w:pos="2340"/>
          <w:tab w:val="left" w:pos="3420"/>
        </w:tabs>
        <w:spacing w:after="240"/>
        <w:ind w:left="3420" w:hanging="2700"/>
        <w:rPr>
          <w:ins w:id="359" w:author="ERCOT" w:date="2025-09-18T18:56:00Z"/>
          <w:rFonts w:eastAsia="SimSun"/>
          <w:bCs/>
          <w:lang w:val="pt-BR"/>
        </w:rPr>
      </w:pPr>
    </w:p>
    <w:p w14:paraId="37610656" w14:textId="2CE950BA" w:rsidR="00A03B1B" w:rsidRPr="00A03B1B" w:rsidRDefault="00A03B1B" w:rsidP="00A03B1B">
      <w:pPr>
        <w:tabs>
          <w:tab w:val="left" w:pos="2340"/>
          <w:tab w:val="left" w:pos="3420"/>
        </w:tabs>
        <w:spacing w:after="240"/>
        <w:ind w:left="3420" w:hanging="2700"/>
        <w:rPr>
          <w:ins w:id="360" w:author="ERCOT" w:date="2025-09-18T18:56:00Z"/>
          <w:rFonts w:eastAsia="SimSun"/>
          <w:lang w:val="pt-BR"/>
        </w:rPr>
      </w:pPr>
      <w:ins w:id="361" w:author="ERCOT" w:date="2025-09-18T18:56:00Z">
        <w:r w:rsidRPr="00A03B1B">
          <w:rPr>
            <w:rFonts w:eastAsia="SimSun"/>
            <w:lang w:val="pt-BR"/>
          </w:rPr>
          <w:t>DADRRQTOT</w:t>
        </w:r>
        <w:r w:rsidRPr="00A03B1B">
          <w:rPr>
            <w:rFonts w:eastAsia="SimSun"/>
          </w:rPr>
          <w:tab/>
        </w:r>
        <w:r w:rsidRPr="00A03B1B">
          <w:rPr>
            <w:rFonts w:eastAsia="SimSun"/>
            <w:lang w:val="pt-BR"/>
          </w:rPr>
          <w:t>=</w:t>
        </w:r>
        <w:r w:rsidRPr="00A03B1B">
          <w:rPr>
            <w:rFonts w:eastAsia="SimSun"/>
          </w:rPr>
          <w:tab/>
        </w:r>
        <w:r w:rsidRPr="00A03B1B">
          <w:rPr>
            <w:rFonts w:eastAsia="SimSun"/>
            <w:noProof/>
          </w:rPr>
          <w:drawing>
            <wp:inline distT="0" distB="0" distL="0" distR="0" wp14:anchorId="08D55FA0" wp14:editId="46044574">
              <wp:extent cx="167640" cy="266700"/>
              <wp:effectExtent l="0" t="0" r="0" b="0"/>
              <wp:docPr id="106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7640" cy="266700"/>
                      </a:xfrm>
                      <a:prstGeom prst="rect">
                        <a:avLst/>
                      </a:prstGeom>
                      <a:noFill/>
                      <a:ln>
                        <a:noFill/>
                      </a:ln>
                    </pic:spPr>
                  </pic:pic>
                </a:graphicData>
              </a:graphic>
            </wp:inline>
          </w:drawing>
        </w:r>
        <w:r w:rsidRPr="00A03B1B">
          <w:rPr>
            <w:rFonts w:eastAsia="SimSun"/>
            <w:lang w:val="pt-BR"/>
          </w:rPr>
          <w:t xml:space="preserve">DADRRQ </w:t>
        </w:r>
        <w:r w:rsidRPr="00A03B1B">
          <w:rPr>
            <w:rFonts w:eastAsia="SimSun"/>
            <w:i/>
            <w:iCs/>
            <w:vertAlign w:val="subscript"/>
            <w:lang w:val="pt-BR"/>
          </w:rPr>
          <w:t>q</w:t>
        </w:r>
      </w:ins>
    </w:p>
    <w:p w14:paraId="203CE8FC" w14:textId="77777777" w:rsidR="00A03B1B" w:rsidRPr="00A03B1B" w:rsidRDefault="00A03B1B" w:rsidP="00A03B1B">
      <w:pPr>
        <w:tabs>
          <w:tab w:val="left" w:pos="2340"/>
          <w:tab w:val="left" w:pos="3420"/>
        </w:tabs>
        <w:spacing w:after="240"/>
        <w:ind w:left="3420" w:hanging="2700"/>
        <w:rPr>
          <w:ins w:id="362" w:author="ERCOT" w:date="2025-09-18T18:56:00Z"/>
          <w:rFonts w:eastAsia="SimSun"/>
          <w:bCs/>
          <w:lang w:val="pt-BR"/>
        </w:rPr>
      </w:pPr>
      <w:ins w:id="363" w:author="ERCOT" w:date="2025-09-18T18:56:00Z">
        <w:r w:rsidRPr="00A03B1B">
          <w:rPr>
            <w:rFonts w:eastAsia="SimSun"/>
            <w:bCs/>
            <w:lang w:val="pt-BR"/>
          </w:rPr>
          <w:t xml:space="preserve">DADRRQ </w:t>
        </w:r>
        <w:r w:rsidRPr="00A03B1B">
          <w:rPr>
            <w:rFonts w:eastAsia="SimSun"/>
            <w:bCs/>
            <w:i/>
            <w:vertAlign w:val="subscript"/>
            <w:lang w:val="pt-BR"/>
          </w:rPr>
          <w:t>q</w:t>
        </w:r>
        <w:r w:rsidRPr="00A03B1B">
          <w:rPr>
            <w:rFonts w:eastAsia="SimSun"/>
            <w:bCs/>
            <w:lang w:val="pt-BR"/>
          </w:rPr>
          <w:tab/>
          <w:t>=</w:t>
        </w:r>
        <w:r w:rsidRPr="00A03B1B">
          <w:rPr>
            <w:rFonts w:eastAsia="SimSun"/>
            <w:bCs/>
            <w:lang w:val="pt-BR"/>
          </w:rPr>
          <w:tab/>
          <w:t xml:space="preserve">DADRRO </w:t>
        </w:r>
        <w:r w:rsidRPr="00A03B1B">
          <w:rPr>
            <w:rFonts w:eastAsia="SimSun"/>
            <w:bCs/>
            <w:i/>
            <w:vertAlign w:val="subscript"/>
            <w:lang w:val="pt-BR"/>
          </w:rPr>
          <w:t>q</w:t>
        </w:r>
        <w:r w:rsidRPr="00A03B1B">
          <w:rPr>
            <w:rFonts w:eastAsia="SimSun"/>
            <w:bCs/>
            <w:lang w:val="pt-BR"/>
          </w:rPr>
          <w:t xml:space="preserve"> – DASADRRQ </w:t>
        </w:r>
        <w:r w:rsidRPr="00A03B1B">
          <w:rPr>
            <w:rFonts w:eastAsia="SimSun"/>
            <w:bCs/>
            <w:i/>
            <w:vertAlign w:val="subscript"/>
            <w:lang w:val="pt-BR"/>
          </w:rPr>
          <w:t>q</w:t>
        </w:r>
      </w:ins>
    </w:p>
    <w:p w14:paraId="5BC2D9EC" w14:textId="77777777" w:rsidR="00A03B1B" w:rsidRPr="00A03B1B" w:rsidRDefault="00A03B1B" w:rsidP="00A03B1B">
      <w:pPr>
        <w:rPr>
          <w:ins w:id="364" w:author="ERCOT" w:date="2025-09-18T18:56:00Z"/>
          <w:rFonts w:eastAsia="SimSun"/>
        </w:rPr>
      </w:pPr>
      <w:ins w:id="365" w:author="ERCOT" w:date="2025-09-18T18:56:00Z">
        <w:r w:rsidRPr="00A03B1B">
          <w:rPr>
            <w:rFonts w:eastAsia="SimSun"/>
          </w:rPr>
          <w:t xml:space="preserve">The above variables are defined as follows: </w:t>
        </w:r>
      </w:ins>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A03B1B" w:rsidRPr="00A03B1B" w14:paraId="247BB225" w14:textId="77777777" w:rsidTr="00B31BB1">
        <w:trPr>
          <w:tblHeader/>
          <w:ins w:id="366" w:author="ERCOT" w:date="2025-09-18T18:56:00Z"/>
        </w:trPr>
        <w:tc>
          <w:tcPr>
            <w:tcW w:w="1144" w:type="pct"/>
          </w:tcPr>
          <w:p w14:paraId="5D2F0C6C" w14:textId="77777777" w:rsidR="00A03B1B" w:rsidRPr="00A03B1B" w:rsidRDefault="00A03B1B" w:rsidP="00A03B1B">
            <w:pPr>
              <w:spacing w:after="240"/>
              <w:rPr>
                <w:ins w:id="367" w:author="ERCOT" w:date="2025-09-18T18:56:00Z"/>
                <w:rFonts w:eastAsia="SimSun"/>
                <w:b/>
                <w:iCs/>
                <w:sz w:val="20"/>
                <w:szCs w:val="20"/>
              </w:rPr>
            </w:pPr>
            <w:ins w:id="368" w:author="ERCOT" w:date="2025-09-18T18:56:00Z">
              <w:r w:rsidRPr="00A03B1B">
                <w:rPr>
                  <w:rFonts w:eastAsia="SimSun"/>
                  <w:b/>
                  <w:iCs/>
                  <w:sz w:val="20"/>
                  <w:szCs w:val="20"/>
                </w:rPr>
                <w:t>Variable</w:t>
              </w:r>
            </w:ins>
          </w:p>
        </w:tc>
        <w:tc>
          <w:tcPr>
            <w:tcW w:w="520" w:type="pct"/>
          </w:tcPr>
          <w:p w14:paraId="70FC7555" w14:textId="77777777" w:rsidR="00A03B1B" w:rsidRPr="00A03B1B" w:rsidRDefault="00A03B1B" w:rsidP="00A03B1B">
            <w:pPr>
              <w:spacing w:after="240"/>
              <w:rPr>
                <w:ins w:id="369" w:author="ERCOT" w:date="2025-09-18T18:56:00Z"/>
                <w:rFonts w:eastAsia="SimSun"/>
                <w:b/>
                <w:iCs/>
                <w:sz w:val="20"/>
                <w:szCs w:val="20"/>
              </w:rPr>
            </w:pPr>
            <w:ins w:id="370" w:author="ERCOT" w:date="2025-09-18T18:56:00Z">
              <w:r w:rsidRPr="00A03B1B">
                <w:rPr>
                  <w:rFonts w:eastAsia="SimSun"/>
                  <w:b/>
                  <w:iCs/>
                  <w:sz w:val="20"/>
                  <w:szCs w:val="20"/>
                </w:rPr>
                <w:t>Unit</w:t>
              </w:r>
            </w:ins>
          </w:p>
        </w:tc>
        <w:tc>
          <w:tcPr>
            <w:tcW w:w="3336" w:type="pct"/>
          </w:tcPr>
          <w:p w14:paraId="202E1F83" w14:textId="77777777" w:rsidR="00A03B1B" w:rsidRPr="00A03B1B" w:rsidRDefault="00A03B1B" w:rsidP="00A03B1B">
            <w:pPr>
              <w:spacing w:after="240"/>
              <w:rPr>
                <w:ins w:id="371" w:author="ERCOT" w:date="2025-09-18T18:56:00Z"/>
                <w:rFonts w:eastAsia="SimSun"/>
                <w:b/>
                <w:iCs/>
                <w:sz w:val="20"/>
                <w:szCs w:val="20"/>
              </w:rPr>
            </w:pPr>
            <w:ins w:id="372" w:author="ERCOT" w:date="2025-09-18T18:56:00Z">
              <w:r w:rsidRPr="00A03B1B">
                <w:rPr>
                  <w:rFonts w:eastAsia="SimSun"/>
                  <w:b/>
                  <w:iCs/>
                  <w:sz w:val="20"/>
                  <w:szCs w:val="20"/>
                </w:rPr>
                <w:t>Definition</w:t>
              </w:r>
            </w:ins>
          </w:p>
        </w:tc>
      </w:tr>
      <w:tr w:rsidR="00A03B1B" w:rsidRPr="00A03B1B" w14:paraId="48AF0FFD" w14:textId="77777777" w:rsidTr="00B31BB1">
        <w:trPr>
          <w:ins w:id="373" w:author="ERCOT" w:date="2025-09-18T18:56:00Z"/>
        </w:trPr>
        <w:tc>
          <w:tcPr>
            <w:tcW w:w="1144" w:type="pct"/>
          </w:tcPr>
          <w:p w14:paraId="386DE8D8" w14:textId="77777777" w:rsidR="00A03B1B" w:rsidRPr="00A03B1B" w:rsidRDefault="00A03B1B" w:rsidP="00A03B1B">
            <w:pPr>
              <w:spacing w:after="60"/>
              <w:rPr>
                <w:ins w:id="374" w:author="ERCOT" w:date="2025-09-18T18:56:00Z"/>
                <w:rFonts w:eastAsia="SimSun"/>
                <w:iCs/>
                <w:sz w:val="20"/>
                <w:szCs w:val="20"/>
              </w:rPr>
            </w:pPr>
            <w:ins w:id="375" w:author="ERCOT" w:date="2025-09-18T18:56:00Z">
              <w:r w:rsidRPr="00A03B1B">
                <w:rPr>
                  <w:rFonts w:eastAsia="SimSun"/>
                  <w:iCs/>
                  <w:sz w:val="20"/>
                  <w:szCs w:val="20"/>
                </w:rPr>
                <w:t xml:space="preserve">DADRRAMT </w:t>
              </w:r>
              <w:r w:rsidRPr="00A03B1B">
                <w:rPr>
                  <w:rFonts w:eastAsia="SimSun"/>
                  <w:i/>
                  <w:iCs/>
                  <w:sz w:val="20"/>
                  <w:szCs w:val="20"/>
                  <w:vertAlign w:val="subscript"/>
                </w:rPr>
                <w:t>q</w:t>
              </w:r>
            </w:ins>
          </w:p>
        </w:tc>
        <w:tc>
          <w:tcPr>
            <w:tcW w:w="520" w:type="pct"/>
          </w:tcPr>
          <w:p w14:paraId="6B8A712C" w14:textId="77777777" w:rsidR="00A03B1B" w:rsidRPr="00A03B1B" w:rsidRDefault="00A03B1B" w:rsidP="00A03B1B">
            <w:pPr>
              <w:spacing w:after="60"/>
              <w:rPr>
                <w:ins w:id="376" w:author="ERCOT" w:date="2025-09-18T18:56:00Z"/>
                <w:rFonts w:eastAsia="SimSun"/>
                <w:iCs/>
                <w:sz w:val="20"/>
                <w:szCs w:val="20"/>
              </w:rPr>
            </w:pPr>
            <w:ins w:id="377" w:author="ERCOT" w:date="2025-09-18T18:56:00Z">
              <w:r w:rsidRPr="00A03B1B">
                <w:rPr>
                  <w:rFonts w:eastAsia="SimSun"/>
                  <w:iCs/>
                  <w:sz w:val="20"/>
                  <w:szCs w:val="20"/>
                </w:rPr>
                <w:t>$</w:t>
              </w:r>
            </w:ins>
          </w:p>
        </w:tc>
        <w:tc>
          <w:tcPr>
            <w:tcW w:w="3336" w:type="pct"/>
          </w:tcPr>
          <w:p w14:paraId="3924827F" w14:textId="77777777" w:rsidR="00A03B1B" w:rsidRPr="00A03B1B" w:rsidRDefault="00A03B1B" w:rsidP="00A03B1B">
            <w:pPr>
              <w:spacing w:after="60"/>
              <w:rPr>
                <w:ins w:id="378" w:author="ERCOT" w:date="2025-09-18T18:56:00Z"/>
                <w:rFonts w:eastAsia="SimSun"/>
                <w:iCs/>
                <w:sz w:val="20"/>
                <w:szCs w:val="20"/>
              </w:rPr>
            </w:pPr>
            <w:ins w:id="379" w:author="ERCOT" w:date="2025-09-18T18:56:00Z">
              <w:r w:rsidRPr="00A03B1B">
                <w:rPr>
                  <w:rFonts w:eastAsia="SimSun"/>
                  <w:i/>
                  <w:iCs/>
                  <w:sz w:val="20"/>
                  <w:szCs w:val="20"/>
                </w:rPr>
                <w:t>Day-Ahead Dispatchable Reliability Reserve Service Amount per QSE</w:t>
              </w:r>
              <w:r w:rsidRPr="00A03B1B">
                <w:rPr>
                  <w:rFonts w:eastAsia="SimSun"/>
                  <w:iCs/>
                  <w:sz w:val="20"/>
                  <w:szCs w:val="20"/>
                </w:rPr>
                <w:t xml:space="preserve">—QSE </w:t>
              </w:r>
              <w:r w:rsidRPr="00A03B1B">
                <w:rPr>
                  <w:rFonts w:eastAsia="SimSun"/>
                  <w:i/>
                  <w:iCs/>
                  <w:sz w:val="20"/>
                  <w:szCs w:val="20"/>
                </w:rPr>
                <w:t>q</w:t>
              </w:r>
              <w:r w:rsidRPr="00A03B1B">
                <w:rPr>
                  <w:rFonts w:eastAsia="SimSun"/>
                  <w:iCs/>
                  <w:sz w:val="20"/>
                  <w:szCs w:val="20"/>
                </w:rPr>
                <w:t>’s share of the DAM cost for DRRS, for the hour.</w:t>
              </w:r>
            </w:ins>
          </w:p>
        </w:tc>
      </w:tr>
      <w:tr w:rsidR="00A03B1B" w:rsidRPr="00A03B1B" w14:paraId="334800A2" w14:textId="77777777" w:rsidTr="00B31BB1">
        <w:trPr>
          <w:ins w:id="380" w:author="ERCOT" w:date="2025-09-18T18:56:00Z"/>
        </w:trPr>
        <w:tc>
          <w:tcPr>
            <w:tcW w:w="1144" w:type="pct"/>
          </w:tcPr>
          <w:p w14:paraId="7F052C2E" w14:textId="77777777" w:rsidR="00A03B1B" w:rsidRPr="00A03B1B" w:rsidRDefault="00A03B1B" w:rsidP="00A03B1B">
            <w:pPr>
              <w:spacing w:after="60"/>
              <w:rPr>
                <w:ins w:id="381" w:author="ERCOT" w:date="2025-09-18T18:56:00Z"/>
                <w:rFonts w:eastAsia="SimSun"/>
                <w:iCs/>
                <w:sz w:val="20"/>
                <w:szCs w:val="20"/>
              </w:rPr>
            </w:pPr>
            <w:ins w:id="382" w:author="ERCOT" w:date="2025-09-18T18:56:00Z">
              <w:r w:rsidRPr="00A03B1B">
                <w:rPr>
                  <w:rFonts w:eastAsia="SimSun"/>
                  <w:iCs/>
                  <w:sz w:val="20"/>
                  <w:szCs w:val="20"/>
                </w:rPr>
                <w:t>DADRRPR</w:t>
              </w:r>
            </w:ins>
          </w:p>
        </w:tc>
        <w:tc>
          <w:tcPr>
            <w:tcW w:w="520" w:type="pct"/>
          </w:tcPr>
          <w:p w14:paraId="047CE7A9" w14:textId="77777777" w:rsidR="00A03B1B" w:rsidRPr="00A03B1B" w:rsidRDefault="00A03B1B" w:rsidP="00A03B1B">
            <w:pPr>
              <w:spacing w:after="60"/>
              <w:rPr>
                <w:ins w:id="383" w:author="ERCOT" w:date="2025-09-18T18:56:00Z"/>
                <w:rFonts w:eastAsia="SimSun"/>
                <w:iCs/>
                <w:sz w:val="20"/>
                <w:szCs w:val="20"/>
              </w:rPr>
            </w:pPr>
            <w:ins w:id="384" w:author="ERCOT" w:date="2025-09-18T18:56:00Z">
              <w:r w:rsidRPr="00A03B1B">
                <w:rPr>
                  <w:rFonts w:eastAsia="SimSun"/>
                  <w:iCs/>
                  <w:sz w:val="20"/>
                  <w:szCs w:val="20"/>
                </w:rPr>
                <w:t>$/MW per hour</w:t>
              </w:r>
            </w:ins>
          </w:p>
        </w:tc>
        <w:tc>
          <w:tcPr>
            <w:tcW w:w="3336" w:type="pct"/>
          </w:tcPr>
          <w:p w14:paraId="46CFF71D" w14:textId="77777777" w:rsidR="00A03B1B" w:rsidRPr="00A03B1B" w:rsidRDefault="00A03B1B" w:rsidP="00A03B1B">
            <w:pPr>
              <w:spacing w:after="60"/>
              <w:rPr>
                <w:ins w:id="385" w:author="ERCOT" w:date="2025-09-18T18:56:00Z"/>
                <w:rFonts w:eastAsia="SimSun"/>
                <w:iCs/>
                <w:sz w:val="20"/>
                <w:szCs w:val="20"/>
              </w:rPr>
            </w:pPr>
            <w:ins w:id="386" w:author="ERCOT" w:date="2025-09-18T18:56:00Z">
              <w:r w:rsidRPr="00A03B1B">
                <w:rPr>
                  <w:rFonts w:eastAsia="SimSun"/>
                  <w:i/>
                  <w:iCs/>
                  <w:sz w:val="20"/>
                  <w:szCs w:val="20"/>
                </w:rPr>
                <w:t>Day-Ahead Dispatchable Reliability Reserve Service Price</w:t>
              </w:r>
              <w:r w:rsidRPr="00A03B1B">
                <w:rPr>
                  <w:rFonts w:eastAsia="SimSun"/>
                  <w:iCs/>
                  <w:sz w:val="20"/>
                  <w:szCs w:val="20"/>
                </w:rPr>
                <w:t>—The Day-Ahead DRRS price for the hour.</w:t>
              </w:r>
            </w:ins>
          </w:p>
        </w:tc>
      </w:tr>
      <w:tr w:rsidR="00A03B1B" w:rsidRPr="00A03B1B" w14:paraId="720CAFA5" w14:textId="77777777" w:rsidTr="00B31BB1">
        <w:trPr>
          <w:ins w:id="387" w:author="ERCOT" w:date="2025-09-18T18:56:00Z"/>
        </w:trPr>
        <w:tc>
          <w:tcPr>
            <w:tcW w:w="1144" w:type="pct"/>
          </w:tcPr>
          <w:p w14:paraId="6C4D0C4F" w14:textId="77777777" w:rsidR="00A03B1B" w:rsidRPr="00A03B1B" w:rsidRDefault="00A03B1B" w:rsidP="00A03B1B">
            <w:pPr>
              <w:spacing w:after="60"/>
              <w:rPr>
                <w:ins w:id="388" w:author="ERCOT" w:date="2025-09-18T18:56:00Z"/>
                <w:rFonts w:eastAsia="SimSun"/>
                <w:iCs/>
                <w:sz w:val="20"/>
                <w:szCs w:val="20"/>
              </w:rPr>
            </w:pPr>
            <w:ins w:id="389" w:author="ERCOT" w:date="2025-09-18T18:56:00Z">
              <w:r w:rsidRPr="00A03B1B">
                <w:rPr>
                  <w:rFonts w:eastAsia="SimSun"/>
                  <w:iCs/>
                  <w:sz w:val="20"/>
                  <w:szCs w:val="20"/>
                </w:rPr>
                <w:t xml:space="preserve">DADRRQ </w:t>
              </w:r>
              <w:r w:rsidRPr="00A03B1B">
                <w:rPr>
                  <w:rFonts w:eastAsia="SimSun"/>
                  <w:i/>
                  <w:iCs/>
                  <w:sz w:val="20"/>
                  <w:szCs w:val="20"/>
                  <w:vertAlign w:val="subscript"/>
                </w:rPr>
                <w:t>q</w:t>
              </w:r>
            </w:ins>
          </w:p>
        </w:tc>
        <w:tc>
          <w:tcPr>
            <w:tcW w:w="520" w:type="pct"/>
          </w:tcPr>
          <w:p w14:paraId="62DE1B26" w14:textId="77777777" w:rsidR="00A03B1B" w:rsidRPr="00A03B1B" w:rsidRDefault="00A03B1B" w:rsidP="00A03B1B">
            <w:pPr>
              <w:spacing w:after="60"/>
              <w:rPr>
                <w:ins w:id="390" w:author="ERCOT" w:date="2025-09-18T18:56:00Z"/>
                <w:rFonts w:eastAsia="SimSun"/>
                <w:iCs/>
                <w:sz w:val="20"/>
                <w:szCs w:val="20"/>
              </w:rPr>
            </w:pPr>
            <w:ins w:id="391" w:author="ERCOT" w:date="2025-09-18T18:56:00Z">
              <w:r w:rsidRPr="00A03B1B">
                <w:rPr>
                  <w:rFonts w:eastAsia="SimSun"/>
                  <w:iCs/>
                  <w:sz w:val="20"/>
                  <w:szCs w:val="20"/>
                </w:rPr>
                <w:t>MW</w:t>
              </w:r>
            </w:ins>
          </w:p>
        </w:tc>
        <w:tc>
          <w:tcPr>
            <w:tcW w:w="3336" w:type="pct"/>
          </w:tcPr>
          <w:p w14:paraId="7DC462BC" w14:textId="77777777" w:rsidR="00A03B1B" w:rsidRPr="00A03B1B" w:rsidRDefault="00A03B1B" w:rsidP="00A03B1B">
            <w:pPr>
              <w:spacing w:after="60"/>
              <w:rPr>
                <w:ins w:id="392" w:author="ERCOT" w:date="2025-09-18T18:56:00Z"/>
                <w:rFonts w:eastAsia="SimSun"/>
                <w:i/>
                <w:iCs/>
                <w:sz w:val="20"/>
                <w:szCs w:val="20"/>
              </w:rPr>
            </w:pPr>
            <w:ins w:id="393" w:author="ERCOT" w:date="2025-09-18T18:56:00Z">
              <w:r w:rsidRPr="00A03B1B">
                <w:rPr>
                  <w:rFonts w:eastAsia="SimSun"/>
                  <w:i/>
                  <w:iCs/>
                  <w:sz w:val="20"/>
                  <w:szCs w:val="20"/>
                </w:rPr>
                <w:t>Day-Ahead Dispatchable Reliability Reserve Service Quantity per QSE</w:t>
              </w:r>
              <w:r w:rsidRPr="00A03B1B">
                <w:rPr>
                  <w:rFonts w:eastAsia="SimSun"/>
                  <w:iCs/>
                  <w:sz w:val="20"/>
                  <w:szCs w:val="20"/>
                </w:rPr>
                <w:t xml:space="preserve">—The QSE </w:t>
              </w:r>
              <w:r w:rsidRPr="00A03B1B">
                <w:rPr>
                  <w:rFonts w:eastAsia="SimSun"/>
                  <w:i/>
                  <w:iCs/>
                  <w:sz w:val="20"/>
                  <w:szCs w:val="20"/>
                </w:rPr>
                <w:t>q</w:t>
              </w:r>
              <w:r w:rsidRPr="00A03B1B">
                <w:rPr>
                  <w:rFonts w:eastAsia="SimSun"/>
                  <w:iCs/>
                  <w:sz w:val="20"/>
                  <w:szCs w:val="20"/>
                </w:rPr>
                <w:t>’s Day-Ahead Ancillary Service Obligation minus its self-arranged DRRS quantity for the hour.</w:t>
              </w:r>
            </w:ins>
          </w:p>
        </w:tc>
      </w:tr>
      <w:tr w:rsidR="00A03B1B" w:rsidRPr="00A03B1B" w14:paraId="7FE12FD1" w14:textId="77777777" w:rsidTr="00B31BB1">
        <w:trPr>
          <w:ins w:id="394" w:author="ERCOT" w:date="2025-09-18T18:56:00Z"/>
        </w:trPr>
        <w:tc>
          <w:tcPr>
            <w:tcW w:w="1144" w:type="pct"/>
          </w:tcPr>
          <w:p w14:paraId="6BBB35C4" w14:textId="77777777" w:rsidR="00A03B1B" w:rsidRPr="00A03B1B" w:rsidRDefault="00A03B1B" w:rsidP="00A03B1B">
            <w:pPr>
              <w:spacing w:after="60"/>
              <w:rPr>
                <w:ins w:id="395" w:author="ERCOT" w:date="2025-09-18T18:56:00Z"/>
                <w:rFonts w:eastAsia="SimSun"/>
                <w:iCs/>
                <w:sz w:val="20"/>
                <w:szCs w:val="20"/>
              </w:rPr>
            </w:pPr>
            <w:ins w:id="396" w:author="ERCOT" w:date="2025-09-18T18:56:00Z">
              <w:r w:rsidRPr="00A03B1B">
                <w:rPr>
                  <w:rFonts w:eastAsia="SimSun"/>
                  <w:iCs/>
                  <w:sz w:val="20"/>
                  <w:szCs w:val="20"/>
                </w:rPr>
                <w:t xml:space="preserve">DAPCDRRAMTTOT </w:t>
              </w:r>
            </w:ins>
          </w:p>
        </w:tc>
        <w:tc>
          <w:tcPr>
            <w:tcW w:w="520" w:type="pct"/>
          </w:tcPr>
          <w:p w14:paraId="080A7E8B" w14:textId="77777777" w:rsidR="00A03B1B" w:rsidRPr="00A03B1B" w:rsidRDefault="00A03B1B" w:rsidP="00A03B1B">
            <w:pPr>
              <w:spacing w:after="60"/>
              <w:rPr>
                <w:ins w:id="397" w:author="ERCOT" w:date="2025-09-18T18:56:00Z"/>
                <w:rFonts w:eastAsia="SimSun"/>
                <w:iCs/>
                <w:sz w:val="20"/>
                <w:szCs w:val="20"/>
              </w:rPr>
            </w:pPr>
            <w:ins w:id="398" w:author="ERCOT" w:date="2025-09-18T18:56:00Z">
              <w:r w:rsidRPr="00A03B1B">
                <w:rPr>
                  <w:rFonts w:eastAsia="SimSun"/>
                  <w:iCs/>
                  <w:sz w:val="20"/>
                  <w:szCs w:val="20"/>
                </w:rPr>
                <w:t>$</w:t>
              </w:r>
            </w:ins>
          </w:p>
        </w:tc>
        <w:tc>
          <w:tcPr>
            <w:tcW w:w="3336" w:type="pct"/>
          </w:tcPr>
          <w:p w14:paraId="15A541FC" w14:textId="77777777" w:rsidR="00A03B1B" w:rsidRPr="00A03B1B" w:rsidRDefault="00A03B1B" w:rsidP="00A03B1B">
            <w:pPr>
              <w:spacing w:after="60"/>
              <w:rPr>
                <w:ins w:id="399" w:author="ERCOT" w:date="2025-09-18T18:56:00Z"/>
                <w:rFonts w:eastAsia="SimSun"/>
                <w:i/>
                <w:iCs/>
                <w:sz w:val="20"/>
                <w:szCs w:val="20"/>
              </w:rPr>
            </w:pPr>
            <w:ins w:id="400" w:author="ERCOT" w:date="2025-09-18T18:56:00Z">
              <w:r w:rsidRPr="00A03B1B">
                <w:rPr>
                  <w:rFonts w:eastAsia="SimSun"/>
                  <w:i/>
                  <w:iCs/>
                  <w:sz w:val="20"/>
                  <w:szCs w:val="20"/>
                </w:rPr>
                <w:t>Day-Ahead Procured Capacity for Dispatchable Reliability Reserve Service Amount Total in DAM</w:t>
              </w:r>
              <w:r w:rsidRPr="00A03B1B">
                <w:rPr>
                  <w:rFonts w:eastAsia="SimSun"/>
                  <w:iCs/>
                  <w:sz w:val="20"/>
                  <w:szCs w:val="20"/>
                </w:rPr>
                <w:t>—The total of the DAM DRRS payments for all QSEs for the hour.</w:t>
              </w:r>
            </w:ins>
          </w:p>
        </w:tc>
      </w:tr>
      <w:tr w:rsidR="00A03B1B" w:rsidRPr="00A03B1B" w14:paraId="33457942" w14:textId="77777777" w:rsidTr="00B31BB1">
        <w:trPr>
          <w:ins w:id="401" w:author="ERCOT" w:date="2025-09-18T18:56:00Z"/>
        </w:trPr>
        <w:tc>
          <w:tcPr>
            <w:tcW w:w="1144" w:type="pct"/>
          </w:tcPr>
          <w:p w14:paraId="7CF46BDE" w14:textId="77777777" w:rsidR="00A03B1B" w:rsidRPr="00A03B1B" w:rsidRDefault="00A03B1B" w:rsidP="00A03B1B">
            <w:pPr>
              <w:spacing w:after="60"/>
              <w:rPr>
                <w:ins w:id="402" w:author="ERCOT" w:date="2025-09-18T18:56:00Z"/>
                <w:rFonts w:eastAsia="SimSun"/>
                <w:iCs/>
                <w:sz w:val="20"/>
                <w:szCs w:val="20"/>
              </w:rPr>
            </w:pPr>
            <w:ins w:id="403" w:author="ERCOT" w:date="2025-09-18T18:56:00Z">
              <w:r w:rsidRPr="00A03B1B">
                <w:rPr>
                  <w:rFonts w:eastAsia="SimSun"/>
                  <w:iCs/>
                  <w:sz w:val="20"/>
                  <w:szCs w:val="20"/>
                </w:rPr>
                <w:t>PCDRRAMT</w:t>
              </w:r>
              <w:r w:rsidRPr="00A03B1B">
                <w:rPr>
                  <w:rFonts w:eastAsia="SimSun"/>
                  <w:i/>
                  <w:iCs/>
                  <w:sz w:val="20"/>
                  <w:szCs w:val="20"/>
                </w:rPr>
                <w:t xml:space="preserve"> </w:t>
              </w:r>
              <w:r w:rsidRPr="00A03B1B">
                <w:rPr>
                  <w:rFonts w:eastAsia="SimSun"/>
                  <w:i/>
                  <w:iCs/>
                  <w:sz w:val="20"/>
                  <w:szCs w:val="20"/>
                  <w:vertAlign w:val="subscript"/>
                </w:rPr>
                <w:t>q</w:t>
              </w:r>
            </w:ins>
          </w:p>
        </w:tc>
        <w:tc>
          <w:tcPr>
            <w:tcW w:w="520" w:type="pct"/>
          </w:tcPr>
          <w:p w14:paraId="47DB2918" w14:textId="77777777" w:rsidR="00A03B1B" w:rsidRPr="00A03B1B" w:rsidRDefault="00A03B1B" w:rsidP="00A03B1B">
            <w:pPr>
              <w:spacing w:after="60"/>
              <w:rPr>
                <w:ins w:id="404" w:author="ERCOT" w:date="2025-09-18T18:56:00Z"/>
                <w:rFonts w:eastAsia="SimSun"/>
                <w:iCs/>
                <w:sz w:val="20"/>
                <w:szCs w:val="20"/>
              </w:rPr>
            </w:pPr>
            <w:ins w:id="405" w:author="ERCOT" w:date="2025-09-18T18:56:00Z">
              <w:r w:rsidRPr="00A03B1B">
                <w:rPr>
                  <w:rFonts w:eastAsia="SimSun"/>
                  <w:iCs/>
                  <w:sz w:val="20"/>
                  <w:szCs w:val="20"/>
                </w:rPr>
                <w:t>$</w:t>
              </w:r>
            </w:ins>
          </w:p>
        </w:tc>
        <w:tc>
          <w:tcPr>
            <w:tcW w:w="3336" w:type="pct"/>
          </w:tcPr>
          <w:p w14:paraId="3DC46AE4" w14:textId="77777777" w:rsidR="00A03B1B" w:rsidRPr="00A03B1B" w:rsidRDefault="00A03B1B" w:rsidP="00A03B1B">
            <w:pPr>
              <w:spacing w:after="60"/>
              <w:rPr>
                <w:ins w:id="406" w:author="ERCOT" w:date="2025-09-18T18:56:00Z"/>
                <w:rFonts w:eastAsia="SimSun"/>
                <w:i/>
                <w:iCs/>
                <w:sz w:val="20"/>
                <w:szCs w:val="20"/>
              </w:rPr>
            </w:pPr>
            <w:ins w:id="407" w:author="ERCOT" w:date="2025-09-18T18:56:00Z">
              <w:r w:rsidRPr="00A03B1B">
                <w:rPr>
                  <w:rFonts w:eastAsia="SimSun"/>
                  <w:i/>
                  <w:iCs/>
                  <w:sz w:val="20"/>
                  <w:szCs w:val="20"/>
                </w:rPr>
                <w:t>Procured Capacity for Dispatchable Reliability Reserve Service Amount per QSE for DAM</w:t>
              </w:r>
              <w:r w:rsidRPr="00A03B1B">
                <w:rPr>
                  <w:rFonts w:eastAsia="SimSun"/>
                  <w:iCs/>
                  <w:sz w:val="20"/>
                  <w:szCs w:val="20"/>
                </w:rPr>
                <w:t xml:space="preserve">—The DAM DRRS payment for QSE </w:t>
              </w:r>
              <w:r w:rsidRPr="00A03B1B">
                <w:rPr>
                  <w:rFonts w:eastAsia="SimSun"/>
                  <w:i/>
                  <w:iCs/>
                  <w:sz w:val="20"/>
                  <w:szCs w:val="20"/>
                </w:rPr>
                <w:t>q</w:t>
              </w:r>
              <w:r w:rsidRPr="00A03B1B">
                <w:rPr>
                  <w:rFonts w:eastAsia="SimSun"/>
                  <w:iCs/>
                  <w:sz w:val="20"/>
                  <w:szCs w:val="20"/>
                </w:rPr>
                <w:t xml:space="preserve"> for the hour.</w:t>
              </w:r>
            </w:ins>
          </w:p>
        </w:tc>
      </w:tr>
      <w:tr w:rsidR="00A03B1B" w:rsidRPr="00A03B1B" w14:paraId="05AF7642" w14:textId="77777777" w:rsidTr="00B31BB1">
        <w:trPr>
          <w:ins w:id="408" w:author="ERCOT" w:date="2025-09-18T18:56:00Z"/>
        </w:trPr>
        <w:tc>
          <w:tcPr>
            <w:tcW w:w="1144" w:type="pct"/>
          </w:tcPr>
          <w:p w14:paraId="0B4996F2" w14:textId="77777777" w:rsidR="00A03B1B" w:rsidRPr="00A03B1B" w:rsidRDefault="00A03B1B" w:rsidP="00A03B1B">
            <w:pPr>
              <w:spacing w:after="60"/>
              <w:rPr>
                <w:ins w:id="409" w:author="ERCOT" w:date="2025-09-18T18:56:00Z"/>
                <w:rFonts w:eastAsia="SimSun"/>
                <w:iCs/>
                <w:sz w:val="20"/>
                <w:szCs w:val="20"/>
              </w:rPr>
            </w:pPr>
            <w:ins w:id="410" w:author="ERCOT" w:date="2025-09-18T18:56:00Z">
              <w:r w:rsidRPr="00A03B1B">
                <w:rPr>
                  <w:rFonts w:eastAsia="SimSun"/>
                  <w:iCs/>
                  <w:sz w:val="20"/>
                  <w:szCs w:val="20"/>
                </w:rPr>
                <w:t>DAPCDROAMT</w:t>
              </w:r>
              <w:r w:rsidRPr="00A03B1B">
                <w:rPr>
                  <w:rFonts w:eastAsia="SimSun"/>
                  <w:i/>
                  <w:iCs/>
                  <w:sz w:val="20"/>
                  <w:szCs w:val="20"/>
                </w:rPr>
                <w:t xml:space="preserve"> </w:t>
              </w:r>
              <w:r w:rsidRPr="00A03B1B">
                <w:rPr>
                  <w:rFonts w:eastAsia="SimSun"/>
                  <w:i/>
                  <w:iCs/>
                  <w:sz w:val="20"/>
                  <w:szCs w:val="20"/>
                  <w:vertAlign w:val="subscript"/>
                </w:rPr>
                <w:t>q</w:t>
              </w:r>
            </w:ins>
          </w:p>
        </w:tc>
        <w:tc>
          <w:tcPr>
            <w:tcW w:w="520" w:type="pct"/>
          </w:tcPr>
          <w:p w14:paraId="21307DB6" w14:textId="77777777" w:rsidR="00A03B1B" w:rsidRPr="00A03B1B" w:rsidRDefault="00A03B1B" w:rsidP="00A03B1B">
            <w:pPr>
              <w:spacing w:after="60"/>
              <w:rPr>
                <w:ins w:id="411" w:author="ERCOT" w:date="2025-09-18T18:56:00Z"/>
                <w:rFonts w:eastAsia="SimSun"/>
                <w:iCs/>
                <w:sz w:val="20"/>
                <w:szCs w:val="20"/>
              </w:rPr>
            </w:pPr>
            <w:ins w:id="412" w:author="ERCOT" w:date="2025-09-18T18:56:00Z">
              <w:r w:rsidRPr="00A03B1B">
                <w:rPr>
                  <w:rFonts w:eastAsia="SimSun"/>
                  <w:iCs/>
                  <w:sz w:val="20"/>
                  <w:szCs w:val="20"/>
                </w:rPr>
                <w:t>$</w:t>
              </w:r>
            </w:ins>
          </w:p>
        </w:tc>
        <w:tc>
          <w:tcPr>
            <w:tcW w:w="3336" w:type="pct"/>
          </w:tcPr>
          <w:p w14:paraId="5C5360A5" w14:textId="77777777" w:rsidR="00A03B1B" w:rsidRPr="00A03B1B" w:rsidRDefault="00A03B1B" w:rsidP="00A03B1B">
            <w:pPr>
              <w:spacing w:after="60"/>
              <w:rPr>
                <w:ins w:id="413" w:author="ERCOT" w:date="2025-09-18T18:56:00Z"/>
                <w:rFonts w:eastAsia="SimSun"/>
                <w:i/>
                <w:iCs/>
                <w:sz w:val="20"/>
                <w:szCs w:val="20"/>
              </w:rPr>
            </w:pPr>
            <w:ins w:id="414" w:author="ERCOT" w:date="2025-09-18T18:56:00Z">
              <w:r w:rsidRPr="00A03B1B">
                <w:rPr>
                  <w:rFonts w:eastAsia="SimSun"/>
                  <w:i/>
                  <w:iCs/>
                  <w:sz w:val="20"/>
                  <w:szCs w:val="20"/>
                </w:rPr>
                <w:t>Day-Ahead Procured Capacity for Dispatchable Reliability Reserve Service</w:t>
              </w:r>
            </w:ins>
            <w:ins w:id="415" w:author="ERCOT" w:date="2025-10-24T20:45:00Z">
              <w:r w:rsidRPr="00A03B1B">
                <w:rPr>
                  <w:rFonts w:eastAsia="SimSun"/>
                  <w:i/>
                  <w:iCs/>
                  <w:sz w:val="20"/>
                  <w:szCs w:val="20"/>
                </w:rPr>
                <w:t>-</w:t>
              </w:r>
            </w:ins>
            <w:ins w:id="416" w:author="ERCOT" w:date="2025-09-18T18:56:00Z">
              <w:r w:rsidRPr="00A03B1B">
                <w:rPr>
                  <w:rFonts w:eastAsia="SimSun"/>
                  <w:i/>
                  <w:iCs/>
                  <w:sz w:val="20"/>
                  <w:szCs w:val="20"/>
                </w:rPr>
                <w:t>Only Amount per QSE—</w:t>
              </w:r>
              <w:r w:rsidRPr="00A03B1B">
                <w:rPr>
                  <w:rFonts w:eastAsia="SimSun"/>
                  <w:sz w:val="20"/>
                  <w:szCs w:val="20"/>
                </w:rPr>
                <w:t xml:space="preserve">The payment to QSE </w:t>
              </w:r>
              <w:r w:rsidRPr="00A03B1B">
                <w:rPr>
                  <w:rFonts w:eastAsia="SimSun"/>
                  <w:i/>
                  <w:iCs/>
                  <w:sz w:val="20"/>
                  <w:szCs w:val="20"/>
                </w:rPr>
                <w:t>q</w:t>
              </w:r>
              <w:r w:rsidRPr="00A03B1B">
                <w:rPr>
                  <w:rFonts w:eastAsia="SimSun"/>
                  <w:sz w:val="20"/>
                  <w:szCs w:val="20"/>
                </w:rPr>
                <w:t xml:space="preserve"> for all DRRS</w:t>
              </w:r>
            </w:ins>
            <w:ins w:id="417" w:author="ERCOT" w:date="2025-10-24T20:45:00Z">
              <w:r w:rsidRPr="00A03B1B">
                <w:rPr>
                  <w:rFonts w:eastAsia="SimSun"/>
                  <w:sz w:val="20"/>
                  <w:szCs w:val="20"/>
                </w:rPr>
                <w:t>-</w:t>
              </w:r>
            </w:ins>
            <w:ins w:id="418" w:author="ERCOT" w:date="2025-09-18T18:56:00Z">
              <w:r w:rsidRPr="00A03B1B">
                <w:rPr>
                  <w:rFonts w:eastAsia="SimSun"/>
                  <w:sz w:val="20"/>
                  <w:szCs w:val="20"/>
                </w:rPr>
                <w:t>only awards in DAM for the hour.</w:t>
              </w:r>
            </w:ins>
          </w:p>
        </w:tc>
      </w:tr>
      <w:tr w:rsidR="00A03B1B" w:rsidRPr="00A03B1B" w14:paraId="53E31028" w14:textId="77777777" w:rsidTr="00B31BB1">
        <w:trPr>
          <w:ins w:id="419" w:author="ERCOT" w:date="2025-09-18T18:56:00Z"/>
        </w:trPr>
        <w:tc>
          <w:tcPr>
            <w:tcW w:w="1144" w:type="pct"/>
          </w:tcPr>
          <w:p w14:paraId="37586D10" w14:textId="77777777" w:rsidR="00A03B1B" w:rsidRPr="00A03B1B" w:rsidRDefault="00A03B1B" w:rsidP="00A03B1B">
            <w:pPr>
              <w:spacing w:after="60"/>
              <w:rPr>
                <w:ins w:id="420" w:author="ERCOT" w:date="2025-09-18T18:56:00Z"/>
                <w:rFonts w:eastAsia="SimSun"/>
                <w:iCs/>
                <w:sz w:val="20"/>
                <w:szCs w:val="20"/>
              </w:rPr>
            </w:pPr>
            <w:ins w:id="421" w:author="ERCOT" w:date="2025-09-18T18:56:00Z">
              <w:r w:rsidRPr="00A03B1B">
                <w:rPr>
                  <w:rFonts w:eastAsia="SimSun"/>
                  <w:iCs/>
                  <w:sz w:val="20"/>
                  <w:szCs w:val="20"/>
                </w:rPr>
                <w:t>DADRRQTOT</w:t>
              </w:r>
            </w:ins>
          </w:p>
        </w:tc>
        <w:tc>
          <w:tcPr>
            <w:tcW w:w="520" w:type="pct"/>
          </w:tcPr>
          <w:p w14:paraId="565CC34C" w14:textId="77777777" w:rsidR="00A03B1B" w:rsidRPr="00A03B1B" w:rsidRDefault="00A03B1B" w:rsidP="00A03B1B">
            <w:pPr>
              <w:spacing w:after="60"/>
              <w:rPr>
                <w:ins w:id="422" w:author="ERCOT" w:date="2025-09-18T18:56:00Z"/>
                <w:rFonts w:eastAsia="SimSun"/>
                <w:iCs/>
                <w:sz w:val="20"/>
                <w:szCs w:val="20"/>
              </w:rPr>
            </w:pPr>
            <w:ins w:id="423" w:author="ERCOT" w:date="2025-09-18T18:56:00Z">
              <w:r w:rsidRPr="00A03B1B">
                <w:rPr>
                  <w:rFonts w:eastAsia="SimSun"/>
                  <w:iCs/>
                  <w:sz w:val="20"/>
                  <w:szCs w:val="20"/>
                </w:rPr>
                <w:t>MW</w:t>
              </w:r>
            </w:ins>
          </w:p>
        </w:tc>
        <w:tc>
          <w:tcPr>
            <w:tcW w:w="3336" w:type="pct"/>
          </w:tcPr>
          <w:p w14:paraId="3FBD1533" w14:textId="77777777" w:rsidR="00A03B1B" w:rsidRPr="00A03B1B" w:rsidRDefault="00A03B1B" w:rsidP="00A03B1B">
            <w:pPr>
              <w:spacing w:after="60"/>
              <w:rPr>
                <w:ins w:id="424" w:author="ERCOT" w:date="2025-09-18T18:56:00Z"/>
                <w:rFonts w:eastAsia="SimSun"/>
                <w:i/>
                <w:iCs/>
                <w:sz w:val="20"/>
                <w:szCs w:val="20"/>
              </w:rPr>
            </w:pPr>
            <w:ins w:id="425" w:author="ERCOT" w:date="2025-09-18T18:56:00Z">
              <w:r w:rsidRPr="00A03B1B">
                <w:rPr>
                  <w:rFonts w:eastAsia="SimSun"/>
                  <w:i/>
                  <w:iCs/>
                  <w:sz w:val="20"/>
                  <w:szCs w:val="20"/>
                </w:rPr>
                <w:t>Day-Ahead Dispatchable Reliability Reserve Service Quantity Total</w:t>
              </w:r>
              <w:r w:rsidRPr="00A03B1B">
                <w:rPr>
                  <w:rFonts w:eastAsia="SimSun"/>
                  <w:iCs/>
                  <w:sz w:val="20"/>
                  <w:szCs w:val="20"/>
                </w:rPr>
                <w:t>—The sum of every QSE’s Day-Ahead Ancillary Service Obligation minus its self-arranged DRRS quantity for the hour.</w:t>
              </w:r>
            </w:ins>
          </w:p>
        </w:tc>
      </w:tr>
      <w:tr w:rsidR="00A03B1B" w:rsidRPr="00A03B1B" w14:paraId="2794F489" w14:textId="77777777" w:rsidTr="00B31BB1">
        <w:trPr>
          <w:ins w:id="426" w:author="ERCOT" w:date="2025-09-18T18:56:00Z"/>
        </w:trPr>
        <w:tc>
          <w:tcPr>
            <w:tcW w:w="1144" w:type="pct"/>
          </w:tcPr>
          <w:p w14:paraId="48EFA513" w14:textId="77777777" w:rsidR="00A03B1B" w:rsidRPr="00A03B1B" w:rsidRDefault="00A03B1B" w:rsidP="00A03B1B">
            <w:pPr>
              <w:spacing w:after="60"/>
              <w:rPr>
                <w:ins w:id="427" w:author="ERCOT" w:date="2025-09-18T18:56:00Z"/>
                <w:rFonts w:eastAsia="SimSun"/>
                <w:iCs/>
                <w:sz w:val="20"/>
                <w:szCs w:val="20"/>
              </w:rPr>
            </w:pPr>
            <w:ins w:id="428" w:author="ERCOT" w:date="2025-09-18T18:56:00Z">
              <w:r w:rsidRPr="00A03B1B">
                <w:rPr>
                  <w:rFonts w:eastAsia="SimSun"/>
                  <w:iCs/>
                  <w:sz w:val="20"/>
                  <w:szCs w:val="20"/>
                </w:rPr>
                <w:t xml:space="preserve">DADRRO </w:t>
              </w:r>
              <w:r w:rsidRPr="00A03B1B">
                <w:rPr>
                  <w:rFonts w:eastAsia="SimSun"/>
                  <w:i/>
                  <w:iCs/>
                  <w:sz w:val="20"/>
                  <w:szCs w:val="20"/>
                  <w:vertAlign w:val="subscript"/>
                </w:rPr>
                <w:t>q</w:t>
              </w:r>
            </w:ins>
          </w:p>
        </w:tc>
        <w:tc>
          <w:tcPr>
            <w:tcW w:w="520" w:type="pct"/>
          </w:tcPr>
          <w:p w14:paraId="2C9C9BE0" w14:textId="77777777" w:rsidR="00A03B1B" w:rsidRPr="00A03B1B" w:rsidRDefault="00A03B1B" w:rsidP="00A03B1B">
            <w:pPr>
              <w:spacing w:after="60"/>
              <w:rPr>
                <w:ins w:id="429" w:author="ERCOT" w:date="2025-09-18T18:56:00Z"/>
                <w:rFonts w:eastAsia="SimSun"/>
                <w:iCs/>
                <w:sz w:val="20"/>
                <w:szCs w:val="20"/>
              </w:rPr>
            </w:pPr>
            <w:ins w:id="430" w:author="ERCOT" w:date="2025-09-18T18:56:00Z">
              <w:r w:rsidRPr="00A03B1B">
                <w:rPr>
                  <w:rFonts w:eastAsia="SimSun"/>
                  <w:iCs/>
                  <w:sz w:val="20"/>
                  <w:szCs w:val="20"/>
                </w:rPr>
                <w:t>MW</w:t>
              </w:r>
            </w:ins>
          </w:p>
        </w:tc>
        <w:tc>
          <w:tcPr>
            <w:tcW w:w="3336" w:type="pct"/>
          </w:tcPr>
          <w:p w14:paraId="0F14AF47" w14:textId="77777777" w:rsidR="00A03B1B" w:rsidRPr="00A03B1B" w:rsidRDefault="00A03B1B" w:rsidP="00A03B1B">
            <w:pPr>
              <w:spacing w:after="60"/>
              <w:rPr>
                <w:ins w:id="431" w:author="ERCOT" w:date="2025-09-18T18:56:00Z"/>
                <w:rFonts w:eastAsia="SimSun"/>
                <w:i/>
                <w:iCs/>
                <w:sz w:val="20"/>
                <w:szCs w:val="20"/>
              </w:rPr>
            </w:pPr>
            <w:ins w:id="432" w:author="ERCOT" w:date="2025-09-18T18:56:00Z">
              <w:r w:rsidRPr="00A03B1B">
                <w:rPr>
                  <w:rFonts w:eastAsia="SimSun"/>
                  <w:i/>
                  <w:iCs/>
                  <w:sz w:val="20"/>
                  <w:szCs w:val="20"/>
                </w:rPr>
                <w:t>Day-Ahead Dispatchable Reliability Reserve Service Obligation per QSE</w:t>
              </w:r>
              <w:r w:rsidRPr="00A03B1B">
                <w:rPr>
                  <w:rFonts w:eastAsia="SimSun"/>
                  <w:iCs/>
                  <w:sz w:val="20"/>
                  <w:szCs w:val="20"/>
                </w:rPr>
                <w:t xml:space="preserve">—The DRRS capacity obligation for QSE </w:t>
              </w:r>
              <w:r w:rsidRPr="00A03B1B">
                <w:rPr>
                  <w:rFonts w:eastAsia="SimSun"/>
                  <w:i/>
                  <w:iCs/>
                  <w:sz w:val="20"/>
                  <w:szCs w:val="20"/>
                </w:rPr>
                <w:t>q</w:t>
              </w:r>
              <w:r w:rsidRPr="00A03B1B">
                <w:rPr>
                  <w:rFonts w:eastAsia="SimSun"/>
                  <w:iCs/>
                  <w:sz w:val="20"/>
                  <w:szCs w:val="20"/>
                </w:rPr>
                <w:t xml:space="preserve"> for the DAM for the hour. </w:t>
              </w:r>
            </w:ins>
          </w:p>
        </w:tc>
      </w:tr>
      <w:tr w:rsidR="00A03B1B" w:rsidRPr="00A03B1B" w14:paraId="4A5C9595" w14:textId="77777777" w:rsidTr="00B31BB1">
        <w:trPr>
          <w:ins w:id="433" w:author="ERCOT" w:date="2025-09-18T18:56:00Z"/>
        </w:trPr>
        <w:tc>
          <w:tcPr>
            <w:tcW w:w="1144" w:type="pct"/>
          </w:tcPr>
          <w:p w14:paraId="1875F906" w14:textId="77777777" w:rsidR="00A03B1B" w:rsidRPr="00A03B1B" w:rsidRDefault="00A03B1B" w:rsidP="00A03B1B">
            <w:pPr>
              <w:spacing w:after="60"/>
              <w:rPr>
                <w:ins w:id="434" w:author="ERCOT" w:date="2025-09-18T18:56:00Z"/>
                <w:rFonts w:eastAsia="SimSun"/>
                <w:iCs/>
                <w:sz w:val="20"/>
                <w:szCs w:val="20"/>
              </w:rPr>
            </w:pPr>
            <w:ins w:id="435" w:author="ERCOT" w:date="2025-09-18T18:56:00Z">
              <w:r w:rsidRPr="00A03B1B">
                <w:rPr>
                  <w:rFonts w:eastAsia="SimSun"/>
                  <w:iCs/>
                  <w:sz w:val="20"/>
                  <w:szCs w:val="20"/>
                </w:rPr>
                <w:t xml:space="preserve">DASADRRQ </w:t>
              </w:r>
              <w:r w:rsidRPr="00A03B1B">
                <w:rPr>
                  <w:rFonts w:eastAsia="SimSun"/>
                  <w:i/>
                  <w:iCs/>
                  <w:sz w:val="20"/>
                  <w:szCs w:val="20"/>
                  <w:vertAlign w:val="subscript"/>
                </w:rPr>
                <w:t>q</w:t>
              </w:r>
            </w:ins>
          </w:p>
        </w:tc>
        <w:tc>
          <w:tcPr>
            <w:tcW w:w="520" w:type="pct"/>
          </w:tcPr>
          <w:p w14:paraId="00DF1913" w14:textId="77777777" w:rsidR="00A03B1B" w:rsidRPr="00A03B1B" w:rsidRDefault="00A03B1B" w:rsidP="00A03B1B">
            <w:pPr>
              <w:spacing w:after="60"/>
              <w:rPr>
                <w:ins w:id="436" w:author="ERCOT" w:date="2025-09-18T18:56:00Z"/>
                <w:rFonts w:eastAsia="SimSun"/>
                <w:iCs/>
                <w:sz w:val="20"/>
                <w:szCs w:val="20"/>
              </w:rPr>
            </w:pPr>
            <w:ins w:id="437" w:author="ERCOT" w:date="2025-09-18T18:56:00Z">
              <w:r w:rsidRPr="00A03B1B">
                <w:rPr>
                  <w:rFonts w:eastAsia="SimSun"/>
                  <w:iCs/>
                  <w:sz w:val="20"/>
                  <w:szCs w:val="20"/>
                </w:rPr>
                <w:t>MW</w:t>
              </w:r>
            </w:ins>
          </w:p>
        </w:tc>
        <w:tc>
          <w:tcPr>
            <w:tcW w:w="3336" w:type="pct"/>
          </w:tcPr>
          <w:p w14:paraId="09D1A2BB" w14:textId="77777777" w:rsidR="00A03B1B" w:rsidRPr="00A03B1B" w:rsidRDefault="00A03B1B" w:rsidP="00A03B1B">
            <w:pPr>
              <w:spacing w:after="60"/>
              <w:rPr>
                <w:ins w:id="438" w:author="ERCOT" w:date="2025-09-18T18:56:00Z"/>
                <w:rFonts w:eastAsia="SimSun"/>
                <w:i/>
                <w:iCs/>
                <w:sz w:val="20"/>
                <w:szCs w:val="20"/>
              </w:rPr>
            </w:pPr>
            <w:ins w:id="439" w:author="ERCOT" w:date="2025-09-18T18:56:00Z">
              <w:r w:rsidRPr="00A03B1B">
                <w:rPr>
                  <w:rFonts w:eastAsia="SimSun"/>
                  <w:i/>
                  <w:iCs/>
                  <w:sz w:val="20"/>
                  <w:szCs w:val="20"/>
                </w:rPr>
                <w:t>Day-Ahead Self-Arranged Dispatchable Reliability Reserve Service Quantity per QSE</w:t>
              </w:r>
              <w:r w:rsidRPr="00A03B1B">
                <w:rPr>
                  <w:rFonts w:eastAsia="SimSun"/>
                  <w:iCs/>
                  <w:sz w:val="20"/>
                  <w:szCs w:val="20"/>
                </w:rPr>
                <w:t xml:space="preserve">—The self-arranged DRRS quantity submitted by QSE </w:t>
              </w:r>
              <w:r w:rsidRPr="00A03B1B">
                <w:rPr>
                  <w:rFonts w:eastAsia="SimSun"/>
                  <w:i/>
                  <w:iCs/>
                  <w:sz w:val="20"/>
                  <w:szCs w:val="20"/>
                </w:rPr>
                <w:t>Q</w:t>
              </w:r>
              <w:r w:rsidRPr="00A03B1B">
                <w:rPr>
                  <w:rFonts w:eastAsia="SimSun"/>
                  <w:iCs/>
                  <w:sz w:val="20"/>
                  <w:szCs w:val="20"/>
                </w:rPr>
                <w:t xml:space="preserve"> before 1000 in the Day-Ahead.</w:t>
              </w:r>
            </w:ins>
          </w:p>
        </w:tc>
      </w:tr>
      <w:tr w:rsidR="00A03B1B" w:rsidRPr="00A03B1B" w14:paraId="40759831" w14:textId="77777777" w:rsidTr="00B31BB1">
        <w:trPr>
          <w:ins w:id="440" w:author="ERCOT" w:date="2025-09-18T18:56:00Z"/>
        </w:trPr>
        <w:tc>
          <w:tcPr>
            <w:tcW w:w="1144" w:type="pct"/>
          </w:tcPr>
          <w:p w14:paraId="5CE35C91" w14:textId="77777777" w:rsidR="00A03B1B" w:rsidRPr="00A03B1B" w:rsidRDefault="00A03B1B" w:rsidP="00A03B1B">
            <w:pPr>
              <w:spacing w:after="60"/>
              <w:rPr>
                <w:ins w:id="441" w:author="ERCOT" w:date="2025-09-18T18:56:00Z"/>
                <w:rFonts w:eastAsia="SimSun"/>
                <w:i/>
                <w:iCs/>
                <w:sz w:val="20"/>
                <w:szCs w:val="20"/>
              </w:rPr>
            </w:pPr>
            <w:ins w:id="442" w:author="ERCOT" w:date="2025-09-18T18:56:00Z">
              <w:r w:rsidRPr="00A03B1B">
                <w:rPr>
                  <w:rFonts w:eastAsia="SimSun"/>
                  <w:i/>
                  <w:iCs/>
                  <w:sz w:val="20"/>
                  <w:szCs w:val="20"/>
                </w:rPr>
                <w:t>q</w:t>
              </w:r>
            </w:ins>
          </w:p>
        </w:tc>
        <w:tc>
          <w:tcPr>
            <w:tcW w:w="520" w:type="pct"/>
          </w:tcPr>
          <w:p w14:paraId="19630A55" w14:textId="77777777" w:rsidR="00A03B1B" w:rsidRPr="00A03B1B" w:rsidRDefault="00A03B1B" w:rsidP="00A03B1B">
            <w:pPr>
              <w:spacing w:after="60"/>
              <w:rPr>
                <w:ins w:id="443" w:author="ERCOT" w:date="2025-09-18T18:56:00Z"/>
                <w:rFonts w:eastAsia="SimSun"/>
                <w:iCs/>
                <w:sz w:val="20"/>
                <w:szCs w:val="20"/>
              </w:rPr>
            </w:pPr>
            <w:ins w:id="444" w:author="ERCOT" w:date="2025-09-18T18:56:00Z">
              <w:r w:rsidRPr="00A03B1B">
                <w:rPr>
                  <w:rFonts w:eastAsia="SimSun"/>
                  <w:iCs/>
                  <w:sz w:val="20"/>
                  <w:szCs w:val="20"/>
                </w:rPr>
                <w:t>none</w:t>
              </w:r>
            </w:ins>
          </w:p>
        </w:tc>
        <w:tc>
          <w:tcPr>
            <w:tcW w:w="3336" w:type="pct"/>
          </w:tcPr>
          <w:p w14:paraId="079028B0" w14:textId="77777777" w:rsidR="00A03B1B" w:rsidRPr="00A03B1B" w:rsidRDefault="00A03B1B" w:rsidP="00A03B1B">
            <w:pPr>
              <w:spacing w:after="60"/>
              <w:rPr>
                <w:ins w:id="445" w:author="ERCOT" w:date="2025-09-18T18:56:00Z"/>
                <w:rFonts w:eastAsia="SimSun"/>
                <w:iCs/>
                <w:sz w:val="20"/>
                <w:szCs w:val="20"/>
              </w:rPr>
            </w:pPr>
            <w:ins w:id="446" w:author="ERCOT" w:date="2025-09-18T18:56:00Z">
              <w:r w:rsidRPr="00A03B1B">
                <w:rPr>
                  <w:rFonts w:eastAsia="SimSun"/>
                  <w:iCs/>
                  <w:sz w:val="20"/>
                  <w:szCs w:val="20"/>
                </w:rPr>
                <w:t>A QSE.</w:t>
              </w:r>
            </w:ins>
          </w:p>
        </w:tc>
      </w:tr>
    </w:tbl>
    <w:p w14:paraId="7A5C68BD" w14:textId="77777777" w:rsidR="00A03B1B" w:rsidRPr="00A03B1B" w:rsidRDefault="00A03B1B" w:rsidP="00A03B1B">
      <w:pPr>
        <w:keepNext/>
        <w:tabs>
          <w:tab w:val="left" w:pos="1080"/>
        </w:tabs>
        <w:spacing w:before="480" w:after="240"/>
        <w:ind w:left="1080" w:hanging="1080"/>
        <w:outlineLvl w:val="2"/>
        <w:rPr>
          <w:rFonts w:eastAsia="SimSun"/>
          <w:b/>
          <w:i/>
          <w:szCs w:val="20"/>
          <w:lang w:val="x-none" w:eastAsia="x-none"/>
        </w:rPr>
      </w:pPr>
      <w:bookmarkStart w:id="447" w:name="_Toc400547176"/>
      <w:bookmarkStart w:id="448" w:name="_Toc405384281"/>
      <w:bookmarkStart w:id="449" w:name="_Toc405543548"/>
      <w:bookmarkStart w:id="450" w:name="_Toc428178057"/>
      <w:bookmarkStart w:id="451" w:name="_Toc440872688"/>
      <w:bookmarkStart w:id="452" w:name="_Toc458766233"/>
      <w:bookmarkStart w:id="453" w:name="_Toc459292638"/>
      <w:bookmarkStart w:id="454" w:name="_Toc60038340"/>
      <w:r w:rsidRPr="00A03B1B">
        <w:rPr>
          <w:rFonts w:eastAsia="SimSun"/>
          <w:b/>
          <w:i/>
          <w:szCs w:val="20"/>
          <w:lang w:val="x-none" w:eastAsia="x-none"/>
        </w:rPr>
        <w:lastRenderedPageBreak/>
        <w:t>5.5.2</w:t>
      </w:r>
      <w:r w:rsidRPr="00A03B1B">
        <w:rPr>
          <w:rFonts w:eastAsia="SimSun"/>
          <w:b/>
          <w:i/>
          <w:szCs w:val="20"/>
          <w:lang w:val="x-none" w:eastAsia="x-none"/>
        </w:rPr>
        <w:tab/>
        <w:t>Reliability Unit Commitment (RUC) Process</w:t>
      </w:r>
      <w:bookmarkEnd w:id="447"/>
      <w:bookmarkEnd w:id="448"/>
      <w:bookmarkEnd w:id="449"/>
      <w:bookmarkEnd w:id="450"/>
      <w:bookmarkEnd w:id="451"/>
      <w:bookmarkEnd w:id="452"/>
      <w:bookmarkEnd w:id="453"/>
      <w:bookmarkEnd w:id="454"/>
    </w:p>
    <w:p w14:paraId="462B0BCD" w14:textId="77777777" w:rsidR="00A03B1B" w:rsidRPr="00A03B1B" w:rsidRDefault="00A03B1B" w:rsidP="00A03B1B">
      <w:pPr>
        <w:spacing w:after="240"/>
        <w:ind w:left="720" w:hanging="720"/>
        <w:rPr>
          <w:rFonts w:ascii="Courier New" w:hAnsi="Courier New" w:cs="Courier New"/>
          <w:sz w:val="20"/>
          <w:szCs w:val="20"/>
        </w:rPr>
      </w:pPr>
      <w:bookmarkStart w:id="455" w:name="_Toc101091053"/>
      <w:bookmarkStart w:id="456" w:name="_Toc400547182"/>
      <w:bookmarkStart w:id="457" w:name="_Toc405384287"/>
      <w:bookmarkStart w:id="458" w:name="_Toc405543554"/>
      <w:bookmarkStart w:id="459" w:name="_Toc428178063"/>
      <w:bookmarkStart w:id="460" w:name="_Toc440872694"/>
      <w:bookmarkStart w:id="461" w:name="_Toc458766239"/>
      <w:bookmarkStart w:id="462" w:name="_Toc459292644"/>
      <w:bookmarkStart w:id="463" w:name="_Toc60038347"/>
      <w:bookmarkStart w:id="464" w:name="_Toc400547189"/>
      <w:bookmarkStart w:id="465" w:name="_Toc405384294"/>
      <w:bookmarkStart w:id="466" w:name="_Toc405543561"/>
      <w:bookmarkStart w:id="467" w:name="_Toc428178070"/>
      <w:bookmarkStart w:id="468" w:name="_Toc440872701"/>
      <w:bookmarkStart w:id="469" w:name="_Toc458766246"/>
      <w:bookmarkStart w:id="470" w:name="_Toc459292651"/>
      <w:bookmarkStart w:id="471" w:name="_Toc60038358"/>
      <w:bookmarkStart w:id="472" w:name="_Toc72925597"/>
      <w:bookmarkStart w:id="473" w:name="_Toc74113622"/>
      <w:bookmarkStart w:id="474" w:name="_Toc88017254"/>
      <w:bookmarkStart w:id="475" w:name="_Toc101091058"/>
      <w:bookmarkStart w:id="476" w:name="_Toc400547193"/>
      <w:bookmarkStart w:id="477" w:name="_Toc405384298"/>
      <w:bookmarkStart w:id="478" w:name="_Toc405543565"/>
      <w:bookmarkStart w:id="479" w:name="_Toc428178074"/>
      <w:bookmarkStart w:id="480" w:name="_Toc440872705"/>
      <w:bookmarkStart w:id="481" w:name="_Toc458766250"/>
      <w:bookmarkStart w:id="482" w:name="_Toc459292655"/>
      <w:bookmarkStart w:id="483" w:name="_Toc60038362"/>
      <w:bookmarkStart w:id="484" w:name="_Toc400547194"/>
      <w:bookmarkStart w:id="485" w:name="_Toc405384299"/>
      <w:bookmarkStart w:id="486" w:name="_Toc405543566"/>
      <w:bookmarkStart w:id="487" w:name="_Toc428178075"/>
      <w:bookmarkStart w:id="488" w:name="_Toc440872706"/>
      <w:bookmarkStart w:id="489" w:name="_Toc458766251"/>
      <w:bookmarkStart w:id="490" w:name="_Toc459292656"/>
      <w:bookmarkStart w:id="491" w:name="_Toc60038363"/>
      <w:r w:rsidRPr="00A03B1B">
        <w:rPr>
          <w:szCs w:val="20"/>
        </w:rPr>
        <w:t>(1)</w:t>
      </w:r>
      <w:r w:rsidRPr="00A03B1B">
        <w:rPr>
          <w:szCs w:val="20"/>
        </w:rPr>
        <w:tab/>
        <w:t>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takes into account Resources already committed in the Current Operating Plans (COPs), Resources already committed in previous RUCs,</w:t>
      </w:r>
      <w:ins w:id="492" w:author="ERCOT" w:date="2025-12-08T10:30:00Z">
        <w:r w:rsidRPr="00A03B1B">
          <w:rPr>
            <w:szCs w:val="20"/>
          </w:rPr>
          <w:t xml:space="preserve"> Resources showing a Resource Status of DRRS in the COP,</w:t>
        </w:r>
      </w:ins>
      <w:r w:rsidRPr="00A03B1B">
        <w:rPr>
          <w:szCs w:val="20"/>
        </w:rPr>
        <w:t xml:space="preserve"> and Off-Line Available Resources having a start-up time of one hour or less.  For On-Line Energy Storage Resources (ESRs), using RUC duration requirements for energy and Ancillary Services, RUC-projected dispatch for energy and Ancillary Service in one interval shall respect the ESR’s minimum and maximum State of Charge (SOC) values from the COP, while incorporating any adjustments under paragraph (20)(d) below.  In addition, using the Ancillary Service Deployment Factors and their respective deployment duration requirements, the SOC required to support these dispatch levels for energy and Ancillary Services will match as closely as possible the difference between the adjusted COP values of the next interval’s Hour Beginning Planned SOC (HBSOC) and the current interval’s HBSOC.  The formulation of the RUC objective function must employ penalty factors on violations of security constraints and violations of ESR COP HBSOC.  The objective of the RUC process is to minimize costs based on the Resource costs described in paragraphs (12) through (16) below. </w:t>
      </w:r>
      <w:r w:rsidRPr="00A03B1B">
        <w:rPr>
          <w:rFonts w:ascii="Courier New" w:hAnsi="Courier New" w:cs="Courier New"/>
          <w:sz w:val="20"/>
          <w:szCs w:val="20"/>
        </w:rPr>
        <w:t xml:space="preserve"> </w:t>
      </w:r>
      <w:r w:rsidRPr="00A03B1B">
        <w:rPr>
          <w:szCs w:val="20"/>
        </w:rPr>
        <w:t>ESR energy dispatch costs and Ancillary Service Offer costs are not included in the RUC objective function.</w:t>
      </w:r>
    </w:p>
    <w:p w14:paraId="7C709C19" w14:textId="77777777" w:rsidR="00A03B1B" w:rsidRPr="00A03B1B" w:rsidRDefault="00A03B1B" w:rsidP="00A03B1B">
      <w:pPr>
        <w:spacing w:after="240"/>
        <w:ind w:left="720" w:hanging="720"/>
        <w:rPr>
          <w:szCs w:val="20"/>
        </w:rPr>
      </w:pPr>
      <w:r w:rsidRPr="00A03B1B">
        <w:rPr>
          <w:szCs w:val="20"/>
        </w:rPr>
        <w:t>(2)</w:t>
      </w:r>
      <w:r w:rsidRPr="00A03B1B">
        <w:rPr>
          <w:szCs w:val="20"/>
        </w:rPr>
        <w:tab/>
        <w:t>ERCOT shall create an ASDC for each Ancillary Service for use in RUC</w:t>
      </w:r>
      <w:ins w:id="493" w:author="ERCOT" w:date="2025-12-08T10:29:00Z">
        <w:r w:rsidRPr="00A03B1B">
          <w:rPr>
            <w:szCs w:val="20"/>
          </w:rPr>
          <w:t>, except DRRS</w:t>
        </w:r>
      </w:ins>
      <w:r w:rsidRPr="00A03B1B">
        <w:rPr>
          <w:szCs w:val="20"/>
        </w:rPr>
        <w:t>.  The ASDCs for each Ancillary Service for use in RUC shall be substantively the same as the ASDCs defined in Section 4.4.12, Determination of Ancillary Service Demand Curves for the Day-Ahead Market and Real-Time Market.  Specific to RUC, the ASDC for Non-Spinning Reserve (Non-Spin) shall not extend beyond the Ancillary Service Plan for Non-Spin for the relevant Operating Hour.  ERCOT shall post the ASDCs for RUC to the ERCOT website following each execution of the RUC process.</w:t>
      </w:r>
    </w:p>
    <w:p w14:paraId="0721691D" w14:textId="77777777" w:rsidR="00A03B1B" w:rsidRPr="00A03B1B" w:rsidRDefault="00A03B1B" w:rsidP="00A03B1B">
      <w:pPr>
        <w:spacing w:after="240"/>
        <w:ind w:left="720" w:hanging="720"/>
        <w:rPr>
          <w:szCs w:val="20"/>
        </w:rPr>
      </w:pPr>
      <w:r w:rsidRPr="00A03B1B">
        <w:rPr>
          <w:szCs w:val="20"/>
        </w:rPr>
        <w:t>(3)</w:t>
      </w:r>
      <w:r w:rsidRPr="00A03B1B">
        <w:rPr>
          <w:szCs w:val="20"/>
        </w:rPr>
        <w:tab/>
        <w:t>ERCOT shall post the following Ancillary Service Deployment Factor data on the ERCOT website:</w:t>
      </w:r>
    </w:p>
    <w:p w14:paraId="27CA4518" w14:textId="77777777" w:rsidR="00A03B1B" w:rsidRPr="00A03B1B" w:rsidRDefault="00A03B1B" w:rsidP="00A03B1B">
      <w:pPr>
        <w:spacing w:after="240"/>
        <w:ind w:left="1440" w:hanging="720"/>
        <w:rPr>
          <w:szCs w:val="20"/>
        </w:rPr>
      </w:pPr>
      <w:r w:rsidRPr="00A03B1B">
        <w:rPr>
          <w:szCs w:val="20"/>
        </w:rPr>
        <w:t>(a)</w:t>
      </w:r>
      <w:r w:rsidRPr="00A03B1B">
        <w:rPr>
          <w:szCs w:val="20"/>
        </w:rPr>
        <w:tab/>
        <w:t>Following each execution of RUC, ERCOT shall post the Ancillary Service Deployment Factors used by that RUC process for each hour in the RUC Study Period;</w:t>
      </w:r>
    </w:p>
    <w:p w14:paraId="15C96F1B" w14:textId="77777777" w:rsidR="00A03B1B" w:rsidRPr="00A03B1B" w:rsidRDefault="00A03B1B" w:rsidP="00A03B1B">
      <w:pPr>
        <w:spacing w:after="240"/>
        <w:ind w:left="1440" w:hanging="720"/>
        <w:rPr>
          <w:szCs w:val="20"/>
        </w:rPr>
      </w:pPr>
      <w:r w:rsidRPr="00A03B1B">
        <w:rPr>
          <w:szCs w:val="20"/>
        </w:rPr>
        <w:t>(b)</w:t>
      </w:r>
      <w:r w:rsidRPr="00A03B1B">
        <w:rPr>
          <w:szCs w:val="20"/>
        </w:rPr>
        <w:tab/>
        <w:t>No later than 0600 in the Day-Ahead for each Operating Day, ERCOT shall post the Ancillary Service Deployments Factors that are projected to be used in the RUC process for that Operating Day; and</w:t>
      </w:r>
    </w:p>
    <w:p w14:paraId="6BB819ED" w14:textId="77777777" w:rsidR="00A03B1B" w:rsidRPr="00A03B1B" w:rsidRDefault="00A03B1B" w:rsidP="00A03B1B">
      <w:pPr>
        <w:spacing w:after="240"/>
        <w:ind w:left="1440" w:hanging="720"/>
        <w:rPr>
          <w:szCs w:val="20"/>
        </w:rPr>
      </w:pPr>
      <w:r w:rsidRPr="00A03B1B">
        <w:rPr>
          <w:szCs w:val="20"/>
        </w:rPr>
        <w:t>(c)</w:t>
      </w:r>
      <w:r w:rsidRPr="00A03B1B">
        <w:rPr>
          <w:szCs w:val="20"/>
        </w:rPr>
        <w:tab/>
        <w:t>Following each month, ERCOT shall post the average, minimum, and maximum Ancillary Service Deployment Factors used in the RUC process by type of Ancillary Service and hour of the day for the month.</w:t>
      </w:r>
    </w:p>
    <w:p w14:paraId="10C77F01" w14:textId="77777777" w:rsidR="00A03B1B" w:rsidRPr="00A03B1B" w:rsidRDefault="00A03B1B" w:rsidP="00A03B1B">
      <w:pPr>
        <w:spacing w:after="240"/>
        <w:ind w:left="720" w:hanging="720"/>
        <w:rPr>
          <w:szCs w:val="20"/>
        </w:rPr>
      </w:pPr>
      <w:r w:rsidRPr="00A03B1B">
        <w:rPr>
          <w:szCs w:val="20"/>
        </w:rPr>
        <w:lastRenderedPageBreak/>
        <w:t>(4)</w:t>
      </w:r>
      <w:r w:rsidRPr="00A03B1B">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505FFE0A" w14:textId="77777777" w:rsidR="00A03B1B" w:rsidRPr="00A03B1B" w:rsidRDefault="00A03B1B" w:rsidP="00A03B1B">
      <w:pPr>
        <w:spacing w:after="240"/>
        <w:ind w:left="720" w:hanging="720"/>
        <w:rPr>
          <w:szCs w:val="20"/>
        </w:rPr>
      </w:pPr>
      <w:r w:rsidRPr="00A03B1B">
        <w:rPr>
          <w:szCs w:val="20"/>
        </w:rPr>
        <w:t>(5)</w:t>
      </w:r>
      <w:r w:rsidRPr="00A03B1B">
        <w:rPr>
          <w:szCs w:val="20"/>
        </w:rPr>
        <w:tab/>
        <w:t>In addition to On-Line qualified Generation Resources and ESRs, the RUC engine shall consider a COP Resource status of OFFQS for QSGRs that are qualified for ERCOT Contingency Reserve Service (ECRS), as being eligible to provide ECRS constrained by the Ancillary Service capability in the COP.</w:t>
      </w:r>
    </w:p>
    <w:p w14:paraId="0DA193B6" w14:textId="77777777" w:rsidR="00A03B1B" w:rsidRPr="00A03B1B" w:rsidRDefault="00A03B1B" w:rsidP="00A03B1B">
      <w:pPr>
        <w:spacing w:after="240"/>
        <w:ind w:left="720" w:hanging="720"/>
        <w:rPr>
          <w:szCs w:val="20"/>
        </w:rPr>
      </w:pPr>
      <w:r w:rsidRPr="00A03B1B">
        <w:rPr>
          <w:szCs w:val="20"/>
        </w:rPr>
        <w:t>(6)</w:t>
      </w:r>
      <w:r w:rsidRPr="00A03B1B">
        <w:rPr>
          <w:szCs w:val="20"/>
        </w:rPr>
        <w:tab/>
        <w:t xml:space="preserve">In addition to On-Line qualified Generation Resources and ESRs, the RUC engine shall consider a COP Resource Status of OFFQS for QSGRs that are qualified for Non-Spin, as being eligible to provide Non-Spin constrained by the Ancillary Service </w:t>
      </w:r>
      <w:del w:id="494" w:author="ERCOT" w:date="2025-12-08T10:29:00Z">
        <w:r w:rsidRPr="00A03B1B" w:rsidDel="002F5E25">
          <w:rPr>
            <w:szCs w:val="20"/>
          </w:rPr>
          <w:delText>C</w:delText>
        </w:r>
      </w:del>
      <w:ins w:id="495" w:author="ERCOT" w:date="2025-12-08T10:29:00Z">
        <w:r w:rsidRPr="00A03B1B">
          <w:rPr>
            <w:szCs w:val="20"/>
          </w:rPr>
          <w:t>c</w:t>
        </w:r>
      </w:ins>
      <w:r w:rsidRPr="00A03B1B">
        <w:rPr>
          <w:szCs w:val="20"/>
        </w:rPr>
        <w:t>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0AAC6AF0" w14:textId="77777777" w:rsidR="00A03B1B" w:rsidRPr="00A03B1B" w:rsidRDefault="00A03B1B" w:rsidP="00A03B1B">
      <w:pPr>
        <w:spacing w:after="240"/>
        <w:ind w:left="720" w:hanging="720"/>
        <w:rPr>
          <w:szCs w:val="20"/>
        </w:rPr>
      </w:pPr>
      <w:r w:rsidRPr="00A03B1B">
        <w:rPr>
          <w:szCs w:val="20"/>
        </w:rPr>
        <w:t>(7)</w:t>
      </w:r>
      <w:r w:rsidRPr="00A03B1B">
        <w:rPr>
          <w:szCs w:val="20"/>
        </w:rPr>
        <w:tab/>
        <w:t xml:space="preserve">In addition to On-Line qualified Generation Resources and ESRs, the RUC engine shall consider a COP Resource Status of ONL for Load Resources that are qualified for Ancillary Services, as being eligible to provide Ancillary Services constrained by the Ancillary Service </w:t>
      </w:r>
      <w:del w:id="496" w:author="ERCOT" w:date="2025-12-08T10:28:00Z">
        <w:r w:rsidRPr="00A03B1B" w:rsidDel="002F5E25">
          <w:rPr>
            <w:szCs w:val="20"/>
          </w:rPr>
          <w:delText>C</w:delText>
        </w:r>
      </w:del>
      <w:ins w:id="497" w:author="ERCOT" w:date="2025-12-08T10:28:00Z">
        <w:r w:rsidRPr="00A03B1B">
          <w:rPr>
            <w:szCs w:val="20"/>
          </w:rPr>
          <w:t>c</w:t>
        </w:r>
      </w:ins>
      <w:r w:rsidRPr="00A03B1B">
        <w:rPr>
          <w:szCs w:val="20"/>
        </w:rPr>
        <w:t>apability in the COP.  The RUC engine will not consider any Load Resources for dispatch of energy.</w:t>
      </w:r>
    </w:p>
    <w:p w14:paraId="138F270C" w14:textId="77777777" w:rsidR="00A03B1B" w:rsidRPr="00A03B1B" w:rsidRDefault="00A03B1B" w:rsidP="00A03B1B">
      <w:pPr>
        <w:spacing w:after="240"/>
        <w:ind w:left="690" w:hanging="690"/>
      </w:pPr>
      <w:r w:rsidRPr="00A03B1B">
        <w:t>(8)       The RUC constraints in the RUC engine shall use 60 minutes as the duration for energy and Ancillary Services, excluding Responsive Reserve (RRS) provided using Fast Frequency Response (FFR), for which duration shall be 15 minutes.  These same duration requirements will be used to enforce a constraint on each ESR’s dispatch for energy and Ancillary Services using Ancillary Service deployment factors for a given hour such that the calculated SOC at the end of that hour is equal to the next hour’s COP value of HBSOC.</w:t>
      </w:r>
    </w:p>
    <w:p w14:paraId="75D9B120" w14:textId="77777777" w:rsidR="00A03B1B" w:rsidRPr="00A03B1B" w:rsidRDefault="00A03B1B" w:rsidP="00A03B1B">
      <w:pPr>
        <w:spacing w:after="240"/>
        <w:ind w:left="720" w:hanging="720"/>
        <w:rPr>
          <w:szCs w:val="20"/>
        </w:rPr>
      </w:pPr>
      <w:r w:rsidRPr="00A03B1B">
        <w:rPr>
          <w:szCs w:val="20"/>
        </w:rPr>
        <w:t>(9)</w:t>
      </w:r>
      <w:r w:rsidRPr="00A03B1B">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3B6D1A8D" w14:textId="77777777" w:rsidR="00A03B1B" w:rsidRPr="00A03B1B" w:rsidRDefault="00A03B1B" w:rsidP="00A03B1B">
      <w:pPr>
        <w:spacing w:after="240"/>
        <w:ind w:left="720" w:hanging="720"/>
        <w:rPr>
          <w:iCs/>
          <w:szCs w:val="20"/>
        </w:rPr>
      </w:pPr>
      <w:r w:rsidRPr="00A03B1B">
        <w:rPr>
          <w:iCs/>
          <w:szCs w:val="20"/>
        </w:rPr>
        <w:t>(10)</w:t>
      </w:r>
      <w:r w:rsidRPr="00A03B1B">
        <w:rPr>
          <w:iCs/>
          <w:szCs w:val="20"/>
        </w:rPr>
        <w:tab/>
        <w:t xml:space="preserve">ERCOT shall review the RUC-recommended Resource commitments </w:t>
      </w:r>
      <w:r w:rsidRPr="00A03B1B">
        <w:rPr>
          <w:szCs w:val="20"/>
        </w:rPr>
        <w:t>and the list of Off-Line Available Resources having a start-up time of one hour or less</w:t>
      </w:r>
      <w:r w:rsidRPr="00A03B1B">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w:t>
      </w:r>
      <w:r w:rsidRPr="00A03B1B">
        <w:rPr>
          <w:iCs/>
          <w:szCs w:val="20"/>
        </w:rPr>
        <w:lastRenderedPageBreak/>
        <w:t xml:space="preserve">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A03B1B">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A03B1B">
        <w:rPr>
          <w:iCs/>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49D8602F" w14:textId="77777777" w:rsidTr="00B31BB1">
        <w:trPr>
          <w:trHeight w:val="1205"/>
        </w:trPr>
        <w:tc>
          <w:tcPr>
            <w:tcW w:w="9350" w:type="dxa"/>
            <w:shd w:val="pct12" w:color="auto" w:fill="auto"/>
          </w:tcPr>
          <w:p w14:paraId="63A06BDC" w14:textId="77777777" w:rsidR="00A03B1B" w:rsidRPr="00A03B1B" w:rsidRDefault="00A03B1B" w:rsidP="00A03B1B">
            <w:pPr>
              <w:spacing w:after="240"/>
              <w:rPr>
                <w:b/>
                <w:i/>
                <w:iCs/>
                <w:szCs w:val="20"/>
              </w:rPr>
            </w:pPr>
            <w:r w:rsidRPr="00A03B1B">
              <w:rPr>
                <w:b/>
                <w:i/>
                <w:iCs/>
                <w:szCs w:val="20"/>
              </w:rPr>
              <w:t>[NPRR1239:  Replace paragraph (10) above with the following upon system implementation:]</w:t>
            </w:r>
          </w:p>
          <w:p w14:paraId="1C56D28E" w14:textId="77777777" w:rsidR="00A03B1B" w:rsidRPr="00A03B1B" w:rsidRDefault="00A03B1B" w:rsidP="00A03B1B">
            <w:pPr>
              <w:spacing w:after="240"/>
              <w:ind w:left="720" w:hanging="720"/>
              <w:rPr>
                <w:iCs/>
                <w:szCs w:val="20"/>
              </w:rPr>
            </w:pPr>
            <w:r w:rsidRPr="00A03B1B">
              <w:rPr>
                <w:iCs/>
                <w:szCs w:val="20"/>
              </w:rPr>
              <w:t>(10)</w:t>
            </w:r>
            <w:r w:rsidRPr="00A03B1B">
              <w:rPr>
                <w:iCs/>
                <w:szCs w:val="20"/>
              </w:rPr>
              <w:tab/>
              <w:t xml:space="preserve">ERCOT shall review the RUC-recommended Resource commitments </w:t>
            </w:r>
            <w:r w:rsidRPr="00A03B1B">
              <w:rPr>
                <w:szCs w:val="20"/>
              </w:rPr>
              <w:t>and the list of Off-Line Available Resources having a start-up time of one hour or less</w:t>
            </w:r>
            <w:r w:rsidRPr="00A03B1B">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ERCOT website.  </w:t>
            </w:r>
            <w:r w:rsidRPr="00A03B1B">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p>
        </w:tc>
      </w:tr>
    </w:tbl>
    <w:p w14:paraId="0CEED9AC" w14:textId="77777777" w:rsidR="00A03B1B" w:rsidRPr="00A03B1B" w:rsidRDefault="00A03B1B" w:rsidP="00A03B1B">
      <w:pPr>
        <w:spacing w:before="240" w:after="240"/>
        <w:ind w:left="720" w:hanging="720"/>
        <w:rPr>
          <w:szCs w:val="20"/>
        </w:rPr>
      </w:pPr>
      <w:r w:rsidRPr="00A03B1B">
        <w:rPr>
          <w:iCs/>
          <w:szCs w:val="20"/>
        </w:rPr>
        <w:t>(11)</w:t>
      </w:r>
      <w:r w:rsidRPr="00A03B1B">
        <w:rPr>
          <w:iCs/>
          <w:szCs w:val="20"/>
        </w:rPr>
        <w:tab/>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771EAC55" w14:textId="77777777" w:rsidTr="00B31BB1">
        <w:trPr>
          <w:trHeight w:val="1016"/>
        </w:trPr>
        <w:tc>
          <w:tcPr>
            <w:tcW w:w="9350" w:type="dxa"/>
            <w:shd w:val="pct12" w:color="auto" w:fill="auto"/>
          </w:tcPr>
          <w:p w14:paraId="422152DB" w14:textId="77777777" w:rsidR="00A03B1B" w:rsidRPr="00A03B1B" w:rsidRDefault="00A03B1B" w:rsidP="00A03B1B">
            <w:pPr>
              <w:spacing w:after="240"/>
              <w:rPr>
                <w:b/>
                <w:i/>
                <w:iCs/>
                <w:szCs w:val="20"/>
              </w:rPr>
            </w:pPr>
            <w:r w:rsidRPr="00A03B1B">
              <w:rPr>
                <w:b/>
                <w:i/>
                <w:iCs/>
                <w:szCs w:val="20"/>
              </w:rPr>
              <w:t>[NPRR1239:  Replace paragraph (11) above with the following upon system implementation:]</w:t>
            </w:r>
          </w:p>
          <w:p w14:paraId="13747E51" w14:textId="77777777" w:rsidR="00A03B1B" w:rsidRPr="00A03B1B" w:rsidRDefault="00A03B1B" w:rsidP="00A03B1B">
            <w:pPr>
              <w:spacing w:after="240"/>
              <w:ind w:left="720" w:hanging="720"/>
              <w:rPr>
                <w:szCs w:val="20"/>
              </w:rPr>
            </w:pPr>
            <w:r w:rsidRPr="00A03B1B">
              <w:rPr>
                <w:iCs/>
                <w:szCs w:val="20"/>
              </w:rPr>
              <w:t>(11)</w:t>
            </w:r>
            <w:r w:rsidRPr="00A03B1B">
              <w:rPr>
                <w:iCs/>
                <w:szCs w:val="20"/>
              </w:rPr>
              <w:tab/>
              <w:t>ERCOT shall issue RUC instructions to each QSE specifying its Resources that have been committed as a result of the RUC process.  ERCOT shall, within one day after making any changes to the RUC-recommended commitments, post to the ERCOT website any changes that ERCOT made to the RUC-recommended commitments with an explanation of the changes.</w:t>
            </w:r>
          </w:p>
        </w:tc>
      </w:tr>
    </w:tbl>
    <w:p w14:paraId="6EC640F2" w14:textId="77777777" w:rsidR="00A03B1B" w:rsidRPr="00A03B1B" w:rsidRDefault="00A03B1B" w:rsidP="00A03B1B">
      <w:pPr>
        <w:spacing w:before="240" w:after="240"/>
        <w:ind w:left="720" w:hanging="720"/>
        <w:rPr>
          <w:szCs w:val="20"/>
        </w:rPr>
      </w:pPr>
      <w:r w:rsidRPr="00A03B1B">
        <w:rPr>
          <w:szCs w:val="20"/>
        </w:rPr>
        <w:lastRenderedPageBreak/>
        <w:t>(12)</w:t>
      </w:r>
      <w:r w:rsidRPr="00A03B1B">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A03B1B">
        <w:rPr>
          <w:iCs/>
          <w:szCs w:val="20"/>
        </w:rPr>
        <w:t xml:space="preserve"> that have not been removed from special consideration under paragraph (17) below pursuant to paragraph (3) of Section 8.1.2, Current Operating Plan (COP) Performance Requirements</w:t>
      </w:r>
      <w:r w:rsidRPr="00A03B1B">
        <w:rPr>
          <w:szCs w:val="20"/>
        </w:rPr>
        <w:t xml:space="preserve">, the Startup Offers and Minimum-Energy Offer from a Resource’s Three-Part Supply Offer shall not be used in the RUC process. </w:t>
      </w:r>
    </w:p>
    <w:p w14:paraId="46B67EB9" w14:textId="77777777" w:rsidR="00A03B1B" w:rsidRPr="00A03B1B" w:rsidRDefault="00A03B1B" w:rsidP="00A03B1B">
      <w:pPr>
        <w:spacing w:after="240"/>
        <w:ind w:left="720" w:hanging="720"/>
        <w:rPr>
          <w:szCs w:val="20"/>
        </w:rPr>
      </w:pPr>
      <w:r w:rsidRPr="00A03B1B">
        <w:rPr>
          <w:szCs w:val="20"/>
        </w:rPr>
        <w:t>(13)</w:t>
      </w:r>
      <w:r w:rsidRPr="00A03B1B">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A03B1B">
        <w:rPr>
          <w:iCs/>
          <w:szCs w:val="20"/>
        </w:rPr>
        <w:t xml:space="preserve"> that have not been removed from special consideration under paragraph (16) below pursuant to paragraph (3) of Section 8.1.2</w:t>
      </w:r>
      <w:r w:rsidRPr="00A03B1B">
        <w:rPr>
          <w:szCs w:val="20"/>
        </w:rPr>
        <w:t>, ERCOT shall use in the RUC process 100%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Also,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62284DF4" w14:textId="77777777" w:rsidR="00A03B1B" w:rsidRPr="00A03B1B" w:rsidRDefault="00A03B1B" w:rsidP="00A03B1B">
      <w:pPr>
        <w:spacing w:after="240"/>
        <w:ind w:left="720" w:hanging="720"/>
        <w:rPr>
          <w:iCs/>
          <w:szCs w:val="20"/>
        </w:rPr>
      </w:pPr>
      <w:r w:rsidRPr="00A03B1B">
        <w:rPr>
          <w:iCs/>
          <w:szCs w:val="20"/>
        </w:rPr>
        <w:t>(14)</w:t>
      </w:r>
      <w:r w:rsidRPr="00A03B1B">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3F43862C" w14:textId="77777777" w:rsidR="00A03B1B" w:rsidRPr="00A03B1B" w:rsidRDefault="00A03B1B" w:rsidP="00A03B1B">
      <w:pPr>
        <w:spacing w:after="240"/>
        <w:ind w:left="1440" w:hanging="720"/>
        <w:rPr>
          <w:iCs/>
          <w:szCs w:val="20"/>
        </w:rPr>
      </w:pPr>
      <w:r w:rsidRPr="00A03B1B">
        <w:rPr>
          <w:szCs w:val="20"/>
        </w:rPr>
        <w:t>(a)</w:t>
      </w:r>
      <w:r w:rsidRPr="00A03B1B">
        <w:rPr>
          <w:szCs w:val="20"/>
        </w:rPr>
        <w:tab/>
        <w:t xml:space="preserve">If a Resource receives a RUC Dispatch Instruction that it cannot meet due to a physical limitation described in paragraph (5)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A03B1B">
        <w:rPr>
          <w:iCs/>
          <w:szCs w:val="20"/>
        </w:rPr>
        <w:t xml:space="preserve"> </w:t>
      </w:r>
    </w:p>
    <w:p w14:paraId="1C7F1B7B" w14:textId="77777777" w:rsidR="00A03B1B" w:rsidRPr="00A03B1B" w:rsidRDefault="00A03B1B" w:rsidP="00A03B1B">
      <w:pPr>
        <w:spacing w:after="240"/>
        <w:ind w:left="1440" w:hanging="720"/>
        <w:rPr>
          <w:szCs w:val="20"/>
        </w:rPr>
      </w:pPr>
      <w:r w:rsidRPr="00A03B1B">
        <w:rPr>
          <w:szCs w:val="20"/>
        </w:rPr>
        <w:t>(b)</w:t>
      </w:r>
      <w:r w:rsidRPr="00A03B1B">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534DFAD3" w14:textId="77777777" w:rsidR="00A03B1B" w:rsidRPr="00A03B1B" w:rsidRDefault="00A03B1B" w:rsidP="00A03B1B">
      <w:pPr>
        <w:spacing w:after="240"/>
        <w:ind w:left="720" w:hanging="720"/>
        <w:rPr>
          <w:szCs w:val="20"/>
        </w:rPr>
      </w:pPr>
      <w:r w:rsidRPr="00A03B1B">
        <w:rPr>
          <w:szCs w:val="20"/>
        </w:rPr>
        <w:lastRenderedPageBreak/>
        <w:t>(15)</w:t>
      </w:r>
      <w:r w:rsidRPr="00A03B1B">
        <w:rPr>
          <w:iCs/>
          <w:szCs w:val="20"/>
        </w:rPr>
        <w:tab/>
        <w:t xml:space="preserve">A QSE shall be excused from complying with any portion of a RUC Dispatch Instruction that it could not meet due to a physical limitation that was reflected, at the time of the </w:t>
      </w:r>
      <w:r w:rsidRPr="00A03B1B">
        <w:rPr>
          <w:szCs w:val="20"/>
        </w:rPr>
        <w:t>RUC Dispatch I</w:t>
      </w:r>
      <w:r w:rsidRPr="00A03B1B">
        <w:rPr>
          <w:iCs/>
          <w:szCs w:val="20"/>
        </w:rPr>
        <w:t>nstruction, in the Resource’s COP, startup time, minimum On-Line time, or minimum Off-Line time.</w:t>
      </w:r>
    </w:p>
    <w:p w14:paraId="719C52E1" w14:textId="77777777" w:rsidR="00A03B1B" w:rsidRPr="00A03B1B" w:rsidDel="00B23B98" w:rsidRDefault="00A03B1B" w:rsidP="00A03B1B">
      <w:pPr>
        <w:spacing w:after="240"/>
        <w:ind w:left="720" w:hanging="720"/>
        <w:rPr>
          <w:szCs w:val="20"/>
        </w:rPr>
      </w:pPr>
      <w:r w:rsidRPr="00A03B1B">
        <w:rPr>
          <w:szCs w:val="20"/>
        </w:rPr>
        <w:t>(16</w:t>
      </w:r>
      <w:r w:rsidRPr="00A03B1B" w:rsidDel="00B23B98">
        <w:rPr>
          <w:szCs w:val="20"/>
        </w:rPr>
        <w:t>)</w:t>
      </w:r>
      <w:r w:rsidRPr="00A03B1B" w:rsidDel="00B23B98">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rsidRPr="00A03B1B">
        <w:rPr>
          <w:szCs w:val="20"/>
        </w:rPr>
        <w:t xml:space="preserve">  For ESRs, energy dispatch costs are not considered in determining projected energy output levels.</w:t>
      </w:r>
    </w:p>
    <w:p w14:paraId="152486F7" w14:textId="77777777" w:rsidR="00A03B1B" w:rsidRPr="00A03B1B" w:rsidRDefault="00A03B1B" w:rsidP="00A03B1B">
      <w:pPr>
        <w:spacing w:after="240"/>
        <w:ind w:left="720" w:hanging="720"/>
        <w:rPr>
          <w:szCs w:val="20"/>
        </w:rPr>
      </w:pPr>
      <w:r w:rsidRPr="00A03B1B">
        <w:rPr>
          <w:szCs w:val="20"/>
        </w:rPr>
        <w:t>(17)</w:t>
      </w:r>
      <w:r w:rsidRPr="00A03B1B">
        <w:rPr>
          <w:szCs w:val="20"/>
        </w:rPr>
        <w:tab/>
      </w:r>
      <w:ins w:id="498" w:author="ERCOT" w:date="2025-12-08T10:28:00Z">
        <w:r w:rsidRPr="00A03B1B">
          <w:t xml:space="preserve">Except for DRRS, </w:t>
        </w:r>
      </w:ins>
      <w:r w:rsidRPr="00A03B1B">
        <w:rPr>
          <w:szCs w:val="20"/>
        </w:rPr>
        <w:t>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For ESRs, Ancillary Service Offer costs are not considered in determining projected Ancillary Service awards.</w:t>
      </w:r>
    </w:p>
    <w:p w14:paraId="355A63B5" w14:textId="77777777" w:rsidR="00A03B1B" w:rsidRPr="00A03B1B" w:rsidRDefault="00A03B1B" w:rsidP="00A03B1B">
      <w:pPr>
        <w:spacing w:after="240"/>
        <w:ind w:left="720" w:hanging="720"/>
        <w:rPr>
          <w:szCs w:val="20"/>
        </w:rPr>
      </w:pPr>
      <w:r w:rsidRPr="00A03B1B">
        <w:rPr>
          <w:szCs w:val="20"/>
        </w:rPr>
        <w:t>(18)</w:t>
      </w:r>
      <w:r w:rsidRPr="00A03B1B">
        <w:rPr>
          <w:szCs w:val="20"/>
        </w:rPr>
        <w:tab/>
      </w:r>
      <w:r w:rsidRPr="00A03B1B">
        <w:rPr>
          <w:iCs/>
          <w:szCs w:val="20"/>
        </w:rPr>
        <w:t xml:space="preserve">For all available Off-Line Resources having a cold start time of one hour or less and not removed from special consideration pursuant to paragraph (3) of Section 8.1.2, </w:t>
      </w:r>
      <w:r w:rsidRPr="00A03B1B">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67AFF683" w14:textId="77777777" w:rsidR="00A03B1B" w:rsidRPr="00A03B1B" w:rsidRDefault="00A03B1B" w:rsidP="00A03B1B">
      <w:pPr>
        <w:ind w:left="720"/>
        <w:rPr>
          <w:szCs w:val="20"/>
        </w:rPr>
      </w:pPr>
      <w:r w:rsidRPr="00A03B1B">
        <w:rPr>
          <w:szCs w:val="20"/>
        </w:rPr>
        <w:t>The above parameter is defined as follows:</w:t>
      </w:r>
    </w:p>
    <w:tbl>
      <w:tblPr>
        <w:tblW w:w="8217"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3973"/>
      </w:tblGrid>
      <w:tr w:rsidR="00A03B1B" w:rsidRPr="00A03B1B" w14:paraId="3B6758F1" w14:textId="77777777" w:rsidTr="00B31BB1">
        <w:trPr>
          <w:trHeight w:val="386"/>
        </w:trPr>
        <w:tc>
          <w:tcPr>
            <w:tcW w:w="2439" w:type="dxa"/>
          </w:tcPr>
          <w:p w14:paraId="6490DEAC" w14:textId="77777777" w:rsidR="00A03B1B" w:rsidRPr="00A03B1B" w:rsidRDefault="00A03B1B" w:rsidP="00A03B1B">
            <w:pPr>
              <w:rPr>
                <w:b/>
                <w:sz w:val="20"/>
                <w:szCs w:val="20"/>
              </w:rPr>
            </w:pPr>
            <w:r w:rsidRPr="00A03B1B">
              <w:rPr>
                <w:b/>
                <w:sz w:val="20"/>
                <w:szCs w:val="20"/>
              </w:rPr>
              <w:t>Parameter</w:t>
            </w:r>
          </w:p>
        </w:tc>
        <w:tc>
          <w:tcPr>
            <w:tcW w:w="1805" w:type="dxa"/>
          </w:tcPr>
          <w:p w14:paraId="24BB5995" w14:textId="77777777" w:rsidR="00A03B1B" w:rsidRPr="00A03B1B" w:rsidRDefault="00A03B1B" w:rsidP="00A03B1B">
            <w:pPr>
              <w:rPr>
                <w:b/>
                <w:sz w:val="20"/>
                <w:szCs w:val="20"/>
              </w:rPr>
            </w:pPr>
            <w:r w:rsidRPr="00A03B1B">
              <w:rPr>
                <w:b/>
                <w:sz w:val="20"/>
                <w:szCs w:val="20"/>
              </w:rPr>
              <w:t>Unit</w:t>
            </w:r>
          </w:p>
        </w:tc>
        <w:tc>
          <w:tcPr>
            <w:tcW w:w="3973" w:type="dxa"/>
          </w:tcPr>
          <w:p w14:paraId="42686E96" w14:textId="77777777" w:rsidR="00A03B1B" w:rsidRPr="00A03B1B" w:rsidRDefault="00A03B1B" w:rsidP="00A03B1B">
            <w:pPr>
              <w:rPr>
                <w:b/>
                <w:sz w:val="20"/>
                <w:szCs w:val="20"/>
              </w:rPr>
            </w:pPr>
            <w:r w:rsidRPr="00A03B1B">
              <w:rPr>
                <w:b/>
                <w:sz w:val="20"/>
                <w:szCs w:val="20"/>
              </w:rPr>
              <w:t>Current Value*</w:t>
            </w:r>
          </w:p>
        </w:tc>
      </w:tr>
      <w:tr w:rsidR="00A03B1B" w:rsidRPr="00A03B1B" w14:paraId="28343E0C" w14:textId="77777777" w:rsidTr="00B31BB1">
        <w:trPr>
          <w:trHeight w:val="359"/>
        </w:trPr>
        <w:tc>
          <w:tcPr>
            <w:tcW w:w="2439" w:type="dxa"/>
          </w:tcPr>
          <w:p w14:paraId="06CBF756" w14:textId="77777777" w:rsidR="00A03B1B" w:rsidRPr="00A03B1B" w:rsidRDefault="00A03B1B" w:rsidP="00A03B1B">
            <w:pPr>
              <w:spacing w:after="240"/>
              <w:rPr>
                <w:sz w:val="20"/>
                <w:szCs w:val="20"/>
              </w:rPr>
            </w:pPr>
            <w:r w:rsidRPr="00A03B1B">
              <w:rPr>
                <w:sz w:val="20"/>
                <w:szCs w:val="20"/>
              </w:rPr>
              <w:t>1HRLESSCOSTSCALING</w:t>
            </w:r>
          </w:p>
        </w:tc>
        <w:tc>
          <w:tcPr>
            <w:tcW w:w="1805" w:type="dxa"/>
          </w:tcPr>
          <w:p w14:paraId="59DC534A" w14:textId="77777777" w:rsidR="00A03B1B" w:rsidRPr="00A03B1B" w:rsidRDefault="00A03B1B" w:rsidP="00A03B1B">
            <w:pPr>
              <w:spacing w:after="240"/>
              <w:rPr>
                <w:sz w:val="20"/>
                <w:szCs w:val="20"/>
              </w:rPr>
            </w:pPr>
            <w:r w:rsidRPr="00A03B1B">
              <w:rPr>
                <w:sz w:val="20"/>
                <w:szCs w:val="20"/>
              </w:rPr>
              <w:t>Percentage</w:t>
            </w:r>
          </w:p>
        </w:tc>
        <w:tc>
          <w:tcPr>
            <w:tcW w:w="3973" w:type="dxa"/>
          </w:tcPr>
          <w:p w14:paraId="74742ECC" w14:textId="77777777" w:rsidR="00A03B1B" w:rsidRPr="00A03B1B" w:rsidRDefault="00A03B1B" w:rsidP="00A03B1B">
            <w:pPr>
              <w:spacing w:after="240"/>
              <w:rPr>
                <w:sz w:val="20"/>
                <w:szCs w:val="20"/>
              </w:rPr>
            </w:pPr>
            <w:r w:rsidRPr="00A03B1B">
              <w:rPr>
                <w:sz w:val="20"/>
                <w:szCs w:val="20"/>
              </w:rPr>
              <w:t>Maximum value of 100%</w:t>
            </w:r>
          </w:p>
        </w:tc>
      </w:tr>
      <w:tr w:rsidR="00A03B1B" w:rsidRPr="00A03B1B" w14:paraId="004B7869" w14:textId="77777777" w:rsidTr="00B31BB1">
        <w:trPr>
          <w:trHeight w:val="1178"/>
        </w:trPr>
        <w:tc>
          <w:tcPr>
            <w:tcW w:w="8217" w:type="dxa"/>
            <w:gridSpan w:val="3"/>
          </w:tcPr>
          <w:p w14:paraId="773D2899" w14:textId="77777777" w:rsidR="00A03B1B" w:rsidRPr="00A03B1B" w:rsidRDefault="00A03B1B" w:rsidP="00A03B1B">
            <w:pPr>
              <w:rPr>
                <w:sz w:val="20"/>
                <w:szCs w:val="20"/>
              </w:rPr>
            </w:pPr>
            <w:r w:rsidRPr="00A03B1B">
              <w:rPr>
                <w:sz w:val="20"/>
                <w:szCs w:val="20"/>
              </w:rPr>
              <w:t>*  The current value for the parameter(s) referenced in this table above will be recommended by the Technical Advisory Committee (TAC) and the ERCOT Board and approved by the Public Utility Commission of Texas (PUCT).  ERCOT shall update parameter value(s) on the first day of the month following PUCT approval unless otherwise directed.  ERCOT shall provide a Market Notice prior to implementation of a revised parameter value.</w:t>
            </w:r>
          </w:p>
        </w:tc>
      </w:tr>
    </w:tbl>
    <w:p w14:paraId="6A570D50" w14:textId="77777777" w:rsidR="00A03B1B" w:rsidRPr="00A03B1B" w:rsidRDefault="00A03B1B" w:rsidP="00A03B1B">
      <w:pPr>
        <w:spacing w:before="240" w:after="240"/>
        <w:ind w:left="720" w:hanging="720"/>
        <w:rPr>
          <w:ins w:id="499" w:author="ERCOT" w:date="2025-12-08T10:27:00Z"/>
          <w:rFonts w:eastAsia="SimSun"/>
        </w:rPr>
      </w:pPr>
      <w:ins w:id="500" w:author="ERCOT" w:date="2025-12-08T10:27:00Z">
        <w:r w:rsidRPr="00A03B1B">
          <w:rPr>
            <w:rFonts w:eastAsia="SimSun"/>
          </w:rPr>
          <w:t>(19)</w:t>
        </w:r>
        <w:r w:rsidRPr="00A03B1B">
          <w:rPr>
            <w:rFonts w:eastAsia="SimSun"/>
          </w:rPr>
          <w:tab/>
          <w:t xml:space="preserve">The RUC process, including any Verbal Dispatch Instructions (VDIs), will be used to deploy DRRS from Off-Line </w:t>
        </w:r>
        <w:del w:id="501" w:author="Joint Commenters 013026" w:date="2026-01-07T15:43:00Z" w16du:dateUtc="2026-01-07T21:43:00Z">
          <w:r w:rsidRPr="00A03B1B" w:rsidDel="00003E69">
            <w:rPr>
              <w:rFonts w:eastAsia="SimSun"/>
            </w:rPr>
            <w:delText xml:space="preserve">Generation </w:delText>
          </w:r>
        </w:del>
        <w:r w:rsidRPr="00A03B1B">
          <w:rPr>
            <w:rFonts w:eastAsia="SimSun"/>
          </w:rPr>
          <w:t xml:space="preserve">Resources showing a DRRS Resource Status in </w:t>
        </w:r>
        <w:r w:rsidRPr="00A03B1B">
          <w:rPr>
            <w:rFonts w:eastAsia="SimSun"/>
          </w:rPr>
          <w:lastRenderedPageBreak/>
          <w:t xml:space="preserve">the COP.  A commitment instruction issued to a Resource that is providing DRRS will be treated as a DRRS deployment for any hours in which the Resource has a DRRS award.  </w:t>
        </w:r>
      </w:ins>
    </w:p>
    <w:p w14:paraId="28A6A69C" w14:textId="77777777" w:rsidR="00A03B1B" w:rsidRPr="00A03B1B" w:rsidRDefault="00A03B1B" w:rsidP="00A03B1B">
      <w:pPr>
        <w:spacing w:before="240" w:after="240"/>
        <w:ind w:left="720" w:hanging="720"/>
        <w:rPr>
          <w:ins w:id="502" w:author="ERCOT" w:date="2025-12-08T10:27:00Z"/>
          <w:rFonts w:eastAsia="SimSun"/>
        </w:rPr>
      </w:pPr>
      <w:ins w:id="503" w:author="ERCOT" w:date="2025-12-08T10:27:00Z">
        <w:r w:rsidRPr="00A03B1B">
          <w:rPr>
            <w:rFonts w:eastAsia="SimSun"/>
          </w:rPr>
          <w:t>(20)</w:t>
        </w:r>
        <w:r w:rsidRPr="00A03B1B">
          <w:rPr>
            <w:rFonts w:eastAsia="SimSun"/>
          </w:rPr>
          <w:tab/>
          <w:t>To prioritize the utilization of Off-Line DRRS ahead of the commitment of other Resources and to maximize the use of Resources that are planned to be On-Line before deploying DRRS, 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for that Operating Hour for all Off-Line Generation Resources with a Resource Status of DRRS in an Operating Hour, based on the Resource’s COP.  This scaling factor will be set as follows:</w:t>
        </w:r>
      </w:ins>
    </w:p>
    <w:tbl>
      <w:tblPr>
        <w:tblW w:w="8301"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0"/>
        <w:gridCol w:w="1130"/>
        <w:gridCol w:w="2341"/>
      </w:tblGrid>
      <w:tr w:rsidR="00A03B1B" w:rsidRPr="00A03B1B" w14:paraId="3E30CB06" w14:textId="77777777" w:rsidTr="00B31BB1">
        <w:trPr>
          <w:trHeight w:val="386"/>
          <w:ins w:id="504" w:author="ERCOT" w:date="2025-12-08T10:27:00Z"/>
        </w:trPr>
        <w:tc>
          <w:tcPr>
            <w:tcW w:w="4830" w:type="dxa"/>
          </w:tcPr>
          <w:p w14:paraId="1C5269CB" w14:textId="77777777" w:rsidR="00A03B1B" w:rsidRPr="00A03B1B" w:rsidRDefault="00A03B1B" w:rsidP="00A03B1B">
            <w:pPr>
              <w:rPr>
                <w:ins w:id="505" w:author="ERCOT" w:date="2025-12-08T10:27:00Z"/>
                <w:rFonts w:eastAsia="SimSun"/>
                <w:b/>
                <w:sz w:val="20"/>
                <w:szCs w:val="20"/>
              </w:rPr>
            </w:pPr>
            <w:ins w:id="506" w:author="ERCOT" w:date="2025-12-08T10:27:00Z">
              <w:r w:rsidRPr="00A03B1B">
                <w:rPr>
                  <w:rFonts w:eastAsia="SimSun"/>
                  <w:b/>
                  <w:sz w:val="20"/>
                  <w:szCs w:val="20"/>
                </w:rPr>
                <w:t>Parameter</w:t>
              </w:r>
            </w:ins>
          </w:p>
        </w:tc>
        <w:tc>
          <w:tcPr>
            <w:tcW w:w="1130" w:type="dxa"/>
          </w:tcPr>
          <w:p w14:paraId="20B1504A" w14:textId="77777777" w:rsidR="00A03B1B" w:rsidRPr="00A03B1B" w:rsidRDefault="00A03B1B" w:rsidP="00A03B1B">
            <w:pPr>
              <w:rPr>
                <w:ins w:id="507" w:author="ERCOT" w:date="2025-12-08T10:27:00Z"/>
                <w:rFonts w:eastAsia="SimSun"/>
                <w:b/>
                <w:sz w:val="20"/>
                <w:szCs w:val="20"/>
              </w:rPr>
            </w:pPr>
            <w:ins w:id="508" w:author="ERCOT" w:date="2025-12-08T10:27:00Z">
              <w:r w:rsidRPr="00A03B1B">
                <w:rPr>
                  <w:rFonts w:eastAsia="SimSun"/>
                  <w:b/>
                  <w:sz w:val="20"/>
                  <w:szCs w:val="20"/>
                </w:rPr>
                <w:t>Unit</w:t>
              </w:r>
            </w:ins>
          </w:p>
        </w:tc>
        <w:tc>
          <w:tcPr>
            <w:tcW w:w="2341" w:type="dxa"/>
          </w:tcPr>
          <w:p w14:paraId="4D61DB8F" w14:textId="77777777" w:rsidR="00A03B1B" w:rsidRPr="00A03B1B" w:rsidRDefault="00A03B1B" w:rsidP="00A03B1B">
            <w:pPr>
              <w:rPr>
                <w:ins w:id="509" w:author="ERCOT" w:date="2025-12-08T10:27:00Z"/>
                <w:rFonts w:eastAsia="SimSun"/>
                <w:b/>
                <w:sz w:val="20"/>
                <w:szCs w:val="20"/>
              </w:rPr>
            </w:pPr>
            <w:ins w:id="510" w:author="ERCOT" w:date="2025-12-08T10:27:00Z">
              <w:r w:rsidRPr="00A03B1B">
                <w:rPr>
                  <w:rFonts w:eastAsia="SimSun"/>
                  <w:b/>
                  <w:sz w:val="20"/>
                  <w:szCs w:val="20"/>
                </w:rPr>
                <w:t>Current Value*</w:t>
              </w:r>
            </w:ins>
          </w:p>
        </w:tc>
      </w:tr>
      <w:tr w:rsidR="00A03B1B" w:rsidRPr="00A03B1B" w14:paraId="2A3ADAAE" w14:textId="77777777" w:rsidTr="00B31BB1">
        <w:trPr>
          <w:trHeight w:val="359"/>
          <w:ins w:id="511" w:author="ERCOT" w:date="2025-12-08T10:27:00Z"/>
        </w:trPr>
        <w:tc>
          <w:tcPr>
            <w:tcW w:w="4830" w:type="dxa"/>
          </w:tcPr>
          <w:p w14:paraId="70E9895B" w14:textId="77777777" w:rsidR="00A03B1B" w:rsidRPr="00A03B1B" w:rsidRDefault="00A03B1B" w:rsidP="00A03B1B">
            <w:pPr>
              <w:spacing w:after="240"/>
              <w:rPr>
                <w:ins w:id="512" w:author="ERCOT" w:date="2025-12-08T10:27:00Z"/>
                <w:rFonts w:eastAsia="SimSun"/>
                <w:sz w:val="20"/>
                <w:szCs w:val="20"/>
              </w:rPr>
            </w:pPr>
            <w:ins w:id="513" w:author="ERCOT" w:date="2025-12-08T10:27:00Z">
              <w:r w:rsidRPr="00A03B1B">
                <w:rPr>
                  <w:rFonts w:eastAsia="SimSun"/>
                  <w:sz w:val="20"/>
                  <w:szCs w:val="20"/>
                </w:rPr>
                <w:t>GENDRRSCOSTSCALING</w:t>
              </w:r>
            </w:ins>
          </w:p>
        </w:tc>
        <w:tc>
          <w:tcPr>
            <w:tcW w:w="1130" w:type="dxa"/>
          </w:tcPr>
          <w:p w14:paraId="4A4762A4" w14:textId="77777777" w:rsidR="00A03B1B" w:rsidRPr="00A03B1B" w:rsidRDefault="00A03B1B" w:rsidP="00A03B1B">
            <w:pPr>
              <w:spacing w:after="240"/>
              <w:rPr>
                <w:ins w:id="514" w:author="ERCOT" w:date="2025-12-08T10:27:00Z"/>
                <w:rFonts w:eastAsia="SimSun"/>
                <w:sz w:val="20"/>
                <w:szCs w:val="20"/>
              </w:rPr>
            </w:pPr>
            <w:ins w:id="515" w:author="ERCOT" w:date="2025-12-08T10:27:00Z">
              <w:r w:rsidRPr="00A03B1B">
                <w:rPr>
                  <w:rFonts w:eastAsia="SimSun"/>
                  <w:sz w:val="20"/>
                  <w:szCs w:val="20"/>
                </w:rPr>
                <w:t>Percentage</w:t>
              </w:r>
            </w:ins>
          </w:p>
        </w:tc>
        <w:tc>
          <w:tcPr>
            <w:tcW w:w="2341" w:type="dxa"/>
          </w:tcPr>
          <w:p w14:paraId="2FA00DB6" w14:textId="77777777" w:rsidR="00A03B1B" w:rsidRPr="00A03B1B" w:rsidRDefault="00A03B1B" w:rsidP="00A03B1B">
            <w:pPr>
              <w:spacing w:after="240"/>
              <w:rPr>
                <w:ins w:id="516" w:author="ERCOT" w:date="2025-12-08T10:27:00Z"/>
                <w:rFonts w:eastAsia="SimSun"/>
                <w:sz w:val="20"/>
                <w:szCs w:val="20"/>
              </w:rPr>
            </w:pPr>
            <w:ins w:id="517" w:author="ERCOT" w:date="2025-12-08T10:27:00Z">
              <w:r w:rsidRPr="00A03B1B">
                <w:rPr>
                  <w:rFonts w:eastAsia="SimSun"/>
                  <w:sz w:val="20"/>
                  <w:szCs w:val="20"/>
                </w:rPr>
                <w:t>Maximum value of 20%</w:t>
              </w:r>
            </w:ins>
          </w:p>
        </w:tc>
      </w:tr>
      <w:tr w:rsidR="00A03B1B" w:rsidRPr="00A03B1B" w14:paraId="005449BA" w14:textId="77777777" w:rsidTr="00B31BB1">
        <w:trPr>
          <w:trHeight w:val="1178"/>
          <w:ins w:id="518" w:author="ERCOT" w:date="2025-12-08T10:27:00Z"/>
        </w:trPr>
        <w:tc>
          <w:tcPr>
            <w:tcW w:w="8301" w:type="dxa"/>
            <w:gridSpan w:val="3"/>
          </w:tcPr>
          <w:p w14:paraId="2EE41DB4" w14:textId="77777777" w:rsidR="00A03B1B" w:rsidRPr="00A03B1B" w:rsidRDefault="00A03B1B" w:rsidP="00A03B1B">
            <w:pPr>
              <w:rPr>
                <w:ins w:id="519" w:author="ERCOT" w:date="2025-12-08T10:27:00Z"/>
                <w:rFonts w:eastAsia="SimSun"/>
                <w:sz w:val="20"/>
                <w:szCs w:val="20"/>
              </w:rPr>
            </w:pPr>
            <w:ins w:id="520" w:author="ERCOT" w:date="2025-12-08T10:27:00Z">
              <w:r w:rsidRPr="00A03B1B">
                <w:rPr>
                  <w:rFonts w:eastAsia="SimSun"/>
                  <w:sz w:val="20"/>
                  <w:szCs w:val="20"/>
                </w:rPr>
                <w:t>*  The current value for the parameter(s) referenced in this table above will be recommended by the Technical Advisory Committee (TAC) and the ERCOT Board and approved by the Public Utility Commission of Texas (PUCT).  ERCOT shall update parameter value(s) on the first day of the month following PUCT approval unless otherwise directed.  ERCOT shall provide a Market Notice prior to implementation of a revised parameter value.</w:t>
              </w:r>
            </w:ins>
          </w:p>
        </w:tc>
      </w:tr>
    </w:tbl>
    <w:p w14:paraId="3C9D150D" w14:textId="77777777" w:rsidR="00A03B1B" w:rsidRPr="00A03B1B" w:rsidRDefault="00A03B1B" w:rsidP="00A03B1B">
      <w:pPr>
        <w:spacing w:before="240" w:after="240"/>
        <w:ind w:left="720" w:hanging="720"/>
        <w:rPr>
          <w:szCs w:val="20"/>
        </w:rPr>
      </w:pPr>
      <w:r w:rsidRPr="00A03B1B">
        <w:rPr>
          <w:szCs w:val="20"/>
        </w:rPr>
        <w:t>(</w:t>
      </w:r>
      <w:ins w:id="521" w:author="ERCOT" w:date="2025-12-08T10:27:00Z">
        <w:r w:rsidRPr="00A03B1B">
          <w:rPr>
            <w:szCs w:val="20"/>
          </w:rPr>
          <w:t>21</w:t>
        </w:r>
      </w:ins>
      <w:del w:id="522" w:author="ERCOT" w:date="2025-12-08T10:27:00Z">
        <w:r w:rsidRPr="00A03B1B" w:rsidDel="002F5E25">
          <w:rPr>
            <w:szCs w:val="20"/>
          </w:rPr>
          <w:delText>19</w:delText>
        </w:r>
      </w:del>
      <w:r w:rsidRPr="00A03B1B">
        <w:rPr>
          <w:szCs w:val="20"/>
        </w:rPr>
        <w:t>)</w:t>
      </w:r>
      <w:r w:rsidRPr="00A03B1B">
        <w:rPr>
          <w:szCs w:val="20"/>
        </w:rPr>
        <w:tab/>
        <w:t xml:space="preserve">Factors included in the RUC process are: </w:t>
      </w:r>
    </w:p>
    <w:p w14:paraId="713D5B34" w14:textId="77777777" w:rsidR="00A03B1B" w:rsidRPr="00A03B1B" w:rsidRDefault="00A03B1B" w:rsidP="00A03B1B">
      <w:pPr>
        <w:spacing w:after="240"/>
        <w:ind w:left="1440" w:hanging="720"/>
        <w:rPr>
          <w:szCs w:val="20"/>
        </w:rPr>
      </w:pPr>
      <w:r w:rsidRPr="00A03B1B">
        <w:rPr>
          <w:szCs w:val="20"/>
        </w:rPr>
        <w:t>(a)</w:t>
      </w:r>
      <w:r w:rsidRPr="00A03B1B">
        <w:rPr>
          <w:szCs w:val="20"/>
        </w:rPr>
        <w:tab/>
        <w:t>ERCOT System-wide hourly Load forecast allocated appropriately over Load buses;</w:t>
      </w:r>
    </w:p>
    <w:p w14:paraId="59E0CD0E" w14:textId="77777777" w:rsidR="00A03B1B" w:rsidRPr="00A03B1B" w:rsidRDefault="00A03B1B" w:rsidP="00A03B1B">
      <w:pPr>
        <w:spacing w:after="240"/>
        <w:ind w:left="1440" w:hanging="720"/>
        <w:rPr>
          <w:szCs w:val="20"/>
        </w:rPr>
      </w:pPr>
      <w:r w:rsidRPr="00A03B1B">
        <w:rPr>
          <w:szCs w:val="20"/>
        </w:rPr>
        <w:t>(b)</w:t>
      </w:r>
      <w:r w:rsidRPr="00A03B1B">
        <w:rPr>
          <w:szCs w:val="20"/>
        </w:rPr>
        <w:tab/>
        <w:t>ERCOT’s Ancillary Service Plans in the form of ASDCs;</w:t>
      </w:r>
    </w:p>
    <w:p w14:paraId="202772F8" w14:textId="77777777" w:rsidR="00A03B1B" w:rsidRPr="00A03B1B" w:rsidRDefault="00A03B1B" w:rsidP="00A03B1B">
      <w:pPr>
        <w:spacing w:after="240"/>
        <w:ind w:left="1440" w:hanging="720"/>
        <w:rPr>
          <w:szCs w:val="20"/>
        </w:rPr>
      </w:pPr>
      <w:r w:rsidRPr="00A03B1B">
        <w:rPr>
          <w:szCs w:val="20"/>
        </w:rPr>
        <w:t>(c)</w:t>
      </w:r>
      <w:r w:rsidRPr="00A03B1B">
        <w:rPr>
          <w:szCs w:val="20"/>
        </w:rPr>
        <w:tab/>
        <w:t>Transmission constraints – Transfer limits on energy flows through the electricity network;</w:t>
      </w:r>
    </w:p>
    <w:p w14:paraId="2472689D" w14:textId="77777777" w:rsidR="00A03B1B" w:rsidRPr="00A03B1B" w:rsidRDefault="00A03B1B" w:rsidP="00A03B1B">
      <w:pPr>
        <w:spacing w:after="240"/>
        <w:ind w:left="2160" w:hanging="720"/>
        <w:rPr>
          <w:szCs w:val="20"/>
        </w:rPr>
      </w:pPr>
      <w:r w:rsidRPr="00A03B1B">
        <w:rPr>
          <w:szCs w:val="20"/>
        </w:rPr>
        <w:t>(i)</w:t>
      </w:r>
      <w:r w:rsidRPr="00A03B1B">
        <w:rPr>
          <w:szCs w:val="20"/>
        </w:rPr>
        <w:tab/>
        <w:t>Thermal constraints – protect transmission facilities against thermal overload;</w:t>
      </w:r>
    </w:p>
    <w:p w14:paraId="542424AD" w14:textId="77777777" w:rsidR="00A03B1B" w:rsidRPr="00A03B1B" w:rsidRDefault="00A03B1B" w:rsidP="00A03B1B">
      <w:pPr>
        <w:spacing w:after="240"/>
        <w:ind w:left="2160" w:hanging="720"/>
        <w:rPr>
          <w:szCs w:val="20"/>
        </w:rPr>
      </w:pPr>
      <w:r w:rsidRPr="00A03B1B">
        <w:rPr>
          <w:szCs w:val="20"/>
        </w:rPr>
        <w:t>(ii)</w:t>
      </w:r>
      <w:r w:rsidRPr="00A03B1B">
        <w:rPr>
          <w:szCs w:val="20"/>
        </w:rPr>
        <w:tab/>
        <w:t>Generic constraints – protect the transmission system against transient instability, dynamic instability or voltage collapse;</w:t>
      </w:r>
    </w:p>
    <w:p w14:paraId="099FF24B" w14:textId="77777777" w:rsidR="00A03B1B" w:rsidRPr="00A03B1B" w:rsidRDefault="00A03B1B" w:rsidP="00A03B1B">
      <w:pPr>
        <w:spacing w:after="240"/>
        <w:ind w:left="1440" w:hanging="720"/>
        <w:rPr>
          <w:szCs w:val="20"/>
        </w:rPr>
      </w:pPr>
      <w:r w:rsidRPr="00A03B1B">
        <w:rPr>
          <w:szCs w:val="20"/>
        </w:rPr>
        <w:t>(d)</w:t>
      </w:r>
      <w:r w:rsidRPr="00A03B1B">
        <w:rPr>
          <w:szCs w:val="20"/>
        </w:rPr>
        <w:tab/>
        <w:t>Planned transmission topology;</w:t>
      </w:r>
    </w:p>
    <w:p w14:paraId="581EDADF" w14:textId="77777777" w:rsidR="00A03B1B" w:rsidRPr="00A03B1B" w:rsidRDefault="00A03B1B" w:rsidP="00A03B1B">
      <w:pPr>
        <w:spacing w:after="240"/>
        <w:ind w:left="1440" w:hanging="720"/>
        <w:rPr>
          <w:szCs w:val="20"/>
        </w:rPr>
      </w:pPr>
      <w:r w:rsidRPr="00A03B1B">
        <w:rPr>
          <w:szCs w:val="20"/>
        </w:rPr>
        <w:t>(e)</w:t>
      </w:r>
      <w:r w:rsidRPr="00A03B1B">
        <w:rPr>
          <w:szCs w:val="20"/>
        </w:rPr>
        <w:tab/>
        <w:t>Energy sufficiency constraints, including RUC duration requirements for energy and Ancillary Services;</w:t>
      </w:r>
    </w:p>
    <w:p w14:paraId="32BF7C9F" w14:textId="77777777" w:rsidR="00A03B1B" w:rsidRPr="00A03B1B" w:rsidRDefault="00A03B1B" w:rsidP="00A03B1B">
      <w:pPr>
        <w:spacing w:after="240"/>
        <w:ind w:left="1440" w:hanging="720"/>
        <w:rPr>
          <w:szCs w:val="20"/>
        </w:rPr>
      </w:pPr>
      <w:r w:rsidRPr="00A03B1B">
        <w:rPr>
          <w:szCs w:val="20"/>
        </w:rPr>
        <w:t>(f)</w:t>
      </w:r>
      <w:r w:rsidRPr="00A03B1B">
        <w:rPr>
          <w:szCs w:val="20"/>
        </w:rPr>
        <w:tab/>
        <w:t>Inputs from the COP, as appropriate;</w:t>
      </w:r>
    </w:p>
    <w:p w14:paraId="771CB0E8" w14:textId="77777777" w:rsidR="00A03B1B" w:rsidRPr="00A03B1B" w:rsidRDefault="00A03B1B" w:rsidP="00A03B1B">
      <w:pPr>
        <w:spacing w:after="240"/>
        <w:ind w:left="1440" w:hanging="720"/>
        <w:rPr>
          <w:szCs w:val="20"/>
        </w:rPr>
      </w:pPr>
      <w:r w:rsidRPr="00A03B1B">
        <w:rPr>
          <w:szCs w:val="20"/>
        </w:rPr>
        <w:t>(g)</w:t>
      </w:r>
      <w:r w:rsidRPr="00A03B1B">
        <w:rPr>
          <w:szCs w:val="20"/>
        </w:rPr>
        <w:tab/>
        <w:t>Inputs from Resource Parameters, including a list of Off-Line Available Resources having a start-up time of one hour or less, as appropriate;</w:t>
      </w:r>
    </w:p>
    <w:p w14:paraId="22BBA99F" w14:textId="77777777" w:rsidR="00A03B1B" w:rsidRPr="00A03B1B" w:rsidRDefault="00A03B1B" w:rsidP="00A03B1B">
      <w:pPr>
        <w:spacing w:after="240"/>
        <w:ind w:left="1440" w:hanging="720"/>
        <w:rPr>
          <w:szCs w:val="20"/>
        </w:rPr>
      </w:pPr>
      <w:r w:rsidRPr="00A03B1B">
        <w:rPr>
          <w:szCs w:val="20"/>
        </w:rPr>
        <w:lastRenderedPageBreak/>
        <w:t>(h)</w:t>
      </w:r>
      <w:r w:rsidRPr="00A03B1B">
        <w:rPr>
          <w:szCs w:val="20"/>
        </w:rPr>
        <w:tab/>
        <w:t>Each Generation Resource’s Minimum-Energy Offer and Startup Offer, from its Three-Part Supply Offer;</w:t>
      </w:r>
    </w:p>
    <w:p w14:paraId="1466FDA0" w14:textId="77777777" w:rsidR="00A03B1B" w:rsidRPr="00A03B1B" w:rsidRDefault="00A03B1B" w:rsidP="00A03B1B">
      <w:pPr>
        <w:spacing w:after="240"/>
        <w:ind w:left="1440" w:hanging="720"/>
        <w:rPr>
          <w:szCs w:val="20"/>
        </w:rPr>
      </w:pPr>
      <w:r w:rsidRPr="00A03B1B">
        <w:rPr>
          <w:szCs w:val="20"/>
        </w:rPr>
        <w:t>(i)</w:t>
      </w:r>
      <w:r w:rsidRPr="00A03B1B">
        <w:rPr>
          <w:szCs w:val="20"/>
        </w:rPr>
        <w:tab/>
        <w:t>Any Generation Resource that is Off-Line and available but does not have a Three-Part Supply Offer;</w:t>
      </w:r>
    </w:p>
    <w:p w14:paraId="4E1C93D4" w14:textId="77777777" w:rsidR="00A03B1B" w:rsidRPr="00A03B1B" w:rsidRDefault="00A03B1B" w:rsidP="00A03B1B">
      <w:pPr>
        <w:spacing w:after="240"/>
        <w:ind w:left="1440" w:hanging="720"/>
      </w:pPr>
      <w:ins w:id="523" w:author="ERCOT" w:date="2025-09-18T09:35:00Z">
        <w:r w:rsidRPr="00A03B1B">
          <w:t>(j)        Any Resource with a Resource Status of DRRS in the QSE-submitted COP</w:t>
        </w:r>
      </w:ins>
      <w:ins w:id="524" w:author="ERCOT" w:date="2025-10-24T20:49:00Z">
        <w:r w:rsidRPr="00A03B1B">
          <w:t>;</w:t>
        </w:r>
      </w:ins>
    </w:p>
    <w:p w14:paraId="39600867" w14:textId="77777777" w:rsidR="00A03B1B" w:rsidRPr="00A03B1B" w:rsidRDefault="00A03B1B" w:rsidP="00A03B1B">
      <w:pPr>
        <w:spacing w:after="240"/>
        <w:ind w:left="1440" w:hanging="720"/>
        <w:rPr>
          <w:szCs w:val="20"/>
        </w:rPr>
      </w:pPr>
      <w:r w:rsidRPr="00A03B1B">
        <w:rPr>
          <w:szCs w:val="20"/>
        </w:rPr>
        <w:t>(</w:t>
      </w:r>
      <w:ins w:id="525" w:author="ERCOT" w:date="2025-12-08T10:26:00Z">
        <w:r w:rsidRPr="00A03B1B">
          <w:rPr>
            <w:szCs w:val="20"/>
          </w:rPr>
          <w:t>k</w:t>
        </w:r>
      </w:ins>
      <w:del w:id="526" w:author="ERCOT" w:date="2025-12-08T10:26:00Z">
        <w:r w:rsidRPr="00A03B1B" w:rsidDel="002F5E25">
          <w:rPr>
            <w:szCs w:val="20"/>
          </w:rPr>
          <w:delText>j</w:delText>
        </w:r>
      </w:del>
      <w:r w:rsidRPr="00A03B1B">
        <w:rPr>
          <w:szCs w:val="20"/>
        </w:rPr>
        <w:t>)</w:t>
      </w:r>
      <w:r w:rsidRPr="00A03B1B">
        <w:rPr>
          <w:szCs w:val="20"/>
        </w:rPr>
        <w:tab/>
        <w:t>Forced Outage information;</w:t>
      </w:r>
    </w:p>
    <w:p w14:paraId="342F2FD6" w14:textId="77777777" w:rsidR="00A03B1B" w:rsidRPr="00A03B1B" w:rsidRDefault="00A03B1B" w:rsidP="00A03B1B">
      <w:pPr>
        <w:spacing w:after="240"/>
        <w:ind w:left="1440" w:hanging="720"/>
        <w:rPr>
          <w:szCs w:val="20"/>
        </w:rPr>
      </w:pPr>
      <w:r w:rsidRPr="00A03B1B">
        <w:rPr>
          <w:szCs w:val="20"/>
        </w:rPr>
        <w:t>(</w:t>
      </w:r>
      <w:ins w:id="527" w:author="ERCOT" w:date="2025-12-08T10:26:00Z">
        <w:r w:rsidRPr="00A03B1B">
          <w:rPr>
            <w:szCs w:val="20"/>
          </w:rPr>
          <w:t>l</w:t>
        </w:r>
      </w:ins>
      <w:del w:id="528" w:author="ERCOT" w:date="2025-12-08T10:26:00Z">
        <w:r w:rsidRPr="00A03B1B" w:rsidDel="002F5E25">
          <w:rPr>
            <w:szCs w:val="20"/>
          </w:rPr>
          <w:delText>k</w:delText>
        </w:r>
      </w:del>
      <w:r w:rsidRPr="00A03B1B">
        <w:rPr>
          <w:szCs w:val="20"/>
        </w:rPr>
        <w:t>)</w:t>
      </w:r>
      <w:r w:rsidRPr="00A03B1B">
        <w:rPr>
          <w:szCs w:val="20"/>
        </w:rPr>
        <w:tab/>
        <w:t>Inputs from the eight-day look ahead planning tool, which may potentially keep a unit On-Line (or start a unit for the next day) so that a unit minimum duration between starts does not limit the availability of the unit (for security reasons); and</w:t>
      </w:r>
    </w:p>
    <w:p w14:paraId="114AE51C" w14:textId="77777777" w:rsidR="00A03B1B" w:rsidRPr="00A03B1B" w:rsidRDefault="00A03B1B" w:rsidP="00A03B1B">
      <w:pPr>
        <w:spacing w:after="240"/>
        <w:ind w:left="1440" w:hanging="720"/>
        <w:rPr>
          <w:szCs w:val="20"/>
        </w:rPr>
      </w:pPr>
      <w:r w:rsidRPr="00A03B1B">
        <w:rPr>
          <w:szCs w:val="20"/>
        </w:rPr>
        <w:t>(</w:t>
      </w:r>
      <w:ins w:id="529" w:author="ERCOT" w:date="2025-12-08T10:26:00Z">
        <w:r w:rsidRPr="00A03B1B">
          <w:rPr>
            <w:szCs w:val="20"/>
          </w:rPr>
          <w:t>m</w:t>
        </w:r>
      </w:ins>
      <w:del w:id="530" w:author="ERCOT" w:date="2025-12-08T10:26:00Z">
        <w:r w:rsidRPr="00A03B1B" w:rsidDel="002F5E25">
          <w:rPr>
            <w:szCs w:val="20"/>
          </w:rPr>
          <w:delText>l</w:delText>
        </w:r>
      </w:del>
      <w:r w:rsidRPr="00A03B1B">
        <w:rPr>
          <w:szCs w:val="20"/>
        </w:rPr>
        <w:t>)</w:t>
      </w:r>
      <w:r w:rsidRPr="00A03B1B">
        <w:rPr>
          <w:szCs w:val="20"/>
        </w:rPr>
        <w:tab/>
        <w:t xml:space="preserve">Ancillary Service Deployment Factors. </w:t>
      </w:r>
    </w:p>
    <w:p w14:paraId="014417C7" w14:textId="77777777" w:rsidR="00A03B1B" w:rsidRPr="00A03B1B" w:rsidRDefault="00A03B1B" w:rsidP="00A03B1B">
      <w:pPr>
        <w:spacing w:after="240"/>
        <w:ind w:left="720" w:hanging="720"/>
        <w:rPr>
          <w:szCs w:val="20"/>
        </w:rPr>
      </w:pPr>
      <w:r w:rsidRPr="00A03B1B">
        <w:rPr>
          <w:szCs w:val="20"/>
        </w:rPr>
        <w:t>(2</w:t>
      </w:r>
      <w:ins w:id="531" w:author="ERCOT" w:date="2025-12-08T10:27:00Z">
        <w:r w:rsidRPr="00A03B1B">
          <w:rPr>
            <w:szCs w:val="20"/>
          </w:rPr>
          <w:t>2</w:t>
        </w:r>
      </w:ins>
      <w:del w:id="532" w:author="ERCOT" w:date="2025-12-08T10:27:00Z">
        <w:r w:rsidRPr="00A03B1B" w:rsidDel="002F5E25">
          <w:rPr>
            <w:szCs w:val="20"/>
          </w:rPr>
          <w:delText>0</w:delText>
        </w:r>
      </w:del>
      <w:r w:rsidRPr="00A03B1B">
        <w:rPr>
          <w:szCs w:val="20"/>
        </w:rPr>
        <w:t>)</w:t>
      </w:r>
      <w:r w:rsidRPr="00A03B1B">
        <w:rPr>
          <w:szCs w:val="20"/>
        </w:rPr>
        <w:tab/>
        <w:t>The HRUC process and the DRUC process are as follows:</w:t>
      </w:r>
    </w:p>
    <w:p w14:paraId="2C50CE0A" w14:textId="77777777" w:rsidR="00A03B1B" w:rsidRPr="00A03B1B" w:rsidRDefault="00A03B1B" w:rsidP="00A03B1B">
      <w:pPr>
        <w:spacing w:after="240"/>
        <w:ind w:left="1440" w:hanging="720"/>
        <w:rPr>
          <w:szCs w:val="20"/>
        </w:rPr>
      </w:pPr>
      <w:r w:rsidRPr="00A03B1B">
        <w:rPr>
          <w:szCs w:val="20"/>
        </w:rPr>
        <w:t>(a)</w:t>
      </w:r>
      <w:r w:rsidRPr="00A03B1B">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32FD1792" w14:textId="77777777" w:rsidR="00A03B1B" w:rsidRPr="00A03B1B" w:rsidRDefault="00A03B1B" w:rsidP="00A03B1B">
      <w:pPr>
        <w:spacing w:after="240"/>
        <w:ind w:left="1440" w:hanging="720"/>
        <w:rPr>
          <w:szCs w:val="20"/>
        </w:rPr>
      </w:pPr>
      <w:r w:rsidRPr="00A03B1B">
        <w:rPr>
          <w:szCs w:val="20"/>
        </w:rPr>
        <w:t>(b)</w:t>
      </w:r>
      <w:r w:rsidRPr="00A03B1B">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72113E7F" w14:textId="77777777" w:rsidTr="00B31BB1">
        <w:trPr>
          <w:trHeight w:val="1205"/>
        </w:trPr>
        <w:tc>
          <w:tcPr>
            <w:tcW w:w="9350" w:type="dxa"/>
            <w:shd w:val="pct12" w:color="auto" w:fill="auto"/>
          </w:tcPr>
          <w:p w14:paraId="327E1B63" w14:textId="77777777" w:rsidR="00A03B1B" w:rsidRPr="00A03B1B" w:rsidRDefault="00A03B1B" w:rsidP="00A03B1B">
            <w:pPr>
              <w:spacing w:after="240"/>
              <w:rPr>
                <w:b/>
                <w:i/>
                <w:iCs/>
                <w:szCs w:val="20"/>
              </w:rPr>
            </w:pPr>
            <w:r w:rsidRPr="00A03B1B">
              <w:rPr>
                <w:b/>
                <w:i/>
                <w:iCs/>
                <w:szCs w:val="20"/>
              </w:rPr>
              <w:t>[NPRR1032:  Replace paragraph (b) above with the following upon system implementation:]</w:t>
            </w:r>
          </w:p>
          <w:p w14:paraId="2AED70E8" w14:textId="77777777" w:rsidR="00A03B1B" w:rsidRPr="00A03B1B" w:rsidRDefault="00A03B1B" w:rsidP="00A03B1B">
            <w:pPr>
              <w:spacing w:after="240"/>
              <w:ind w:left="1440" w:hanging="720"/>
              <w:rPr>
                <w:szCs w:val="20"/>
              </w:rPr>
            </w:pPr>
            <w:r w:rsidRPr="00A03B1B">
              <w:rPr>
                <w:szCs w:val="20"/>
              </w:rPr>
              <w:t>(b)</w:t>
            </w:r>
            <w:r w:rsidRPr="00A03B1B">
              <w:rPr>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tc>
      </w:tr>
    </w:tbl>
    <w:p w14:paraId="1A9777E7" w14:textId="77777777" w:rsidR="00A03B1B" w:rsidRPr="00A03B1B" w:rsidRDefault="00A03B1B" w:rsidP="00A03B1B">
      <w:pPr>
        <w:spacing w:before="240" w:after="240"/>
        <w:ind w:left="1440" w:hanging="720"/>
        <w:rPr>
          <w:szCs w:val="20"/>
        </w:rPr>
      </w:pPr>
      <w:r w:rsidRPr="00A03B1B">
        <w:rPr>
          <w:szCs w:val="20"/>
        </w:rPr>
        <w:t>(c)</w:t>
      </w:r>
      <w:r w:rsidRPr="00A03B1B">
        <w:rPr>
          <w:szCs w:val="20"/>
        </w:rPr>
        <w:tab/>
        <w:t>The DRUC process uses the Day-Ahead weather forecast for each hour of the Operating Day.  The HRUC process uses the weather forecast information for each hour of the balance of the RUC Study Period.</w:t>
      </w:r>
    </w:p>
    <w:p w14:paraId="3FDF880C" w14:textId="77777777" w:rsidR="00A03B1B" w:rsidRPr="00A03B1B" w:rsidRDefault="00A03B1B" w:rsidP="00A03B1B">
      <w:pPr>
        <w:spacing w:after="240"/>
        <w:ind w:left="1440" w:hanging="720"/>
        <w:rPr>
          <w:szCs w:val="20"/>
        </w:rPr>
      </w:pPr>
      <w:r w:rsidRPr="00A03B1B">
        <w:rPr>
          <w:szCs w:val="20"/>
        </w:rPr>
        <w:t>(d)</w:t>
      </w:r>
      <w:r w:rsidRPr="00A03B1B">
        <w:rPr>
          <w:szCs w:val="20"/>
        </w:rPr>
        <w:tab/>
        <w:t xml:space="preserve">For the HRUC, DRUC, and Weekly Reliability Unit Commitment (WRUC) processes, a feasibility check on the COP submitted HBSOC will be performed.  This check may adjust the HBSOC used in the RUC process.  The feasibility check looks sequentially across all intervals in the RUC Study Period to validate whether a particular interval’s COP HBSOC is achievable from the previous </w:t>
      </w:r>
      <w:r w:rsidRPr="00A03B1B">
        <w:rPr>
          <w:szCs w:val="20"/>
        </w:rPr>
        <w:lastRenderedPageBreak/>
        <w:t>interval.  If it is not feasible, then RUC will adjust the HBSOC to the closest achievable value.</w:t>
      </w:r>
    </w:p>
    <w:p w14:paraId="7D7317DC" w14:textId="77777777" w:rsidR="00A03B1B" w:rsidRPr="00A03B1B" w:rsidRDefault="00A03B1B" w:rsidP="00A03B1B">
      <w:pPr>
        <w:spacing w:after="240"/>
        <w:ind w:left="720" w:hanging="720"/>
        <w:rPr>
          <w:szCs w:val="20"/>
        </w:rPr>
      </w:pPr>
      <w:r w:rsidRPr="00A03B1B">
        <w:rPr>
          <w:iCs/>
          <w:szCs w:val="20"/>
        </w:rPr>
        <w:t>(2</w:t>
      </w:r>
      <w:ins w:id="533" w:author="ERCOT" w:date="2025-12-08T10:27:00Z">
        <w:r w:rsidRPr="00A03B1B">
          <w:rPr>
            <w:iCs/>
            <w:szCs w:val="20"/>
          </w:rPr>
          <w:t>3</w:t>
        </w:r>
      </w:ins>
      <w:del w:id="534" w:author="ERCOT" w:date="2025-12-08T10:27:00Z">
        <w:r w:rsidRPr="00A03B1B" w:rsidDel="002F5E25">
          <w:rPr>
            <w:iCs/>
            <w:szCs w:val="20"/>
          </w:rPr>
          <w:delText>1</w:delText>
        </w:r>
      </w:del>
      <w:r w:rsidRPr="00A03B1B">
        <w:rPr>
          <w:iCs/>
          <w:szCs w:val="20"/>
        </w:rPr>
        <w:t>)</w:t>
      </w:r>
      <w:r w:rsidRPr="00A03B1B">
        <w:rPr>
          <w:iCs/>
          <w:szCs w:val="20"/>
        </w:rPr>
        <w:tab/>
      </w:r>
      <w:r w:rsidRPr="00A03B1B">
        <w:rPr>
          <w:szCs w:val="20"/>
        </w:rPr>
        <w:t>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Opt Out Snapshot of the first Operating Day.</w:t>
      </w:r>
    </w:p>
    <w:p w14:paraId="43675B84" w14:textId="77777777" w:rsidR="00A03B1B" w:rsidRPr="00A03B1B" w:rsidRDefault="00A03B1B" w:rsidP="00A03B1B">
      <w:pPr>
        <w:spacing w:after="240"/>
        <w:ind w:left="720" w:hanging="720"/>
        <w:rPr>
          <w:iCs/>
          <w:szCs w:val="20"/>
        </w:rPr>
      </w:pPr>
      <w:r w:rsidRPr="00A03B1B">
        <w:rPr>
          <w:iCs/>
          <w:szCs w:val="20"/>
        </w:rPr>
        <w:t>(2</w:t>
      </w:r>
      <w:ins w:id="535" w:author="ERCOT" w:date="2025-12-08T10:27:00Z">
        <w:r w:rsidRPr="00A03B1B">
          <w:rPr>
            <w:iCs/>
            <w:szCs w:val="20"/>
          </w:rPr>
          <w:t>4</w:t>
        </w:r>
      </w:ins>
      <w:del w:id="536" w:author="ERCOT" w:date="2025-12-08T10:27:00Z">
        <w:r w:rsidRPr="00A03B1B" w:rsidDel="002F5E25">
          <w:rPr>
            <w:iCs/>
            <w:szCs w:val="20"/>
          </w:rPr>
          <w:delText>2</w:delText>
        </w:r>
      </w:del>
      <w:r w:rsidRPr="00A03B1B">
        <w:rPr>
          <w:iCs/>
          <w:szCs w:val="20"/>
        </w:rPr>
        <w:t>)</w:t>
      </w:r>
      <w:r w:rsidRPr="00A03B1B">
        <w:rPr>
          <w:iCs/>
          <w:szCs w:val="20"/>
        </w:rPr>
        <w:tab/>
        <w:t>ERCOT shall, as soon as practicable, post to the MIS Secure Area a report identifying those hours that were considered RUC Buy-Back Hours, along with the name of each RUC-committed Resource whose QSE opted out of RUC Settlement.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432C5BFA" w14:textId="77777777" w:rsidTr="00B31BB1">
        <w:trPr>
          <w:trHeight w:val="1205"/>
        </w:trPr>
        <w:tc>
          <w:tcPr>
            <w:tcW w:w="9350" w:type="dxa"/>
            <w:shd w:val="pct12" w:color="auto" w:fill="auto"/>
          </w:tcPr>
          <w:p w14:paraId="6F2EB5E2" w14:textId="77777777" w:rsidR="00A03B1B" w:rsidRPr="00A03B1B" w:rsidRDefault="00A03B1B" w:rsidP="00A03B1B">
            <w:pPr>
              <w:spacing w:after="240"/>
              <w:rPr>
                <w:b/>
                <w:i/>
                <w:iCs/>
                <w:szCs w:val="20"/>
              </w:rPr>
            </w:pPr>
            <w:r w:rsidRPr="00A03B1B">
              <w:rPr>
                <w:b/>
                <w:i/>
                <w:iCs/>
                <w:szCs w:val="20"/>
              </w:rPr>
              <w:t>[NPRR1239:  Replace paragraph (2</w:t>
            </w:r>
            <w:ins w:id="537" w:author="ERCOT" w:date="2025-12-08T10:27:00Z">
              <w:r w:rsidRPr="00A03B1B">
                <w:rPr>
                  <w:b/>
                  <w:i/>
                  <w:iCs/>
                  <w:szCs w:val="20"/>
                </w:rPr>
                <w:t>4</w:t>
              </w:r>
            </w:ins>
            <w:del w:id="538" w:author="ERCOT" w:date="2025-12-08T10:27:00Z">
              <w:r w:rsidRPr="00A03B1B" w:rsidDel="002F5E25">
                <w:rPr>
                  <w:b/>
                  <w:i/>
                  <w:iCs/>
                  <w:szCs w:val="20"/>
                </w:rPr>
                <w:delText>2</w:delText>
              </w:r>
            </w:del>
            <w:r w:rsidRPr="00A03B1B">
              <w:rPr>
                <w:b/>
                <w:i/>
                <w:iCs/>
                <w:szCs w:val="20"/>
              </w:rPr>
              <w:t>) above with the following upon system implementation:]</w:t>
            </w:r>
          </w:p>
          <w:p w14:paraId="6E04A49F" w14:textId="77777777" w:rsidR="00A03B1B" w:rsidRPr="00A03B1B" w:rsidRDefault="00A03B1B" w:rsidP="00A03B1B">
            <w:pPr>
              <w:spacing w:after="240"/>
              <w:ind w:left="720" w:hanging="720"/>
              <w:rPr>
                <w:iCs/>
                <w:szCs w:val="20"/>
              </w:rPr>
            </w:pPr>
            <w:r w:rsidRPr="00A03B1B">
              <w:rPr>
                <w:iCs/>
                <w:szCs w:val="20"/>
              </w:rPr>
              <w:t>(2</w:t>
            </w:r>
            <w:ins w:id="539" w:author="ERCOT" w:date="2025-12-08T10:27:00Z">
              <w:r w:rsidRPr="00A03B1B">
                <w:rPr>
                  <w:iCs/>
                  <w:szCs w:val="20"/>
                </w:rPr>
                <w:t>4</w:t>
              </w:r>
            </w:ins>
            <w:del w:id="540" w:author="ERCOT" w:date="2025-12-08T10:27:00Z">
              <w:r w:rsidRPr="00A03B1B" w:rsidDel="002F5E25">
                <w:rPr>
                  <w:iCs/>
                  <w:szCs w:val="20"/>
                </w:rPr>
                <w:delText>2</w:delText>
              </w:r>
            </w:del>
            <w:r w:rsidRPr="00A03B1B">
              <w:rPr>
                <w:iCs/>
                <w:szCs w:val="20"/>
              </w:rPr>
              <w:t>)</w:t>
            </w:r>
            <w:r w:rsidRPr="00A03B1B">
              <w:rPr>
                <w:iCs/>
                <w:szCs w:val="20"/>
              </w:rPr>
              <w:tab/>
              <w:t>ERCOT shall, as soon as practicable, post to the ERCOT website a report identifying those hours that were considered RUC Buy-Back Hours, along with the name of each RUC-committed Resource whose QSE opted out of RUC Settlement.</w:t>
            </w:r>
          </w:p>
        </w:tc>
      </w:tr>
    </w:tbl>
    <w:p w14:paraId="17D1552C" w14:textId="77777777" w:rsidR="00A03B1B" w:rsidRPr="00A03B1B" w:rsidRDefault="00A03B1B" w:rsidP="00A03B1B">
      <w:pPr>
        <w:spacing w:before="240" w:after="240"/>
        <w:ind w:left="720" w:hanging="720"/>
        <w:rPr>
          <w:szCs w:val="20"/>
        </w:rPr>
      </w:pPr>
      <w:r w:rsidRPr="00A03B1B">
        <w:rPr>
          <w:iCs/>
          <w:szCs w:val="20"/>
        </w:rPr>
        <w:t>(2</w:t>
      </w:r>
      <w:ins w:id="541" w:author="ERCOT" w:date="2025-12-08T10:27:00Z">
        <w:r w:rsidRPr="00A03B1B">
          <w:rPr>
            <w:iCs/>
            <w:szCs w:val="20"/>
          </w:rPr>
          <w:t>5</w:t>
        </w:r>
      </w:ins>
      <w:del w:id="542" w:author="ERCOT" w:date="2025-12-08T10:27:00Z">
        <w:r w:rsidRPr="00A03B1B" w:rsidDel="002F5E25">
          <w:rPr>
            <w:iCs/>
            <w:szCs w:val="20"/>
          </w:rPr>
          <w:delText>3</w:delText>
        </w:r>
      </w:del>
      <w:r w:rsidRPr="00A03B1B">
        <w:rPr>
          <w:iCs/>
          <w:szCs w:val="20"/>
        </w:rPr>
        <w:t>)</w:t>
      </w:r>
      <w:r w:rsidRPr="00A03B1B">
        <w:rPr>
          <w:iCs/>
          <w:szCs w:val="20"/>
        </w:rPr>
        <w:tab/>
      </w:r>
      <w:r w:rsidRPr="00A03B1B">
        <w:rPr>
          <w:szCs w:val="20"/>
        </w:rPr>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Adders.</w:t>
      </w:r>
    </w:p>
    <w:p w14:paraId="54BD3A2C" w14:textId="77777777" w:rsidR="00A03B1B" w:rsidRPr="00A03B1B" w:rsidRDefault="00A03B1B" w:rsidP="00A03B1B">
      <w:pPr>
        <w:spacing w:after="240"/>
        <w:ind w:left="720" w:hanging="720"/>
        <w:rPr>
          <w:szCs w:val="20"/>
        </w:rPr>
      </w:pPr>
      <w:r w:rsidRPr="00A03B1B">
        <w:rPr>
          <w:szCs w:val="20"/>
        </w:rPr>
        <w:lastRenderedPageBreak/>
        <w:t>(2</w:t>
      </w:r>
      <w:ins w:id="543" w:author="ERCOT" w:date="2025-12-08T10:28:00Z">
        <w:r w:rsidRPr="00A03B1B">
          <w:rPr>
            <w:szCs w:val="20"/>
          </w:rPr>
          <w:t>6</w:t>
        </w:r>
      </w:ins>
      <w:del w:id="544" w:author="ERCOT" w:date="2025-12-08T10:28:00Z">
        <w:r w:rsidRPr="00A03B1B" w:rsidDel="002F5E25">
          <w:rPr>
            <w:szCs w:val="20"/>
          </w:rPr>
          <w:delText>4</w:delText>
        </w:r>
      </w:del>
      <w:r w:rsidRPr="00A03B1B">
        <w:rPr>
          <w:szCs w:val="20"/>
        </w:rPr>
        <w:t>)</w:t>
      </w:r>
      <w:r w:rsidRPr="00A03B1B">
        <w:rPr>
          <w:iCs/>
          <w:szCs w:val="20"/>
        </w:rPr>
        <w:tab/>
      </w:r>
      <w:r w:rsidRPr="00A03B1B">
        <w:rPr>
          <w:szCs w:val="20"/>
        </w:rPr>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p w14:paraId="7A6D84DF" w14:textId="77777777" w:rsidR="00A03B1B" w:rsidRPr="00A03B1B" w:rsidRDefault="00A03B1B" w:rsidP="00A03B1B">
      <w:pPr>
        <w:keepNext/>
        <w:tabs>
          <w:tab w:val="left" w:pos="1080"/>
        </w:tabs>
        <w:spacing w:before="240" w:after="240"/>
        <w:outlineLvl w:val="2"/>
        <w:rPr>
          <w:rFonts w:eastAsia="SimSun"/>
          <w:bCs/>
          <w:szCs w:val="20"/>
        </w:rPr>
      </w:pPr>
      <w:r w:rsidRPr="00A03B1B">
        <w:rPr>
          <w:rFonts w:eastAsia="SimSun"/>
          <w:b/>
          <w:bCs/>
          <w:i/>
          <w:szCs w:val="20"/>
        </w:rPr>
        <w:t>5.6.2</w:t>
      </w:r>
      <w:r w:rsidRPr="00A03B1B">
        <w:rPr>
          <w:rFonts w:eastAsia="SimSun"/>
          <w:b/>
          <w:bCs/>
          <w:i/>
          <w:szCs w:val="20"/>
        </w:rPr>
        <w:tab/>
        <w:t>RUC Startup Cost Eligibility</w:t>
      </w:r>
      <w:bookmarkEnd w:id="455"/>
      <w:bookmarkEnd w:id="456"/>
      <w:bookmarkEnd w:id="457"/>
      <w:bookmarkEnd w:id="458"/>
      <w:bookmarkEnd w:id="459"/>
      <w:bookmarkEnd w:id="460"/>
      <w:bookmarkEnd w:id="461"/>
      <w:bookmarkEnd w:id="462"/>
      <w:bookmarkEnd w:id="463"/>
    </w:p>
    <w:p w14:paraId="568F4583" w14:textId="77777777" w:rsidR="00A03B1B" w:rsidRPr="00A03B1B" w:rsidRDefault="00A03B1B" w:rsidP="00A03B1B">
      <w:pPr>
        <w:spacing w:after="240"/>
        <w:ind w:left="720" w:hanging="720"/>
        <w:rPr>
          <w:rFonts w:eastAsia="SimSun"/>
        </w:rPr>
      </w:pPr>
      <w:r w:rsidRPr="00A03B1B">
        <w:rPr>
          <w:rFonts w:eastAsia="SimSun"/>
        </w:rPr>
        <w:t>(1)</w:t>
      </w:r>
      <w:r w:rsidRPr="00A03B1B">
        <w:rPr>
          <w:rFonts w:eastAsia="SimSun"/>
        </w:rPr>
        <w:tab/>
        <w:t>For purposes of this Section 5.6.2, all contiguous RUC-Committed Hours are considered as one RUC instruction.  For each Resource, only one Startup Cost is eligible per block of contiguous RUC-Committed Hours.</w:t>
      </w:r>
    </w:p>
    <w:p w14:paraId="516A9F03" w14:textId="77777777" w:rsidR="00A03B1B" w:rsidRPr="00A03B1B" w:rsidRDefault="00A03B1B" w:rsidP="00A03B1B">
      <w:pPr>
        <w:spacing w:after="240"/>
        <w:ind w:left="720" w:hanging="720"/>
        <w:rPr>
          <w:rFonts w:eastAsia="SimSun"/>
        </w:rPr>
      </w:pPr>
      <w:r w:rsidRPr="00A03B1B">
        <w:rPr>
          <w:rFonts w:eastAsia="SimSun"/>
        </w:rPr>
        <w:t>(2)</w:t>
      </w:r>
      <w:r w:rsidRPr="00A03B1B">
        <w:rPr>
          <w:rFonts w:eastAsia="SimSun"/>
        </w:rPr>
        <w:tab/>
        <w:t xml:space="preserve">For a Resource’s Startup Costs in the Operating Day, per RUC instruction, to be included in the calculation of the RUC guarantee for that Operating Day, all the criteria below must be met: </w:t>
      </w:r>
    </w:p>
    <w:p w14:paraId="02630990" w14:textId="77777777" w:rsidR="00A03B1B" w:rsidRPr="00A03B1B" w:rsidRDefault="00A03B1B" w:rsidP="00A03B1B">
      <w:pPr>
        <w:spacing w:after="240"/>
        <w:ind w:left="1440" w:hanging="720"/>
        <w:rPr>
          <w:rFonts w:eastAsia="SimSun"/>
          <w:szCs w:val="20"/>
        </w:rPr>
      </w:pPr>
      <w:r w:rsidRPr="00A03B1B">
        <w:rPr>
          <w:rFonts w:eastAsia="SimSun"/>
          <w:szCs w:val="20"/>
        </w:rPr>
        <w:t>(a)</w:t>
      </w:r>
      <w:r w:rsidRPr="00A03B1B">
        <w:rPr>
          <w:rFonts w:eastAsia="SimSun"/>
          <w:szCs w:val="20"/>
        </w:rPr>
        <w:tab/>
        <w:t xml:space="preserve">According to the RUC Snapshot for the RUC process that committed the Resource, the Resource must not be QSE-committed </w:t>
      </w:r>
      <w:ins w:id="545" w:author="ERCOT" w:date="2024-03-07T11:51:00Z">
        <w:r w:rsidRPr="00A03B1B">
          <w:rPr>
            <w:rFonts w:eastAsia="SimSun"/>
            <w:szCs w:val="20"/>
          </w:rPr>
          <w:t xml:space="preserve">or deployed for Dispatchable Reliability </w:t>
        </w:r>
      </w:ins>
      <w:ins w:id="546" w:author="ERCOT" w:date="2025-09-15T12:04:00Z">
        <w:r w:rsidRPr="00A03B1B">
          <w:rPr>
            <w:rFonts w:eastAsia="SimSun"/>
            <w:szCs w:val="20"/>
          </w:rPr>
          <w:t xml:space="preserve">Reserve </w:t>
        </w:r>
      </w:ins>
      <w:ins w:id="547" w:author="ERCOT" w:date="2024-03-07T11:51:00Z">
        <w:r w:rsidRPr="00A03B1B">
          <w:rPr>
            <w:rFonts w:eastAsia="SimSun"/>
            <w:szCs w:val="20"/>
          </w:rPr>
          <w:t xml:space="preserve">Service (DRRS) </w:t>
        </w:r>
      </w:ins>
      <w:r w:rsidRPr="00A03B1B">
        <w:rPr>
          <w:rFonts w:eastAsia="SimSun"/>
          <w:szCs w:val="20"/>
        </w:rPr>
        <w:t>in the Settlement Interval immediately before the designated start hour or after the last hour of the RUC instruction;</w:t>
      </w:r>
    </w:p>
    <w:p w14:paraId="2C729A21" w14:textId="77777777" w:rsidR="00A03B1B" w:rsidRPr="00A03B1B" w:rsidRDefault="00A03B1B" w:rsidP="00A03B1B">
      <w:pPr>
        <w:spacing w:after="240"/>
        <w:ind w:left="1440" w:hanging="720"/>
        <w:rPr>
          <w:ins w:id="548" w:author="ERCOT" w:date="2024-05-20T10:02:00Z"/>
          <w:rFonts w:eastAsia="SimSun"/>
        </w:rPr>
      </w:pPr>
      <w:r w:rsidRPr="00A03B1B">
        <w:rPr>
          <w:rFonts w:eastAsia="SimSun"/>
        </w:rPr>
        <w:t>(b)</w:t>
      </w:r>
      <w:r w:rsidRPr="00A03B1B">
        <w:rPr>
          <w:rFonts w:eastAsia="SimSun"/>
        </w:rPr>
        <w:tab/>
        <w:t>A later RUC instruction or QSE commitment must not connect the designated start hour or last hour of the RUC instruction to</w:t>
      </w:r>
      <w:ins w:id="549" w:author="ERCOT" w:date="2024-05-20T10:02:00Z">
        <w:r w:rsidRPr="00A03B1B">
          <w:rPr>
            <w:rFonts w:eastAsia="SimSun"/>
          </w:rPr>
          <w:t>:</w:t>
        </w:r>
      </w:ins>
    </w:p>
    <w:p w14:paraId="438F9C09" w14:textId="77777777" w:rsidR="00A03B1B" w:rsidRPr="00A03B1B" w:rsidRDefault="00A03B1B" w:rsidP="00A03B1B">
      <w:pPr>
        <w:spacing w:after="240"/>
        <w:ind w:left="2136" w:hanging="720"/>
        <w:rPr>
          <w:ins w:id="550" w:author="ERCOT" w:date="2024-05-20T10:03:00Z"/>
          <w:rFonts w:eastAsia="SimSun"/>
        </w:rPr>
      </w:pPr>
      <w:ins w:id="551" w:author="ERCOT" w:date="2024-05-20T10:02:00Z">
        <w:r w:rsidRPr="00A03B1B">
          <w:rPr>
            <w:rFonts w:eastAsia="SimSun"/>
          </w:rPr>
          <w:t>(i)</w:t>
        </w:r>
      </w:ins>
      <w:ins w:id="552" w:author="ERCOT" w:date="2024-05-28T07:46:00Z">
        <w:r w:rsidRPr="00A03B1B">
          <w:rPr>
            <w:rFonts w:eastAsia="SimSun"/>
          </w:rPr>
          <w:t xml:space="preserve"> </w:t>
        </w:r>
        <w:r w:rsidRPr="00A03B1B">
          <w:rPr>
            <w:rFonts w:eastAsia="SimSun"/>
          </w:rPr>
          <w:tab/>
        </w:r>
      </w:ins>
      <w:ins w:id="553" w:author="ERCOT" w:date="2024-05-20T10:02:00Z">
        <w:r w:rsidRPr="00A03B1B">
          <w:rPr>
            <w:rFonts w:eastAsia="SimSun"/>
          </w:rPr>
          <w:t>A block of DRRS</w:t>
        </w:r>
      </w:ins>
      <w:ins w:id="554" w:author="ERCOT" w:date="2024-05-29T07:41:00Z">
        <w:r w:rsidRPr="00A03B1B">
          <w:rPr>
            <w:rFonts w:eastAsia="SimSun"/>
          </w:rPr>
          <w:t>-</w:t>
        </w:r>
      </w:ins>
      <w:ins w:id="555" w:author="ERCOT" w:date="2024-05-20T10:02:00Z">
        <w:r w:rsidRPr="00A03B1B">
          <w:rPr>
            <w:rFonts w:eastAsia="SimSun"/>
          </w:rPr>
          <w:t>deployed</w:t>
        </w:r>
      </w:ins>
      <w:ins w:id="556" w:author="ERCOT" w:date="2024-05-20T10:03:00Z">
        <w:r w:rsidRPr="00A03B1B">
          <w:rPr>
            <w:rFonts w:eastAsia="SimSun"/>
          </w:rPr>
          <w:t xml:space="preserve"> </w:t>
        </w:r>
      </w:ins>
      <w:ins w:id="557" w:author="ERCOT" w:date="2025-10-24T20:49:00Z">
        <w:r w:rsidRPr="00A03B1B">
          <w:rPr>
            <w:rFonts w:eastAsia="SimSun"/>
          </w:rPr>
          <w:t>i</w:t>
        </w:r>
      </w:ins>
      <w:ins w:id="558" w:author="ERCOT" w:date="2024-05-20T10:03:00Z">
        <w:r w:rsidRPr="00A03B1B">
          <w:rPr>
            <w:rFonts w:eastAsia="SimSun"/>
          </w:rPr>
          <w:t xml:space="preserve">ntervals; or </w:t>
        </w:r>
      </w:ins>
    </w:p>
    <w:p w14:paraId="7761F103" w14:textId="77777777" w:rsidR="00A03B1B" w:rsidRPr="00A03B1B" w:rsidRDefault="00A03B1B" w:rsidP="00A03B1B">
      <w:pPr>
        <w:spacing w:after="240"/>
        <w:ind w:left="2136" w:hanging="720"/>
        <w:rPr>
          <w:rFonts w:eastAsia="SimSun"/>
        </w:rPr>
      </w:pPr>
      <w:ins w:id="559" w:author="ERCOT" w:date="2024-05-20T10:03:00Z">
        <w:r w:rsidRPr="00A03B1B">
          <w:rPr>
            <w:rFonts w:eastAsia="SimSun"/>
          </w:rPr>
          <w:t>(ii)</w:t>
        </w:r>
      </w:ins>
      <w:ins w:id="560" w:author="ERCOT" w:date="2024-05-28T07:46:00Z">
        <w:r w:rsidRPr="00A03B1B">
          <w:rPr>
            <w:rFonts w:eastAsia="SimSun"/>
          </w:rPr>
          <w:t xml:space="preserve"> </w:t>
        </w:r>
        <w:r w:rsidRPr="00A03B1B">
          <w:rPr>
            <w:rFonts w:eastAsia="SimSun"/>
          </w:rPr>
          <w:tab/>
        </w:r>
      </w:ins>
      <w:del w:id="561" w:author="ERCOT" w:date="2024-05-20T10:03:00Z">
        <w:r w:rsidRPr="00A03B1B" w:rsidDel="00E21917">
          <w:rPr>
            <w:rFonts w:eastAsia="SimSun"/>
          </w:rPr>
          <w:delText>a</w:delText>
        </w:r>
      </w:del>
      <w:ins w:id="562" w:author="ERCOT" w:date="2024-05-20T10:03:00Z">
        <w:r w:rsidRPr="00A03B1B">
          <w:rPr>
            <w:rFonts w:eastAsia="SimSun"/>
          </w:rPr>
          <w:t>A</w:t>
        </w:r>
      </w:ins>
      <w:r w:rsidRPr="00A03B1B">
        <w:rPr>
          <w:rFonts w:eastAsia="SimSun"/>
        </w:rPr>
        <w:t xml:space="preserve"> block of QSE-committed </w:t>
      </w:r>
      <w:del w:id="563" w:author="ERCOT" w:date="2025-10-24T20:50:00Z">
        <w:r w:rsidRPr="00A03B1B" w:rsidDel="008F4240">
          <w:rPr>
            <w:rFonts w:eastAsia="SimSun"/>
          </w:rPr>
          <w:delText>I</w:delText>
        </w:r>
      </w:del>
      <w:ins w:id="564" w:author="ERCOT" w:date="2025-10-24T20:50:00Z">
        <w:r w:rsidRPr="00A03B1B">
          <w:rPr>
            <w:rFonts w:eastAsia="SimSun"/>
          </w:rPr>
          <w:t>i</w:t>
        </w:r>
      </w:ins>
      <w:r w:rsidRPr="00A03B1B">
        <w:rPr>
          <w:rFonts w:eastAsia="SimSun"/>
        </w:rPr>
        <w:t>ntervals that was QSE-committed before the RUC instruction was given, according to the RUC Snapshot for the RUC process that committed the Resource</w:t>
      </w:r>
      <w:ins w:id="565" w:author="ERCOT" w:date="2024-05-20T10:04:00Z">
        <w:r w:rsidRPr="00A03B1B">
          <w:rPr>
            <w:rFonts w:eastAsia="SimSun"/>
          </w:rPr>
          <w:t>.</w:t>
        </w:r>
      </w:ins>
      <w:del w:id="566" w:author="ERCOT" w:date="2024-05-20T10:04:00Z">
        <w:r w:rsidRPr="00A03B1B">
          <w:rPr>
            <w:rFonts w:eastAsia="SimSun"/>
          </w:rPr>
          <w:delText>;</w:delText>
        </w:r>
      </w:del>
    </w:p>
    <w:p w14:paraId="036807F0" w14:textId="77777777" w:rsidR="00A03B1B" w:rsidRPr="00A03B1B" w:rsidRDefault="00A03B1B" w:rsidP="00A03B1B">
      <w:pPr>
        <w:spacing w:after="240"/>
        <w:ind w:left="1440" w:hanging="720"/>
        <w:rPr>
          <w:rFonts w:eastAsia="SimSun"/>
          <w:szCs w:val="20"/>
        </w:rPr>
      </w:pPr>
      <w:r w:rsidRPr="00A03B1B">
        <w:rPr>
          <w:rFonts w:eastAsia="SimSun"/>
          <w:szCs w:val="20"/>
        </w:rPr>
        <w:t>(c)</w:t>
      </w:r>
      <w:r w:rsidRPr="00A03B1B">
        <w:rPr>
          <w:rFonts w:eastAsia="SimSun"/>
          <w:szCs w:val="20"/>
        </w:rPr>
        <w:tab/>
        <w:t xml:space="preserve">The generation breakers must have been open, as indicated by a telemetered Resource Status of Off-Line, for at least five minutes during the </w:t>
      </w:r>
      <w:ins w:id="567" w:author="ERCOT" w:date="2024-03-07T11:53:00Z">
        <w:r w:rsidRPr="00A03B1B">
          <w:rPr>
            <w:rFonts w:eastAsia="SimSun"/>
            <w:szCs w:val="20"/>
          </w:rPr>
          <w:t xml:space="preserve">lesser of </w:t>
        </w:r>
      </w:ins>
      <w:r w:rsidRPr="00A03B1B">
        <w:rPr>
          <w:rFonts w:eastAsia="SimSun"/>
          <w:szCs w:val="20"/>
        </w:rPr>
        <w:t>six hours preceding the first RUC-Committed Hour</w:t>
      </w:r>
      <w:ins w:id="568" w:author="ERCOT" w:date="2024-03-07T11:53:00Z">
        <w:r w:rsidRPr="00A03B1B">
          <w:rPr>
            <w:rFonts w:eastAsia="SimSun"/>
            <w:szCs w:val="20"/>
          </w:rPr>
          <w:t>, or the time between the most recent DAM</w:t>
        </w:r>
      </w:ins>
      <w:ins w:id="569" w:author="ERCOT" w:date="2024-05-10T19:41:00Z">
        <w:r w:rsidRPr="00A03B1B">
          <w:rPr>
            <w:rFonts w:eastAsia="SimSun"/>
            <w:szCs w:val="20"/>
          </w:rPr>
          <w:t xml:space="preserve"> </w:t>
        </w:r>
      </w:ins>
      <w:ins w:id="570" w:author="ERCOT" w:date="2024-03-07T11:53:00Z">
        <w:r w:rsidRPr="00A03B1B">
          <w:rPr>
            <w:rFonts w:eastAsia="SimSun"/>
            <w:szCs w:val="20"/>
          </w:rPr>
          <w:t>Commitment, RUC</w:t>
        </w:r>
      </w:ins>
      <w:ins w:id="571" w:author="ERCOT" w:date="2024-05-10T19:41:00Z">
        <w:r w:rsidRPr="00A03B1B">
          <w:rPr>
            <w:rFonts w:eastAsia="SimSun"/>
            <w:szCs w:val="20"/>
          </w:rPr>
          <w:t xml:space="preserve"> </w:t>
        </w:r>
      </w:ins>
      <w:ins w:id="572" w:author="ERCOT" w:date="2024-03-07T11:53:00Z">
        <w:r w:rsidRPr="00A03B1B">
          <w:rPr>
            <w:rFonts w:eastAsia="SimSun"/>
            <w:szCs w:val="20"/>
          </w:rPr>
          <w:t>Commitment</w:t>
        </w:r>
      </w:ins>
      <w:ins w:id="573" w:author="ERCOT" w:date="2025-10-24T20:50:00Z">
        <w:r w:rsidRPr="00A03B1B">
          <w:rPr>
            <w:rFonts w:eastAsia="SimSun"/>
            <w:szCs w:val="20"/>
          </w:rPr>
          <w:t>,</w:t>
        </w:r>
      </w:ins>
      <w:ins w:id="574" w:author="ERCOT" w:date="2024-03-07T11:53:00Z">
        <w:r w:rsidRPr="00A03B1B">
          <w:rPr>
            <w:rFonts w:eastAsia="SimSun"/>
            <w:szCs w:val="20"/>
          </w:rPr>
          <w:t xml:space="preserve"> or DRRS </w:t>
        </w:r>
      </w:ins>
      <w:ins w:id="575" w:author="ERCOT" w:date="2024-05-29T07:35:00Z">
        <w:r w:rsidRPr="00A03B1B">
          <w:rPr>
            <w:rFonts w:eastAsia="SimSun"/>
            <w:szCs w:val="20"/>
          </w:rPr>
          <w:t>d</w:t>
        </w:r>
      </w:ins>
      <w:ins w:id="576" w:author="ERCOT" w:date="2024-03-07T11:53:00Z">
        <w:r w:rsidRPr="00A03B1B">
          <w:rPr>
            <w:rFonts w:eastAsia="SimSun"/>
            <w:szCs w:val="20"/>
          </w:rPr>
          <w:t>eployment and the first RUC-Committed Hour</w:t>
        </w:r>
      </w:ins>
      <w:r w:rsidRPr="00A03B1B">
        <w:rPr>
          <w:rFonts w:eastAsia="SimSun"/>
          <w:szCs w:val="20"/>
        </w:rPr>
        <w:t>; and</w:t>
      </w:r>
    </w:p>
    <w:p w14:paraId="490541CD" w14:textId="77777777" w:rsidR="00A03B1B" w:rsidRPr="00A03B1B" w:rsidRDefault="00A03B1B" w:rsidP="00A03B1B">
      <w:pPr>
        <w:spacing w:after="240"/>
        <w:ind w:left="1440" w:hanging="720"/>
        <w:rPr>
          <w:ins w:id="577" w:author="ERCOT" w:date="2024-01-29T17:23:00Z"/>
          <w:rFonts w:eastAsia="SimSun"/>
          <w:szCs w:val="20"/>
        </w:rPr>
      </w:pPr>
      <w:r w:rsidRPr="00A03B1B">
        <w:rPr>
          <w:rFonts w:eastAsia="SimSun"/>
          <w:szCs w:val="20"/>
        </w:rPr>
        <w:t>(d)</w:t>
      </w:r>
      <w:r w:rsidRPr="00A03B1B">
        <w:rPr>
          <w:rFonts w:eastAsia="SimSun"/>
          <w:szCs w:val="20"/>
        </w:rPr>
        <w:tab/>
        <w:t xml:space="preserve">The generation breakers must have been closed, as indicated by a telemetered Resource Status of On-Line, for at least one minute during the RUC commitment period or after the determined five-minute open breaker, as indicated by a telemetered Resource Status of Off-Line, </w:t>
      </w:r>
      <w:ins w:id="578" w:author="ERCOT" w:date="2024-03-07T11:53:00Z">
        <w:r w:rsidRPr="00A03B1B">
          <w:rPr>
            <w:rFonts w:eastAsia="SimSun"/>
            <w:szCs w:val="20"/>
          </w:rPr>
          <w:t>as described in</w:t>
        </w:r>
      </w:ins>
      <w:ins w:id="579" w:author="ERCOT" w:date="2024-05-11T20:35:00Z">
        <w:r w:rsidRPr="00A03B1B">
          <w:rPr>
            <w:rFonts w:eastAsia="SimSun"/>
            <w:szCs w:val="20"/>
          </w:rPr>
          <w:t xml:space="preserve"> paragraph</w:t>
        </w:r>
      </w:ins>
      <w:ins w:id="580" w:author="ERCOT" w:date="2024-03-07T11:53:00Z">
        <w:r w:rsidRPr="00A03B1B">
          <w:rPr>
            <w:rFonts w:eastAsia="SimSun"/>
            <w:szCs w:val="20"/>
          </w:rPr>
          <w:t xml:space="preserve"> (c) above</w:t>
        </w:r>
      </w:ins>
      <w:del w:id="581" w:author="ERCOT" w:date="2024-03-07T11:54:00Z">
        <w:r w:rsidRPr="00A03B1B">
          <w:rPr>
            <w:rFonts w:eastAsia="SimSun"/>
            <w:szCs w:val="20"/>
          </w:rPr>
          <w:delText>in the six hours prece</w:delText>
        </w:r>
      </w:del>
      <w:del w:id="582" w:author="ERCOT" w:date="2024-05-10T09:25:00Z">
        <w:r w:rsidRPr="00A03B1B" w:rsidDel="000313C9">
          <w:rPr>
            <w:rFonts w:eastAsia="SimSun"/>
            <w:szCs w:val="20"/>
          </w:rPr>
          <w:delText>din</w:delText>
        </w:r>
      </w:del>
      <w:del w:id="583" w:author="ERCOT" w:date="2024-03-07T11:54:00Z">
        <w:r w:rsidRPr="00A03B1B">
          <w:rPr>
            <w:rFonts w:eastAsia="SimSun"/>
            <w:szCs w:val="20"/>
          </w:rPr>
          <w:delText>g the first RUC-Committed Hour</w:delText>
        </w:r>
      </w:del>
      <w:r w:rsidRPr="00A03B1B">
        <w:rPr>
          <w:rFonts w:eastAsia="SimSun"/>
          <w:szCs w:val="20"/>
        </w:rPr>
        <w:t>.</w:t>
      </w:r>
    </w:p>
    <w:p w14:paraId="69BA377A" w14:textId="77777777" w:rsidR="00A03B1B" w:rsidRPr="00A03B1B" w:rsidRDefault="00A03B1B" w:rsidP="00A03B1B">
      <w:pPr>
        <w:spacing w:after="240"/>
        <w:ind w:left="720" w:hanging="720"/>
        <w:rPr>
          <w:rFonts w:eastAsia="SimSun"/>
          <w:iCs/>
        </w:rPr>
      </w:pPr>
      <w:r w:rsidRPr="00A03B1B">
        <w:rPr>
          <w:rFonts w:eastAsia="SimSun"/>
        </w:rPr>
        <w:lastRenderedPageBreak/>
        <w:t>(3)</w:t>
      </w:r>
      <w:r w:rsidRPr="00A03B1B">
        <w:rPr>
          <w:rFonts w:eastAsia="SimSun"/>
        </w:rPr>
        <w:tab/>
        <w:t xml:space="preserve">Notwithstanding paragraphs (2)(c) and (2)(d) above, the QSE of a RUC-committed Resource may submit a Settlement dispute for a Resource’s Startup Costs in the Operating Day, per RUC instruction, to be included in the calculation of the RUC guarantee for that Operating Day if the startup time for the RUC-committed Resource is greater than six hours.  The dispute is </w:t>
      </w:r>
      <w:r w:rsidRPr="00A03B1B">
        <w:rPr>
          <w:rFonts w:eastAsia="SimSun"/>
          <w:iCs/>
        </w:rPr>
        <w:t>subject to verification and approval by ERCOT based on the criteria below:</w:t>
      </w:r>
    </w:p>
    <w:p w14:paraId="27EF33A4" w14:textId="77777777" w:rsidR="00A03B1B" w:rsidRPr="00A03B1B" w:rsidRDefault="00A03B1B" w:rsidP="00A03B1B">
      <w:pPr>
        <w:spacing w:after="240"/>
        <w:ind w:left="1440" w:hanging="720"/>
        <w:rPr>
          <w:rFonts w:eastAsia="SimSun"/>
          <w:szCs w:val="20"/>
        </w:rPr>
      </w:pPr>
      <w:r w:rsidRPr="00A03B1B">
        <w:rPr>
          <w:rFonts w:eastAsia="SimSun"/>
          <w:szCs w:val="20"/>
        </w:rPr>
        <w:t>(a)</w:t>
      </w:r>
      <w:r w:rsidRPr="00A03B1B">
        <w:rPr>
          <w:rFonts w:eastAsia="SimSun"/>
          <w:szCs w:val="20"/>
        </w:rPr>
        <w:tab/>
        <w:t>The generation breakers must have been open, as indicated by a telemetered Resource Status of Off-Line, for at least five minutes between the time the QSE is notified of the RUC instruction and the first RUC-Committed Hour;</w:t>
      </w:r>
    </w:p>
    <w:p w14:paraId="1E9CD8C5" w14:textId="77777777" w:rsidR="00A03B1B" w:rsidRPr="00A03B1B" w:rsidRDefault="00A03B1B" w:rsidP="00A03B1B">
      <w:pPr>
        <w:spacing w:after="240"/>
        <w:ind w:left="1440" w:hanging="720"/>
        <w:rPr>
          <w:rFonts w:eastAsia="SimSun"/>
          <w:szCs w:val="20"/>
        </w:rPr>
      </w:pPr>
      <w:r w:rsidRPr="00A03B1B">
        <w:rPr>
          <w:rFonts w:eastAsia="SimSun"/>
          <w:szCs w:val="20"/>
        </w:rPr>
        <w:t>(b)</w:t>
      </w:r>
      <w:r w:rsidRPr="00A03B1B">
        <w:rPr>
          <w:rFonts w:eastAsia="SimSun"/>
          <w:szCs w:val="20"/>
        </w:rPr>
        <w:tab/>
        <w:t>The generation breakers must have been closed, as indicated by a telemetered Resource Status of On-Line, for at least one minute during the RUC commitment period or after the five-minute open breaker determined in item (a) above;</w:t>
      </w:r>
    </w:p>
    <w:p w14:paraId="0234CE45" w14:textId="77777777" w:rsidR="00A03B1B" w:rsidRPr="00A03B1B" w:rsidRDefault="00A03B1B" w:rsidP="00A03B1B">
      <w:pPr>
        <w:spacing w:after="240"/>
        <w:ind w:left="1440" w:hanging="720"/>
        <w:rPr>
          <w:rFonts w:eastAsia="SimSun"/>
          <w:szCs w:val="20"/>
        </w:rPr>
      </w:pPr>
      <w:r w:rsidRPr="00A03B1B">
        <w:rPr>
          <w:rFonts w:eastAsia="SimSun"/>
          <w:szCs w:val="20"/>
        </w:rPr>
        <w:t>(c)</w:t>
      </w:r>
      <w:r w:rsidRPr="00A03B1B">
        <w:rPr>
          <w:rFonts w:eastAsia="SimSun"/>
          <w:szCs w:val="20"/>
        </w:rPr>
        <w:tab/>
        <w:t>The breaker open-close sequence from items (a) and (b) above does not make the Resource eligible for Startup Cost compensation in the Day-Ahead Market (DAM) or for any other contiguous block of RUC-Committed Hours; and</w:t>
      </w:r>
    </w:p>
    <w:p w14:paraId="3ED9D23B" w14:textId="77777777" w:rsidR="00A03B1B" w:rsidRPr="00A03B1B" w:rsidRDefault="00A03B1B" w:rsidP="00A03B1B">
      <w:pPr>
        <w:spacing w:after="240"/>
        <w:ind w:left="1440" w:hanging="720"/>
        <w:rPr>
          <w:rFonts w:eastAsia="SimSun"/>
          <w:szCs w:val="20"/>
        </w:rPr>
      </w:pPr>
      <w:r w:rsidRPr="00A03B1B">
        <w:rPr>
          <w:rFonts w:eastAsia="SimSun"/>
          <w:szCs w:val="20"/>
        </w:rPr>
        <w:t>(d)</w:t>
      </w:r>
      <w:r w:rsidRPr="00A03B1B">
        <w:rPr>
          <w:rFonts w:eastAsia="SimSun"/>
          <w:szCs w:val="20"/>
        </w:rPr>
        <w:tab/>
        <w:t>The startup time used to process the dispute will be the startup time considered by the ERCOT Operator at the time the RUC instruction was issued.</w:t>
      </w:r>
    </w:p>
    <w:p w14:paraId="4562FEDF" w14:textId="77777777" w:rsidR="00A03B1B" w:rsidRPr="00A03B1B" w:rsidRDefault="00A03B1B" w:rsidP="00A03B1B">
      <w:pPr>
        <w:spacing w:after="240"/>
        <w:ind w:left="720" w:hanging="720"/>
        <w:rPr>
          <w:rFonts w:eastAsia="SimSun"/>
        </w:rPr>
      </w:pPr>
      <w:r w:rsidRPr="00A03B1B">
        <w:rPr>
          <w:rFonts w:eastAsia="SimSun"/>
        </w:rPr>
        <w:t>(4)</w:t>
      </w:r>
      <w:r w:rsidRPr="00A03B1B">
        <w:rPr>
          <w:rFonts w:eastAsia="SimSun"/>
        </w:rPr>
        <w:tab/>
        <w:t>For purposes of this Section 5.6.2, the telemetered Resource Status of OFFQS shall be considered as Off-Line.</w:t>
      </w:r>
    </w:p>
    <w:p w14:paraId="01D88EE7" w14:textId="77777777" w:rsidR="00A03B1B" w:rsidRPr="00A03B1B" w:rsidRDefault="00A03B1B" w:rsidP="00A03B1B">
      <w:pPr>
        <w:spacing w:after="240"/>
        <w:ind w:left="720" w:hanging="720"/>
        <w:rPr>
          <w:rFonts w:eastAsia="SimSun"/>
        </w:rPr>
      </w:pPr>
      <w:r w:rsidRPr="00A03B1B">
        <w:rPr>
          <w:rFonts w:eastAsia="SimSun"/>
        </w:rPr>
        <w:t>(5)</w:t>
      </w:r>
      <w:r w:rsidRPr="00A03B1B">
        <w:rPr>
          <w:rFonts w:eastAsia="SimSun"/>
        </w:rPr>
        <w:tab/>
        <w:t>A Resource that has a Three-Part Supply Offer cleared in the DAM and subsequently receives a RUC commitment for the Operating Hour for which it was awarded will be settled in accordance with Section 4.6.2.3, Day-Ahead Make-Whole Settlements.</w:t>
      </w:r>
    </w:p>
    <w:p w14:paraId="6BEED7E2" w14:textId="77777777" w:rsidR="00A03B1B" w:rsidRPr="00A03B1B" w:rsidRDefault="00A03B1B" w:rsidP="00A03B1B">
      <w:pPr>
        <w:keepNext/>
        <w:tabs>
          <w:tab w:val="left" w:pos="1080"/>
        </w:tabs>
        <w:spacing w:before="240" w:after="240"/>
        <w:ind w:left="1080" w:hanging="1080"/>
        <w:outlineLvl w:val="2"/>
        <w:rPr>
          <w:rFonts w:eastAsia="SimSun"/>
          <w:b/>
          <w:i/>
          <w:szCs w:val="20"/>
          <w:lang w:val="x-none" w:eastAsia="x-none"/>
        </w:rPr>
      </w:pPr>
      <w:bookmarkStart w:id="584" w:name="_Toc74113614"/>
      <w:bookmarkStart w:id="585" w:name="_Toc88017245"/>
      <w:bookmarkStart w:id="586" w:name="_Toc101091055"/>
      <w:bookmarkStart w:id="587" w:name="_Toc400547186"/>
      <w:bookmarkStart w:id="588" w:name="_Toc405384291"/>
      <w:bookmarkStart w:id="589" w:name="_Toc405543558"/>
      <w:bookmarkStart w:id="590" w:name="_Toc428178067"/>
      <w:bookmarkStart w:id="591" w:name="_Toc440872698"/>
      <w:bookmarkStart w:id="592" w:name="_Toc458766243"/>
      <w:bookmarkStart w:id="593" w:name="_Toc459292648"/>
      <w:bookmarkStart w:id="594" w:name="_Toc60038355"/>
      <w:bookmarkEnd w:id="464"/>
      <w:bookmarkEnd w:id="465"/>
      <w:bookmarkEnd w:id="466"/>
      <w:bookmarkEnd w:id="467"/>
      <w:bookmarkEnd w:id="468"/>
      <w:bookmarkEnd w:id="469"/>
      <w:bookmarkEnd w:id="470"/>
      <w:bookmarkEnd w:id="471"/>
      <w:r w:rsidRPr="00A03B1B">
        <w:rPr>
          <w:rFonts w:eastAsia="SimSun"/>
          <w:b/>
          <w:i/>
          <w:szCs w:val="20"/>
          <w:lang w:val="x-none" w:eastAsia="x-none"/>
        </w:rPr>
        <w:t>5.7.1</w:t>
      </w:r>
      <w:r w:rsidRPr="00A03B1B">
        <w:rPr>
          <w:rFonts w:eastAsia="SimSun"/>
          <w:b/>
          <w:i/>
          <w:szCs w:val="20"/>
          <w:lang w:val="x-none" w:eastAsia="x-none"/>
        </w:rPr>
        <w:tab/>
        <w:t>RUC Make-Whole Payment</w:t>
      </w:r>
      <w:bookmarkEnd w:id="584"/>
      <w:bookmarkEnd w:id="585"/>
      <w:bookmarkEnd w:id="586"/>
      <w:bookmarkEnd w:id="587"/>
      <w:bookmarkEnd w:id="588"/>
      <w:bookmarkEnd w:id="589"/>
      <w:bookmarkEnd w:id="590"/>
      <w:bookmarkEnd w:id="591"/>
      <w:bookmarkEnd w:id="592"/>
      <w:bookmarkEnd w:id="593"/>
      <w:bookmarkEnd w:id="594"/>
    </w:p>
    <w:p w14:paraId="44DCDA23" w14:textId="77777777" w:rsidR="00A03B1B" w:rsidRPr="00A03B1B" w:rsidRDefault="00A03B1B" w:rsidP="00A03B1B">
      <w:pPr>
        <w:spacing w:after="240"/>
        <w:ind w:left="720" w:hanging="720"/>
        <w:rPr>
          <w:rFonts w:eastAsia="SimSun"/>
          <w:szCs w:val="20"/>
        </w:rPr>
      </w:pPr>
      <w:r w:rsidRPr="00A03B1B">
        <w:rPr>
          <w:rFonts w:eastAsia="SimSun"/>
          <w:szCs w:val="20"/>
        </w:rPr>
        <w:t>(1)</w:t>
      </w:r>
      <w:r w:rsidRPr="00A03B1B">
        <w:rPr>
          <w:rFonts w:eastAsia="SimSun"/>
          <w:szCs w:val="20"/>
        </w:rPr>
        <w:tab/>
        <w:t>To make up the difference when the revenues that a Reliability Unit Commitment (RUC)-committed Resource receives are less than its costs as described in paragraph (2) below, ERCOT shall calculate a RUC Make-Whole Payment for that Operating Day for that Resource (whether committed by Day-Ahead RUC (DRUC) or Hourly RUC (HRUC)).  ERCOT shall not calculate or pay a RUC Make-Whole Payment for an Energy Storage Resource (ESR)</w:t>
      </w:r>
      <w:ins w:id="595" w:author="ERCOT" w:date="2024-03-07T12:20:00Z">
        <w:r w:rsidRPr="00A03B1B">
          <w:rPr>
            <w:rFonts w:eastAsia="SimSun"/>
            <w:szCs w:val="20"/>
          </w:rPr>
          <w:t xml:space="preserve"> or for DRRS deployments</w:t>
        </w:r>
      </w:ins>
      <w:r w:rsidRPr="00A03B1B">
        <w:rPr>
          <w:rFonts w:eastAsia="SimSun"/>
          <w:szCs w:val="20"/>
        </w:rPr>
        <w:t>.</w:t>
      </w:r>
    </w:p>
    <w:p w14:paraId="67A943CF" w14:textId="77777777" w:rsidR="00A03B1B" w:rsidRPr="00A03B1B" w:rsidRDefault="00A03B1B" w:rsidP="00A03B1B">
      <w:pPr>
        <w:spacing w:after="240"/>
        <w:ind w:left="720" w:hanging="720"/>
        <w:rPr>
          <w:rFonts w:eastAsia="SimSun"/>
          <w:szCs w:val="20"/>
        </w:rPr>
      </w:pPr>
      <w:r w:rsidRPr="00A03B1B">
        <w:rPr>
          <w:rFonts w:eastAsia="SimSun"/>
          <w:szCs w:val="20"/>
        </w:rPr>
        <w:t>(2)</w:t>
      </w:r>
      <w:r w:rsidRPr="00A03B1B">
        <w:rPr>
          <w:rFonts w:eastAsia="SimSun"/>
          <w:szCs w:val="20"/>
        </w:rPr>
        <w:tab/>
        <w:t>ERCOT shall pay to the Qualified Scheduling Entity (QSE) for the Resource a Make-Whole Payment if the RUC Guarantee calculated in Section 5.7.1.1, RUC Guarantee, is greater than the sum of:</w:t>
      </w:r>
    </w:p>
    <w:p w14:paraId="639B46E5" w14:textId="77777777" w:rsidR="00A03B1B" w:rsidRPr="00A03B1B" w:rsidRDefault="00A03B1B" w:rsidP="00A03B1B">
      <w:pPr>
        <w:spacing w:after="240"/>
        <w:ind w:left="1440" w:hanging="720"/>
        <w:rPr>
          <w:rFonts w:eastAsia="SimSun"/>
          <w:szCs w:val="20"/>
        </w:rPr>
      </w:pPr>
      <w:bookmarkStart w:id="596" w:name="_Toc106616860"/>
      <w:r w:rsidRPr="00A03B1B">
        <w:rPr>
          <w:rFonts w:eastAsia="SimSun"/>
          <w:szCs w:val="20"/>
        </w:rPr>
        <w:t>(a)</w:t>
      </w:r>
      <w:r w:rsidRPr="00A03B1B">
        <w:rPr>
          <w:rFonts w:eastAsia="SimSun"/>
          <w:szCs w:val="20"/>
        </w:rPr>
        <w:tab/>
        <w:t>RUC Minimum-Energy Revenue calculated in Section 5.7.1.2, RUC Minimum-Energy Revenue;</w:t>
      </w:r>
    </w:p>
    <w:p w14:paraId="56FBB235" w14:textId="77777777" w:rsidR="00A03B1B" w:rsidRPr="00A03B1B" w:rsidRDefault="00A03B1B" w:rsidP="00A03B1B">
      <w:pPr>
        <w:spacing w:after="240"/>
        <w:ind w:left="1440" w:hanging="720"/>
        <w:rPr>
          <w:rFonts w:eastAsia="SimSun"/>
          <w:szCs w:val="20"/>
        </w:rPr>
      </w:pPr>
      <w:r w:rsidRPr="00A03B1B">
        <w:rPr>
          <w:rFonts w:eastAsia="SimSun"/>
          <w:szCs w:val="20"/>
        </w:rPr>
        <w:lastRenderedPageBreak/>
        <w:t>(b)</w:t>
      </w:r>
      <w:r w:rsidRPr="00A03B1B">
        <w:rPr>
          <w:rFonts w:eastAsia="SimSun"/>
          <w:szCs w:val="20"/>
        </w:rPr>
        <w:tab/>
        <w:t>Revenue less cost above Low Sustained Limited (LSL) during RUC-Committed Hours calculated in Section 5.7.1.3, Revenue Less Cost Above LSL During RUC-Committed Hours; and</w:t>
      </w:r>
      <w:bookmarkEnd w:id="596"/>
      <w:r w:rsidRPr="00A03B1B">
        <w:rPr>
          <w:rFonts w:eastAsia="SimSun"/>
          <w:szCs w:val="20"/>
        </w:rPr>
        <w:t xml:space="preserve"> </w:t>
      </w:r>
    </w:p>
    <w:p w14:paraId="10F06E21" w14:textId="77777777" w:rsidR="00A03B1B" w:rsidRPr="00A03B1B" w:rsidRDefault="00A03B1B" w:rsidP="00A03B1B">
      <w:pPr>
        <w:spacing w:after="240"/>
        <w:ind w:left="1440" w:hanging="720"/>
        <w:rPr>
          <w:rFonts w:eastAsia="SimSun"/>
          <w:szCs w:val="20"/>
        </w:rPr>
      </w:pPr>
      <w:bookmarkStart w:id="597" w:name="_Toc106616861"/>
      <w:r w:rsidRPr="00A03B1B">
        <w:rPr>
          <w:rFonts w:eastAsia="SimSun"/>
          <w:szCs w:val="20"/>
        </w:rPr>
        <w:t>(c)</w:t>
      </w:r>
      <w:r w:rsidRPr="00A03B1B">
        <w:rPr>
          <w:rFonts w:eastAsia="SimSun"/>
          <w:szCs w:val="20"/>
        </w:rPr>
        <w:tab/>
        <w:t>Revenue less cost during QSE Clawback Intervals calculated in Section 5.7.1.4, Revenue Less Cost During QSE Clawback Intervals.</w:t>
      </w:r>
      <w:bookmarkEnd w:id="597"/>
      <w:r w:rsidRPr="00A03B1B">
        <w:rPr>
          <w:rFonts w:eastAsia="SimSun"/>
          <w:szCs w:val="20"/>
        </w:rPr>
        <w:t xml:space="preserve"> </w:t>
      </w:r>
    </w:p>
    <w:p w14:paraId="72BD976A" w14:textId="77777777" w:rsidR="00A03B1B" w:rsidRPr="00A03B1B" w:rsidRDefault="00A03B1B" w:rsidP="00A03B1B">
      <w:pPr>
        <w:spacing w:after="240"/>
        <w:ind w:left="720" w:hanging="720"/>
        <w:rPr>
          <w:rFonts w:eastAsia="SimSun"/>
          <w:szCs w:val="20"/>
        </w:rPr>
      </w:pPr>
      <w:r w:rsidRPr="00A03B1B">
        <w:rPr>
          <w:rFonts w:eastAsia="SimSun"/>
          <w:szCs w:val="20"/>
        </w:rPr>
        <w:t>(3)</w:t>
      </w:r>
      <w:r w:rsidRPr="00A03B1B">
        <w:rPr>
          <w:rFonts w:eastAsia="SimSun"/>
          <w:szCs w:val="20"/>
        </w:rPr>
        <w:tab/>
        <w:t>The RUC Make-Whole Payment to the QSE for each RUC-committed Resource, including Reliability Must-Run (RMR) Units, for each RUC-Committed Hour in an Operating Day is calculated as follows:</w:t>
      </w:r>
    </w:p>
    <w:p w14:paraId="6E66BCE2" w14:textId="77777777" w:rsidR="00A03B1B" w:rsidRPr="00A03B1B" w:rsidRDefault="00A03B1B" w:rsidP="00A03B1B">
      <w:pPr>
        <w:tabs>
          <w:tab w:val="left" w:pos="2340"/>
          <w:tab w:val="left" w:pos="2880"/>
        </w:tabs>
        <w:spacing w:after="240"/>
        <w:ind w:left="3067" w:hanging="2347"/>
        <w:rPr>
          <w:rFonts w:eastAsia="SimSun"/>
          <w:b/>
          <w:i/>
          <w:vertAlign w:val="subscript"/>
        </w:rPr>
      </w:pPr>
      <w:r w:rsidRPr="00A03B1B">
        <w:rPr>
          <w:rFonts w:eastAsia="SimSun"/>
          <w:b/>
        </w:rPr>
        <w:t>RUCMWAMT</w:t>
      </w:r>
      <w:r w:rsidRPr="00A03B1B">
        <w:rPr>
          <w:rFonts w:eastAsia="SimSun"/>
          <w:b/>
          <w:i/>
          <w:vertAlign w:val="subscript"/>
        </w:rPr>
        <w:t>q,r,h</w:t>
      </w:r>
      <w:r w:rsidRPr="00A03B1B">
        <w:rPr>
          <w:rFonts w:eastAsia="SimSun"/>
        </w:rPr>
        <w:tab/>
      </w:r>
      <w:r w:rsidRPr="00A03B1B">
        <w:rPr>
          <w:rFonts w:eastAsia="SimSun"/>
          <w:b/>
        </w:rPr>
        <w:t>=</w:t>
      </w:r>
      <w:r w:rsidRPr="00A03B1B">
        <w:rPr>
          <w:rFonts w:eastAsia="SimSun"/>
        </w:rPr>
        <w:tab/>
      </w:r>
      <w:r w:rsidRPr="00A03B1B">
        <w:rPr>
          <w:rFonts w:eastAsia="SimSun"/>
          <w:b/>
        </w:rPr>
        <w:t>(-1) * Max (0, RUCG</w:t>
      </w:r>
      <w:r w:rsidRPr="00A03B1B">
        <w:rPr>
          <w:rFonts w:eastAsia="SimSun"/>
          <w:b/>
          <w:i/>
          <w:vertAlign w:val="subscript"/>
        </w:rPr>
        <w:t>q,r,d</w:t>
      </w:r>
      <w:r w:rsidRPr="00A03B1B">
        <w:rPr>
          <w:rFonts w:eastAsia="SimSun"/>
          <w:b/>
        </w:rPr>
        <w:t xml:space="preserve"> – RUCMEREV</w:t>
      </w:r>
      <w:r w:rsidRPr="00A03B1B">
        <w:rPr>
          <w:rFonts w:eastAsia="SimSun"/>
          <w:b/>
          <w:i/>
          <w:vertAlign w:val="subscript"/>
        </w:rPr>
        <w:t>q,r,d</w:t>
      </w:r>
      <w:r w:rsidRPr="00A03B1B">
        <w:rPr>
          <w:rFonts w:eastAsia="SimSun"/>
          <w:b/>
        </w:rPr>
        <w:t xml:space="preserve"> – RUCEXRR</w:t>
      </w:r>
      <w:r w:rsidRPr="00A03B1B">
        <w:rPr>
          <w:rFonts w:eastAsia="SimSun"/>
          <w:b/>
          <w:i/>
          <w:vertAlign w:val="subscript"/>
        </w:rPr>
        <w:t>q,r,d</w:t>
      </w:r>
      <w:r w:rsidRPr="00A03B1B">
        <w:rPr>
          <w:rFonts w:eastAsia="SimSun"/>
          <w:b/>
        </w:rPr>
        <w:t xml:space="preserve"> – RUCEXRQC</w:t>
      </w:r>
      <w:r w:rsidRPr="00A03B1B">
        <w:rPr>
          <w:rFonts w:eastAsia="SimSun"/>
          <w:b/>
          <w:i/>
          <w:vertAlign w:val="subscript"/>
        </w:rPr>
        <w:t>q,r,d</w:t>
      </w:r>
      <w:r w:rsidRPr="00A03B1B">
        <w:rPr>
          <w:rFonts w:eastAsia="SimSun"/>
          <w:b/>
        </w:rPr>
        <w:t>) / RUCHR</w:t>
      </w:r>
      <w:r w:rsidRPr="00A03B1B">
        <w:rPr>
          <w:rFonts w:eastAsia="SimSun"/>
          <w:b/>
          <w:i/>
          <w:vertAlign w:val="subscript"/>
        </w:rPr>
        <w:t>q,r,d</w:t>
      </w:r>
    </w:p>
    <w:p w14:paraId="76692235" w14:textId="77777777" w:rsidR="00A03B1B" w:rsidRPr="00A03B1B" w:rsidRDefault="00A03B1B" w:rsidP="00A03B1B">
      <w:pPr>
        <w:spacing w:before="120"/>
        <w:rPr>
          <w:rFonts w:eastAsia="SimSun"/>
          <w:iCs/>
          <w:szCs w:val="20"/>
        </w:rPr>
      </w:pPr>
      <w:r w:rsidRPr="00A03B1B">
        <w:rPr>
          <w:rFonts w:eastAsia="SimSun"/>
          <w:iCs/>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19"/>
        <w:gridCol w:w="761"/>
        <w:gridCol w:w="6672"/>
      </w:tblGrid>
      <w:tr w:rsidR="00A03B1B" w:rsidRPr="00A03B1B" w14:paraId="02AD18A0" w14:textId="77777777" w:rsidTr="00B31BB1">
        <w:trPr>
          <w:cantSplit/>
          <w:tblHeader/>
        </w:trPr>
        <w:tc>
          <w:tcPr>
            <w:tcW w:w="1026" w:type="pct"/>
          </w:tcPr>
          <w:p w14:paraId="3A52520D" w14:textId="77777777" w:rsidR="00A03B1B" w:rsidRPr="00A03B1B" w:rsidRDefault="00A03B1B" w:rsidP="00A03B1B">
            <w:pPr>
              <w:spacing w:after="120"/>
              <w:rPr>
                <w:rFonts w:eastAsia="SimSun"/>
                <w:b/>
                <w:iCs/>
                <w:sz w:val="20"/>
                <w:szCs w:val="20"/>
              </w:rPr>
            </w:pPr>
            <w:r w:rsidRPr="00A03B1B">
              <w:rPr>
                <w:rFonts w:eastAsia="SimSun"/>
                <w:b/>
                <w:iCs/>
                <w:sz w:val="20"/>
                <w:szCs w:val="20"/>
              </w:rPr>
              <w:t>Variable</w:t>
            </w:r>
          </w:p>
        </w:tc>
        <w:tc>
          <w:tcPr>
            <w:tcW w:w="407" w:type="pct"/>
          </w:tcPr>
          <w:p w14:paraId="03228DE0" w14:textId="77777777" w:rsidR="00A03B1B" w:rsidRPr="00A03B1B" w:rsidRDefault="00A03B1B" w:rsidP="00A03B1B">
            <w:pPr>
              <w:spacing w:after="120"/>
              <w:jc w:val="center"/>
              <w:rPr>
                <w:rFonts w:eastAsia="SimSun"/>
                <w:b/>
                <w:iCs/>
                <w:sz w:val="20"/>
                <w:szCs w:val="20"/>
              </w:rPr>
            </w:pPr>
            <w:r w:rsidRPr="00A03B1B">
              <w:rPr>
                <w:rFonts w:eastAsia="SimSun"/>
                <w:b/>
                <w:iCs/>
                <w:sz w:val="20"/>
                <w:szCs w:val="20"/>
              </w:rPr>
              <w:t>Unit</w:t>
            </w:r>
          </w:p>
        </w:tc>
        <w:tc>
          <w:tcPr>
            <w:tcW w:w="3567" w:type="pct"/>
          </w:tcPr>
          <w:p w14:paraId="5FA972FC" w14:textId="77777777" w:rsidR="00A03B1B" w:rsidRPr="00A03B1B" w:rsidRDefault="00A03B1B" w:rsidP="00A03B1B">
            <w:pPr>
              <w:spacing w:after="120"/>
              <w:rPr>
                <w:rFonts w:eastAsia="SimSun"/>
                <w:b/>
                <w:iCs/>
                <w:sz w:val="20"/>
                <w:szCs w:val="20"/>
              </w:rPr>
            </w:pPr>
            <w:r w:rsidRPr="00A03B1B">
              <w:rPr>
                <w:rFonts w:eastAsia="SimSun"/>
                <w:b/>
                <w:iCs/>
                <w:sz w:val="20"/>
                <w:szCs w:val="20"/>
              </w:rPr>
              <w:t>Definition</w:t>
            </w:r>
          </w:p>
        </w:tc>
      </w:tr>
      <w:tr w:rsidR="00A03B1B" w:rsidRPr="00A03B1B" w14:paraId="3FE850F0" w14:textId="77777777" w:rsidTr="00B31BB1">
        <w:trPr>
          <w:cantSplit/>
        </w:trPr>
        <w:tc>
          <w:tcPr>
            <w:tcW w:w="1026" w:type="pct"/>
          </w:tcPr>
          <w:p w14:paraId="45966BE5" w14:textId="77777777" w:rsidR="00A03B1B" w:rsidRPr="00A03B1B" w:rsidRDefault="00A03B1B" w:rsidP="00A03B1B">
            <w:pPr>
              <w:spacing w:after="60"/>
              <w:rPr>
                <w:rFonts w:eastAsia="SimSun"/>
                <w:iCs/>
                <w:sz w:val="20"/>
                <w:szCs w:val="20"/>
              </w:rPr>
            </w:pPr>
            <w:r w:rsidRPr="00A03B1B">
              <w:rPr>
                <w:rFonts w:eastAsia="SimSun"/>
                <w:iCs/>
                <w:sz w:val="20"/>
                <w:szCs w:val="20"/>
              </w:rPr>
              <w:t>RUCMWAMT</w:t>
            </w:r>
            <w:r w:rsidRPr="00A03B1B">
              <w:rPr>
                <w:rFonts w:eastAsia="SimSun"/>
                <w:i/>
                <w:iCs/>
                <w:sz w:val="20"/>
                <w:szCs w:val="20"/>
                <w:vertAlign w:val="subscript"/>
              </w:rPr>
              <w:t>q,r,h</w:t>
            </w:r>
          </w:p>
        </w:tc>
        <w:tc>
          <w:tcPr>
            <w:tcW w:w="407" w:type="pct"/>
          </w:tcPr>
          <w:p w14:paraId="36B60BC2" w14:textId="77777777" w:rsidR="00A03B1B" w:rsidRPr="00A03B1B" w:rsidRDefault="00A03B1B" w:rsidP="00A03B1B">
            <w:pPr>
              <w:spacing w:after="60"/>
              <w:jc w:val="center"/>
              <w:rPr>
                <w:rFonts w:eastAsia="SimSun"/>
                <w:iCs/>
                <w:sz w:val="20"/>
                <w:szCs w:val="20"/>
              </w:rPr>
            </w:pPr>
            <w:r w:rsidRPr="00A03B1B">
              <w:rPr>
                <w:rFonts w:eastAsia="SimSun"/>
                <w:iCs/>
                <w:sz w:val="20"/>
                <w:szCs w:val="20"/>
              </w:rPr>
              <w:t>$</w:t>
            </w:r>
          </w:p>
        </w:tc>
        <w:tc>
          <w:tcPr>
            <w:tcW w:w="3567" w:type="pct"/>
          </w:tcPr>
          <w:p w14:paraId="00EDDA9C" w14:textId="77777777" w:rsidR="00A03B1B" w:rsidRPr="00A03B1B" w:rsidRDefault="00A03B1B" w:rsidP="00A03B1B">
            <w:pPr>
              <w:spacing w:after="60"/>
              <w:rPr>
                <w:rFonts w:eastAsia="SimSun"/>
                <w:iCs/>
                <w:sz w:val="20"/>
                <w:szCs w:val="20"/>
              </w:rPr>
            </w:pPr>
            <w:r w:rsidRPr="00A03B1B">
              <w:rPr>
                <w:rFonts w:eastAsia="SimSun"/>
                <w:i/>
                <w:iCs/>
                <w:sz w:val="20"/>
                <w:szCs w:val="20"/>
              </w:rPr>
              <w:t>RUC Make-Whole Payment</w:t>
            </w:r>
            <w:r w:rsidRPr="00A03B1B">
              <w:rPr>
                <w:rFonts w:eastAsia="SimSun"/>
                <w:iCs/>
                <w:sz w:val="20"/>
                <w:szCs w:val="20"/>
              </w:rPr>
              <w:t xml:space="preserve">—The RUC Make-Whole Payment to the QSE for Resource </w:t>
            </w:r>
            <w:r w:rsidRPr="00A03B1B">
              <w:rPr>
                <w:rFonts w:eastAsia="SimSun"/>
                <w:i/>
                <w:iCs/>
                <w:sz w:val="20"/>
                <w:szCs w:val="20"/>
              </w:rPr>
              <w:t>r</w:t>
            </w:r>
            <w:r w:rsidRPr="00A03B1B">
              <w:rPr>
                <w:rFonts w:eastAsia="SimSun"/>
                <w:iCs/>
                <w:sz w:val="20"/>
                <w:szCs w:val="20"/>
              </w:rPr>
              <w:t>, for each RUC-Committed Hour of the Operating Day.  When one or more Combined Cycle Generation Resources are committed by RUC, payment is made to the Combined Cycle Train for all RUC-committed Combined Cycle Generation Resources.</w:t>
            </w:r>
          </w:p>
        </w:tc>
      </w:tr>
      <w:tr w:rsidR="00A03B1B" w:rsidRPr="00A03B1B" w14:paraId="4B7D4C21" w14:textId="77777777" w:rsidTr="00B31BB1">
        <w:trPr>
          <w:cantSplit/>
        </w:trPr>
        <w:tc>
          <w:tcPr>
            <w:tcW w:w="1026" w:type="pct"/>
          </w:tcPr>
          <w:p w14:paraId="4E75DEDB" w14:textId="77777777" w:rsidR="00A03B1B" w:rsidRPr="00A03B1B" w:rsidRDefault="00A03B1B" w:rsidP="00A03B1B">
            <w:pPr>
              <w:spacing w:after="60"/>
              <w:rPr>
                <w:rFonts w:eastAsia="SimSun"/>
                <w:iCs/>
                <w:sz w:val="20"/>
                <w:szCs w:val="20"/>
              </w:rPr>
            </w:pPr>
            <w:r w:rsidRPr="00A03B1B">
              <w:rPr>
                <w:rFonts w:eastAsia="SimSun"/>
                <w:iCs/>
                <w:sz w:val="20"/>
                <w:szCs w:val="20"/>
              </w:rPr>
              <w:t>RUCG</w:t>
            </w:r>
            <w:r w:rsidRPr="00A03B1B">
              <w:rPr>
                <w:rFonts w:eastAsia="SimSun"/>
                <w:i/>
                <w:iCs/>
                <w:sz w:val="20"/>
                <w:szCs w:val="20"/>
                <w:vertAlign w:val="subscript"/>
              </w:rPr>
              <w:t>q,r,d</w:t>
            </w:r>
          </w:p>
        </w:tc>
        <w:tc>
          <w:tcPr>
            <w:tcW w:w="407" w:type="pct"/>
          </w:tcPr>
          <w:p w14:paraId="1AF34A6F" w14:textId="77777777" w:rsidR="00A03B1B" w:rsidRPr="00A03B1B" w:rsidRDefault="00A03B1B" w:rsidP="00A03B1B">
            <w:pPr>
              <w:spacing w:after="60"/>
              <w:jc w:val="center"/>
              <w:rPr>
                <w:rFonts w:eastAsia="SimSun"/>
                <w:iCs/>
                <w:sz w:val="20"/>
                <w:szCs w:val="20"/>
              </w:rPr>
            </w:pPr>
            <w:r w:rsidRPr="00A03B1B">
              <w:rPr>
                <w:rFonts w:eastAsia="SimSun"/>
                <w:iCs/>
                <w:sz w:val="20"/>
                <w:szCs w:val="20"/>
              </w:rPr>
              <w:t>$</w:t>
            </w:r>
          </w:p>
        </w:tc>
        <w:tc>
          <w:tcPr>
            <w:tcW w:w="3567" w:type="pct"/>
          </w:tcPr>
          <w:p w14:paraId="027B33C2" w14:textId="77777777" w:rsidR="00A03B1B" w:rsidRPr="00A03B1B" w:rsidRDefault="00A03B1B" w:rsidP="00A03B1B">
            <w:pPr>
              <w:spacing w:after="60"/>
              <w:rPr>
                <w:rFonts w:eastAsia="SimSun"/>
                <w:iCs/>
                <w:sz w:val="20"/>
                <w:szCs w:val="20"/>
              </w:rPr>
            </w:pPr>
            <w:r w:rsidRPr="00A03B1B">
              <w:rPr>
                <w:rFonts w:eastAsia="SimSun"/>
                <w:i/>
                <w:iCs/>
                <w:sz w:val="20"/>
                <w:szCs w:val="20"/>
              </w:rPr>
              <w:t>RUC Guarantee</w:t>
            </w:r>
            <w:r w:rsidRPr="00A03B1B">
              <w:rPr>
                <w:rFonts w:eastAsia="SimSun"/>
                <w:iCs/>
                <w:sz w:val="20"/>
                <w:szCs w:val="20"/>
              </w:rPr>
              <w:t xml:space="preserve">—The sum of eligible Startup Costs and minimum-energy costs for Resource </w:t>
            </w:r>
            <w:r w:rsidRPr="00A03B1B">
              <w:rPr>
                <w:rFonts w:eastAsia="SimSun"/>
                <w:i/>
                <w:iCs/>
                <w:sz w:val="20"/>
                <w:szCs w:val="20"/>
              </w:rPr>
              <w:t>r</w:t>
            </w:r>
            <w:r w:rsidRPr="00A03B1B">
              <w:rPr>
                <w:rFonts w:eastAsia="SimSun"/>
                <w:iCs/>
                <w:sz w:val="20"/>
                <w:szCs w:val="20"/>
              </w:rPr>
              <w:t xml:space="preserve"> during all RUC-Committed Hours, for the Operating Day.  See Section 5.7.1.1.  When one or more Combined Cycle Generation Resources are committed by RUC, guaranteed costs are calculated for the Combined Cycle Train for all RUC-committed Combined Cycle Generation Resources.</w:t>
            </w:r>
          </w:p>
        </w:tc>
      </w:tr>
      <w:tr w:rsidR="00A03B1B" w:rsidRPr="00A03B1B" w14:paraId="199E0947" w14:textId="77777777" w:rsidTr="00B31BB1">
        <w:trPr>
          <w:cantSplit/>
        </w:trPr>
        <w:tc>
          <w:tcPr>
            <w:tcW w:w="1026" w:type="pct"/>
          </w:tcPr>
          <w:p w14:paraId="20DE5FBD" w14:textId="77777777" w:rsidR="00A03B1B" w:rsidRPr="00A03B1B" w:rsidRDefault="00A03B1B" w:rsidP="00A03B1B">
            <w:pPr>
              <w:spacing w:after="60"/>
              <w:rPr>
                <w:rFonts w:eastAsia="SimSun"/>
                <w:iCs/>
                <w:sz w:val="20"/>
                <w:szCs w:val="20"/>
              </w:rPr>
            </w:pPr>
            <w:r w:rsidRPr="00A03B1B">
              <w:rPr>
                <w:rFonts w:eastAsia="SimSun"/>
                <w:iCs/>
                <w:sz w:val="20"/>
                <w:szCs w:val="20"/>
              </w:rPr>
              <w:t>RUCMEREV</w:t>
            </w:r>
            <w:r w:rsidRPr="00A03B1B">
              <w:rPr>
                <w:rFonts w:eastAsia="SimSun"/>
                <w:i/>
                <w:iCs/>
                <w:sz w:val="20"/>
                <w:szCs w:val="20"/>
                <w:vertAlign w:val="subscript"/>
              </w:rPr>
              <w:t>q,r,d</w:t>
            </w:r>
          </w:p>
        </w:tc>
        <w:tc>
          <w:tcPr>
            <w:tcW w:w="407" w:type="pct"/>
          </w:tcPr>
          <w:p w14:paraId="0E0BA6A9" w14:textId="77777777" w:rsidR="00A03B1B" w:rsidRPr="00A03B1B" w:rsidRDefault="00A03B1B" w:rsidP="00A03B1B">
            <w:pPr>
              <w:spacing w:after="60"/>
              <w:jc w:val="center"/>
              <w:rPr>
                <w:rFonts w:eastAsia="SimSun"/>
                <w:iCs/>
                <w:sz w:val="20"/>
                <w:szCs w:val="20"/>
              </w:rPr>
            </w:pPr>
            <w:r w:rsidRPr="00A03B1B">
              <w:rPr>
                <w:rFonts w:eastAsia="SimSun"/>
                <w:iCs/>
                <w:sz w:val="20"/>
                <w:szCs w:val="20"/>
              </w:rPr>
              <w:t>$</w:t>
            </w:r>
          </w:p>
        </w:tc>
        <w:tc>
          <w:tcPr>
            <w:tcW w:w="3567" w:type="pct"/>
          </w:tcPr>
          <w:p w14:paraId="7005626E" w14:textId="77777777" w:rsidR="00A03B1B" w:rsidRPr="00A03B1B" w:rsidRDefault="00A03B1B" w:rsidP="00A03B1B">
            <w:pPr>
              <w:spacing w:after="60"/>
              <w:rPr>
                <w:rFonts w:eastAsia="SimSun"/>
                <w:iCs/>
                <w:sz w:val="20"/>
                <w:szCs w:val="20"/>
              </w:rPr>
            </w:pPr>
            <w:r w:rsidRPr="00A03B1B">
              <w:rPr>
                <w:rFonts w:eastAsia="SimSun"/>
                <w:i/>
                <w:iCs/>
                <w:sz w:val="20"/>
                <w:szCs w:val="20"/>
              </w:rPr>
              <w:t>RUC Minimum-Energy Revenue</w:t>
            </w:r>
            <w:r w:rsidRPr="00A03B1B">
              <w:rPr>
                <w:rFonts w:eastAsia="SimSun"/>
                <w:iCs/>
                <w:sz w:val="20"/>
                <w:szCs w:val="20"/>
              </w:rPr>
              <w:t xml:space="preserve">—The sum of the energy revenues for Resource </w:t>
            </w:r>
            <w:r w:rsidRPr="00A03B1B">
              <w:rPr>
                <w:rFonts w:eastAsia="SimSun"/>
                <w:i/>
                <w:iCs/>
                <w:sz w:val="20"/>
                <w:szCs w:val="20"/>
              </w:rPr>
              <w:t>r</w:t>
            </w:r>
            <w:r w:rsidRPr="00A03B1B">
              <w:rPr>
                <w:rFonts w:eastAsia="SimSun"/>
                <w:iCs/>
                <w:sz w:val="20"/>
                <w:szCs w:val="20"/>
              </w:rPr>
              <w:t>’s generation up to LSL during all RUC-Committed Hours, for the Operating Day.  See Section 5.7.1.2.  When one or more Combined Cycle Generation Resources are committed by RUC, minimum-energy revenue is calculated for the Combined Cycle Train for all RUC-committed Combined Cycle Generation Resources.</w:t>
            </w:r>
          </w:p>
        </w:tc>
      </w:tr>
      <w:tr w:rsidR="00A03B1B" w:rsidRPr="00A03B1B" w14:paraId="7ECAE9CB" w14:textId="77777777" w:rsidTr="00B31BB1">
        <w:trPr>
          <w:cantSplit/>
        </w:trPr>
        <w:tc>
          <w:tcPr>
            <w:tcW w:w="1026" w:type="pct"/>
          </w:tcPr>
          <w:p w14:paraId="5ED6B13F" w14:textId="77777777" w:rsidR="00A03B1B" w:rsidRPr="00A03B1B" w:rsidRDefault="00A03B1B" w:rsidP="00A03B1B">
            <w:pPr>
              <w:spacing w:after="60"/>
              <w:rPr>
                <w:rFonts w:eastAsia="SimSun"/>
                <w:iCs/>
                <w:sz w:val="20"/>
                <w:szCs w:val="20"/>
              </w:rPr>
            </w:pPr>
            <w:r w:rsidRPr="00A03B1B">
              <w:rPr>
                <w:rFonts w:eastAsia="SimSun"/>
                <w:iCs/>
                <w:sz w:val="20"/>
                <w:szCs w:val="20"/>
              </w:rPr>
              <w:t>RUCEXRR</w:t>
            </w:r>
            <w:r w:rsidRPr="00A03B1B">
              <w:rPr>
                <w:rFonts w:eastAsia="SimSun"/>
                <w:i/>
                <w:iCs/>
                <w:sz w:val="20"/>
                <w:szCs w:val="20"/>
                <w:vertAlign w:val="subscript"/>
              </w:rPr>
              <w:t>q,r,d</w:t>
            </w:r>
          </w:p>
        </w:tc>
        <w:tc>
          <w:tcPr>
            <w:tcW w:w="407" w:type="pct"/>
          </w:tcPr>
          <w:p w14:paraId="6D5AB086" w14:textId="77777777" w:rsidR="00A03B1B" w:rsidRPr="00A03B1B" w:rsidRDefault="00A03B1B" w:rsidP="00A03B1B">
            <w:pPr>
              <w:spacing w:after="60"/>
              <w:jc w:val="center"/>
              <w:rPr>
                <w:rFonts w:eastAsia="SimSun"/>
                <w:iCs/>
                <w:sz w:val="20"/>
                <w:szCs w:val="20"/>
              </w:rPr>
            </w:pPr>
            <w:r w:rsidRPr="00A03B1B">
              <w:rPr>
                <w:rFonts w:eastAsia="SimSun"/>
                <w:iCs/>
                <w:sz w:val="20"/>
                <w:szCs w:val="20"/>
              </w:rPr>
              <w:t>$</w:t>
            </w:r>
          </w:p>
        </w:tc>
        <w:tc>
          <w:tcPr>
            <w:tcW w:w="3567" w:type="pct"/>
          </w:tcPr>
          <w:p w14:paraId="4B33016F" w14:textId="77777777" w:rsidR="00A03B1B" w:rsidRPr="00A03B1B" w:rsidRDefault="00A03B1B" w:rsidP="00A03B1B">
            <w:pPr>
              <w:spacing w:after="60"/>
              <w:rPr>
                <w:rFonts w:eastAsia="SimSun"/>
                <w:iCs/>
                <w:sz w:val="20"/>
                <w:szCs w:val="20"/>
              </w:rPr>
            </w:pPr>
            <w:r w:rsidRPr="00A03B1B">
              <w:rPr>
                <w:rFonts w:eastAsia="SimSun"/>
                <w:i/>
                <w:iCs/>
                <w:sz w:val="20"/>
                <w:szCs w:val="20"/>
              </w:rPr>
              <w:t>Revenue Less Cost Above LSL During RUC-Committed Hours</w:t>
            </w:r>
            <w:r w:rsidRPr="00A03B1B">
              <w:rPr>
                <w:rFonts w:eastAsia="SimSun"/>
                <w:iCs/>
                <w:sz w:val="20"/>
                <w:szCs w:val="20"/>
              </w:rPr>
              <w:t xml:space="preserve">—The sum of the total revenue for Resource </w:t>
            </w:r>
            <w:r w:rsidRPr="00A03B1B">
              <w:rPr>
                <w:rFonts w:eastAsia="SimSun"/>
                <w:i/>
                <w:iCs/>
                <w:sz w:val="20"/>
                <w:szCs w:val="20"/>
              </w:rPr>
              <w:t>r</w:t>
            </w:r>
            <w:r w:rsidRPr="00A03B1B">
              <w:rPr>
                <w:rFonts w:eastAsia="SimSun"/>
                <w:iCs/>
                <w:sz w:val="20"/>
                <w:szCs w:val="20"/>
              </w:rPr>
              <w:t xml:space="preserve"> operating above its LSL less the cost during all RUC-Committed Hours, for the Operating Day.  See Section 5.7.1.3.  When one or more Combined Cycle Generation Resources are committed by RUC, revenue less cost above LSL is calculated for the Combined Cycle Train for all RUC-committed Combined Cycle Generation Resources.</w:t>
            </w:r>
          </w:p>
        </w:tc>
      </w:tr>
      <w:tr w:rsidR="00A03B1B" w:rsidRPr="00A03B1B" w14:paraId="2B0A43E8" w14:textId="77777777" w:rsidTr="00B31BB1">
        <w:trPr>
          <w:cantSplit/>
        </w:trPr>
        <w:tc>
          <w:tcPr>
            <w:tcW w:w="1026" w:type="pct"/>
          </w:tcPr>
          <w:p w14:paraId="49781538" w14:textId="77777777" w:rsidR="00A03B1B" w:rsidRPr="00A03B1B" w:rsidRDefault="00A03B1B" w:rsidP="00A03B1B">
            <w:pPr>
              <w:spacing w:after="60"/>
              <w:rPr>
                <w:rFonts w:eastAsia="SimSun"/>
                <w:iCs/>
                <w:sz w:val="20"/>
                <w:szCs w:val="20"/>
              </w:rPr>
            </w:pPr>
            <w:r w:rsidRPr="00A03B1B">
              <w:rPr>
                <w:rFonts w:eastAsia="SimSun"/>
                <w:iCs/>
                <w:sz w:val="20"/>
                <w:szCs w:val="20"/>
              </w:rPr>
              <w:t>RUCEXRQC</w:t>
            </w:r>
            <w:r w:rsidRPr="00A03B1B">
              <w:rPr>
                <w:rFonts w:eastAsia="SimSun"/>
                <w:i/>
                <w:iCs/>
                <w:sz w:val="20"/>
                <w:szCs w:val="20"/>
                <w:vertAlign w:val="subscript"/>
              </w:rPr>
              <w:t>q,r,d</w:t>
            </w:r>
          </w:p>
        </w:tc>
        <w:tc>
          <w:tcPr>
            <w:tcW w:w="407" w:type="pct"/>
          </w:tcPr>
          <w:p w14:paraId="1ED2E494" w14:textId="77777777" w:rsidR="00A03B1B" w:rsidRPr="00A03B1B" w:rsidRDefault="00A03B1B" w:rsidP="00A03B1B">
            <w:pPr>
              <w:spacing w:after="60"/>
              <w:jc w:val="center"/>
              <w:rPr>
                <w:rFonts w:eastAsia="SimSun"/>
                <w:iCs/>
                <w:sz w:val="20"/>
                <w:szCs w:val="20"/>
              </w:rPr>
            </w:pPr>
            <w:r w:rsidRPr="00A03B1B">
              <w:rPr>
                <w:rFonts w:eastAsia="SimSun"/>
                <w:iCs/>
                <w:sz w:val="20"/>
                <w:szCs w:val="20"/>
              </w:rPr>
              <w:t>$</w:t>
            </w:r>
          </w:p>
        </w:tc>
        <w:tc>
          <w:tcPr>
            <w:tcW w:w="3567" w:type="pct"/>
          </w:tcPr>
          <w:p w14:paraId="1B97D670" w14:textId="77777777" w:rsidR="00A03B1B" w:rsidRPr="00A03B1B" w:rsidRDefault="00A03B1B" w:rsidP="00A03B1B">
            <w:pPr>
              <w:spacing w:after="60"/>
              <w:rPr>
                <w:rFonts w:eastAsia="SimSun"/>
                <w:iCs/>
                <w:sz w:val="20"/>
                <w:szCs w:val="20"/>
              </w:rPr>
            </w:pPr>
            <w:r w:rsidRPr="00A03B1B">
              <w:rPr>
                <w:rFonts w:eastAsia="SimSun"/>
                <w:i/>
                <w:iCs/>
                <w:sz w:val="20"/>
                <w:szCs w:val="20"/>
              </w:rPr>
              <w:t>Revenue Less Cost During QSE Clawback Intervals</w:t>
            </w:r>
            <w:r w:rsidRPr="00A03B1B">
              <w:rPr>
                <w:rFonts w:eastAsia="SimSun"/>
                <w:iCs/>
                <w:sz w:val="20"/>
                <w:szCs w:val="20"/>
              </w:rPr>
              <w:t xml:space="preserve">—The sum of the total revenue for Resource </w:t>
            </w:r>
            <w:r w:rsidRPr="00A03B1B">
              <w:rPr>
                <w:rFonts w:eastAsia="SimSun"/>
                <w:i/>
                <w:iCs/>
                <w:sz w:val="20"/>
                <w:szCs w:val="20"/>
              </w:rPr>
              <w:t>r</w:t>
            </w:r>
            <w:r w:rsidRPr="00A03B1B">
              <w:rPr>
                <w:rFonts w:eastAsia="SimSun"/>
                <w:iCs/>
                <w:sz w:val="20"/>
                <w:szCs w:val="20"/>
              </w:rPr>
              <w:t xml:space="preserve"> less the cost during all QSE Clawback Intervals, for the Operating Day.  See Section 5.7.1.4.  When one or more Combined Cycle Generation Resources are committed by RUC, revenue less cost during QSE Clawback Intervals is calculated for the Combined Cycle Train for all Combined Cycle Generation Resources earning revenue in QSE Clawback Intervals.</w:t>
            </w:r>
          </w:p>
        </w:tc>
      </w:tr>
      <w:tr w:rsidR="00A03B1B" w:rsidRPr="00A03B1B" w14:paraId="09020EF6" w14:textId="77777777" w:rsidTr="00B31BB1">
        <w:trPr>
          <w:cantSplit/>
        </w:trPr>
        <w:tc>
          <w:tcPr>
            <w:tcW w:w="1026" w:type="pct"/>
          </w:tcPr>
          <w:p w14:paraId="43DBDE1E" w14:textId="77777777" w:rsidR="00A03B1B" w:rsidRPr="00A03B1B" w:rsidRDefault="00A03B1B" w:rsidP="00A03B1B">
            <w:pPr>
              <w:spacing w:after="60"/>
              <w:rPr>
                <w:rFonts w:eastAsia="SimSun"/>
                <w:iCs/>
                <w:sz w:val="20"/>
                <w:szCs w:val="20"/>
              </w:rPr>
            </w:pPr>
            <w:r w:rsidRPr="00A03B1B">
              <w:rPr>
                <w:rFonts w:eastAsia="SimSun"/>
                <w:iCs/>
                <w:sz w:val="20"/>
                <w:szCs w:val="20"/>
              </w:rPr>
              <w:t>RUCHR</w:t>
            </w:r>
            <w:r w:rsidRPr="00A03B1B">
              <w:rPr>
                <w:rFonts w:eastAsia="SimSun"/>
                <w:i/>
                <w:iCs/>
                <w:sz w:val="20"/>
                <w:szCs w:val="20"/>
                <w:vertAlign w:val="subscript"/>
              </w:rPr>
              <w:t>q,r,d</w:t>
            </w:r>
          </w:p>
        </w:tc>
        <w:tc>
          <w:tcPr>
            <w:tcW w:w="407" w:type="pct"/>
          </w:tcPr>
          <w:p w14:paraId="64E4FFA2" w14:textId="77777777" w:rsidR="00A03B1B" w:rsidRPr="00A03B1B" w:rsidRDefault="00A03B1B" w:rsidP="00A03B1B">
            <w:pPr>
              <w:spacing w:after="60"/>
              <w:jc w:val="center"/>
              <w:rPr>
                <w:rFonts w:eastAsia="SimSun"/>
                <w:iCs/>
                <w:sz w:val="20"/>
                <w:szCs w:val="20"/>
              </w:rPr>
            </w:pPr>
            <w:r w:rsidRPr="00A03B1B">
              <w:rPr>
                <w:rFonts w:eastAsia="SimSun"/>
                <w:iCs/>
                <w:sz w:val="20"/>
                <w:szCs w:val="20"/>
              </w:rPr>
              <w:t>None</w:t>
            </w:r>
          </w:p>
        </w:tc>
        <w:tc>
          <w:tcPr>
            <w:tcW w:w="3567" w:type="pct"/>
          </w:tcPr>
          <w:p w14:paraId="402FE8C8" w14:textId="77777777" w:rsidR="00A03B1B" w:rsidRPr="00A03B1B" w:rsidRDefault="00A03B1B" w:rsidP="00A03B1B">
            <w:pPr>
              <w:spacing w:after="60"/>
              <w:rPr>
                <w:rFonts w:eastAsia="SimSun"/>
                <w:iCs/>
                <w:sz w:val="20"/>
                <w:szCs w:val="20"/>
              </w:rPr>
            </w:pPr>
            <w:r w:rsidRPr="00A03B1B">
              <w:rPr>
                <w:rFonts w:eastAsia="SimSun"/>
                <w:i/>
                <w:sz w:val="20"/>
                <w:szCs w:val="20"/>
              </w:rPr>
              <w:t>RUC Hour</w:t>
            </w:r>
            <w:r w:rsidRPr="00A03B1B">
              <w:rPr>
                <w:rFonts w:eastAsia="SimSun"/>
                <w:iCs/>
                <w:sz w:val="20"/>
                <w:szCs w:val="20"/>
              </w:rPr>
              <w:t xml:space="preserve">—The total number of RUC-Committed Hours, for Resource </w:t>
            </w:r>
            <w:r w:rsidRPr="00A03B1B">
              <w:rPr>
                <w:rFonts w:eastAsia="SimSun"/>
                <w:i/>
                <w:iCs/>
                <w:sz w:val="20"/>
                <w:szCs w:val="20"/>
              </w:rPr>
              <w:t>r</w:t>
            </w:r>
            <w:r w:rsidRPr="00A03B1B">
              <w:rPr>
                <w:rFonts w:eastAsia="SimSun"/>
                <w:iCs/>
                <w:sz w:val="20"/>
                <w:szCs w:val="20"/>
              </w:rPr>
              <w:t xml:space="preserve"> for the Operating Day.  When one or more Combined Cycle Generation Resources are committed by RUC, the total number of RUC-Committed Hours is calculated for the Combined Cycle Train for all RUC-committed Combined Cycle Generation Resources.</w:t>
            </w:r>
          </w:p>
        </w:tc>
      </w:tr>
      <w:tr w:rsidR="00A03B1B" w:rsidRPr="00A03B1B" w14:paraId="4E537A8E" w14:textId="77777777" w:rsidTr="00B31BB1">
        <w:trPr>
          <w:cantSplit/>
        </w:trPr>
        <w:tc>
          <w:tcPr>
            <w:tcW w:w="1026" w:type="pct"/>
          </w:tcPr>
          <w:p w14:paraId="2F049FBA" w14:textId="77777777" w:rsidR="00A03B1B" w:rsidRPr="00A03B1B" w:rsidRDefault="00A03B1B" w:rsidP="00A03B1B">
            <w:pPr>
              <w:spacing w:after="60"/>
              <w:rPr>
                <w:rFonts w:eastAsia="SimSun"/>
                <w:iCs/>
                <w:sz w:val="20"/>
                <w:szCs w:val="20"/>
              </w:rPr>
            </w:pPr>
            <w:r w:rsidRPr="00A03B1B">
              <w:rPr>
                <w:rFonts w:eastAsia="SimSun"/>
                <w:i/>
                <w:iCs/>
                <w:sz w:val="20"/>
                <w:szCs w:val="20"/>
              </w:rPr>
              <w:lastRenderedPageBreak/>
              <w:t>q</w:t>
            </w:r>
          </w:p>
        </w:tc>
        <w:tc>
          <w:tcPr>
            <w:tcW w:w="407" w:type="pct"/>
          </w:tcPr>
          <w:p w14:paraId="5F706A6D" w14:textId="77777777" w:rsidR="00A03B1B" w:rsidRPr="00A03B1B" w:rsidRDefault="00A03B1B" w:rsidP="00A03B1B">
            <w:pPr>
              <w:spacing w:after="60"/>
              <w:jc w:val="center"/>
              <w:rPr>
                <w:rFonts w:eastAsia="SimSun"/>
                <w:iCs/>
                <w:sz w:val="20"/>
                <w:szCs w:val="20"/>
              </w:rPr>
            </w:pPr>
            <w:r w:rsidRPr="00A03B1B">
              <w:rPr>
                <w:rFonts w:eastAsia="SimSun"/>
                <w:iCs/>
                <w:sz w:val="20"/>
                <w:szCs w:val="20"/>
              </w:rPr>
              <w:t>None</w:t>
            </w:r>
          </w:p>
        </w:tc>
        <w:tc>
          <w:tcPr>
            <w:tcW w:w="3567" w:type="pct"/>
          </w:tcPr>
          <w:p w14:paraId="76AFB8DA" w14:textId="77777777" w:rsidR="00A03B1B" w:rsidRPr="00A03B1B" w:rsidRDefault="00A03B1B" w:rsidP="00A03B1B">
            <w:pPr>
              <w:spacing w:after="60"/>
              <w:rPr>
                <w:rFonts w:eastAsia="SimSun"/>
                <w:iCs/>
                <w:sz w:val="20"/>
                <w:szCs w:val="20"/>
              </w:rPr>
            </w:pPr>
            <w:r w:rsidRPr="00A03B1B">
              <w:rPr>
                <w:rFonts w:eastAsia="SimSun"/>
                <w:iCs/>
                <w:sz w:val="20"/>
                <w:szCs w:val="20"/>
              </w:rPr>
              <w:t>A QSE.</w:t>
            </w:r>
          </w:p>
        </w:tc>
      </w:tr>
      <w:tr w:rsidR="00A03B1B" w:rsidRPr="00A03B1B" w14:paraId="5149A9A2" w14:textId="77777777" w:rsidTr="00B31BB1">
        <w:trPr>
          <w:cantSplit/>
        </w:trPr>
        <w:tc>
          <w:tcPr>
            <w:tcW w:w="1026" w:type="pct"/>
          </w:tcPr>
          <w:p w14:paraId="7391810F" w14:textId="77777777" w:rsidR="00A03B1B" w:rsidRPr="00A03B1B" w:rsidRDefault="00A03B1B" w:rsidP="00A03B1B">
            <w:pPr>
              <w:spacing w:after="60"/>
              <w:rPr>
                <w:rFonts w:eastAsia="SimSun"/>
                <w:iCs/>
                <w:sz w:val="20"/>
                <w:szCs w:val="20"/>
              </w:rPr>
            </w:pPr>
            <w:r w:rsidRPr="00A03B1B">
              <w:rPr>
                <w:rFonts w:eastAsia="SimSun"/>
                <w:i/>
                <w:iCs/>
                <w:sz w:val="20"/>
                <w:szCs w:val="20"/>
              </w:rPr>
              <w:t>r</w:t>
            </w:r>
          </w:p>
        </w:tc>
        <w:tc>
          <w:tcPr>
            <w:tcW w:w="407" w:type="pct"/>
          </w:tcPr>
          <w:p w14:paraId="301116BC" w14:textId="77777777" w:rsidR="00A03B1B" w:rsidRPr="00A03B1B" w:rsidRDefault="00A03B1B" w:rsidP="00A03B1B">
            <w:pPr>
              <w:spacing w:after="60"/>
              <w:jc w:val="center"/>
              <w:rPr>
                <w:rFonts w:eastAsia="SimSun"/>
                <w:iCs/>
                <w:sz w:val="20"/>
                <w:szCs w:val="20"/>
              </w:rPr>
            </w:pPr>
            <w:r w:rsidRPr="00A03B1B">
              <w:rPr>
                <w:rFonts w:eastAsia="SimSun"/>
                <w:iCs/>
                <w:sz w:val="20"/>
                <w:szCs w:val="20"/>
              </w:rPr>
              <w:t>None</w:t>
            </w:r>
          </w:p>
        </w:tc>
        <w:tc>
          <w:tcPr>
            <w:tcW w:w="3567" w:type="pct"/>
          </w:tcPr>
          <w:p w14:paraId="1AA1EE8F" w14:textId="77777777" w:rsidR="00A03B1B" w:rsidRPr="00A03B1B" w:rsidRDefault="00A03B1B" w:rsidP="00A03B1B">
            <w:pPr>
              <w:spacing w:after="60"/>
              <w:rPr>
                <w:rFonts w:eastAsia="SimSun"/>
                <w:iCs/>
                <w:sz w:val="20"/>
                <w:szCs w:val="20"/>
              </w:rPr>
            </w:pPr>
            <w:r w:rsidRPr="00A03B1B">
              <w:rPr>
                <w:rFonts w:eastAsia="SimSun"/>
                <w:iCs/>
                <w:sz w:val="20"/>
                <w:szCs w:val="20"/>
              </w:rPr>
              <w:t>A RUC-committed Generation Resource.</w:t>
            </w:r>
          </w:p>
        </w:tc>
      </w:tr>
      <w:tr w:rsidR="00A03B1B" w:rsidRPr="00A03B1B" w14:paraId="4022385A" w14:textId="77777777" w:rsidTr="00B31BB1">
        <w:trPr>
          <w:cantSplit/>
        </w:trPr>
        <w:tc>
          <w:tcPr>
            <w:tcW w:w="1026" w:type="pct"/>
          </w:tcPr>
          <w:p w14:paraId="11FD82D9" w14:textId="77777777" w:rsidR="00A03B1B" w:rsidRPr="00A03B1B" w:rsidRDefault="00A03B1B" w:rsidP="00A03B1B">
            <w:pPr>
              <w:spacing w:after="60"/>
              <w:rPr>
                <w:rFonts w:eastAsia="SimSun"/>
                <w:iCs/>
                <w:sz w:val="20"/>
                <w:szCs w:val="20"/>
              </w:rPr>
            </w:pPr>
            <w:r w:rsidRPr="00A03B1B">
              <w:rPr>
                <w:rFonts w:eastAsia="SimSun"/>
                <w:i/>
                <w:iCs/>
                <w:sz w:val="20"/>
                <w:szCs w:val="20"/>
              </w:rPr>
              <w:t>d</w:t>
            </w:r>
          </w:p>
        </w:tc>
        <w:tc>
          <w:tcPr>
            <w:tcW w:w="407" w:type="pct"/>
          </w:tcPr>
          <w:p w14:paraId="45916DE3" w14:textId="77777777" w:rsidR="00A03B1B" w:rsidRPr="00A03B1B" w:rsidRDefault="00A03B1B" w:rsidP="00A03B1B">
            <w:pPr>
              <w:spacing w:after="60"/>
              <w:jc w:val="center"/>
              <w:rPr>
                <w:rFonts w:eastAsia="SimSun"/>
                <w:iCs/>
                <w:sz w:val="20"/>
                <w:szCs w:val="20"/>
              </w:rPr>
            </w:pPr>
            <w:r w:rsidRPr="00A03B1B">
              <w:rPr>
                <w:rFonts w:eastAsia="SimSun"/>
                <w:iCs/>
                <w:sz w:val="20"/>
                <w:szCs w:val="20"/>
              </w:rPr>
              <w:t>None</w:t>
            </w:r>
          </w:p>
        </w:tc>
        <w:tc>
          <w:tcPr>
            <w:tcW w:w="3567" w:type="pct"/>
          </w:tcPr>
          <w:p w14:paraId="77317A00" w14:textId="77777777" w:rsidR="00A03B1B" w:rsidRPr="00A03B1B" w:rsidRDefault="00A03B1B" w:rsidP="00A03B1B">
            <w:pPr>
              <w:spacing w:after="60"/>
              <w:rPr>
                <w:rFonts w:eastAsia="SimSun"/>
                <w:iCs/>
                <w:sz w:val="20"/>
                <w:szCs w:val="20"/>
              </w:rPr>
            </w:pPr>
            <w:r w:rsidRPr="00A03B1B">
              <w:rPr>
                <w:rFonts w:eastAsia="SimSun"/>
                <w:iCs/>
                <w:sz w:val="20"/>
                <w:szCs w:val="20"/>
              </w:rPr>
              <w:t>An Operating Day containing the RUC-commitment.</w:t>
            </w:r>
          </w:p>
        </w:tc>
      </w:tr>
      <w:tr w:rsidR="00A03B1B" w:rsidRPr="00A03B1B" w14:paraId="23C878FF" w14:textId="77777777" w:rsidTr="00B31BB1">
        <w:trPr>
          <w:cantSplit/>
        </w:trPr>
        <w:tc>
          <w:tcPr>
            <w:tcW w:w="1026" w:type="pct"/>
          </w:tcPr>
          <w:p w14:paraId="7BD8B354" w14:textId="77777777" w:rsidR="00A03B1B" w:rsidRPr="00A03B1B" w:rsidRDefault="00A03B1B" w:rsidP="00A03B1B">
            <w:pPr>
              <w:spacing w:after="60"/>
              <w:rPr>
                <w:rFonts w:eastAsia="SimSun"/>
                <w:iCs/>
                <w:sz w:val="20"/>
                <w:szCs w:val="20"/>
              </w:rPr>
            </w:pPr>
            <w:r w:rsidRPr="00A03B1B">
              <w:rPr>
                <w:rFonts w:eastAsia="SimSun"/>
                <w:i/>
                <w:iCs/>
                <w:sz w:val="20"/>
                <w:szCs w:val="20"/>
              </w:rPr>
              <w:t>h</w:t>
            </w:r>
          </w:p>
        </w:tc>
        <w:tc>
          <w:tcPr>
            <w:tcW w:w="407" w:type="pct"/>
          </w:tcPr>
          <w:p w14:paraId="4364872A" w14:textId="77777777" w:rsidR="00A03B1B" w:rsidRPr="00A03B1B" w:rsidRDefault="00A03B1B" w:rsidP="00A03B1B">
            <w:pPr>
              <w:spacing w:after="60"/>
              <w:jc w:val="center"/>
              <w:rPr>
                <w:rFonts w:eastAsia="SimSun"/>
                <w:iCs/>
                <w:sz w:val="20"/>
                <w:szCs w:val="20"/>
              </w:rPr>
            </w:pPr>
            <w:r w:rsidRPr="00A03B1B">
              <w:rPr>
                <w:rFonts w:eastAsia="SimSun"/>
                <w:iCs/>
                <w:sz w:val="20"/>
                <w:szCs w:val="20"/>
              </w:rPr>
              <w:t>None</w:t>
            </w:r>
          </w:p>
        </w:tc>
        <w:tc>
          <w:tcPr>
            <w:tcW w:w="3567" w:type="pct"/>
          </w:tcPr>
          <w:p w14:paraId="02A23499" w14:textId="77777777" w:rsidR="00A03B1B" w:rsidRPr="00A03B1B" w:rsidRDefault="00A03B1B" w:rsidP="00A03B1B">
            <w:pPr>
              <w:spacing w:after="60"/>
              <w:rPr>
                <w:rFonts w:eastAsia="SimSun"/>
                <w:iCs/>
                <w:sz w:val="20"/>
                <w:szCs w:val="20"/>
              </w:rPr>
            </w:pPr>
            <w:r w:rsidRPr="00A03B1B">
              <w:rPr>
                <w:rFonts w:eastAsia="SimSun"/>
                <w:iCs/>
                <w:sz w:val="20"/>
                <w:szCs w:val="20"/>
              </w:rPr>
              <w:t>An hour in the RUC-commitment period.</w:t>
            </w:r>
          </w:p>
        </w:tc>
      </w:tr>
    </w:tbl>
    <w:p w14:paraId="5CD696F2" w14:textId="77777777" w:rsidR="00A03B1B" w:rsidRPr="00A03B1B" w:rsidRDefault="00A03B1B" w:rsidP="00A03B1B">
      <w:pPr>
        <w:keepNext/>
        <w:widowControl w:val="0"/>
        <w:tabs>
          <w:tab w:val="left" w:pos="1260"/>
        </w:tabs>
        <w:spacing w:before="480" w:after="240"/>
        <w:ind w:left="1267" w:hanging="1267"/>
        <w:outlineLvl w:val="3"/>
        <w:rPr>
          <w:b/>
          <w:bCs/>
          <w:snapToGrid w:val="0"/>
          <w:szCs w:val="20"/>
        </w:rPr>
      </w:pPr>
      <w:bookmarkStart w:id="598" w:name="_Toc400547187"/>
      <w:bookmarkStart w:id="599" w:name="_Toc405384292"/>
      <w:bookmarkStart w:id="600" w:name="_Toc405543559"/>
      <w:bookmarkStart w:id="601" w:name="_Toc428178068"/>
      <w:bookmarkStart w:id="602" w:name="_Toc440872699"/>
      <w:bookmarkStart w:id="603" w:name="_Toc458766244"/>
      <w:bookmarkStart w:id="604" w:name="_Toc459292649"/>
      <w:bookmarkStart w:id="605" w:name="_Toc60038356"/>
      <w:bookmarkStart w:id="606" w:name="_Toc400547191"/>
      <w:bookmarkStart w:id="607" w:name="_Toc405384296"/>
      <w:bookmarkStart w:id="608" w:name="_Toc405543563"/>
      <w:bookmarkStart w:id="609" w:name="_Toc428178072"/>
      <w:bookmarkStart w:id="610" w:name="_Toc440872703"/>
      <w:bookmarkStart w:id="611" w:name="_Toc458766248"/>
      <w:bookmarkStart w:id="612" w:name="_Toc459292653"/>
      <w:bookmarkStart w:id="613" w:name="_Toc60038360"/>
      <w:r w:rsidRPr="00A03B1B">
        <w:rPr>
          <w:b/>
          <w:bCs/>
          <w:snapToGrid w:val="0"/>
          <w:szCs w:val="20"/>
        </w:rPr>
        <w:t>5.7.1.1</w:t>
      </w:r>
      <w:r w:rsidRPr="00A03B1B">
        <w:rPr>
          <w:b/>
          <w:bCs/>
          <w:snapToGrid w:val="0"/>
          <w:szCs w:val="20"/>
        </w:rPr>
        <w:tab/>
        <w:t>RUC Guarantee</w:t>
      </w:r>
      <w:bookmarkEnd w:id="598"/>
      <w:bookmarkEnd w:id="599"/>
      <w:bookmarkEnd w:id="600"/>
      <w:bookmarkEnd w:id="601"/>
      <w:bookmarkEnd w:id="602"/>
      <w:bookmarkEnd w:id="603"/>
      <w:bookmarkEnd w:id="604"/>
      <w:bookmarkEnd w:id="605"/>
    </w:p>
    <w:p w14:paraId="2F699742" w14:textId="77777777" w:rsidR="00A03B1B" w:rsidRPr="00A03B1B" w:rsidRDefault="00A03B1B" w:rsidP="00A03B1B">
      <w:pPr>
        <w:spacing w:after="240"/>
        <w:ind w:left="720" w:hanging="720"/>
        <w:rPr>
          <w:szCs w:val="20"/>
        </w:rPr>
      </w:pPr>
      <w:r w:rsidRPr="00A03B1B">
        <w:rPr>
          <w:szCs w:val="20"/>
        </w:rPr>
        <w:t>(1)</w:t>
      </w:r>
      <w:r w:rsidRPr="00A03B1B">
        <w:rPr>
          <w:szCs w:val="20"/>
        </w:rPr>
        <w:tab/>
      </w:r>
      <w:r w:rsidRPr="00A03B1B">
        <w:rPr>
          <w:iCs/>
          <w:szCs w:val="20"/>
        </w:rPr>
        <w:t xml:space="preserve">The allowable Startup Costs and minimum-energy costs of a Resource committed by RUC is the RUC Guarantee. </w:t>
      </w:r>
      <w:r w:rsidRPr="00A03B1B">
        <w:rPr>
          <w:szCs w:val="20"/>
        </w:rPr>
        <w:t xml:space="preserve"> The RUC Guarantee minimum-energy costs are prorated according to the actual generation when the Resource’s average output during a 15-minute Settlement Interval is below the corresponding LSL.</w:t>
      </w:r>
    </w:p>
    <w:p w14:paraId="00DC948D" w14:textId="77777777" w:rsidR="00A03B1B" w:rsidRPr="00A03B1B" w:rsidRDefault="00A03B1B" w:rsidP="00A03B1B">
      <w:pPr>
        <w:spacing w:after="240"/>
        <w:ind w:left="720" w:hanging="720"/>
        <w:rPr>
          <w:szCs w:val="20"/>
        </w:rPr>
      </w:pPr>
      <w:r w:rsidRPr="00A03B1B">
        <w:rPr>
          <w:szCs w:val="20"/>
        </w:rPr>
        <w:t>(2)</w:t>
      </w:r>
      <w:r w:rsidRPr="00A03B1B">
        <w:rPr>
          <w:szCs w:val="20"/>
        </w:rPr>
        <w:tab/>
        <w:t xml:space="preserve">The SUPR, MEPR and LSL used to calculate the RUC Guarantee for a Combined Cycle Train are the SUPR, MEPR and LSL that correspond to the Combined Cycle Generation Resource, within the Combined Cycle Train, that is RUC-committed for the hour.  If the RUC-Committed Interval is a RUC for Additional Capacity (RUCAC)-Interval, then the SUPR, MEPR, and LSL that corresponds to the QSE-committed </w:t>
      </w:r>
      <w:ins w:id="614" w:author="ERCOT" w:date="2024-05-20T15:10:00Z">
        <w:r w:rsidRPr="00A03B1B">
          <w:rPr>
            <w:szCs w:val="20"/>
          </w:rPr>
          <w:t>or DRRS</w:t>
        </w:r>
      </w:ins>
      <w:ins w:id="615" w:author="ERCOT" w:date="2024-05-29T08:19:00Z">
        <w:r w:rsidRPr="00A03B1B">
          <w:rPr>
            <w:szCs w:val="20"/>
          </w:rPr>
          <w:t>-</w:t>
        </w:r>
      </w:ins>
      <w:ins w:id="616" w:author="ERCOT" w:date="2024-05-20T15:10:00Z">
        <w:r w:rsidRPr="00A03B1B">
          <w:rPr>
            <w:szCs w:val="20"/>
          </w:rPr>
          <w:t xml:space="preserve">deployed </w:t>
        </w:r>
      </w:ins>
      <w:r w:rsidRPr="00A03B1B">
        <w:rPr>
          <w:szCs w:val="20"/>
        </w:rPr>
        <w:t>Combined Cycle Generation Resource is also used to calculate RUC Guarantee for a Combined Cycle Train.</w:t>
      </w:r>
    </w:p>
    <w:p w14:paraId="293B82F9" w14:textId="77777777" w:rsidR="00A03B1B" w:rsidRPr="00A03B1B" w:rsidRDefault="00A03B1B" w:rsidP="00A03B1B">
      <w:pPr>
        <w:spacing w:after="240"/>
        <w:ind w:left="720" w:hanging="720"/>
        <w:rPr>
          <w:szCs w:val="20"/>
        </w:rPr>
      </w:pPr>
      <w:r w:rsidRPr="00A03B1B">
        <w:rPr>
          <w:iCs/>
          <w:szCs w:val="20"/>
        </w:rPr>
        <w:t>(3)</w:t>
      </w:r>
      <w:r w:rsidRPr="00A03B1B">
        <w:rPr>
          <w:iCs/>
          <w:szCs w:val="20"/>
        </w:rPr>
        <w:tab/>
        <w:t xml:space="preserve">For an Aggregate Generation Resource (AGR), the Startup Cost shall be scaled according to the </w:t>
      </w:r>
      <w:r w:rsidRPr="00A03B1B">
        <w:rPr>
          <w:szCs w:val="20"/>
        </w:rPr>
        <w:t>maximum number of its generators online during a contiguous block of RUC-committed intervals, as indicated by telemetry, compared to the total number of generators registered to the AGR and used in the approved verifiable cost for the AGR.</w:t>
      </w:r>
    </w:p>
    <w:p w14:paraId="6B1C4234" w14:textId="77777777" w:rsidR="00A03B1B" w:rsidRPr="00A03B1B" w:rsidRDefault="00A03B1B" w:rsidP="00A03B1B">
      <w:pPr>
        <w:spacing w:after="240"/>
        <w:ind w:left="720" w:hanging="720"/>
        <w:rPr>
          <w:szCs w:val="20"/>
        </w:rPr>
      </w:pPr>
      <w:r w:rsidRPr="00A03B1B">
        <w:rPr>
          <w:szCs w:val="20"/>
        </w:rPr>
        <w:t>(4)</w:t>
      </w:r>
      <w:r w:rsidRPr="00A03B1B">
        <w:rPr>
          <w:szCs w:val="20"/>
        </w:rPr>
        <w:tab/>
        <w:t>The RUC Guarantee is calculated for non-Combined Cycle Trains as follows:</w:t>
      </w:r>
      <w:r w:rsidRPr="00A03B1B">
        <w:rPr>
          <w:szCs w:val="20"/>
          <w:highlight w:val="green"/>
        </w:rPr>
        <w:t xml:space="preserve"> </w:t>
      </w:r>
    </w:p>
    <w:p w14:paraId="3624AFA0" w14:textId="77777777" w:rsidR="00A03B1B" w:rsidRPr="00A03B1B" w:rsidRDefault="00A03B1B" w:rsidP="00A03B1B">
      <w:pPr>
        <w:tabs>
          <w:tab w:val="left" w:pos="2340"/>
          <w:tab w:val="left" w:pos="2880"/>
        </w:tabs>
        <w:spacing w:after="240"/>
        <w:ind w:left="3067" w:hanging="2347"/>
        <w:rPr>
          <w:b/>
          <w:bCs/>
        </w:rPr>
      </w:pPr>
      <w:r w:rsidRPr="00A03B1B">
        <w:rPr>
          <w:b/>
          <w:bCs/>
        </w:rPr>
        <w:t xml:space="preserve">RUCG </w:t>
      </w:r>
      <w:r w:rsidRPr="00A03B1B">
        <w:rPr>
          <w:b/>
          <w:bCs/>
          <w:i/>
          <w:iCs/>
          <w:vertAlign w:val="subscript"/>
        </w:rPr>
        <w:t>q, r, d</w:t>
      </w:r>
      <w:r w:rsidRPr="00A03B1B">
        <w:rPr>
          <w:b/>
          <w:lang w:val="x-none" w:eastAsia="x-none"/>
        </w:rPr>
        <w:tab/>
      </w:r>
      <w:r w:rsidRPr="00A03B1B">
        <w:rPr>
          <w:b/>
          <w:bCs/>
        </w:rPr>
        <w:t>=</w:t>
      </w:r>
      <w:r w:rsidRPr="00A03B1B">
        <w:rPr>
          <w:b/>
          <w:lang w:val="x-none" w:eastAsia="x-none"/>
        </w:rPr>
        <w:tab/>
      </w:r>
      <w:r w:rsidRPr="00A03B1B">
        <w:rPr>
          <w:b/>
          <w:bCs/>
        </w:rPr>
        <w:t xml:space="preserve"> </w:t>
      </w:r>
      <w:r w:rsidRPr="00A03B1B">
        <w:rPr>
          <w:b/>
          <w:position w:val="-20"/>
          <w:lang w:val="pt-BR" w:eastAsia="x-none"/>
        </w:rPr>
        <w:object w:dxaOrig="220" w:dyaOrig="440" w14:anchorId="59996DD3">
          <v:shape id="_x0000_i1027" type="#_x0000_t75" style="width:9pt;height:23.4pt" o:ole="">
            <v:imagedata r:id="rId19" o:title=""/>
          </v:shape>
          <o:OLEObject Type="Embed" ProgID="Equation.3" ShapeID="_x0000_i1027" DrawAspect="Content" ObjectID="_1831281550" r:id="rId20"/>
        </w:object>
      </w:r>
      <w:r w:rsidRPr="00A03B1B">
        <w:rPr>
          <w:b/>
          <w:bCs/>
        </w:rPr>
        <w:t xml:space="preserve">(SUPR </w:t>
      </w:r>
      <w:r w:rsidRPr="00A03B1B">
        <w:rPr>
          <w:b/>
          <w:bCs/>
          <w:i/>
          <w:iCs/>
          <w:vertAlign w:val="subscript"/>
        </w:rPr>
        <w:t>q, r, s</w:t>
      </w:r>
      <w:r w:rsidRPr="00A03B1B">
        <w:rPr>
          <w:b/>
          <w:bCs/>
        </w:rPr>
        <w:t xml:space="preserve"> * RUCSUFLAG </w:t>
      </w:r>
      <w:r w:rsidRPr="00A03B1B">
        <w:rPr>
          <w:b/>
          <w:bCs/>
          <w:i/>
          <w:iCs/>
          <w:vertAlign w:val="subscript"/>
        </w:rPr>
        <w:t>q, r, s</w:t>
      </w:r>
      <w:r w:rsidRPr="00A03B1B">
        <w:rPr>
          <w:b/>
          <w:bCs/>
        </w:rPr>
        <w:t xml:space="preserve">) + </w:t>
      </w:r>
      <w:r w:rsidRPr="00A03B1B">
        <w:rPr>
          <w:b/>
          <w:position w:val="-20"/>
          <w:lang w:val="x-none" w:eastAsia="x-none"/>
        </w:rPr>
        <w:object w:dxaOrig="220" w:dyaOrig="440" w14:anchorId="6E171C2B">
          <v:shape id="_x0000_i1028" type="#_x0000_t75" style="width:11.4pt;height:20.4pt" o:ole="">
            <v:imagedata r:id="rId21" o:title=""/>
          </v:shape>
          <o:OLEObject Type="Embed" ProgID="Equation.3" ShapeID="_x0000_i1028" DrawAspect="Content" ObjectID="_1831281551" r:id="rId22"/>
        </w:object>
      </w:r>
      <w:r w:rsidRPr="00A03B1B">
        <w:rPr>
          <w:b/>
          <w:bCs/>
        </w:rPr>
        <w:t xml:space="preserve">(MEPR </w:t>
      </w:r>
      <w:r w:rsidRPr="00A03B1B">
        <w:rPr>
          <w:b/>
          <w:bCs/>
          <w:i/>
          <w:iCs/>
          <w:vertAlign w:val="subscript"/>
        </w:rPr>
        <w:t>q, r, i</w:t>
      </w:r>
      <w:r w:rsidRPr="00A03B1B">
        <w:rPr>
          <w:b/>
          <w:bCs/>
        </w:rPr>
        <w:t xml:space="preserve"> * Min ((LSL </w:t>
      </w:r>
      <w:r w:rsidRPr="00A03B1B">
        <w:rPr>
          <w:b/>
          <w:bCs/>
          <w:i/>
          <w:iCs/>
          <w:vertAlign w:val="subscript"/>
        </w:rPr>
        <w:t>q, r, i</w:t>
      </w:r>
      <w:r w:rsidRPr="00A03B1B">
        <w:rPr>
          <w:b/>
          <w:bCs/>
        </w:rPr>
        <w:t xml:space="preserve"> * (¼)), RTMG </w:t>
      </w:r>
      <w:r w:rsidRPr="00A03B1B">
        <w:rPr>
          <w:b/>
          <w:bCs/>
          <w:i/>
          <w:iCs/>
          <w:vertAlign w:val="subscript"/>
        </w:rPr>
        <w:t>q, r, i</w:t>
      </w:r>
      <w:r w:rsidRPr="00A03B1B">
        <w:rPr>
          <w:b/>
          <w:bCs/>
        </w:rPr>
        <w:t>))</w:t>
      </w:r>
    </w:p>
    <w:p w14:paraId="3872708E" w14:textId="77777777" w:rsidR="00A03B1B" w:rsidRPr="00A03B1B" w:rsidRDefault="00A03B1B" w:rsidP="00A03B1B">
      <w:pPr>
        <w:spacing w:after="240"/>
        <w:ind w:left="720" w:hanging="720"/>
        <w:rPr>
          <w:szCs w:val="20"/>
        </w:rPr>
      </w:pPr>
      <w:r w:rsidRPr="00A03B1B">
        <w:rPr>
          <w:szCs w:val="20"/>
        </w:rPr>
        <w:t>(5)</w:t>
      </w:r>
      <w:r w:rsidRPr="00A03B1B">
        <w:rPr>
          <w:szCs w:val="20"/>
        </w:rPr>
        <w:tab/>
        <w:t>The RUC Guarantee is calculated for Combined Cycle Trains as follows:</w:t>
      </w:r>
    </w:p>
    <w:p w14:paraId="1954D2DA" w14:textId="0A97C43F" w:rsidR="00A03B1B" w:rsidRPr="00A03B1B" w:rsidRDefault="00A03B1B" w:rsidP="00A03B1B">
      <w:pPr>
        <w:tabs>
          <w:tab w:val="left" w:pos="1440"/>
          <w:tab w:val="left" w:pos="2340"/>
        </w:tabs>
        <w:spacing w:after="240"/>
        <w:ind w:left="720"/>
      </w:pPr>
      <w:r w:rsidRPr="00A03B1B">
        <w:t xml:space="preserve">RUCG </w:t>
      </w:r>
      <w:r w:rsidRPr="00A03B1B">
        <w:rPr>
          <w:i/>
          <w:iCs/>
          <w:vertAlign w:val="subscript"/>
        </w:rPr>
        <w:t>q, r, d</w:t>
      </w:r>
      <w:r w:rsidRPr="00A03B1B">
        <w:rPr>
          <w:bCs/>
          <w:iCs/>
          <w:szCs w:val="20"/>
          <w:lang w:val="x-none" w:eastAsia="x-none"/>
        </w:rPr>
        <w:tab/>
      </w:r>
      <w:r w:rsidRPr="00A03B1B">
        <w:t>=</w:t>
      </w:r>
      <w:r w:rsidRPr="00A03B1B">
        <w:rPr>
          <w:bCs/>
          <w:iCs/>
          <w:szCs w:val="20"/>
          <w:lang w:val="x-none" w:eastAsia="x-none"/>
        </w:rPr>
        <w:tab/>
      </w:r>
      <w:r w:rsidRPr="00A03B1B">
        <w:fldChar w:fldCharType="begin"/>
      </w:r>
      <w:r w:rsidRPr="00A03B1B">
        <w:fldChar w:fldCharType="separate"/>
      </w:r>
      <w:r w:rsidRPr="00A03B1B">
        <w:rPr>
          <w:b/>
          <w:i/>
          <w:noProof/>
          <w:position w:val="-20"/>
          <w:szCs w:val="20"/>
        </w:rPr>
        <w:drawing>
          <wp:inline distT="0" distB="0" distL="0" distR="0" wp14:anchorId="28FEE954" wp14:editId="1B1187E9">
            <wp:extent cx="114300" cy="274320"/>
            <wp:effectExtent l="0" t="0" r="0" b="0"/>
            <wp:docPr id="1067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4300" cy="274320"/>
                    </a:xfrm>
                    <a:prstGeom prst="rect">
                      <a:avLst/>
                    </a:prstGeom>
                    <a:noFill/>
                    <a:ln>
                      <a:noFill/>
                    </a:ln>
                  </pic:spPr>
                </pic:pic>
              </a:graphicData>
            </a:graphic>
          </wp:inline>
        </w:drawing>
      </w:r>
      <w:r w:rsidRPr="00A03B1B">
        <w:fldChar w:fldCharType="end"/>
      </w:r>
      <w:r w:rsidRPr="00A03B1B">
        <w:t xml:space="preserve">(SUPR </w:t>
      </w:r>
      <w:r w:rsidRPr="00A03B1B">
        <w:rPr>
          <w:i/>
          <w:iCs/>
          <w:vertAlign w:val="subscript"/>
        </w:rPr>
        <w:t xml:space="preserve">q, r, </w:t>
      </w:r>
      <w:r w:rsidRPr="00A03B1B">
        <w:rPr>
          <w:vertAlign w:val="subscript"/>
        </w:rPr>
        <w:t>s</w:t>
      </w:r>
      <w:r w:rsidRPr="00A03B1B">
        <w:t xml:space="preserve"> * RUCSUFLAG </w:t>
      </w:r>
      <w:r w:rsidRPr="00A03B1B">
        <w:rPr>
          <w:i/>
          <w:iCs/>
          <w:vertAlign w:val="subscript"/>
        </w:rPr>
        <w:t xml:space="preserve">q, r, </w:t>
      </w:r>
      <w:r w:rsidRPr="00A03B1B">
        <w:rPr>
          <w:vertAlign w:val="subscript"/>
        </w:rPr>
        <w:t>s</w:t>
      </w:r>
      <w:r w:rsidRPr="00A03B1B">
        <w:t xml:space="preserve">) + </w:t>
      </w:r>
    </w:p>
    <w:p w14:paraId="6629B1CF" w14:textId="1485C363" w:rsidR="00A03B1B" w:rsidRPr="00A03B1B" w:rsidRDefault="00A03B1B" w:rsidP="00A03B1B">
      <w:pPr>
        <w:tabs>
          <w:tab w:val="left" w:pos="2340"/>
          <w:tab w:val="left" w:pos="2880"/>
        </w:tabs>
        <w:spacing w:after="240"/>
        <w:ind w:left="3067" w:hanging="2347"/>
      </w:pPr>
      <w:r w:rsidRPr="00A03B1B">
        <w:rPr>
          <w:bCs/>
          <w:szCs w:val="20"/>
          <w:lang w:val="x-none" w:eastAsia="x-none"/>
        </w:rPr>
        <w:tab/>
      </w:r>
      <w:r w:rsidRPr="00A03B1B">
        <w:rPr>
          <w:b/>
          <w:bCs/>
          <w:i/>
          <w:szCs w:val="20"/>
          <w:lang w:val="x-none" w:eastAsia="x-none"/>
        </w:rPr>
        <w:tab/>
      </w:r>
      <w:r w:rsidRPr="00A03B1B">
        <w:rPr>
          <w:b/>
          <w:i/>
          <w:noProof/>
          <w:position w:val="-20"/>
          <w:szCs w:val="20"/>
        </w:rPr>
        <w:drawing>
          <wp:inline distT="0" distB="0" distL="0" distR="0" wp14:anchorId="72F79118" wp14:editId="36C3E71B">
            <wp:extent cx="144780" cy="289560"/>
            <wp:effectExtent l="0" t="0" r="0" b="0"/>
            <wp:docPr id="1067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4780" cy="289560"/>
                    </a:xfrm>
                    <a:prstGeom prst="rect">
                      <a:avLst/>
                    </a:prstGeom>
                    <a:noFill/>
                    <a:ln>
                      <a:noFill/>
                    </a:ln>
                  </pic:spPr>
                </pic:pic>
              </a:graphicData>
            </a:graphic>
          </wp:inline>
        </w:drawing>
      </w:r>
      <w:r w:rsidRPr="00A03B1B">
        <w:t xml:space="preserve">(MAX (0, SUPR - SUPR)) + </w:t>
      </w:r>
      <w:r w:rsidRPr="00A03B1B">
        <w:rPr>
          <w:noProof/>
          <w:position w:val="-20"/>
          <w:szCs w:val="20"/>
        </w:rPr>
        <w:drawing>
          <wp:inline distT="0" distB="0" distL="0" distR="0" wp14:anchorId="0989C670" wp14:editId="6A5A9348">
            <wp:extent cx="144780" cy="274320"/>
            <wp:effectExtent l="0" t="0" r="0" b="0"/>
            <wp:docPr id="1067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A03B1B">
        <w:t>(RUCGME</w:t>
      </w:r>
      <w:r w:rsidRPr="00A03B1B">
        <w:rPr>
          <w:i/>
          <w:iCs/>
          <w:vertAlign w:val="subscript"/>
          <w:lang w:val="it-IT"/>
        </w:rPr>
        <w:t xml:space="preserve"> q, r, i</w:t>
      </w:r>
      <w:r w:rsidRPr="00A03B1B">
        <w:t>)</w:t>
      </w:r>
    </w:p>
    <w:p w14:paraId="68975060" w14:textId="77777777" w:rsidR="00A03B1B" w:rsidRPr="00A03B1B" w:rsidRDefault="00A03B1B" w:rsidP="00A03B1B">
      <w:pPr>
        <w:spacing w:after="240"/>
        <w:ind w:firstLine="720"/>
        <w:rPr>
          <w:iCs/>
          <w:szCs w:val="20"/>
        </w:rPr>
      </w:pPr>
      <w:r w:rsidRPr="00A03B1B">
        <w:rPr>
          <w:iCs/>
          <w:szCs w:val="20"/>
        </w:rPr>
        <w:t>Where,</w:t>
      </w:r>
    </w:p>
    <w:p w14:paraId="0FF36E96" w14:textId="77777777" w:rsidR="00A03B1B" w:rsidRPr="00A03B1B" w:rsidRDefault="00A03B1B" w:rsidP="00A03B1B">
      <w:pPr>
        <w:spacing w:after="240"/>
        <w:ind w:left="720" w:hanging="720"/>
        <w:rPr>
          <w:b/>
          <w:bCs/>
          <w:iCs/>
        </w:rPr>
      </w:pPr>
      <w:r w:rsidRPr="00A03B1B">
        <w:rPr>
          <w:iCs/>
          <w:szCs w:val="20"/>
        </w:rPr>
        <w:tab/>
        <w:t>If a Combined Cycle Train transitions to a RUC-committed configuration from a QSE-committed</w:t>
      </w:r>
      <w:ins w:id="617" w:author="ERCOT" w:date="2024-05-20T11:15:00Z">
        <w:r w:rsidRPr="00A03B1B">
          <w:rPr>
            <w:iCs/>
            <w:szCs w:val="20"/>
          </w:rPr>
          <w:t>, DRRS</w:t>
        </w:r>
      </w:ins>
      <w:ins w:id="618" w:author="ERCOT" w:date="2024-05-29T07:36:00Z">
        <w:r w:rsidRPr="00A03B1B">
          <w:rPr>
            <w:iCs/>
            <w:szCs w:val="20"/>
          </w:rPr>
          <w:t>-</w:t>
        </w:r>
      </w:ins>
      <w:ins w:id="619" w:author="ERCOT" w:date="2024-05-20T11:15:00Z">
        <w:r w:rsidRPr="00A03B1B">
          <w:rPr>
            <w:iCs/>
            <w:szCs w:val="20"/>
          </w:rPr>
          <w:t>deployed</w:t>
        </w:r>
      </w:ins>
      <w:ins w:id="620" w:author="ERCOT" w:date="2024-05-29T07:36:00Z">
        <w:r w:rsidRPr="00A03B1B">
          <w:rPr>
            <w:iCs/>
            <w:szCs w:val="20"/>
          </w:rPr>
          <w:t>,</w:t>
        </w:r>
      </w:ins>
      <w:r w:rsidRPr="00A03B1B">
        <w:rPr>
          <w:iCs/>
          <w:szCs w:val="20"/>
        </w:rPr>
        <w:t xml:space="preserve"> or other RUC-committed configuration between two contiguous hours, or to a RUC-committed configuration from a QSE-committed </w:t>
      </w:r>
      <w:ins w:id="621" w:author="ERCOT" w:date="2024-05-20T11:15:00Z">
        <w:r w:rsidRPr="00A03B1B">
          <w:rPr>
            <w:iCs/>
            <w:szCs w:val="20"/>
          </w:rPr>
          <w:t>or DRRS</w:t>
        </w:r>
      </w:ins>
      <w:ins w:id="622" w:author="ERCOT" w:date="2024-05-29T07:36:00Z">
        <w:r w:rsidRPr="00A03B1B">
          <w:rPr>
            <w:iCs/>
            <w:szCs w:val="20"/>
          </w:rPr>
          <w:t>-</w:t>
        </w:r>
      </w:ins>
      <w:ins w:id="623" w:author="ERCOT" w:date="2024-05-20T11:15:00Z">
        <w:r w:rsidRPr="00A03B1B">
          <w:rPr>
            <w:iCs/>
            <w:szCs w:val="20"/>
          </w:rPr>
          <w:t>de</w:t>
        </w:r>
      </w:ins>
      <w:ins w:id="624" w:author="ERCOT" w:date="2024-05-20T11:16:00Z">
        <w:r w:rsidRPr="00A03B1B">
          <w:rPr>
            <w:iCs/>
            <w:szCs w:val="20"/>
          </w:rPr>
          <w:t xml:space="preserve">ployed </w:t>
        </w:r>
      </w:ins>
      <w:r w:rsidRPr="00A03B1B">
        <w:rPr>
          <w:iCs/>
          <w:szCs w:val="20"/>
        </w:rPr>
        <w:t>configuration within the same hour due to a RUCAC, the transition is calculated as follows:</w:t>
      </w:r>
    </w:p>
    <w:p w14:paraId="08E61FB3" w14:textId="77777777" w:rsidR="00A03B1B" w:rsidRPr="00A03B1B" w:rsidRDefault="00A03B1B" w:rsidP="00A03B1B">
      <w:pPr>
        <w:tabs>
          <w:tab w:val="left" w:pos="1440"/>
          <w:tab w:val="left" w:pos="2340"/>
        </w:tabs>
        <w:spacing w:after="240"/>
        <w:ind w:left="720"/>
        <w:rPr>
          <w:b/>
          <w:bCs/>
          <w:iCs/>
        </w:rPr>
      </w:pPr>
      <w:r w:rsidRPr="00A03B1B">
        <w:rPr>
          <w:bCs/>
          <w:lang w:val="x-none" w:eastAsia="x-none"/>
        </w:rPr>
        <w:lastRenderedPageBreak/>
        <w:t>MAX (0, SUPR</w:t>
      </w:r>
      <w:r w:rsidRPr="00A03B1B">
        <w:rPr>
          <w:bCs/>
          <w:lang w:eastAsia="x-none"/>
        </w:rPr>
        <w:t xml:space="preserve"> </w:t>
      </w:r>
      <w:r w:rsidRPr="00A03B1B">
        <w:rPr>
          <w:bCs/>
          <w:i/>
          <w:vertAlign w:val="subscript"/>
          <w:lang w:val="x-none" w:eastAsia="x-none"/>
        </w:rPr>
        <w:t>afterCCGR</w:t>
      </w:r>
      <w:r w:rsidRPr="00A03B1B">
        <w:rPr>
          <w:bCs/>
          <w:lang w:val="x-none" w:eastAsia="x-none"/>
        </w:rPr>
        <w:t xml:space="preserve"> – SUPR</w:t>
      </w:r>
      <w:r w:rsidRPr="00A03B1B">
        <w:rPr>
          <w:bCs/>
          <w:lang w:eastAsia="x-none"/>
        </w:rPr>
        <w:t xml:space="preserve"> </w:t>
      </w:r>
      <w:r w:rsidRPr="00A03B1B">
        <w:rPr>
          <w:bCs/>
          <w:i/>
          <w:vertAlign w:val="subscript"/>
          <w:lang w:val="x-none" w:eastAsia="x-none"/>
        </w:rPr>
        <w:t>beforeCCGR</w:t>
      </w:r>
      <w:r w:rsidRPr="00A03B1B">
        <w:rPr>
          <w:bCs/>
          <w:lang w:val="x-none" w:eastAsia="x-none"/>
        </w:rPr>
        <w:t>)</w:t>
      </w:r>
    </w:p>
    <w:p w14:paraId="7F5ADA22" w14:textId="77777777" w:rsidR="00A03B1B" w:rsidRPr="00A03B1B" w:rsidRDefault="00A03B1B" w:rsidP="00A03B1B">
      <w:pPr>
        <w:spacing w:after="240"/>
        <w:ind w:left="720" w:hanging="720"/>
        <w:rPr>
          <w:b/>
          <w:bCs/>
          <w:iCs/>
        </w:rPr>
      </w:pPr>
      <w:r w:rsidRPr="00A03B1B">
        <w:rPr>
          <w:iCs/>
          <w:szCs w:val="20"/>
        </w:rPr>
        <w:tab/>
        <w:t xml:space="preserve">If a Combined Cycle Train transitions to a QSE-committed </w:t>
      </w:r>
      <w:ins w:id="625" w:author="ERCOT" w:date="2024-05-20T15:13:00Z">
        <w:r w:rsidRPr="00A03B1B">
          <w:rPr>
            <w:iCs/>
            <w:szCs w:val="20"/>
          </w:rPr>
          <w:t>or DRRS</w:t>
        </w:r>
      </w:ins>
      <w:ins w:id="626" w:author="ERCOT" w:date="2024-05-29T07:36:00Z">
        <w:r w:rsidRPr="00A03B1B">
          <w:rPr>
            <w:iCs/>
            <w:szCs w:val="20"/>
          </w:rPr>
          <w:t>-</w:t>
        </w:r>
      </w:ins>
      <w:ins w:id="627" w:author="ERCOT" w:date="2024-05-20T15:13:00Z">
        <w:r w:rsidRPr="00A03B1B">
          <w:rPr>
            <w:iCs/>
            <w:szCs w:val="20"/>
          </w:rPr>
          <w:t xml:space="preserve">deployed </w:t>
        </w:r>
      </w:ins>
      <w:r w:rsidRPr="00A03B1B">
        <w:rPr>
          <w:iCs/>
          <w:szCs w:val="20"/>
        </w:rPr>
        <w:t>configuration from a RUC-committed configuration</w:t>
      </w:r>
      <w:ins w:id="628" w:author="ERCOT" w:date="2024-05-20T15:14:00Z">
        <w:r w:rsidRPr="00A03B1B">
          <w:rPr>
            <w:iCs/>
            <w:szCs w:val="20"/>
          </w:rPr>
          <w:t xml:space="preserve"> between two contiguous hours</w:t>
        </w:r>
      </w:ins>
      <w:r w:rsidRPr="00A03B1B">
        <w:rPr>
          <w:iCs/>
          <w:szCs w:val="20"/>
        </w:rPr>
        <w:t>, the transition is calculated as follows:</w:t>
      </w:r>
    </w:p>
    <w:p w14:paraId="5B6F4ED3" w14:textId="77777777" w:rsidR="00A03B1B" w:rsidRPr="00A03B1B" w:rsidRDefault="00A03B1B" w:rsidP="00A03B1B">
      <w:pPr>
        <w:tabs>
          <w:tab w:val="left" w:pos="1440"/>
          <w:tab w:val="left" w:pos="2340"/>
        </w:tabs>
        <w:spacing w:after="240"/>
        <w:ind w:left="720"/>
        <w:rPr>
          <w:bCs/>
          <w:lang w:val="x-none" w:eastAsia="x-none"/>
        </w:rPr>
      </w:pPr>
      <w:r w:rsidRPr="00A03B1B">
        <w:rPr>
          <w:bCs/>
          <w:lang w:val="x-none" w:eastAsia="x-none"/>
        </w:rPr>
        <w:t>MAX (0, SUPR</w:t>
      </w:r>
      <w:r w:rsidRPr="00A03B1B">
        <w:rPr>
          <w:bCs/>
          <w:lang w:eastAsia="x-none"/>
        </w:rPr>
        <w:t xml:space="preserve"> </w:t>
      </w:r>
      <w:r w:rsidRPr="00A03B1B">
        <w:rPr>
          <w:bCs/>
          <w:i/>
          <w:vertAlign w:val="subscript"/>
          <w:lang w:val="x-none" w:eastAsia="x-none"/>
        </w:rPr>
        <w:t>beforeCCGR</w:t>
      </w:r>
      <w:r w:rsidRPr="00A03B1B">
        <w:rPr>
          <w:bCs/>
          <w:lang w:val="x-none" w:eastAsia="x-none"/>
        </w:rPr>
        <w:t xml:space="preserve"> – SUPR</w:t>
      </w:r>
      <w:r w:rsidRPr="00A03B1B">
        <w:rPr>
          <w:bCs/>
          <w:lang w:eastAsia="x-none"/>
        </w:rPr>
        <w:t xml:space="preserve"> </w:t>
      </w:r>
      <w:r w:rsidRPr="00A03B1B">
        <w:rPr>
          <w:bCs/>
          <w:i/>
          <w:vertAlign w:val="subscript"/>
          <w:lang w:val="x-none" w:eastAsia="x-none"/>
        </w:rPr>
        <w:t>afterCCGR</w:t>
      </w:r>
      <w:r w:rsidRPr="00A03B1B">
        <w:rPr>
          <w:bCs/>
          <w:lang w:val="x-none" w:eastAsia="x-none"/>
        </w:rPr>
        <w:t>)</w:t>
      </w:r>
    </w:p>
    <w:p w14:paraId="582FD3E3" w14:textId="77777777" w:rsidR="00A03B1B" w:rsidRPr="00A03B1B" w:rsidRDefault="00A03B1B" w:rsidP="00A03B1B">
      <w:pPr>
        <w:spacing w:after="240"/>
        <w:ind w:left="720"/>
        <w:rPr>
          <w:szCs w:val="20"/>
        </w:rPr>
      </w:pPr>
      <w:r w:rsidRPr="00A03B1B">
        <w:rPr>
          <w:szCs w:val="20"/>
        </w:rPr>
        <w:t xml:space="preserve">If the interval </w:t>
      </w:r>
      <w:r w:rsidRPr="00A03B1B">
        <w:rPr>
          <w:i/>
          <w:szCs w:val="20"/>
        </w:rPr>
        <w:t>i</w:t>
      </w:r>
      <w:r w:rsidRPr="00A03B1B">
        <w:rPr>
          <w:szCs w:val="20"/>
        </w:rPr>
        <w:t xml:space="preserve"> is a RUC-Committed Interval that is not a RUCAC, then:</w:t>
      </w:r>
    </w:p>
    <w:p w14:paraId="3DE08022" w14:textId="77777777" w:rsidR="00A03B1B" w:rsidRPr="00A03B1B" w:rsidRDefault="00A03B1B" w:rsidP="00A03B1B">
      <w:pPr>
        <w:tabs>
          <w:tab w:val="left" w:pos="1710"/>
        </w:tabs>
        <w:spacing w:after="240"/>
        <w:ind w:left="2610" w:hanging="1890"/>
        <w:rPr>
          <w:szCs w:val="20"/>
        </w:rPr>
      </w:pPr>
      <w:r w:rsidRPr="00A03B1B">
        <w:rPr>
          <w:szCs w:val="20"/>
        </w:rPr>
        <w:t xml:space="preserve">RUCGME </w:t>
      </w:r>
      <w:r w:rsidRPr="00A03B1B">
        <w:rPr>
          <w:i/>
          <w:iCs/>
          <w:szCs w:val="20"/>
          <w:vertAlign w:val="subscript"/>
          <w:lang w:val="it-IT"/>
        </w:rPr>
        <w:t>q, r, i</w:t>
      </w:r>
      <w:r w:rsidRPr="00A03B1B">
        <w:rPr>
          <w:iCs/>
          <w:szCs w:val="20"/>
          <w:lang w:val="it-IT"/>
        </w:rPr>
        <w:tab/>
        <w:t xml:space="preserve">=  </w:t>
      </w:r>
      <w:r w:rsidRPr="00A03B1B">
        <w:rPr>
          <w:iCs/>
          <w:szCs w:val="20"/>
        </w:rPr>
        <w:t xml:space="preserve">MEPR </w:t>
      </w:r>
      <w:r w:rsidRPr="00A03B1B">
        <w:rPr>
          <w:i/>
          <w:iCs/>
          <w:szCs w:val="20"/>
          <w:vertAlign w:val="subscript"/>
        </w:rPr>
        <w:t>q, r, i</w:t>
      </w:r>
      <w:r w:rsidRPr="00A03B1B">
        <w:rPr>
          <w:iCs/>
          <w:szCs w:val="20"/>
        </w:rPr>
        <w:t xml:space="preserve"> * Min ((LSL </w:t>
      </w:r>
      <w:r w:rsidRPr="00A03B1B">
        <w:rPr>
          <w:i/>
          <w:iCs/>
          <w:szCs w:val="20"/>
          <w:vertAlign w:val="subscript"/>
        </w:rPr>
        <w:t>q, r, i</w:t>
      </w:r>
      <w:r w:rsidRPr="00A03B1B">
        <w:rPr>
          <w:iCs/>
          <w:szCs w:val="20"/>
        </w:rPr>
        <w:t xml:space="preserve"> * (¼)), RTMG </w:t>
      </w:r>
      <w:r w:rsidRPr="00A03B1B">
        <w:rPr>
          <w:i/>
          <w:iCs/>
          <w:szCs w:val="20"/>
          <w:vertAlign w:val="subscript"/>
        </w:rPr>
        <w:t>q, r, i</w:t>
      </w:r>
      <w:r w:rsidRPr="00A03B1B">
        <w:rPr>
          <w:iCs/>
          <w:szCs w:val="20"/>
        </w:rPr>
        <w:t>)</w:t>
      </w:r>
    </w:p>
    <w:p w14:paraId="68A07BEE" w14:textId="77777777" w:rsidR="00A03B1B" w:rsidRPr="00A03B1B" w:rsidRDefault="00A03B1B" w:rsidP="00A03B1B">
      <w:pPr>
        <w:spacing w:after="240"/>
        <w:ind w:left="720"/>
      </w:pPr>
      <w:r w:rsidRPr="00A03B1B">
        <w:t xml:space="preserve">If the interval </w:t>
      </w:r>
      <w:r w:rsidRPr="00A03B1B">
        <w:rPr>
          <w:i/>
        </w:rPr>
        <w:t>i</w:t>
      </w:r>
      <w:r w:rsidRPr="00A03B1B">
        <w:t xml:space="preserve"> is a RUCAC of a previously QSE-</w:t>
      </w:r>
      <w:del w:id="629" w:author="ERCOT" w:date="2025-10-24T20:51:00Z">
        <w:r w:rsidRPr="00A03B1B" w:rsidDel="00E81209">
          <w:delText>C</w:delText>
        </w:r>
      </w:del>
      <w:ins w:id="630" w:author="ERCOT" w:date="2025-10-24T20:51:00Z">
        <w:r w:rsidRPr="00A03B1B">
          <w:t>c</w:t>
        </w:r>
      </w:ins>
      <w:r w:rsidRPr="00A03B1B">
        <w:t xml:space="preserve">ommitted </w:t>
      </w:r>
      <w:ins w:id="631" w:author="ERCOT" w:date="2024-05-20T15:19:00Z">
        <w:r w:rsidRPr="00A03B1B">
          <w:t>or DRRS</w:t>
        </w:r>
      </w:ins>
      <w:ins w:id="632" w:author="ERCOT" w:date="2024-05-29T07:35:00Z">
        <w:r w:rsidRPr="00A03B1B">
          <w:t>-</w:t>
        </w:r>
      </w:ins>
      <w:ins w:id="633" w:author="ERCOT" w:date="2024-05-20T15:19:00Z">
        <w:r w:rsidRPr="00A03B1B">
          <w:t xml:space="preserve">deployed </w:t>
        </w:r>
      </w:ins>
      <w:del w:id="634" w:author="ERCOT" w:date="2025-10-24T20:51:00Z">
        <w:r w:rsidRPr="00A03B1B" w:rsidDel="00E81209">
          <w:delText>I</w:delText>
        </w:r>
      </w:del>
      <w:ins w:id="635" w:author="ERCOT" w:date="2025-10-24T20:51:00Z">
        <w:r w:rsidRPr="00A03B1B">
          <w:t>i</w:t>
        </w:r>
      </w:ins>
      <w:r w:rsidRPr="00A03B1B">
        <w:t>nterval, then:</w:t>
      </w:r>
    </w:p>
    <w:p w14:paraId="6FBF42A8" w14:textId="77777777" w:rsidR="00A03B1B" w:rsidRPr="00A03B1B" w:rsidRDefault="00A03B1B" w:rsidP="00A03B1B">
      <w:pPr>
        <w:tabs>
          <w:tab w:val="left" w:pos="1170"/>
        </w:tabs>
        <w:ind w:left="2610" w:hanging="1890"/>
        <w:rPr>
          <w:iCs/>
          <w:szCs w:val="20"/>
        </w:rPr>
      </w:pPr>
      <w:r w:rsidRPr="00A03B1B">
        <w:rPr>
          <w:szCs w:val="20"/>
        </w:rPr>
        <w:t xml:space="preserve">RUCGME </w:t>
      </w:r>
      <w:r w:rsidRPr="00A03B1B">
        <w:rPr>
          <w:i/>
          <w:iCs/>
          <w:szCs w:val="20"/>
          <w:vertAlign w:val="subscript"/>
          <w:lang w:val="it-IT"/>
        </w:rPr>
        <w:t>q, r, i</w:t>
      </w:r>
      <w:r w:rsidRPr="00A03B1B">
        <w:rPr>
          <w:iCs/>
          <w:szCs w:val="20"/>
          <w:lang w:val="it-IT"/>
        </w:rPr>
        <w:tab/>
        <w:t xml:space="preserve">=  </w:t>
      </w:r>
      <w:r w:rsidRPr="00A03B1B">
        <w:rPr>
          <w:iCs/>
          <w:szCs w:val="20"/>
        </w:rPr>
        <w:t xml:space="preserve">Max [0, MEPR </w:t>
      </w:r>
      <w:r w:rsidRPr="00A03B1B">
        <w:rPr>
          <w:i/>
          <w:iCs/>
          <w:szCs w:val="20"/>
          <w:vertAlign w:val="subscript"/>
        </w:rPr>
        <w:t>q, afterCCGR, i</w:t>
      </w:r>
      <w:r w:rsidRPr="00A03B1B">
        <w:rPr>
          <w:iCs/>
          <w:szCs w:val="20"/>
        </w:rPr>
        <w:t xml:space="preserve"> * Min ((LSL </w:t>
      </w:r>
      <w:r w:rsidRPr="00A03B1B">
        <w:rPr>
          <w:i/>
          <w:iCs/>
          <w:szCs w:val="20"/>
          <w:vertAlign w:val="subscript"/>
        </w:rPr>
        <w:t>q, afterCCGR, i</w:t>
      </w:r>
      <w:r w:rsidRPr="00A03B1B">
        <w:rPr>
          <w:iCs/>
          <w:szCs w:val="20"/>
        </w:rPr>
        <w:t xml:space="preserve"> * </w:t>
      </w:r>
    </w:p>
    <w:p w14:paraId="176D2823" w14:textId="77777777" w:rsidR="00A03B1B" w:rsidRPr="00A03B1B" w:rsidRDefault="00A03B1B" w:rsidP="00A03B1B">
      <w:pPr>
        <w:tabs>
          <w:tab w:val="left" w:pos="1440"/>
          <w:tab w:val="left" w:pos="2340"/>
        </w:tabs>
        <w:spacing w:after="240"/>
        <w:ind w:left="720"/>
      </w:pPr>
      <w:r w:rsidRPr="00A03B1B">
        <w:rPr>
          <w:bCs/>
          <w:lang w:val="x-none" w:eastAsia="x-none"/>
        </w:rPr>
        <w:tab/>
      </w:r>
      <w:r w:rsidRPr="00A03B1B">
        <w:rPr>
          <w:bCs/>
          <w:lang w:val="x-none" w:eastAsia="x-none"/>
        </w:rPr>
        <w:tab/>
      </w:r>
      <w:r w:rsidRPr="00A03B1B">
        <w:t xml:space="preserve">(¼)), RTMG </w:t>
      </w:r>
      <w:r w:rsidRPr="00A03B1B">
        <w:rPr>
          <w:vertAlign w:val="subscript"/>
        </w:rPr>
        <w:t>q, r, i</w:t>
      </w:r>
      <w:r w:rsidRPr="00A03B1B">
        <w:t xml:space="preserve">) – MEPR </w:t>
      </w:r>
      <w:r w:rsidRPr="00A03B1B">
        <w:rPr>
          <w:vertAlign w:val="subscript"/>
        </w:rPr>
        <w:t>q, beforeCCGR, i</w:t>
      </w:r>
      <w:r w:rsidRPr="00A03B1B">
        <w:t xml:space="preserve"> * (LSL </w:t>
      </w:r>
      <w:r w:rsidRPr="00A03B1B">
        <w:rPr>
          <w:vertAlign w:val="subscript"/>
        </w:rPr>
        <w:t>q, beforeCCGR, i</w:t>
      </w:r>
      <w:r w:rsidRPr="00A03B1B">
        <w:t xml:space="preserve"> * (¼))]</w:t>
      </w:r>
    </w:p>
    <w:p w14:paraId="51A978FE" w14:textId="77777777" w:rsidR="00A03B1B" w:rsidRPr="00A03B1B" w:rsidRDefault="00A03B1B" w:rsidP="00A03B1B">
      <w:pPr>
        <w:spacing w:after="240"/>
        <w:ind w:left="720" w:hanging="720"/>
        <w:rPr>
          <w:szCs w:val="20"/>
        </w:rPr>
      </w:pPr>
      <w:r w:rsidRPr="00A03B1B">
        <w:rPr>
          <w:szCs w:val="20"/>
        </w:rPr>
        <w:t>(6)</w:t>
      </w:r>
      <w:r w:rsidRPr="00A03B1B">
        <w:rPr>
          <w:szCs w:val="20"/>
        </w:rPr>
        <w:tab/>
        <w:t>If a validated Three-Part Supply Offer has been submitted for a Resource for the RUC, then the RUC Guarantee for that Resource is based on the minimum of the Startup Offer in that validated Three-Part Supply Offer and Startup Cap and the lesser of the Minimum-Energy Offer in that validated Three-Part Supply Offer and the Minimum-Energy Offer Cap.  If a validated Three-Part Supply Offer has not been submitted for a Resource for the RUC and ERCOT has not yet approved verifiable unit-specific costs for the Resource, then the RUC Guarantee for a Resource is based on the Resource Category Startup Generic Cap and the Resource Category Minimum-Energy Generic Cap.  If a validated Three-Part Supply Offer has not been submitted for a Resource for the RUC and ERCOT has approved verifiable unit-specific costs for the Resource, then the RUC Guarantee for a Resource is based on the most recent ERCOT-approved verifiable unit-specific costs for that Resource.</w:t>
      </w:r>
    </w:p>
    <w:p w14:paraId="6D937D8A" w14:textId="77777777" w:rsidR="00A03B1B" w:rsidRPr="00A03B1B" w:rsidRDefault="00A03B1B" w:rsidP="00A03B1B">
      <w:pPr>
        <w:spacing w:after="240"/>
        <w:ind w:left="1440" w:hanging="720"/>
        <w:rPr>
          <w:b/>
          <w:szCs w:val="20"/>
        </w:rPr>
      </w:pPr>
      <w:r w:rsidRPr="00A03B1B">
        <w:rPr>
          <w:b/>
          <w:szCs w:val="20"/>
        </w:rPr>
        <w:t xml:space="preserve">For a Resource which is not an AGR, </w:t>
      </w:r>
    </w:p>
    <w:p w14:paraId="4E440C18" w14:textId="77777777" w:rsidR="00A03B1B" w:rsidRPr="00A03B1B" w:rsidRDefault="00A03B1B" w:rsidP="00A03B1B">
      <w:pPr>
        <w:tabs>
          <w:tab w:val="left" w:pos="1440"/>
          <w:tab w:val="left" w:pos="2340"/>
        </w:tabs>
        <w:spacing w:after="240"/>
        <w:ind w:left="720"/>
        <w:rPr>
          <w:bCs/>
        </w:rPr>
      </w:pPr>
      <w:r w:rsidRPr="00A03B1B">
        <w:rPr>
          <w:bCs/>
          <w:iCs/>
        </w:rPr>
        <w:t xml:space="preserve">If the QSE submitted a validated Three-Part Supply Offer, </w:t>
      </w:r>
    </w:p>
    <w:p w14:paraId="2390E364" w14:textId="77777777" w:rsidR="00A03B1B" w:rsidRPr="00A03B1B" w:rsidRDefault="00A03B1B" w:rsidP="00A03B1B">
      <w:pPr>
        <w:tabs>
          <w:tab w:val="left" w:pos="1440"/>
          <w:tab w:val="left" w:pos="2340"/>
        </w:tabs>
        <w:spacing w:after="240"/>
        <w:ind w:left="720"/>
        <w:rPr>
          <w:bCs/>
        </w:rPr>
      </w:pPr>
      <w:r w:rsidRPr="00A03B1B">
        <w:rPr>
          <w:bCs/>
          <w:iCs/>
        </w:rPr>
        <w:tab/>
        <w:t xml:space="preserve">Then, </w:t>
      </w:r>
      <w:r w:rsidRPr="00A03B1B">
        <w:rPr>
          <w:bCs/>
          <w:iCs/>
        </w:rPr>
        <w:tab/>
      </w:r>
      <w:r w:rsidRPr="00A03B1B">
        <w:rPr>
          <w:bCs/>
          <w:iCs/>
        </w:rPr>
        <w:tab/>
        <w:t xml:space="preserve">SUPR </w:t>
      </w:r>
      <w:r w:rsidRPr="00A03B1B">
        <w:rPr>
          <w:bCs/>
          <w:i/>
          <w:vertAlign w:val="subscript"/>
          <w:lang w:val="x-none" w:eastAsia="x-none"/>
        </w:rPr>
        <w:t xml:space="preserve">q, r, </w:t>
      </w:r>
      <w:r w:rsidRPr="00A03B1B">
        <w:rPr>
          <w:bCs/>
          <w:iCs/>
          <w:vertAlign w:val="subscript"/>
        </w:rPr>
        <w:t>s</w:t>
      </w:r>
      <w:r w:rsidRPr="00A03B1B">
        <w:rPr>
          <w:bCs/>
          <w:iCs/>
        </w:rPr>
        <w:tab/>
        <w:t>=</w:t>
      </w:r>
      <w:r w:rsidRPr="00A03B1B">
        <w:rPr>
          <w:bCs/>
          <w:iCs/>
        </w:rPr>
        <w:tab/>
        <w:t xml:space="preserve">Min (SUO </w:t>
      </w:r>
      <w:r w:rsidRPr="00A03B1B">
        <w:rPr>
          <w:bCs/>
          <w:i/>
          <w:vertAlign w:val="subscript"/>
          <w:lang w:val="x-none" w:eastAsia="x-none"/>
        </w:rPr>
        <w:t>q, r, s</w:t>
      </w:r>
      <w:r w:rsidRPr="00A03B1B">
        <w:rPr>
          <w:bCs/>
          <w:lang w:val="x-none" w:eastAsia="x-none"/>
        </w:rPr>
        <w:t xml:space="preserve">, SUCAP </w:t>
      </w:r>
      <w:r w:rsidRPr="00A03B1B">
        <w:rPr>
          <w:bCs/>
          <w:i/>
          <w:vertAlign w:val="subscript"/>
          <w:lang w:val="x-none" w:eastAsia="x-none"/>
        </w:rPr>
        <w:t>q, r, s</w:t>
      </w:r>
      <w:r w:rsidRPr="00A03B1B">
        <w:rPr>
          <w:bCs/>
          <w:lang w:val="x-none" w:eastAsia="x-none"/>
        </w:rPr>
        <w:t>)</w:t>
      </w:r>
    </w:p>
    <w:p w14:paraId="087031AC" w14:textId="77777777" w:rsidR="00A03B1B" w:rsidRPr="00A03B1B" w:rsidRDefault="00A03B1B" w:rsidP="00A03B1B">
      <w:pPr>
        <w:tabs>
          <w:tab w:val="left" w:pos="1440"/>
          <w:tab w:val="left" w:pos="2340"/>
        </w:tabs>
        <w:spacing w:after="240"/>
        <w:ind w:left="720"/>
        <w:rPr>
          <w:bCs/>
          <w:lang w:val="it-IT"/>
        </w:rPr>
      </w:pPr>
      <w:r w:rsidRPr="00A03B1B">
        <w:rPr>
          <w:bCs/>
          <w:iCs/>
        </w:rPr>
        <w:tab/>
      </w:r>
      <w:r w:rsidRPr="00A03B1B">
        <w:rPr>
          <w:bCs/>
          <w:iCs/>
        </w:rPr>
        <w:tab/>
      </w:r>
      <w:r w:rsidRPr="00A03B1B">
        <w:rPr>
          <w:bCs/>
          <w:iCs/>
        </w:rPr>
        <w:tab/>
      </w:r>
      <w:r w:rsidRPr="00A03B1B">
        <w:rPr>
          <w:bCs/>
          <w:iCs/>
          <w:lang w:val="it-IT"/>
        </w:rPr>
        <w:t xml:space="preserve">MEPR </w:t>
      </w:r>
      <w:r w:rsidRPr="00A03B1B">
        <w:rPr>
          <w:bCs/>
          <w:i/>
          <w:vertAlign w:val="subscript"/>
          <w:lang w:val="x-none" w:eastAsia="x-none"/>
        </w:rPr>
        <w:t>q, r, i</w:t>
      </w:r>
      <w:r w:rsidRPr="00A03B1B">
        <w:rPr>
          <w:bCs/>
          <w:iCs/>
          <w:lang w:val="it-IT"/>
        </w:rPr>
        <w:tab/>
        <w:t>=</w:t>
      </w:r>
      <w:r w:rsidRPr="00A03B1B">
        <w:rPr>
          <w:bCs/>
          <w:iCs/>
          <w:lang w:val="it-IT"/>
        </w:rPr>
        <w:tab/>
      </w:r>
      <w:r w:rsidRPr="00A03B1B">
        <w:rPr>
          <w:bCs/>
          <w:iCs/>
        </w:rPr>
        <w:t>Min (</w:t>
      </w:r>
      <w:r w:rsidRPr="00A03B1B">
        <w:rPr>
          <w:bCs/>
          <w:iCs/>
          <w:lang w:val="it-IT"/>
        </w:rPr>
        <w:t xml:space="preserve">MEO </w:t>
      </w:r>
      <w:r w:rsidRPr="00A03B1B">
        <w:rPr>
          <w:bCs/>
          <w:i/>
          <w:vertAlign w:val="subscript"/>
          <w:lang w:val="x-none" w:eastAsia="x-none"/>
        </w:rPr>
        <w:t>q, r, i</w:t>
      </w:r>
      <w:r w:rsidRPr="00A03B1B">
        <w:rPr>
          <w:bCs/>
          <w:lang w:val="x-none" w:eastAsia="x-none"/>
        </w:rPr>
        <w:t xml:space="preserve">, MECAP </w:t>
      </w:r>
      <w:r w:rsidRPr="00A03B1B">
        <w:rPr>
          <w:bCs/>
          <w:i/>
          <w:vertAlign w:val="subscript"/>
          <w:lang w:val="x-none" w:eastAsia="x-none"/>
        </w:rPr>
        <w:t>q,</w:t>
      </w:r>
      <w:r w:rsidRPr="00A03B1B">
        <w:rPr>
          <w:bCs/>
          <w:i/>
          <w:vertAlign w:val="subscript"/>
          <w:lang w:eastAsia="x-none"/>
        </w:rPr>
        <w:t xml:space="preserve"> </w:t>
      </w:r>
      <w:r w:rsidRPr="00A03B1B">
        <w:rPr>
          <w:bCs/>
          <w:i/>
          <w:vertAlign w:val="subscript"/>
          <w:lang w:val="x-none" w:eastAsia="x-none"/>
        </w:rPr>
        <w:t>r,</w:t>
      </w:r>
      <w:r w:rsidRPr="00A03B1B">
        <w:rPr>
          <w:bCs/>
          <w:i/>
          <w:vertAlign w:val="subscript"/>
          <w:lang w:eastAsia="x-none"/>
        </w:rPr>
        <w:t xml:space="preserve"> </w:t>
      </w:r>
      <w:r w:rsidRPr="00A03B1B">
        <w:rPr>
          <w:bCs/>
          <w:i/>
          <w:vertAlign w:val="subscript"/>
          <w:lang w:val="x-none" w:eastAsia="x-none"/>
        </w:rPr>
        <w:t>i</w:t>
      </w:r>
      <w:r w:rsidRPr="00A03B1B">
        <w:rPr>
          <w:bCs/>
          <w:lang w:val="x-none" w:eastAsia="x-none"/>
        </w:rPr>
        <w:t>)</w:t>
      </w:r>
    </w:p>
    <w:p w14:paraId="532E4BC1" w14:textId="77777777" w:rsidR="00A03B1B" w:rsidRPr="00A03B1B" w:rsidRDefault="00A03B1B" w:rsidP="00A03B1B">
      <w:pPr>
        <w:tabs>
          <w:tab w:val="left" w:pos="1440"/>
          <w:tab w:val="left" w:pos="2340"/>
        </w:tabs>
        <w:spacing w:after="240"/>
        <w:ind w:left="720"/>
        <w:rPr>
          <w:bCs/>
        </w:rPr>
      </w:pPr>
      <w:r w:rsidRPr="00A03B1B">
        <w:rPr>
          <w:bCs/>
          <w:iCs/>
          <w:lang w:val="it-IT"/>
        </w:rPr>
        <w:tab/>
      </w:r>
      <w:r w:rsidRPr="00A03B1B">
        <w:rPr>
          <w:bCs/>
          <w:iCs/>
        </w:rPr>
        <w:t xml:space="preserve">Otherwise, </w:t>
      </w:r>
      <w:r w:rsidRPr="00A03B1B">
        <w:rPr>
          <w:bCs/>
          <w:iCs/>
        </w:rPr>
        <w:tab/>
        <w:t xml:space="preserve">SUPR </w:t>
      </w:r>
      <w:r w:rsidRPr="00A03B1B">
        <w:rPr>
          <w:bCs/>
          <w:i/>
          <w:vertAlign w:val="subscript"/>
          <w:lang w:val="x-none" w:eastAsia="x-none"/>
        </w:rPr>
        <w:t>q, r, s</w:t>
      </w:r>
      <w:r w:rsidRPr="00A03B1B">
        <w:rPr>
          <w:bCs/>
          <w:iCs/>
        </w:rPr>
        <w:t xml:space="preserve"> </w:t>
      </w:r>
      <w:r w:rsidRPr="00A03B1B">
        <w:rPr>
          <w:bCs/>
          <w:iCs/>
        </w:rPr>
        <w:tab/>
        <w:t xml:space="preserve">= </w:t>
      </w:r>
      <w:r w:rsidRPr="00A03B1B">
        <w:rPr>
          <w:bCs/>
          <w:iCs/>
        </w:rPr>
        <w:tab/>
        <w:t xml:space="preserve">SUCAP </w:t>
      </w:r>
      <w:r w:rsidRPr="00A03B1B">
        <w:rPr>
          <w:bCs/>
          <w:i/>
          <w:vertAlign w:val="subscript"/>
          <w:lang w:val="x-none" w:eastAsia="x-none"/>
        </w:rPr>
        <w:t>q, r, s</w:t>
      </w:r>
    </w:p>
    <w:p w14:paraId="321D14C3" w14:textId="77777777" w:rsidR="00A03B1B" w:rsidRPr="00A03B1B" w:rsidRDefault="00A03B1B" w:rsidP="00A03B1B">
      <w:pPr>
        <w:tabs>
          <w:tab w:val="left" w:pos="1440"/>
          <w:tab w:val="left" w:pos="2340"/>
        </w:tabs>
        <w:spacing w:after="240"/>
        <w:ind w:left="720"/>
        <w:rPr>
          <w:bCs/>
          <w:lang w:val="it-IT"/>
        </w:rPr>
      </w:pPr>
      <w:r w:rsidRPr="00A03B1B">
        <w:rPr>
          <w:bCs/>
          <w:iCs/>
        </w:rPr>
        <w:tab/>
      </w:r>
      <w:r w:rsidRPr="00A03B1B">
        <w:rPr>
          <w:bCs/>
          <w:iCs/>
        </w:rPr>
        <w:tab/>
      </w:r>
      <w:r w:rsidRPr="00A03B1B">
        <w:rPr>
          <w:bCs/>
          <w:iCs/>
        </w:rPr>
        <w:tab/>
      </w:r>
      <w:r w:rsidRPr="00A03B1B">
        <w:rPr>
          <w:bCs/>
          <w:iCs/>
          <w:lang w:val="it-IT"/>
        </w:rPr>
        <w:t xml:space="preserve">MEPR </w:t>
      </w:r>
      <w:r w:rsidRPr="00A03B1B">
        <w:rPr>
          <w:bCs/>
          <w:i/>
          <w:vertAlign w:val="subscript"/>
          <w:lang w:val="x-none" w:eastAsia="x-none"/>
        </w:rPr>
        <w:t>q, r, i</w:t>
      </w:r>
      <w:r w:rsidRPr="00A03B1B">
        <w:rPr>
          <w:bCs/>
          <w:iCs/>
          <w:lang w:val="it-IT"/>
        </w:rPr>
        <w:t xml:space="preserve"> </w:t>
      </w:r>
      <w:r w:rsidRPr="00A03B1B">
        <w:rPr>
          <w:bCs/>
          <w:iCs/>
          <w:lang w:val="it-IT"/>
        </w:rPr>
        <w:tab/>
        <w:t xml:space="preserve">= </w:t>
      </w:r>
      <w:r w:rsidRPr="00A03B1B">
        <w:rPr>
          <w:bCs/>
          <w:iCs/>
          <w:lang w:val="it-IT"/>
        </w:rPr>
        <w:tab/>
        <w:t xml:space="preserve">MECAP </w:t>
      </w:r>
      <w:r w:rsidRPr="00A03B1B">
        <w:rPr>
          <w:bCs/>
          <w:i/>
          <w:vertAlign w:val="subscript"/>
          <w:lang w:val="x-none" w:eastAsia="x-none"/>
        </w:rPr>
        <w:t>q, r, i</w:t>
      </w:r>
    </w:p>
    <w:p w14:paraId="20B25B07" w14:textId="77777777" w:rsidR="00A03B1B" w:rsidRPr="00A03B1B" w:rsidRDefault="00A03B1B" w:rsidP="00A03B1B">
      <w:pPr>
        <w:spacing w:after="240"/>
        <w:ind w:left="720"/>
        <w:rPr>
          <w:szCs w:val="20"/>
        </w:rPr>
      </w:pPr>
      <w:r w:rsidRPr="00A03B1B">
        <w:rPr>
          <w:iCs/>
          <w:szCs w:val="20"/>
        </w:rPr>
        <w:t>If ERCOT has approved verifiable Startup Costs and minimum-energy costs for the Resource,</w:t>
      </w:r>
    </w:p>
    <w:p w14:paraId="755ADB61" w14:textId="77777777" w:rsidR="00A03B1B" w:rsidRPr="00A03B1B" w:rsidRDefault="00A03B1B" w:rsidP="00A03B1B">
      <w:pPr>
        <w:tabs>
          <w:tab w:val="left" w:pos="1440"/>
          <w:tab w:val="left" w:pos="2340"/>
        </w:tabs>
        <w:spacing w:after="240"/>
        <w:ind w:left="720"/>
        <w:rPr>
          <w:bCs/>
        </w:rPr>
      </w:pPr>
      <w:r w:rsidRPr="00A03B1B">
        <w:rPr>
          <w:bCs/>
          <w:iCs/>
        </w:rPr>
        <w:tab/>
        <w:t xml:space="preserve">Then, </w:t>
      </w:r>
      <w:r w:rsidRPr="00A03B1B">
        <w:rPr>
          <w:bCs/>
          <w:iCs/>
        </w:rPr>
        <w:tab/>
      </w:r>
      <w:r w:rsidRPr="00A03B1B">
        <w:rPr>
          <w:bCs/>
          <w:iCs/>
        </w:rPr>
        <w:tab/>
        <w:t xml:space="preserve">SUCAP </w:t>
      </w:r>
      <w:r w:rsidRPr="00A03B1B">
        <w:rPr>
          <w:bCs/>
          <w:i/>
          <w:vertAlign w:val="subscript"/>
          <w:lang w:val="x-none" w:eastAsia="x-none"/>
        </w:rPr>
        <w:t>q, r, s</w:t>
      </w:r>
      <w:r w:rsidRPr="00A03B1B">
        <w:rPr>
          <w:bCs/>
          <w:iCs/>
        </w:rPr>
        <w:tab/>
        <w:t>=</w:t>
      </w:r>
      <w:r w:rsidRPr="00A03B1B">
        <w:rPr>
          <w:bCs/>
          <w:iCs/>
        </w:rPr>
        <w:tab/>
        <w:t xml:space="preserve">verifiable Startup Costs </w:t>
      </w:r>
      <w:r w:rsidRPr="00A03B1B">
        <w:rPr>
          <w:bCs/>
          <w:i/>
          <w:vertAlign w:val="subscript"/>
          <w:lang w:val="x-none" w:eastAsia="x-none"/>
        </w:rPr>
        <w:t>q, r, s</w:t>
      </w:r>
    </w:p>
    <w:p w14:paraId="399F0F26" w14:textId="77777777" w:rsidR="00A03B1B" w:rsidRPr="00A03B1B" w:rsidRDefault="00A03B1B" w:rsidP="00A03B1B">
      <w:pPr>
        <w:tabs>
          <w:tab w:val="left" w:pos="1440"/>
          <w:tab w:val="left" w:pos="2340"/>
        </w:tabs>
        <w:spacing w:after="240"/>
        <w:ind w:left="720"/>
        <w:rPr>
          <w:bCs/>
        </w:rPr>
      </w:pPr>
      <w:r w:rsidRPr="00A03B1B">
        <w:rPr>
          <w:bCs/>
          <w:iCs/>
        </w:rPr>
        <w:tab/>
      </w:r>
      <w:r w:rsidRPr="00A03B1B">
        <w:rPr>
          <w:bCs/>
          <w:iCs/>
        </w:rPr>
        <w:tab/>
      </w:r>
      <w:r w:rsidRPr="00A03B1B">
        <w:rPr>
          <w:bCs/>
          <w:iCs/>
        </w:rPr>
        <w:tab/>
        <w:t xml:space="preserve">MECAP </w:t>
      </w:r>
      <w:r w:rsidRPr="00A03B1B">
        <w:rPr>
          <w:bCs/>
          <w:i/>
          <w:vertAlign w:val="subscript"/>
          <w:lang w:val="x-none" w:eastAsia="x-none"/>
        </w:rPr>
        <w:t>q, r, i</w:t>
      </w:r>
      <w:r w:rsidRPr="00A03B1B">
        <w:rPr>
          <w:bCs/>
          <w:iCs/>
        </w:rPr>
        <w:tab/>
        <w:t>=</w:t>
      </w:r>
      <w:r w:rsidRPr="00A03B1B">
        <w:rPr>
          <w:bCs/>
          <w:iCs/>
        </w:rPr>
        <w:tab/>
        <w:t xml:space="preserve">verifiable minimum-energy costs </w:t>
      </w:r>
      <w:r w:rsidRPr="00A03B1B">
        <w:rPr>
          <w:bCs/>
          <w:i/>
          <w:vertAlign w:val="subscript"/>
          <w:lang w:val="x-none" w:eastAsia="x-none"/>
        </w:rPr>
        <w:t>q, r, i</w:t>
      </w:r>
    </w:p>
    <w:p w14:paraId="261508D6" w14:textId="77777777" w:rsidR="00A03B1B" w:rsidRPr="00A03B1B" w:rsidRDefault="00A03B1B" w:rsidP="00A03B1B">
      <w:pPr>
        <w:tabs>
          <w:tab w:val="left" w:pos="1440"/>
          <w:tab w:val="left" w:pos="2340"/>
        </w:tabs>
        <w:spacing w:after="240"/>
        <w:ind w:left="720"/>
        <w:rPr>
          <w:bCs/>
        </w:rPr>
      </w:pPr>
      <w:r w:rsidRPr="00A03B1B">
        <w:rPr>
          <w:bCs/>
          <w:iCs/>
        </w:rPr>
        <w:lastRenderedPageBreak/>
        <w:tab/>
        <w:t xml:space="preserve">Otherwise, </w:t>
      </w:r>
      <w:r w:rsidRPr="00A03B1B">
        <w:rPr>
          <w:bCs/>
          <w:iCs/>
        </w:rPr>
        <w:tab/>
        <w:t xml:space="preserve">SUCAP </w:t>
      </w:r>
      <w:r w:rsidRPr="00A03B1B">
        <w:rPr>
          <w:bCs/>
          <w:i/>
          <w:vertAlign w:val="subscript"/>
          <w:lang w:val="x-none" w:eastAsia="x-none"/>
        </w:rPr>
        <w:t>q, r, s</w:t>
      </w:r>
      <w:r w:rsidRPr="00A03B1B">
        <w:rPr>
          <w:bCs/>
          <w:iCs/>
        </w:rPr>
        <w:t xml:space="preserve"> </w:t>
      </w:r>
      <w:r w:rsidRPr="00A03B1B">
        <w:rPr>
          <w:bCs/>
          <w:iCs/>
        </w:rPr>
        <w:tab/>
        <w:t xml:space="preserve">= </w:t>
      </w:r>
      <w:r w:rsidRPr="00A03B1B">
        <w:rPr>
          <w:bCs/>
          <w:iCs/>
        </w:rPr>
        <w:tab/>
        <w:t xml:space="preserve">RCGSC </w:t>
      </w:r>
      <w:r w:rsidRPr="00A03B1B">
        <w:rPr>
          <w:bCs/>
          <w:i/>
          <w:vertAlign w:val="subscript"/>
          <w:lang w:val="x-none" w:eastAsia="x-none"/>
        </w:rPr>
        <w:t>s</w:t>
      </w:r>
    </w:p>
    <w:p w14:paraId="1000C007" w14:textId="77777777" w:rsidR="00A03B1B" w:rsidRPr="00A03B1B" w:rsidRDefault="00A03B1B" w:rsidP="00A03B1B">
      <w:pPr>
        <w:tabs>
          <w:tab w:val="left" w:pos="1440"/>
          <w:tab w:val="left" w:pos="2340"/>
        </w:tabs>
        <w:spacing w:after="240"/>
        <w:ind w:left="720"/>
        <w:rPr>
          <w:bCs/>
          <w:i/>
          <w:vertAlign w:val="subscript"/>
          <w:lang w:val="x-none" w:eastAsia="x-none"/>
        </w:rPr>
      </w:pPr>
      <w:r w:rsidRPr="00A03B1B">
        <w:rPr>
          <w:bCs/>
          <w:iCs/>
        </w:rPr>
        <w:tab/>
      </w:r>
      <w:r w:rsidRPr="00A03B1B">
        <w:rPr>
          <w:bCs/>
          <w:iCs/>
        </w:rPr>
        <w:tab/>
      </w:r>
      <w:r w:rsidRPr="00A03B1B">
        <w:rPr>
          <w:bCs/>
          <w:iCs/>
        </w:rPr>
        <w:tab/>
        <w:t xml:space="preserve">MECAP </w:t>
      </w:r>
      <w:r w:rsidRPr="00A03B1B">
        <w:rPr>
          <w:bCs/>
          <w:i/>
          <w:vertAlign w:val="subscript"/>
          <w:lang w:val="x-none" w:eastAsia="x-none"/>
        </w:rPr>
        <w:t>q, r, i</w:t>
      </w:r>
      <w:r w:rsidRPr="00A03B1B">
        <w:rPr>
          <w:bCs/>
          <w:iCs/>
        </w:rPr>
        <w:tab/>
        <w:t xml:space="preserve">= </w:t>
      </w:r>
      <w:r w:rsidRPr="00A03B1B">
        <w:rPr>
          <w:bCs/>
          <w:iCs/>
        </w:rPr>
        <w:tab/>
        <w:t xml:space="preserve">RCGMEC </w:t>
      </w:r>
      <w:r w:rsidRPr="00A03B1B">
        <w:rPr>
          <w:bCs/>
          <w:i/>
          <w:vertAlign w:val="subscript"/>
          <w:lang w:val="x-none" w:eastAsia="x-none"/>
        </w:rPr>
        <w:t>i</w:t>
      </w:r>
    </w:p>
    <w:p w14:paraId="07D38E8F" w14:textId="77777777" w:rsidR="00A03B1B" w:rsidRPr="00A03B1B" w:rsidRDefault="00A03B1B" w:rsidP="00A03B1B">
      <w:pPr>
        <w:spacing w:after="240"/>
        <w:ind w:left="720"/>
        <w:rPr>
          <w:b/>
          <w:bCs/>
          <w:iCs/>
          <w:szCs w:val="20"/>
        </w:rPr>
      </w:pPr>
      <w:r w:rsidRPr="00A03B1B">
        <w:rPr>
          <w:b/>
          <w:bCs/>
          <w:iCs/>
          <w:szCs w:val="20"/>
        </w:rPr>
        <w:t>For AGRs,</w:t>
      </w:r>
    </w:p>
    <w:p w14:paraId="5A10B866" w14:textId="77777777" w:rsidR="00A03B1B" w:rsidRPr="00A03B1B" w:rsidRDefault="00A03B1B" w:rsidP="00A03B1B">
      <w:pPr>
        <w:tabs>
          <w:tab w:val="left" w:pos="1440"/>
          <w:tab w:val="left" w:pos="2340"/>
        </w:tabs>
        <w:spacing w:after="240"/>
        <w:ind w:left="720"/>
        <w:rPr>
          <w:bCs/>
          <w:szCs w:val="20"/>
        </w:rPr>
      </w:pPr>
      <w:r w:rsidRPr="00A03B1B">
        <w:rPr>
          <w:bCs/>
          <w:iCs/>
          <w:szCs w:val="20"/>
        </w:rPr>
        <w:t xml:space="preserve">If the QSE submitted a validated Three-Part Supply Offer, </w:t>
      </w:r>
    </w:p>
    <w:p w14:paraId="4E7F0096" w14:textId="77777777" w:rsidR="00A03B1B" w:rsidRPr="00A03B1B" w:rsidRDefault="00A03B1B" w:rsidP="00A03B1B">
      <w:pPr>
        <w:tabs>
          <w:tab w:val="left" w:pos="1440"/>
          <w:tab w:val="left" w:pos="2340"/>
        </w:tabs>
        <w:spacing w:after="240"/>
        <w:ind w:left="1440"/>
        <w:rPr>
          <w:bCs/>
          <w:szCs w:val="20"/>
        </w:rPr>
      </w:pPr>
      <w:r w:rsidRPr="00A03B1B">
        <w:rPr>
          <w:bCs/>
          <w:iCs/>
          <w:szCs w:val="20"/>
        </w:rPr>
        <w:t xml:space="preserve">Then, </w:t>
      </w:r>
      <w:r w:rsidRPr="00A03B1B">
        <w:rPr>
          <w:bCs/>
          <w:iCs/>
          <w:szCs w:val="20"/>
        </w:rPr>
        <w:tab/>
      </w:r>
      <w:r w:rsidRPr="00A03B1B">
        <w:rPr>
          <w:bCs/>
          <w:iCs/>
          <w:szCs w:val="20"/>
        </w:rPr>
        <w:tab/>
        <w:t xml:space="preserve">SUPR  </w:t>
      </w:r>
      <w:r w:rsidRPr="00A03B1B">
        <w:rPr>
          <w:bCs/>
          <w:i/>
          <w:szCs w:val="20"/>
          <w:vertAlign w:val="subscript"/>
        </w:rPr>
        <w:t xml:space="preserve">q, r, </w:t>
      </w:r>
      <w:r w:rsidRPr="00A03B1B">
        <w:rPr>
          <w:bCs/>
          <w:iCs/>
          <w:szCs w:val="20"/>
          <w:vertAlign w:val="subscript"/>
        </w:rPr>
        <w:t>s</w:t>
      </w:r>
      <w:r w:rsidRPr="00A03B1B">
        <w:rPr>
          <w:bCs/>
          <w:iCs/>
          <w:szCs w:val="20"/>
        </w:rPr>
        <w:tab/>
        <w:t>=</w:t>
      </w:r>
      <w:r w:rsidRPr="00A03B1B">
        <w:rPr>
          <w:bCs/>
          <w:iCs/>
          <w:szCs w:val="20"/>
        </w:rPr>
        <w:tab/>
        <w:t xml:space="preserve">Min (SUO </w:t>
      </w:r>
      <w:r w:rsidRPr="00A03B1B">
        <w:rPr>
          <w:bCs/>
          <w:i/>
          <w:szCs w:val="20"/>
          <w:vertAlign w:val="subscript"/>
        </w:rPr>
        <w:t>q, r, s</w:t>
      </w:r>
      <w:r w:rsidRPr="00A03B1B">
        <w:rPr>
          <w:bCs/>
          <w:szCs w:val="20"/>
        </w:rPr>
        <w:t xml:space="preserve">, SUCAP </w:t>
      </w:r>
      <w:r w:rsidRPr="00A03B1B">
        <w:rPr>
          <w:bCs/>
          <w:i/>
          <w:szCs w:val="20"/>
          <w:vertAlign w:val="subscript"/>
        </w:rPr>
        <w:t>q, r, s</w:t>
      </w:r>
      <w:r w:rsidRPr="00A03B1B">
        <w:rPr>
          <w:bCs/>
          <w:szCs w:val="20"/>
        </w:rPr>
        <w:t>)</w:t>
      </w:r>
    </w:p>
    <w:p w14:paraId="79466B08" w14:textId="77777777" w:rsidR="00A03B1B" w:rsidRPr="00A03B1B" w:rsidRDefault="00A03B1B" w:rsidP="00A03B1B">
      <w:pPr>
        <w:tabs>
          <w:tab w:val="left" w:pos="1440"/>
          <w:tab w:val="left" w:pos="2340"/>
        </w:tabs>
        <w:spacing w:after="240"/>
        <w:ind w:left="720"/>
        <w:rPr>
          <w:bCs/>
          <w:szCs w:val="20"/>
          <w:lang w:val="it-IT"/>
        </w:rPr>
      </w:pPr>
      <w:r w:rsidRPr="00A03B1B">
        <w:rPr>
          <w:bCs/>
          <w:iCs/>
          <w:szCs w:val="20"/>
        </w:rPr>
        <w:tab/>
      </w:r>
      <w:r w:rsidRPr="00A03B1B">
        <w:rPr>
          <w:bCs/>
          <w:iCs/>
          <w:szCs w:val="20"/>
        </w:rPr>
        <w:tab/>
      </w:r>
      <w:r w:rsidRPr="00A03B1B">
        <w:rPr>
          <w:bCs/>
          <w:iCs/>
          <w:szCs w:val="20"/>
        </w:rPr>
        <w:tab/>
      </w:r>
      <w:r w:rsidRPr="00A03B1B">
        <w:rPr>
          <w:bCs/>
          <w:iCs/>
          <w:szCs w:val="20"/>
          <w:lang w:val="it-IT"/>
        </w:rPr>
        <w:t xml:space="preserve">MEPR </w:t>
      </w:r>
      <w:r w:rsidRPr="00A03B1B">
        <w:rPr>
          <w:bCs/>
          <w:i/>
          <w:szCs w:val="20"/>
          <w:vertAlign w:val="subscript"/>
          <w:lang w:val="it-IT"/>
        </w:rPr>
        <w:t>q, r, i</w:t>
      </w:r>
      <w:r w:rsidRPr="00A03B1B">
        <w:rPr>
          <w:bCs/>
          <w:iCs/>
          <w:szCs w:val="20"/>
          <w:lang w:val="it-IT"/>
        </w:rPr>
        <w:tab/>
        <w:t>=</w:t>
      </w:r>
      <w:r w:rsidRPr="00A03B1B">
        <w:rPr>
          <w:bCs/>
          <w:iCs/>
          <w:szCs w:val="20"/>
          <w:lang w:val="it-IT"/>
        </w:rPr>
        <w:tab/>
        <w:t xml:space="preserve">Min (MEO </w:t>
      </w:r>
      <w:r w:rsidRPr="00A03B1B">
        <w:rPr>
          <w:bCs/>
          <w:i/>
          <w:szCs w:val="20"/>
          <w:vertAlign w:val="subscript"/>
          <w:lang w:val="it-IT"/>
        </w:rPr>
        <w:t>q, r, i</w:t>
      </w:r>
      <w:r w:rsidRPr="00A03B1B">
        <w:rPr>
          <w:szCs w:val="20"/>
        </w:rPr>
        <w:t xml:space="preserve">, MECAP </w:t>
      </w:r>
      <w:r w:rsidRPr="00A03B1B">
        <w:rPr>
          <w:bCs/>
          <w:i/>
          <w:szCs w:val="20"/>
          <w:vertAlign w:val="subscript"/>
        </w:rPr>
        <w:t>q, r, i</w:t>
      </w:r>
      <w:r w:rsidRPr="00A03B1B">
        <w:rPr>
          <w:bCs/>
          <w:szCs w:val="20"/>
        </w:rPr>
        <w:t>)</w:t>
      </w:r>
    </w:p>
    <w:p w14:paraId="1D850B5E" w14:textId="77777777" w:rsidR="00A03B1B" w:rsidRPr="00A03B1B" w:rsidRDefault="00A03B1B" w:rsidP="00A03B1B">
      <w:pPr>
        <w:tabs>
          <w:tab w:val="left" w:pos="1440"/>
          <w:tab w:val="left" w:pos="2340"/>
        </w:tabs>
        <w:spacing w:after="240"/>
        <w:ind w:left="720"/>
        <w:rPr>
          <w:bCs/>
          <w:szCs w:val="20"/>
        </w:rPr>
      </w:pPr>
      <w:r w:rsidRPr="00A03B1B">
        <w:rPr>
          <w:bCs/>
          <w:iCs/>
          <w:szCs w:val="20"/>
          <w:lang w:val="it-IT"/>
        </w:rPr>
        <w:tab/>
      </w:r>
      <w:r w:rsidRPr="00A03B1B">
        <w:rPr>
          <w:bCs/>
          <w:iCs/>
          <w:szCs w:val="20"/>
        </w:rPr>
        <w:t xml:space="preserve">Otherwise, </w:t>
      </w:r>
      <w:r w:rsidRPr="00A03B1B">
        <w:rPr>
          <w:bCs/>
          <w:iCs/>
          <w:szCs w:val="20"/>
        </w:rPr>
        <w:tab/>
        <w:t xml:space="preserve">SUPR </w:t>
      </w:r>
      <w:r w:rsidRPr="00A03B1B">
        <w:rPr>
          <w:bCs/>
          <w:i/>
          <w:szCs w:val="20"/>
          <w:vertAlign w:val="subscript"/>
        </w:rPr>
        <w:t>q, r, s</w:t>
      </w:r>
      <w:r w:rsidRPr="00A03B1B">
        <w:rPr>
          <w:bCs/>
          <w:iCs/>
          <w:szCs w:val="20"/>
        </w:rPr>
        <w:t xml:space="preserve"> </w:t>
      </w:r>
      <w:r w:rsidRPr="00A03B1B">
        <w:rPr>
          <w:bCs/>
          <w:iCs/>
          <w:szCs w:val="20"/>
        </w:rPr>
        <w:tab/>
        <w:t xml:space="preserve">= </w:t>
      </w:r>
      <w:r w:rsidRPr="00A03B1B">
        <w:rPr>
          <w:bCs/>
          <w:iCs/>
          <w:szCs w:val="20"/>
        </w:rPr>
        <w:tab/>
        <w:t xml:space="preserve">SUCAP </w:t>
      </w:r>
      <w:r w:rsidRPr="00A03B1B">
        <w:rPr>
          <w:bCs/>
          <w:i/>
          <w:szCs w:val="20"/>
          <w:vertAlign w:val="subscript"/>
        </w:rPr>
        <w:t>q, r, s</w:t>
      </w:r>
    </w:p>
    <w:p w14:paraId="1411D990" w14:textId="77777777" w:rsidR="00A03B1B" w:rsidRPr="00A03B1B" w:rsidRDefault="00A03B1B" w:rsidP="00A03B1B">
      <w:pPr>
        <w:tabs>
          <w:tab w:val="left" w:pos="1440"/>
          <w:tab w:val="left" w:pos="2340"/>
        </w:tabs>
        <w:spacing w:after="240"/>
        <w:ind w:left="720"/>
        <w:rPr>
          <w:bCs/>
          <w:szCs w:val="20"/>
          <w:lang w:val="it-IT"/>
        </w:rPr>
      </w:pPr>
      <w:r w:rsidRPr="00A03B1B">
        <w:rPr>
          <w:bCs/>
          <w:iCs/>
          <w:szCs w:val="20"/>
        </w:rPr>
        <w:tab/>
      </w:r>
      <w:r w:rsidRPr="00A03B1B">
        <w:rPr>
          <w:bCs/>
          <w:iCs/>
          <w:szCs w:val="20"/>
        </w:rPr>
        <w:tab/>
      </w:r>
      <w:r w:rsidRPr="00A03B1B">
        <w:rPr>
          <w:bCs/>
          <w:iCs/>
          <w:szCs w:val="20"/>
        </w:rPr>
        <w:tab/>
      </w:r>
      <w:r w:rsidRPr="00A03B1B">
        <w:rPr>
          <w:bCs/>
          <w:iCs/>
          <w:szCs w:val="20"/>
          <w:lang w:val="it-IT"/>
        </w:rPr>
        <w:t xml:space="preserve">MEPR </w:t>
      </w:r>
      <w:r w:rsidRPr="00A03B1B">
        <w:rPr>
          <w:bCs/>
          <w:i/>
          <w:szCs w:val="20"/>
          <w:vertAlign w:val="subscript"/>
          <w:lang w:val="it-IT"/>
        </w:rPr>
        <w:t>q, r, i</w:t>
      </w:r>
      <w:r w:rsidRPr="00A03B1B">
        <w:rPr>
          <w:bCs/>
          <w:iCs/>
          <w:szCs w:val="20"/>
          <w:lang w:val="it-IT"/>
        </w:rPr>
        <w:t xml:space="preserve"> </w:t>
      </w:r>
      <w:r w:rsidRPr="00A03B1B">
        <w:rPr>
          <w:bCs/>
          <w:iCs/>
          <w:szCs w:val="20"/>
          <w:lang w:val="it-IT"/>
        </w:rPr>
        <w:tab/>
        <w:t xml:space="preserve">= </w:t>
      </w:r>
      <w:r w:rsidRPr="00A03B1B">
        <w:rPr>
          <w:bCs/>
          <w:iCs/>
          <w:szCs w:val="20"/>
          <w:lang w:val="it-IT"/>
        </w:rPr>
        <w:tab/>
        <w:t xml:space="preserve">MECAP </w:t>
      </w:r>
      <w:r w:rsidRPr="00A03B1B">
        <w:rPr>
          <w:bCs/>
          <w:i/>
          <w:szCs w:val="20"/>
          <w:vertAlign w:val="subscript"/>
          <w:lang w:val="it-IT"/>
        </w:rPr>
        <w:t>q, r, i</w:t>
      </w:r>
    </w:p>
    <w:p w14:paraId="0BD41693" w14:textId="77777777" w:rsidR="00A03B1B" w:rsidRPr="00A03B1B" w:rsidRDefault="00A03B1B" w:rsidP="00A03B1B">
      <w:pPr>
        <w:spacing w:after="240"/>
        <w:ind w:left="720"/>
        <w:rPr>
          <w:szCs w:val="20"/>
        </w:rPr>
      </w:pPr>
      <w:r w:rsidRPr="00A03B1B">
        <w:rPr>
          <w:iCs/>
          <w:szCs w:val="20"/>
        </w:rPr>
        <w:t>If ERCOT has approved verifiable Startup Costs and minimum-energy costs for the Resource,</w:t>
      </w:r>
    </w:p>
    <w:p w14:paraId="6272ADC9" w14:textId="77777777" w:rsidR="00A03B1B" w:rsidRPr="00A03B1B" w:rsidRDefault="00A03B1B" w:rsidP="00A03B1B">
      <w:pPr>
        <w:tabs>
          <w:tab w:val="left" w:pos="1440"/>
          <w:tab w:val="left" w:pos="2340"/>
        </w:tabs>
        <w:spacing w:after="240"/>
        <w:ind w:left="2880" w:hanging="2160"/>
        <w:rPr>
          <w:bCs/>
          <w:szCs w:val="20"/>
        </w:rPr>
      </w:pPr>
      <w:r w:rsidRPr="00A03B1B">
        <w:rPr>
          <w:bCs/>
          <w:iCs/>
          <w:szCs w:val="20"/>
        </w:rPr>
        <w:tab/>
        <w:t xml:space="preserve">Then, </w:t>
      </w:r>
      <w:r w:rsidRPr="00A03B1B">
        <w:rPr>
          <w:bCs/>
          <w:iCs/>
          <w:szCs w:val="20"/>
        </w:rPr>
        <w:tab/>
      </w:r>
      <w:r w:rsidRPr="00A03B1B">
        <w:rPr>
          <w:bCs/>
          <w:iCs/>
          <w:szCs w:val="20"/>
        </w:rPr>
        <w:tab/>
        <w:t xml:space="preserve">SUCAP </w:t>
      </w:r>
      <w:r w:rsidRPr="00A03B1B">
        <w:rPr>
          <w:bCs/>
          <w:i/>
          <w:szCs w:val="20"/>
          <w:vertAlign w:val="subscript"/>
        </w:rPr>
        <w:t>q, r, s</w:t>
      </w:r>
      <w:r w:rsidRPr="00A03B1B">
        <w:rPr>
          <w:bCs/>
          <w:iCs/>
          <w:szCs w:val="20"/>
        </w:rPr>
        <w:tab/>
        <w:t>=</w:t>
      </w:r>
      <w:r w:rsidRPr="00A03B1B">
        <w:rPr>
          <w:bCs/>
          <w:iCs/>
          <w:szCs w:val="20"/>
        </w:rPr>
        <w:tab/>
      </w:r>
      <w:r w:rsidRPr="00A03B1B">
        <w:rPr>
          <w:iCs/>
          <w:szCs w:val="20"/>
        </w:rPr>
        <w:t xml:space="preserve">Max </w:t>
      </w:r>
      <w:r w:rsidRPr="00A03B1B">
        <w:rPr>
          <w:iCs/>
          <w:szCs w:val="20"/>
          <w:vertAlign w:val="subscript"/>
        </w:rPr>
        <w:t>c</w:t>
      </w:r>
      <w:r w:rsidRPr="00A03B1B">
        <w:rPr>
          <w:szCs w:val="20"/>
          <w:lang w:val="pt-BR"/>
        </w:rPr>
        <w:t xml:space="preserve"> (AGRRATIO</w:t>
      </w:r>
      <w:r w:rsidRPr="00A03B1B">
        <w:rPr>
          <w:i/>
          <w:szCs w:val="20"/>
          <w:vertAlign w:val="subscript"/>
          <w:lang w:val="pt-BR"/>
        </w:rPr>
        <w:t xml:space="preserve"> q, p, r</w:t>
      </w:r>
      <w:r w:rsidRPr="00A03B1B">
        <w:rPr>
          <w:iCs/>
          <w:szCs w:val="20"/>
        </w:rPr>
        <w:t xml:space="preserve">) * </w:t>
      </w:r>
      <w:r w:rsidRPr="00A03B1B">
        <w:rPr>
          <w:bCs/>
          <w:iCs/>
          <w:szCs w:val="20"/>
        </w:rPr>
        <w:t xml:space="preserve">verifiable Startup Costs </w:t>
      </w:r>
      <w:r w:rsidRPr="00A03B1B">
        <w:rPr>
          <w:bCs/>
          <w:i/>
          <w:szCs w:val="20"/>
          <w:vertAlign w:val="subscript"/>
        </w:rPr>
        <w:t>q, r, s</w:t>
      </w:r>
    </w:p>
    <w:p w14:paraId="6481F48C" w14:textId="77777777" w:rsidR="00A03B1B" w:rsidRPr="00A03B1B" w:rsidRDefault="00A03B1B" w:rsidP="00A03B1B">
      <w:pPr>
        <w:tabs>
          <w:tab w:val="left" w:pos="1440"/>
          <w:tab w:val="left" w:pos="2340"/>
        </w:tabs>
        <w:spacing w:after="240"/>
        <w:ind w:left="720"/>
        <w:rPr>
          <w:bCs/>
          <w:i/>
          <w:szCs w:val="20"/>
          <w:vertAlign w:val="subscript"/>
        </w:rPr>
      </w:pPr>
      <w:r w:rsidRPr="00A03B1B">
        <w:rPr>
          <w:bCs/>
          <w:iCs/>
          <w:szCs w:val="20"/>
        </w:rPr>
        <w:tab/>
      </w:r>
      <w:r w:rsidRPr="00A03B1B">
        <w:rPr>
          <w:bCs/>
          <w:iCs/>
          <w:szCs w:val="20"/>
        </w:rPr>
        <w:tab/>
      </w:r>
      <w:r w:rsidRPr="00A03B1B">
        <w:rPr>
          <w:bCs/>
          <w:iCs/>
          <w:szCs w:val="20"/>
        </w:rPr>
        <w:tab/>
        <w:t xml:space="preserve">MECAP </w:t>
      </w:r>
      <w:r w:rsidRPr="00A03B1B">
        <w:rPr>
          <w:bCs/>
          <w:i/>
          <w:szCs w:val="20"/>
          <w:vertAlign w:val="subscript"/>
        </w:rPr>
        <w:t>q, r, i</w:t>
      </w:r>
      <w:r w:rsidRPr="00A03B1B">
        <w:rPr>
          <w:bCs/>
          <w:iCs/>
          <w:szCs w:val="20"/>
        </w:rPr>
        <w:tab/>
        <w:t>=</w:t>
      </w:r>
      <w:r w:rsidRPr="00A03B1B">
        <w:rPr>
          <w:bCs/>
          <w:iCs/>
          <w:szCs w:val="20"/>
        </w:rPr>
        <w:tab/>
        <w:t xml:space="preserve">verifiable minimum-energy costs </w:t>
      </w:r>
      <w:r w:rsidRPr="00A03B1B">
        <w:rPr>
          <w:bCs/>
          <w:i/>
          <w:szCs w:val="20"/>
          <w:vertAlign w:val="subscript"/>
        </w:rPr>
        <w:t>q, r, i</w:t>
      </w:r>
    </w:p>
    <w:p w14:paraId="688F9AB7" w14:textId="77777777" w:rsidR="00A03B1B" w:rsidRPr="00A03B1B" w:rsidRDefault="00A03B1B" w:rsidP="00A03B1B">
      <w:pPr>
        <w:tabs>
          <w:tab w:val="left" w:pos="1440"/>
          <w:tab w:val="left" w:pos="2340"/>
        </w:tabs>
        <w:spacing w:after="240"/>
        <w:ind w:left="720"/>
        <w:rPr>
          <w:bCs/>
          <w:szCs w:val="20"/>
        </w:rPr>
      </w:pPr>
      <w:r w:rsidRPr="00A03B1B">
        <w:rPr>
          <w:bCs/>
          <w:iCs/>
          <w:szCs w:val="20"/>
        </w:rPr>
        <w:tab/>
        <w:t xml:space="preserve">Where, </w:t>
      </w:r>
      <w:r w:rsidRPr="00A03B1B">
        <w:rPr>
          <w:bCs/>
          <w:iCs/>
          <w:szCs w:val="20"/>
        </w:rPr>
        <w:tab/>
      </w:r>
      <w:r w:rsidRPr="00A03B1B">
        <w:rPr>
          <w:bCs/>
          <w:iCs/>
          <w:szCs w:val="20"/>
        </w:rPr>
        <w:tab/>
        <w:t xml:space="preserve">AGRRATIO </w:t>
      </w:r>
      <w:r w:rsidRPr="00A03B1B">
        <w:rPr>
          <w:bCs/>
          <w:i/>
          <w:szCs w:val="20"/>
          <w:vertAlign w:val="subscript"/>
        </w:rPr>
        <w:t>q, p, r</w:t>
      </w:r>
      <w:r w:rsidRPr="00A03B1B">
        <w:rPr>
          <w:bCs/>
          <w:i/>
          <w:szCs w:val="20"/>
          <w:vertAlign w:val="subscript"/>
        </w:rPr>
        <w:tab/>
        <w:t xml:space="preserve"> </w:t>
      </w:r>
      <w:r w:rsidRPr="00A03B1B">
        <w:rPr>
          <w:szCs w:val="20"/>
          <w:lang w:val="pt-BR"/>
        </w:rPr>
        <w:t>=</w:t>
      </w:r>
      <w:r w:rsidRPr="00A03B1B">
        <w:rPr>
          <w:szCs w:val="20"/>
          <w:lang w:val="pt-BR"/>
        </w:rPr>
        <w:tab/>
        <w:t>AGRMAXON</w:t>
      </w:r>
      <w:r w:rsidRPr="00A03B1B">
        <w:rPr>
          <w:i/>
          <w:szCs w:val="20"/>
          <w:vertAlign w:val="subscript"/>
          <w:lang w:val="pt-BR"/>
        </w:rPr>
        <w:t xml:space="preserve"> q, p, r</w:t>
      </w:r>
      <w:r w:rsidRPr="00A03B1B">
        <w:rPr>
          <w:szCs w:val="20"/>
          <w:lang w:val="pt-BR"/>
        </w:rPr>
        <w:t xml:space="preserve"> / AGRTOT</w:t>
      </w:r>
      <w:r w:rsidRPr="00A03B1B">
        <w:rPr>
          <w:i/>
          <w:szCs w:val="20"/>
          <w:vertAlign w:val="subscript"/>
          <w:lang w:val="pt-BR"/>
        </w:rPr>
        <w:t xml:space="preserve"> q, p, r</w:t>
      </w:r>
    </w:p>
    <w:p w14:paraId="682F41FC" w14:textId="77777777" w:rsidR="00A03B1B" w:rsidRPr="00A03B1B" w:rsidRDefault="00A03B1B" w:rsidP="00A03B1B">
      <w:pPr>
        <w:tabs>
          <w:tab w:val="left" w:pos="1440"/>
          <w:tab w:val="left" w:pos="2340"/>
        </w:tabs>
        <w:spacing w:after="240"/>
        <w:ind w:left="720"/>
        <w:rPr>
          <w:bCs/>
          <w:szCs w:val="20"/>
        </w:rPr>
      </w:pPr>
      <w:r w:rsidRPr="00A03B1B">
        <w:rPr>
          <w:bCs/>
          <w:iCs/>
          <w:szCs w:val="20"/>
        </w:rPr>
        <w:tab/>
        <w:t xml:space="preserve">Otherwise, </w:t>
      </w:r>
      <w:r w:rsidRPr="00A03B1B">
        <w:rPr>
          <w:bCs/>
          <w:iCs/>
          <w:szCs w:val="20"/>
        </w:rPr>
        <w:tab/>
        <w:t xml:space="preserve">SUCAP </w:t>
      </w:r>
      <w:r w:rsidRPr="00A03B1B">
        <w:rPr>
          <w:bCs/>
          <w:i/>
          <w:szCs w:val="20"/>
          <w:vertAlign w:val="subscript"/>
        </w:rPr>
        <w:t>q, r, s</w:t>
      </w:r>
      <w:r w:rsidRPr="00A03B1B">
        <w:rPr>
          <w:bCs/>
          <w:iCs/>
          <w:szCs w:val="20"/>
        </w:rPr>
        <w:t xml:space="preserve"> </w:t>
      </w:r>
      <w:r w:rsidRPr="00A03B1B">
        <w:rPr>
          <w:bCs/>
          <w:iCs/>
          <w:szCs w:val="20"/>
        </w:rPr>
        <w:tab/>
        <w:t xml:space="preserve">= </w:t>
      </w:r>
      <w:r w:rsidRPr="00A03B1B">
        <w:rPr>
          <w:bCs/>
          <w:iCs/>
          <w:szCs w:val="20"/>
        </w:rPr>
        <w:tab/>
      </w:r>
      <w:r w:rsidRPr="00A03B1B">
        <w:rPr>
          <w:iCs/>
          <w:szCs w:val="20"/>
        </w:rPr>
        <w:t xml:space="preserve">Max </w:t>
      </w:r>
      <w:r w:rsidRPr="00A03B1B">
        <w:rPr>
          <w:iCs/>
          <w:szCs w:val="20"/>
          <w:vertAlign w:val="subscript"/>
        </w:rPr>
        <w:t>c</w:t>
      </w:r>
      <w:r w:rsidRPr="00A03B1B">
        <w:rPr>
          <w:szCs w:val="20"/>
          <w:lang w:val="pt-BR"/>
        </w:rPr>
        <w:t xml:space="preserve"> (AGRRATIO</w:t>
      </w:r>
      <w:r w:rsidRPr="00A03B1B">
        <w:rPr>
          <w:i/>
          <w:szCs w:val="20"/>
          <w:vertAlign w:val="subscript"/>
          <w:lang w:val="pt-BR"/>
        </w:rPr>
        <w:t xml:space="preserve"> q, p, r</w:t>
      </w:r>
      <w:r w:rsidRPr="00A03B1B">
        <w:rPr>
          <w:iCs/>
          <w:szCs w:val="20"/>
        </w:rPr>
        <w:t xml:space="preserve">) * </w:t>
      </w:r>
      <w:r w:rsidRPr="00A03B1B">
        <w:rPr>
          <w:bCs/>
          <w:iCs/>
          <w:szCs w:val="20"/>
        </w:rPr>
        <w:t xml:space="preserve">RCGSC </w:t>
      </w:r>
      <w:r w:rsidRPr="00A03B1B">
        <w:rPr>
          <w:bCs/>
          <w:i/>
          <w:szCs w:val="20"/>
          <w:vertAlign w:val="subscript"/>
        </w:rPr>
        <w:t>s</w:t>
      </w:r>
    </w:p>
    <w:p w14:paraId="780342C6" w14:textId="77777777" w:rsidR="00A03B1B" w:rsidRPr="00A03B1B" w:rsidRDefault="00A03B1B" w:rsidP="00A03B1B">
      <w:pPr>
        <w:tabs>
          <w:tab w:val="left" w:pos="1440"/>
          <w:tab w:val="left" w:pos="2340"/>
        </w:tabs>
        <w:spacing w:after="240"/>
        <w:ind w:left="720"/>
        <w:rPr>
          <w:bCs/>
          <w:i/>
          <w:szCs w:val="20"/>
          <w:vertAlign w:val="subscript"/>
        </w:rPr>
      </w:pPr>
      <w:r w:rsidRPr="00A03B1B">
        <w:rPr>
          <w:bCs/>
          <w:iCs/>
          <w:szCs w:val="20"/>
        </w:rPr>
        <w:tab/>
      </w:r>
      <w:r w:rsidRPr="00A03B1B">
        <w:rPr>
          <w:bCs/>
          <w:iCs/>
          <w:szCs w:val="20"/>
        </w:rPr>
        <w:tab/>
      </w:r>
      <w:r w:rsidRPr="00A03B1B">
        <w:rPr>
          <w:bCs/>
          <w:iCs/>
          <w:szCs w:val="20"/>
        </w:rPr>
        <w:tab/>
        <w:t xml:space="preserve">MECAP </w:t>
      </w:r>
      <w:r w:rsidRPr="00A03B1B">
        <w:rPr>
          <w:bCs/>
          <w:i/>
          <w:szCs w:val="20"/>
          <w:vertAlign w:val="subscript"/>
        </w:rPr>
        <w:t>q, r, i</w:t>
      </w:r>
      <w:r w:rsidRPr="00A03B1B">
        <w:rPr>
          <w:bCs/>
          <w:iCs/>
          <w:szCs w:val="20"/>
        </w:rPr>
        <w:tab/>
        <w:t xml:space="preserve">= </w:t>
      </w:r>
      <w:r w:rsidRPr="00A03B1B">
        <w:rPr>
          <w:bCs/>
          <w:iCs/>
          <w:szCs w:val="20"/>
        </w:rPr>
        <w:tab/>
        <w:t xml:space="preserve">RCGMEC </w:t>
      </w:r>
      <w:r w:rsidRPr="00A03B1B">
        <w:rPr>
          <w:bCs/>
          <w:i/>
          <w:szCs w:val="20"/>
          <w:vertAlign w:val="subscript"/>
        </w:rPr>
        <w:t>i</w:t>
      </w:r>
    </w:p>
    <w:p w14:paraId="3025AB27" w14:textId="77777777" w:rsidR="00A03B1B" w:rsidRPr="00A03B1B" w:rsidRDefault="00A03B1B" w:rsidP="00A03B1B">
      <w:pPr>
        <w:rPr>
          <w:bCs/>
          <w:iCs/>
        </w:rPr>
      </w:pPr>
      <w:r w:rsidRPr="00A03B1B">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74"/>
        <w:gridCol w:w="838"/>
        <w:gridCol w:w="6738"/>
      </w:tblGrid>
      <w:tr w:rsidR="00A03B1B" w:rsidRPr="00A03B1B" w14:paraId="5CD99C95" w14:textId="77777777" w:rsidTr="00B31BB1">
        <w:trPr>
          <w:cantSplit/>
          <w:tblHeader/>
        </w:trPr>
        <w:tc>
          <w:tcPr>
            <w:tcW w:w="949" w:type="pct"/>
          </w:tcPr>
          <w:p w14:paraId="3023CF82" w14:textId="77777777" w:rsidR="00A03B1B" w:rsidRPr="00A03B1B" w:rsidRDefault="00A03B1B" w:rsidP="00A03B1B">
            <w:pPr>
              <w:spacing w:after="120"/>
              <w:rPr>
                <w:b/>
                <w:iCs/>
                <w:sz w:val="20"/>
                <w:szCs w:val="20"/>
              </w:rPr>
            </w:pPr>
            <w:r w:rsidRPr="00A03B1B">
              <w:rPr>
                <w:b/>
                <w:iCs/>
                <w:sz w:val="20"/>
                <w:szCs w:val="20"/>
              </w:rPr>
              <w:t>Variable</w:t>
            </w:r>
          </w:p>
        </w:tc>
        <w:tc>
          <w:tcPr>
            <w:tcW w:w="448" w:type="pct"/>
          </w:tcPr>
          <w:p w14:paraId="68DC8DFC" w14:textId="77777777" w:rsidR="00A03B1B" w:rsidRPr="00A03B1B" w:rsidRDefault="00A03B1B" w:rsidP="00A03B1B">
            <w:pPr>
              <w:spacing w:after="120"/>
              <w:rPr>
                <w:b/>
                <w:iCs/>
                <w:sz w:val="20"/>
                <w:szCs w:val="20"/>
              </w:rPr>
            </w:pPr>
            <w:r w:rsidRPr="00A03B1B">
              <w:rPr>
                <w:b/>
                <w:iCs/>
                <w:sz w:val="20"/>
                <w:szCs w:val="20"/>
              </w:rPr>
              <w:t>Unit</w:t>
            </w:r>
          </w:p>
        </w:tc>
        <w:tc>
          <w:tcPr>
            <w:tcW w:w="3603" w:type="pct"/>
          </w:tcPr>
          <w:p w14:paraId="703FDBA1" w14:textId="77777777" w:rsidR="00A03B1B" w:rsidRPr="00A03B1B" w:rsidRDefault="00A03B1B" w:rsidP="00A03B1B">
            <w:pPr>
              <w:spacing w:after="120"/>
              <w:rPr>
                <w:b/>
                <w:iCs/>
                <w:sz w:val="20"/>
                <w:szCs w:val="20"/>
              </w:rPr>
            </w:pPr>
            <w:r w:rsidRPr="00A03B1B">
              <w:rPr>
                <w:b/>
                <w:iCs/>
                <w:sz w:val="20"/>
                <w:szCs w:val="20"/>
              </w:rPr>
              <w:t>Definition</w:t>
            </w:r>
          </w:p>
        </w:tc>
      </w:tr>
      <w:tr w:rsidR="00A03B1B" w:rsidRPr="00A03B1B" w14:paraId="50266E1B" w14:textId="77777777" w:rsidTr="00B31BB1">
        <w:trPr>
          <w:cantSplit/>
        </w:trPr>
        <w:tc>
          <w:tcPr>
            <w:tcW w:w="949" w:type="pct"/>
          </w:tcPr>
          <w:p w14:paraId="2358EBF4" w14:textId="77777777" w:rsidR="00A03B1B" w:rsidRPr="00A03B1B" w:rsidRDefault="00A03B1B" w:rsidP="00A03B1B">
            <w:pPr>
              <w:spacing w:after="60"/>
              <w:rPr>
                <w:iCs/>
                <w:sz w:val="20"/>
                <w:szCs w:val="20"/>
              </w:rPr>
            </w:pPr>
            <w:r w:rsidRPr="00A03B1B">
              <w:rPr>
                <w:iCs/>
                <w:sz w:val="20"/>
                <w:szCs w:val="20"/>
              </w:rPr>
              <w:t xml:space="preserve">RUCG </w:t>
            </w:r>
            <w:r w:rsidRPr="00A03B1B">
              <w:rPr>
                <w:i/>
                <w:iCs/>
                <w:sz w:val="20"/>
                <w:szCs w:val="20"/>
                <w:vertAlign w:val="subscript"/>
              </w:rPr>
              <w:t>q, r, d</w:t>
            </w:r>
          </w:p>
        </w:tc>
        <w:tc>
          <w:tcPr>
            <w:tcW w:w="448" w:type="pct"/>
          </w:tcPr>
          <w:p w14:paraId="2560B1BB" w14:textId="77777777" w:rsidR="00A03B1B" w:rsidRPr="00A03B1B" w:rsidRDefault="00A03B1B" w:rsidP="00A03B1B">
            <w:pPr>
              <w:spacing w:after="60"/>
              <w:jc w:val="center"/>
              <w:rPr>
                <w:iCs/>
                <w:sz w:val="20"/>
                <w:szCs w:val="20"/>
              </w:rPr>
            </w:pPr>
            <w:r w:rsidRPr="00A03B1B">
              <w:rPr>
                <w:iCs/>
                <w:sz w:val="20"/>
                <w:szCs w:val="20"/>
              </w:rPr>
              <w:t>$</w:t>
            </w:r>
          </w:p>
        </w:tc>
        <w:tc>
          <w:tcPr>
            <w:tcW w:w="3603" w:type="pct"/>
          </w:tcPr>
          <w:p w14:paraId="098F0E5B" w14:textId="77777777" w:rsidR="00A03B1B" w:rsidRPr="00A03B1B" w:rsidRDefault="00A03B1B" w:rsidP="00A03B1B">
            <w:pPr>
              <w:spacing w:after="60"/>
              <w:rPr>
                <w:iCs/>
                <w:sz w:val="20"/>
                <w:szCs w:val="20"/>
              </w:rPr>
            </w:pPr>
            <w:r w:rsidRPr="00A03B1B">
              <w:rPr>
                <w:i/>
                <w:iCs/>
                <w:sz w:val="20"/>
                <w:szCs w:val="20"/>
              </w:rPr>
              <w:t>RUC Guarantee</w:t>
            </w:r>
            <w:r w:rsidRPr="00A03B1B">
              <w:rPr>
                <w:iCs/>
                <w:sz w:val="20"/>
                <w:szCs w:val="20"/>
              </w:rPr>
              <w:t xml:space="preserve">—The sum of eligible Startup Costs and minimum-energy costs for Resource </w:t>
            </w:r>
            <w:r w:rsidRPr="00A03B1B">
              <w:rPr>
                <w:i/>
                <w:iCs/>
                <w:sz w:val="20"/>
                <w:szCs w:val="20"/>
              </w:rPr>
              <w:t xml:space="preserve">r </w:t>
            </w:r>
            <w:r w:rsidRPr="00A03B1B">
              <w:rPr>
                <w:iCs/>
                <w:sz w:val="20"/>
                <w:szCs w:val="20"/>
              </w:rPr>
              <w:t xml:space="preserve">represented by QSE </w:t>
            </w:r>
            <w:r w:rsidRPr="00A03B1B">
              <w:rPr>
                <w:i/>
                <w:iCs/>
                <w:sz w:val="20"/>
                <w:szCs w:val="20"/>
              </w:rPr>
              <w:t xml:space="preserve">q </w:t>
            </w:r>
            <w:r w:rsidRPr="00A03B1B">
              <w:rPr>
                <w:iCs/>
                <w:sz w:val="20"/>
                <w:szCs w:val="20"/>
              </w:rPr>
              <w:t xml:space="preserve">during all RUC-Committed Hours, for the Operating Day </w:t>
            </w:r>
            <w:r w:rsidRPr="00A03B1B">
              <w:rPr>
                <w:i/>
                <w:iCs/>
                <w:sz w:val="20"/>
                <w:szCs w:val="20"/>
              </w:rPr>
              <w:t>d</w:t>
            </w:r>
            <w:r w:rsidRPr="00A03B1B">
              <w:rPr>
                <w:iCs/>
                <w:sz w:val="20"/>
                <w:szCs w:val="20"/>
              </w:rPr>
              <w:t>.  When one or more Combined Cycle Generation Resources are committed by RUC, guaranteed costs are calculated for the Combined Cycle Train for all RUC-committed Combined Cycle Generation Resources.</w:t>
            </w:r>
          </w:p>
        </w:tc>
      </w:tr>
      <w:tr w:rsidR="00A03B1B" w:rsidRPr="00A03B1B" w14:paraId="3E357409" w14:textId="77777777" w:rsidTr="00B31BB1">
        <w:trPr>
          <w:cantSplit/>
        </w:trPr>
        <w:tc>
          <w:tcPr>
            <w:tcW w:w="949" w:type="pct"/>
          </w:tcPr>
          <w:p w14:paraId="6D5AF2B9" w14:textId="77777777" w:rsidR="00A03B1B" w:rsidRPr="00A03B1B" w:rsidRDefault="00A03B1B" w:rsidP="00A03B1B">
            <w:pPr>
              <w:spacing w:after="60"/>
              <w:rPr>
                <w:iCs/>
                <w:sz w:val="20"/>
                <w:szCs w:val="20"/>
              </w:rPr>
            </w:pPr>
            <w:r w:rsidRPr="00A03B1B">
              <w:rPr>
                <w:iCs/>
                <w:sz w:val="20"/>
                <w:szCs w:val="20"/>
              </w:rPr>
              <w:t xml:space="preserve">RUCGME </w:t>
            </w:r>
            <w:r w:rsidRPr="00A03B1B">
              <w:rPr>
                <w:i/>
                <w:iCs/>
                <w:sz w:val="20"/>
                <w:szCs w:val="20"/>
                <w:vertAlign w:val="subscript"/>
              </w:rPr>
              <w:t>q, r, i</w:t>
            </w:r>
          </w:p>
        </w:tc>
        <w:tc>
          <w:tcPr>
            <w:tcW w:w="448" w:type="pct"/>
          </w:tcPr>
          <w:p w14:paraId="551E9925" w14:textId="77777777" w:rsidR="00A03B1B" w:rsidRPr="00A03B1B" w:rsidRDefault="00A03B1B" w:rsidP="00A03B1B">
            <w:pPr>
              <w:spacing w:after="60"/>
              <w:jc w:val="center"/>
              <w:rPr>
                <w:iCs/>
                <w:sz w:val="20"/>
                <w:szCs w:val="20"/>
              </w:rPr>
            </w:pPr>
            <w:r w:rsidRPr="00A03B1B">
              <w:rPr>
                <w:iCs/>
                <w:sz w:val="20"/>
                <w:szCs w:val="20"/>
              </w:rPr>
              <w:t>$</w:t>
            </w:r>
          </w:p>
        </w:tc>
        <w:tc>
          <w:tcPr>
            <w:tcW w:w="3603" w:type="pct"/>
          </w:tcPr>
          <w:p w14:paraId="11E5F6B0" w14:textId="77777777" w:rsidR="00A03B1B" w:rsidRPr="00A03B1B" w:rsidRDefault="00A03B1B" w:rsidP="00A03B1B">
            <w:pPr>
              <w:spacing w:after="60"/>
              <w:rPr>
                <w:i/>
                <w:iCs/>
                <w:sz w:val="20"/>
                <w:szCs w:val="20"/>
              </w:rPr>
            </w:pPr>
            <w:r w:rsidRPr="00A03B1B">
              <w:rPr>
                <w:i/>
                <w:iCs/>
                <w:sz w:val="20"/>
                <w:szCs w:val="20"/>
              </w:rPr>
              <w:t>RUC Minimum-Energy Guarantee by interval</w:t>
            </w:r>
            <w:r w:rsidRPr="00A03B1B">
              <w:rPr>
                <w:iCs/>
                <w:sz w:val="20"/>
                <w:szCs w:val="20"/>
              </w:rPr>
              <w:t xml:space="preserve">—The guaranteed costs for Resource </w:t>
            </w:r>
            <w:r w:rsidRPr="00A03B1B">
              <w:rPr>
                <w:i/>
                <w:iCs/>
                <w:sz w:val="20"/>
                <w:szCs w:val="20"/>
              </w:rPr>
              <w:t>r</w:t>
            </w:r>
            <w:r w:rsidRPr="00A03B1B">
              <w:rPr>
                <w:iCs/>
                <w:sz w:val="20"/>
                <w:szCs w:val="20"/>
              </w:rPr>
              <w:t xml:space="preserve"> represented by QSE </w:t>
            </w:r>
            <w:r w:rsidRPr="00A03B1B">
              <w:rPr>
                <w:i/>
                <w:iCs/>
                <w:sz w:val="20"/>
                <w:szCs w:val="20"/>
              </w:rPr>
              <w:t xml:space="preserve">q </w:t>
            </w:r>
            <w:r w:rsidRPr="00A03B1B">
              <w:rPr>
                <w:iCs/>
                <w:sz w:val="20"/>
                <w:szCs w:val="20"/>
              </w:rPr>
              <w:t xml:space="preserve">for minimum energy for the Settlement Interval </w:t>
            </w:r>
            <w:r w:rsidRPr="00A03B1B">
              <w:rPr>
                <w:i/>
                <w:iCs/>
                <w:sz w:val="20"/>
                <w:szCs w:val="20"/>
              </w:rPr>
              <w:t>i</w:t>
            </w:r>
            <w:r w:rsidRPr="00A03B1B">
              <w:rPr>
                <w:iCs/>
                <w:sz w:val="20"/>
                <w:szCs w:val="20"/>
              </w:rPr>
              <w:t xml:space="preserve">.  When one or more Combined Cycle Generation Resources are committed by RUC, RUC Minimum-Energy Guarantee is calculated for the Combined Cycle Train for all RUC-committed Combined Cycle Generation Resources.  During RUCAC-Intervals for a Combined Cycle Train, minimum energy cost is calculated as the difference between the minimum energy cost between the RUC-committed configuration and the QSE-committed </w:t>
            </w:r>
            <w:ins w:id="636" w:author="ERCOT" w:date="2024-05-20T15:20:00Z">
              <w:r w:rsidRPr="00A03B1B">
                <w:rPr>
                  <w:iCs/>
                  <w:sz w:val="20"/>
                  <w:szCs w:val="20"/>
                </w:rPr>
                <w:t>or DRRS</w:t>
              </w:r>
            </w:ins>
            <w:ins w:id="637" w:author="ERCOT" w:date="2024-05-29T07:36:00Z">
              <w:r w:rsidRPr="00A03B1B">
                <w:rPr>
                  <w:iCs/>
                  <w:sz w:val="20"/>
                  <w:szCs w:val="20"/>
                </w:rPr>
                <w:t>-</w:t>
              </w:r>
            </w:ins>
            <w:ins w:id="638" w:author="ERCOT" w:date="2024-05-20T15:20:00Z">
              <w:r w:rsidRPr="00A03B1B">
                <w:rPr>
                  <w:iCs/>
                  <w:sz w:val="20"/>
                  <w:szCs w:val="20"/>
                </w:rPr>
                <w:t xml:space="preserve">deployed </w:t>
              </w:r>
            </w:ins>
            <w:r w:rsidRPr="00A03B1B">
              <w:rPr>
                <w:iCs/>
                <w:sz w:val="20"/>
                <w:szCs w:val="20"/>
              </w:rPr>
              <w:t>configuration.</w:t>
            </w:r>
          </w:p>
        </w:tc>
      </w:tr>
      <w:tr w:rsidR="00A03B1B" w:rsidRPr="00A03B1B" w14:paraId="24D4FE27" w14:textId="77777777" w:rsidTr="00B31BB1">
        <w:trPr>
          <w:cantSplit/>
        </w:trPr>
        <w:tc>
          <w:tcPr>
            <w:tcW w:w="949" w:type="pct"/>
          </w:tcPr>
          <w:p w14:paraId="23B15CA8" w14:textId="77777777" w:rsidR="00A03B1B" w:rsidRPr="00A03B1B" w:rsidRDefault="00A03B1B" w:rsidP="00A03B1B">
            <w:pPr>
              <w:spacing w:after="60"/>
              <w:rPr>
                <w:iCs/>
                <w:sz w:val="20"/>
                <w:szCs w:val="20"/>
              </w:rPr>
            </w:pPr>
            <w:r w:rsidRPr="00A03B1B">
              <w:rPr>
                <w:iCs/>
                <w:sz w:val="20"/>
                <w:szCs w:val="20"/>
              </w:rPr>
              <w:t xml:space="preserve">SUPR </w:t>
            </w:r>
            <w:r w:rsidRPr="00A03B1B">
              <w:rPr>
                <w:i/>
                <w:iCs/>
                <w:sz w:val="20"/>
                <w:szCs w:val="20"/>
                <w:vertAlign w:val="subscript"/>
              </w:rPr>
              <w:t>q, r, s</w:t>
            </w:r>
          </w:p>
        </w:tc>
        <w:tc>
          <w:tcPr>
            <w:tcW w:w="448" w:type="pct"/>
          </w:tcPr>
          <w:p w14:paraId="663C5546" w14:textId="77777777" w:rsidR="00A03B1B" w:rsidRPr="00A03B1B" w:rsidRDefault="00A03B1B" w:rsidP="00A03B1B">
            <w:pPr>
              <w:spacing w:after="60"/>
              <w:jc w:val="center"/>
              <w:rPr>
                <w:iCs/>
                <w:sz w:val="20"/>
                <w:szCs w:val="20"/>
              </w:rPr>
            </w:pPr>
            <w:r w:rsidRPr="00A03B1B">
              <w:rPr>
                <w:iCs/>
                <w:sz w:val="20"/>
                <w:szCs w:val="20"/>
              </w:rPr>
              <w:t>$/Start</w:t>
            </w:r>
          </w:p>
        </w:tc>
        <w:tc>
          <w:tcPr>
            <w:tcW w:w="3603" w:type="pct"/>
          </w:tcPr>
          <w:p w14:paraId="33A039C5" w14:textId="77777777" w:rsidR="00A03B1B" w:rsidRPr="00A03B1B" w:rsidRDefault="00A03B1B" w:rsidP="00A03B1B">
            <w:pPr>
              <w:spacing w:after="60"/>
              <w:rPr>
                <w:iCs/>
                <w:sz w:val="20"/>
                <w:szCs w:val="20"/>
              </w:rPr>
            </w:pPr>
            <w:r w:rsidRPr="00A03B1B">
              <w:rPr>
                <w:i/>
                <w:iCs/>
                <w:sz w:val="20"/>
                <w:szCs w:val="20"/>
              </w:rPr>
              <w:t>Startup Price per start</w:t>
            </w:r>
            <w:r w:rsidRPr="00A03B1B">
              <w:rPr>
                <w:iCs/>
                <w:sz w:val="20"/>
                <w:szCs w:val="20"/>
              </w:rPr>
              <w:t xml:space="preserve">—The Settlement price for Resource </w:t>
            </w:r>
            <w:r w:rsidRPr="00A03B1B">
              <w:rPr>
                <w:i/>
                <w:iCs/>
                <w:sz w:val="20"/>
                <w:szCs w:val="20"/>
              </w:rPr>
              <w:t xml:space="preserve">r </w:t>
            </w:r>
            <w:r w:rsidRPr="00A03B1B">
              <w:rPr>
                <w:iCs/>
                <w:sz w:val="20"/>
                <w:szCs w:val="20"/>
              </w:rPr>
              <w:t xml:space="preserve">represented by QSE </w:t>
            </w:r>
            <w:r w:rsidRPr="00A03B1B">
              <w:rPr>
                <w:i/>
                <w:iCs/>
                <w:sz w:val="20"/>
                <w:szCs w:val="20"/>
              </w:rPr>
              <w:t>q</w:t>
            </w:r>
            <w:r w:rsidRPr="00A03B1B">
              <w:rPr>
                <w:iCs/>
                <w:sz w:val="20"/>
                <w:szCs w:val="20"/>
              </w:rPr>
              <w:t xml:space="preserve"> for the start </w:t>
            </w:r>
            <w:r w:rsidRPr="00A03B1B">
              <w:rPr>
                <w:i/>
                <w:iCs/>
                <w:sz w:val="20"/>
                <w:szCs w:val="20"/>
              </w:rPr>
              <w:t>s</w:t>
            </w:r>
            <w:r w:rsidRPr="00A03B1B">
              <w:rPr>
                <w:iCs/>
                <w:sz w:val="20"/>
                <w:szCs w:val="20"/>
              </w:rPr>
              <w:t xml:space="preserve">.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3DE5F303" w14:textId="77777777" w:rsidTr="00B31BB1">
        <w:trPr>
          <w:cantSplit/>
        </w:trPr>
        <w:tc>
          <w:tcPr>
            <w:tcW w:w="949" w:type="pct"/>
          </w:tcPr>
          <w:p w14:paraId="1A26F1DE" w14:textId="77777777" w:rsidR="00A03B1B" w:rsidRPr="00A03B1B" w:rsidRDefault="00A03B1B" w:rsidP="00A03B1B">
            <w:pPr>
              <w:spacing w:after="60"/>
              <w:rPr>
                <w:iCs/>
                <w:sz w:val="20"/>
                <w:szCs w:val="20"/>
              </w:rPr>
            </w:pPr>
            <w:r w:rsidRPr="00A03B1B">
              <w:rPr>
                <w:iCs/>
                <w:sz w:val="20"/>
                <w:szCs w:val="20"/>
              </w:rPr>
              <w:lastRenderedPageBreak/>
              <w:t xml:space="preserve">SUO </w:t>
            </w:r>
            <w:r w:rsidRPr="00A03B1B">
              <w:rPr>
                <w:i/>
                <w:iCs/>
                <w:sz w:val="20"/>
                <w:szCs w:val="20"/>
                <w:vertAlign w:val="subscript"/>
              </w:rPr>
              <w:t>q, r, s</w:t>
            </w:r>
          </w:p>
        </w:tc>
        <w:tc>
          <w:tcPr>
            <w:tcW w:w="448" w:type="pct"/>
          </w:tcPr>
          <w:p w14:paraId="63198100" w14:textId="77777777" w:rsidR="00A03B1B" w:rsidRPr="00A03B1B" w:rsidRDefault="00A03B1B" w:rsidP="00A03B1B">
            <w:pPr>
              <w:spacing w:after="60"/>
              <w:jc w:val="center"/>
              <w:rPr>
                <w:iCs/>
                <w:sz w:val="20"/>
                <w:szCs w:val="20"/>
              </w:rPr>
            </w:pPr>
            <w:r w:rsidRPr="00A03B1B">
              <w:rPr>
                <w:iCs/>
                <w:sz w:val="20"/>
                <w:szCs w:val="20"/>
              </w:rPr>
              <w:t>$/Start</w:t>
            </w:r>
          </w:p>
        </w:tc>
        <w:tc>
          <w:tcPr>
            <w:tcW w:w="3603" w:type="pct"/>
          </w:tcPr>
          <w:p w14:paraId="6476D568" w14:textId="77777777" w:rsidR="00A03B1B" w:rsidRPr="00A03B1B" w:rsidRDefault="00A03B1B" w:rsidP="00A03B1B">
            <w:pPr>
              <w:spacing w:after="60"/>
              <w:rPr>
                <w:iCs/>
                <w:sz w:val="20"/>
                <w:szCs w:val="20"/>
              </w:rPr>
            </w:pPr>
            <w:r w:rsidRPr="00A03B1B">
              <w:rPr>
                <w:i/>
                <w:iCs/>
                <w:sz w:val="20"/>
                <w:szCs w:val="20"/>
              </w:rPr>
              <w:t>Startup Offer per start</w:t>
            </w:r>
            <w:r w:rsidRPr="00A03B1B">
              <w:rPr>
                <w:iCs/>
                <w:sz w:val="20"/>
                <w:szCs w:val="20"/>
              </w:rPr>
              <w:t xml:space="preserve">—Represents an offer for all costs incurred by Generation Resource </w:t>
            </w:r>
            <w:r w:rsidRPr="00A03B1B">
              <w:rPr>
                <w:i/>
                <w:iCs/>
                <w:sz w:val="20"/>
                <w:szCs w:val="20"/>
              </w:rPr>
              <w:t>r</w:t>
            </w:r>
            <w:r w:rsidRPr="00A03B1B">
              <w:rPr>
                <w:iCs/>
                <w:sz w:val="20"/>
                <w:szCs w:val="20"/>
              </w:rPr>
              <w:t xml:space="preserve"> represented by QSE </w:t>
            </w:r>
            <w:r w:rsidRPr="00A03B1B">
              <w:rPr>
                <w:i/>
                <w:iCs/>
                <w:sz w:val="20"/>
                <w:szCs w:val="20"/>
              </w:rPr>
              <w:t>q</w:t>
            </w:r>
            <w:r w:rsidRPr="00A03B1B">
              <w:rPr>
                <w:iCs/>
                <w:sz w:val="20"/>
                <w:szCs w:val="20"/>
              </w:rPr>
              <w:t xml:space="preserve"> in starting up and reaching the Resource’s LSL for the start </w:t>
            </w:r>
            <w:r w:rsidRPr="00A03B1B">
              <w:rPr>
                <w:i/>
                <w:iCs/>
                <w:sz w:val="20"/>
                <w:szCs w:val="20"/>
              </w:rPr>
              <w:t>s</w:t>
            </w:r>
            <w:r w:rsidRPr="00A03B1B">
              <w:rPr>
                <w:iCs/>
                <w:sz w:val="20"/>
                <w:szCs w:val="20"/>
              </w:rPr>
              <w:t xml:space="preserve">.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4DA5BFE0" w14:textId="77777777" w:rsidTr="00B31BB1">
        <w:trPr>
          <w:cantSplit/>
        </w:trPr>
        <w:tc>
          <w:tcPr>
            <w:tcW w:w="949" w:type="pct"/>
          </w:tcPr>
          <w:p w14:paraId="39A89A13" w14:textId="77777777" w:rsidR="00A03B1B" w:rsidRPr="00A03B1B" w:rsidRDefault="00A03B1B" w:rsidP="00A03B1B">
            <w:pPr>
              <w:spacing w:after="60"/>
              <w:rPr>
                <w:iCs/>
                <w:sz w:val="20"/>
                <w:szCs w:val="20"/>
              </w:rPr>
            </w:pPr>
            <w:r w:rsidRPr="00A03B1B">
              <w:rPr>
                <w:iCs/>
                <w:sz w:val="20"/>
                <w:szCs w:val="20"/>
              </w:rPr>
              <w:t xml:space="preserve">SUCAP </w:t>
            </w:r>
            <w:r w:rsidRPr="00A03B1B">
              <w:rPr>
                <w:i/>
                <w:iCs/>
                <w:sz w:val="20"/>
                <w:szCs w:val="20"/>
                <w:vertAlign w:val="subscript"/>
              </w:rPr>
              <w:t>q, r, s</w:t>
            </w:r>
          </w:p>
        </w:tc>
        <w:tc>
          <w:tcPr>
            <w:tcW w:w="448" w:type="pct"/>
          </w:tcPr>
          <w:p w14:paraId="142B9888" w14:textId="77777777" w:rsidR="00A03B1B" w:rsidRPr="00A03B1B" w:rsidRDefault="00A03B1B" w:rsidP="00A03B1B">
            <w:pPr>
              <w:spacing w:after="60"/>
              <w:jc w:val="center"/>
              <w:rPr>
                <w:iCs/>
                <w:sz w:val="20"/>
                <w:szCs w:val="20"/>
              </w:rPr>
            </w:pPr>
            <w:r w:rsidRPr="00A03B1B">
              <w:rPr>
                <w:iCs/>
                <w:sz w:val="20"/>
                <w:szCs w:val="20"/>
              </w:rPr>
              <w:t>$/Start</w:t>
            </w:r>
          </w:p>
        </w:tc>
        <w:tc>
          <w:tcPr>
            <w:tcW w:w="3603" w:type="pct"/>
          </w:tcPr>
          <w:p w14:paraId="678753C6" w14:textId="77777777" w:rsidR="00A03B1B" w:rsidRPr="00A03B1B" w:rsidRDefault="00A03B1B" w:rsidP="00A03B1B">
            <w:pPr>
              <w:spacing w:after="60"/>
              <w:rPr>
                <w:i/>
                <w:iCs/>
                <w:sz w:val="20"/>
                <w:szCs w:val="20"/>
              </w:rPr>
            </w:pPr>
            <w:r w:rsidRPr="00A03B1B">
              <w:rPr>
                <w:i/>
                <w:iCs/>
                <w:sz w:val="20"/>
                <w:szCs w:val="20"/>
              </w:rPr>
              <w:t>Startup Cap</w:t>
            </w:r>
            <w:r w:rsidRPr="00A03B1B">
              <w:rPr>
                <w:iCs/>
                <w:sz w:val="20"/>
                <w:szCs w:val="20"/>
              </w:rPr>
              <w:t xml:space="preserve">—The amount used for AGR </w:t>
            </w:r>
            <w:r w:rsidRPr="00A03B1B">
              <w:rPr>
                <w:i/>
                <w:iCs/>
                <w:sz w:val="20"/>
                <w:szCs w:val="20"/>
              </w:rPr>
              <w:t>r</w:t>
            </w:r>
            <w:r w:rsidRPr="00A03B1B">
              <w:rPr>
                <w:iCs/>
                <w:sz w:val="20"/>
                <w:szCs w:val="20"/>
              </w:rPr>
              <w:t xml:space="preserve"> or Resource </w:t>
            </w:r>
            <w:r w:rsidRPr="00A03B1B">
              <w:rPr>
                <w:i/>
                <w:iCs/>
                <w:sz w:val="20"/>
                <w:szCs w:val="20"/>
              </w:rPr>
              <w:t>r</w:t>
            </w:r>
            <w:r w:rsidRPr="00A03B1B">
              <w:rPr>
                <w:iCs/>
                <w:sz w:val="20"/>
                <w:szCs w:val="20"/>
              </w:rPr>
              <w:t xml:space="preserve"> represented by QSE </w:t>
            </w:r>
            <w:r w:rsidRPr="00A03B1B">
              <w:rPr>
                <w:i/>
                <w:iCs/>
                <w:sz w:val="20"/>
                <w:szCs w:val="20"/>
              </w:rPr>
              <w:t>q</w:t>
            </w:r>
            <w:r w:rsidRPr="00A03B1B">
              <w:rPr>
                <w:iCs/>
                <w:sz w:val="20"/>
                <w:szCs w:val="20"/>
              </w:rPr>
              <w:t xml:space="preserve"> for the start </w:t>
            </w:r>
            <w:r w:rsidRPr="00A03B1B">
              <w:rPr>
                <w:i/>
                <w:iCs/>
                <w:sz w:val="20"/>
                <w:szCs w:val="20"/>
              </w:rPr>
              <w:t xml:space="preserve">s </w:t>
            </w:r>
            <w:r w:rsidRPr="00A03B1B">
              <w:rPr>
                <w:iCs/>
                <w:sz w:val="20"/>
                <w:szCs w:val="20"/>
              </w:rPr>
              <w:t xml:space="preserve">as Startup Costs.  The cap is the </w:t>
            </w:r>
            <w:r w:rsidRPr="00A03B1B">
              <w:rPr>
                <w:sz w:val="20"/>
                <w:szCs w:val="20"/>
              </w:rPr>
              <w:t>Resource Category Startup Offer Generic Cap (</w:t>
            </w:r>
            <w:r w:rsidRPr="00A03B1B">
              <w:rPr>
                <w:iCs/>
                <w:sz w:val="20"/>
                <w:szCs w:val="20"/>
              </w:rPr>
              <w:t xml:space="preserve">RCGSC) unless ERCOT has approved verifiable unit-specific Startup Costs for that Resource, in which case the startup cap is the scaled verifiable unit-specific Startup Cost for the AGR or the verifiable unit-specific Startup Cost for non-AGRs.  </w:t>
            </w:r>
            <w:r w:rsidRPr="00A03B1B">
              <w:rPr>
                <w:sz w:val="20"/>
                <w:szCs w:val="20"/>
              </w:rPr>
              <w:t xml:space="preserve">The verifiable unit-specific Startup Cost will be determined as described in Section 5.6.1, Verifiable Costs, </w:t>
            </w:r>
            <w:r w:rsidRPr="00A03B1B">
              <w:rPr>
                <w:iCs/>
                <w:sz w:val="20"/>
                <w:szCs w:val="20"/>
              </w:rPr>
              <w:t xml:space="preserve">minus the average energy produced during the time period between breaker close and LSL multiplied by the heat rate proxy “H” multiplied by the appropriate Fuel Index Price (FIP), Fuel Oil Price (FOP) or solid fuel price, for AGR and non-AGR Resources.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3A7025A0" w14:textId="77777777" w:rsidTr="00B31BB1">
        <w:trPr>
          <w:cantSplit/>
        </w:trPr>
        <w:tc>
          <w:tcPr>
            <w:tcW w:w="949" w:type="pct"/>
          </w:tcPr>
          <w:p w14:paraId="6ABED242" w14:textId="77777777" w:rsidR="00A03B1B" w:rsidRPr="00A03B1B" w:rsidRDefault="00A03B1B" w:rsidP="00A03B1B">
            <w:pPr>
              <w:spacing w:after="60"/>
              <w:rPr>
                <w:iCs/>
                <w:sz w:val="20"/>
                <w:szCs w:val="20"/>
              </w:rPr>
            </w:pPr>
            <w:r w:rsidRPr="00A03B1B">
              <w:rPr>
                <w:iCs/>
                <w:sz w:val="20"/>
                <w:szCs w:val="20"/>
              </w:rPr>
              <w:t>AGRRATIO</w:t>
            </w:r>
            <w:r w:rsidRPr="00A03B1B">
              <w:rPr>
                <w:i/>
                <w:iCs/>
                <w:sz w:val="20"/>
                <w:szCs w:val="20"/>
                <w:vertAlign w:val="subscript"/>
              </w:rPr>
              <w:t xml:space="preserve"> q, p, r</w:t>
            </w:r>
          </w:p>
        </w:tc>
        <w:tc>
          <w:tcPr>
            <w:tcW w:w="448" w:type="pct"/>
          </w:tcPr>
          <w:p w14:paraId="35951EAB" w14:textId="77777777" w:rsidR="00A03B1B" w:rsidRPr="00A03B1B" w:rsidRDefault="00A03B1B" w:rsidP="00A03B1B">
            <w:pPr>
              <w:spacing w:after="60"/>
              <w:jc w:val="center"/>
              <w:rPr>
                <w:iCs/>
                <w:sz w:val="20"/>
                <w:szCs w:val="20"/>
              </w:rPr>
            </w:pPr>
            <w:r w:rsidRPr="00A03B1B">
              <w:rPr>
                <w:iCs/>
                <w:sz w:val="20"/>
                <w:szCs w:val="20"/>
              </w:rPr>
              <w:t>none</w:t>
            </w:r>
          </w:p>
        </w:tc>
        <w:tc>
          <w:tcPr>
            <w:tcW w:w="3603" w:type="pct"/>
          </w:tcPr>
          <w:p w14:paraId="34C66727" w14:textId="77777777" w:rsidR="00A03B1B" w:rsidRPr="00A03B1B" w:rsidRDefault="00A03B1B" w:rsidP="00A03B1B">
            <w:pPr>
              <w:spacing w:after="60"/>
              <w:rPr>
                <w:i/>
                <w:iCs/>
                <w:sz w:val="20"/>
                <w:szCs w:val="20"/>
              </w:rPr>
            </w:pPr>
            <w:r w:rsidRPr="00A03B1B">
              <w:rPr>
                <w:i/>
                <w:iCs/>
                <w:sz w:val="20"/>
                <w:szCs w:val="20"/>
              </w:rPr>
              <w:t>Aggregate Generation Resource Ratio per QSE per Settlement Point per Aggregate Generation Resource</w:t>
            </w:r>
            <w:r w:rsidRPr="00A03B1B">
              <w:rPr>
                <w:szCs w:val="20"/>
              </w:rPr>
              <w:t>—</w:t>
            </w:r>
            <w:r w:rsidRPr="00A03B1B">
              <w:rPr>
                <w:iCs/>
                <w:sz w:val="20"/>
                <w:szCs w:val="20"/>
              </w:rPr>
              <w:t xml:space="preserve">A value which represents the ratio of the maximum number of generators online during an hour, as indicated by telemetry, compared to the total number of generators registered to the AGR </w:t>
            </w:r>
            <w:r w:rsidRPr="00A03B1B">
              <w:rPr>
                <w:i/>
                <w:iCs/>
                <w:sz w:val="20"/>
                <w:szCs w:val="20"/>
              </w:rPr>
              <w:t xml:space="preserve">r </w:t>
            </w:r>
            <w:r w:rsidRPr="00A03B1B">
              <w:rPr>
                <w:sz w:val="20"/>
                <w:szCs w:val="20"/>
              </w:rPr>
              <w:t xml:space="preserve">represented by QSE </w:t>
            </w:r>
            <w:r w:rsidRPr="00A03B1B">
              <w:rPr>
                <w:i/>
                <w:sz w:val="20"/>
                <w:szCs w:val="20"/>
              </w:rPr>
              <w:t>q</w:t>
            </w:r>
            <w:r w:rsidRPr="00A03B1B">
              <w:rPr>
                <w:iCs/>
                <w:sz w:val="20"/>
                <w:szCs w:val="20"/>
              </w:rPr>
              <w:t xml:space="preserve"> at the Settlement Point </w:t>
            </w:r>
            <w:r w:rsidRPr="00A03B1B">
              <w:rPr>
                <w:i/>
                <w:iCs/>
                <w:sz w:val="20"/>
                <w:szCs w:val="20"/>
              </w:rPr>
              <w:t>p</w:t>
            </w:r>
            <w:r w:rsidRPr="00A03B1B">
              <w:rPr>
                <w:iCs/>
                <w:sz w:val="20"/>
                <w:szCs w:val="20"/>
              </w:rPr>
              <w:t xml:space="preserve"> and used in the approved verifiable cost for the AGR.  The value is only applicable if the Resource is an AGR.</w:t>
            </w:r>
          </w:p>
        </w:tc>
      </w:tr>
      <w:tr w:rsidR="00A03B1B" w:rsidRPr="00A03B1B" w14:paraId="3D088AC4" w14:textId="77777777" w:rsidTr="00B31BB1">
        <w:trPr>
          <w:cantSplit/>
        </w:trPr>
        <w:tc>
          <w:tcPr>
            <w:tcW w:w="949" w:type="pct"/>
          </w:tcPr>
          <w:p w14:paraId="7B603886" w14:textId="77777777" w:rsidR="00A03B1B" w:rsidRPr="00A03B1B" w:rsidRDefault="00A03B1B" w:rsidP="00A03B1B">
            <w:pPr>
              <w:spacing w:after="60"/>
              <w:rPr>
                <w:iCs/>
                <w:sz w:val="20"/>
                <w:szCs w:val="20"/>
              </w:rPr>
            </w:pPr>
            <w:r w:rsidRPr="00A03B1B">
              <w:rPr>
                <w:iCs/>
                <w:sz w:val="20"/>
                <w:szCs w:val="20"/>
              </w:rPr>
              <w:t xml:space="preserve">AGRMAXON </w:t>
            </w:r>
            <w:r w:rsidRPr="00A03B1B">
              <w:rPr>
                <w:i/>
                <w:iCs/>
                <w:sz w:val="20"/>
                <w:szCs w:val="20"/>
                <w:vertAlign w:val="subscript"/>
              </w:rPr>
              <w:t>q, p, r</w:t>
            </w:r>
          </w:p>
        </w:tc>
        <w:tc>
          <w:tcPr>
            <w:tcW w:w="448" w:type="pct"/>
          </w:tcPr>
          <w:p w14:paraId="35655EDF" w14:textId="77777777" w:rsidR="00A03B1B" w:rsidRPr="00A03B1B" w:rsidRDefault="00A03B1B" w:rsidP="00A03B1B">
            <w:pPr>
              <w:spacing w:after="60"/>
              <w:jc w:val="center"/>
              <w:rPr>
                <w:iCs/>
                <w:sz w:val="20"/>
                <w:szCs w:val="20"/>
              </w:rPr>
            </w:pPr>
            <w:r w:rsidRPr="00A03B1B">
              <w:rPr>
                <w:iCs/>
                <w:sz w:val="20"/>
                <w:szCs w:val="20"/>
              </w:rPr>
              <w:t>none</w:t>
            </w:r>
          </w:p>
        </w:tc>
        <w:tc>
          <w:tcPr>
            <w:tcW w:w="3603" w:type="pct"/>
          </w:tcPr>
          <w:p w14:paraId="0CF563F6" w14:textId="77777777" w:rsidR="00A03B1B" w:rsidRPr="00A03B1B" w:rsidRDefault="00A03B1B" w:rsidP="00A03B1B">
            <w:pPr>
              <w:spacing w:after="60"/>
              <w:rPr>
                <w:i/>
                <w:iCs/>
                <w:sz w:val="20"/>
                <w:szCs w:val="20"/>
              </w:rPr>
            </w:pPr>
            <w:r w:rsidRPr="00A03B1B">
              <w:rPr>
                <w:i/>
                <w:iCs/>
                <w:sz w:val="20"/>
                <w:szCs w:val="20"/>
              </w:rPr>
              <w:t>Aggregate Generation Resource Maximum Online per QSE per Settlement Point per Aggregate Generation Resource</w:t>
            </w:r>
            <w:r w:rsidRPr="00A03B1B">
              <w:rPr>
                <w:szCs w:val="20"/>
              </w:rPr>
              <w:t>—</w:t>
            </w:r>
            <w:r w:rsidRPr="00A03B1B">
              <w:rPr>
                <w:iCs/>
                <w:sz w:val="20"/>
                <w:szCs w:val="20"/>
              </w:rPr>
              <w:t xml:space="preserve">The maximum number of generators registered to the AGR </w:t>
            </w:r>
            <w:r w:rsidRPr="00A03B1B">
              <w:rPr>
                <w:i/>
                <w:iCs/>
                <w:sz w:val="20"/>
                <w:szCs w:val="20"/>
              </w:rPr>
              <w:t xml:space="preserve">r </w:t>
            </w:r>
            <w:r w:rsidRPr="00A03B1B">
              <w:rPr>
                <w:sz w:val="20"/>
                <w:szCs w:val="20"/>
              </w:rPr>
              <w:t xml:space="preserve">represented by QSE </w:t>
            </w:r>
            <w:r w:rsidRPr="00A03B1B">
              <w:rPr>
                <w:i/>
                <w:sz w:val="20"/>
                <w:szCs w:val="20"/>
              </w:rPr>
              <w:t>q</w:t>
            </w:r>
            <w:r w:rsidRPr="00A03B1B">
              <w:rPr>
                <w:iCs/>
                <w:sz w:val="20"/>
                <w:szCs w:val="20"/>
              </w:rPr>
              <w:t xml:space="preserve"> at the Settlement Point </w:t>
            </w:r>
            <w:r w:rsidRPr="00A03B1B">
              <w:rPr>
                <w:i/>
                <w:iCs/>
                <w:sz w:val="20"/>
                <w:szCs w:val="20"/>
              </w:rPr>
              <w:t>p</w:t>
            </w:r>
            <w:r w:rsidRPr="00A03B1B">
              <w:rPr>
                <w:iCs/>
                <w:sz w:val="20"/>
                <w:szCs w:val="20"/>
              </w:rPr>
              <w:t xml:space="preserve"> online during an hour, as indicated by telemetry.  The value is only applicable if the Resource is an AGR.</w:t>
            </w:r>
          </w:p>
        </w:tc>
      </w:tr>
      <w:tr w:rsidR="00A03B1B" w:rsidRPr="00A03B1B" w14:paraId="0C73ED83" w14:textId="77777777" w:rsidTr="00B31BB1">
        <w:trPr>
          <w:cantSplit/>
        </w:trPr>
        <w:tc>
          <w:tcPr>
            <w:tcW w:w="949" w:type="pct"/>
          </w:tcPr>
          <w:p w14:paraId="0BC0561A" w14:textId="77777777" w:rsidR="00A03B1B" w:rsidRPr="00A03B1B" w:rsidRDefault="00A03B1B" w:rsidP="00A03B1B">
            <w:pPr>
              <w:spacing w:after="60"/>
              <w:rPr>
                <w:iCs/>
                <w:sz w:val="20"/>
                <w:szCs w:val="20"/>
              </w:rPr>
            </w:pPr>
            <w:r w:rsidRPr="00A03B1B">
              <w:rPr>
                <w:iCs/>
                <w:sz w:val="20"/>
                <w:szCs w:val="20"/>
              </w:rPr>
              <w:t>AGRTOT</w:t>
            </w:r>
            <w:r w:rsidRPr="00A03B1B">
              <w:rPr>
                <w:i/>
                <w:iCs/>
                <w:sz w:val="20"/>
                <w:szCs w:val="20"/>
                <w:vertAlign w:val="subscript"/>
              </w:rPr>
              <w:t xml:space="preserve"> q, p, r</w:t>
            </w:r>
          </w:p>
        </w:tc>
        <w:tc>
          <w:tcPr>
            <w:tcW w:w="448" w:type="pct"/>
          </w:tcPr>
          <w:p w14:paraId="6CB3CF33" w14:textId="77777777" w:rsidR="00A03B1B" w:rsidRPr="00A03B1B" w:rsidRDefault="00A03B1B" w:rsidP="00A03B1B">
            <w:pPr>
              <w:spacing w:after="60"/>
              <w:jc w:val="center"/>
              <w:rPr>
                <w:iCs/>
                <w:sz w:val="20"/>
                <w:szCs w:val="20"/>
              </w:rPr>
            </w:pPr>
            <w:r w:rsidRPr="00A03B1B">
              <w:rPr>
                <w:iCs/>
                <w:sz w:val="20"/>
                <w:szCs w:val="20"/>
              </w:rPr>
              <w:t>none</w:t>
            </w:r>
          </w:p>
        </w:tc>
        <w:tc>
          <w:tcPr>
            <w:tcW w:w="3603" w:type="pct"/>
          </w:tcPr>
          <w:p w14:paraId="4920DABA" w14:textId="77777777" w:rsidR="00A03B1B" w:rsidRPr="00A03B1B" w:rsidRDefault="00A03B1B" w:rsidP="00A03B1B">
            <w:pPr>
              <w:spacing w:after="60"/>
              <w:rPr>
                <w:i/>
                <w:iCs/>
                <w:sz w:val="20"/>
                <w:szCs w:val="20"/>
              </w:rPr>
            </w:pPr>
            <w:r w:rsidRPr="00A03B1B">
              <w:rPr>
                <w:i/>
                <w:iCs/>
                <w:sz w:val="20"/>
                <w:szCs w:val="20"/>
              </w:rPr>
              <w:t>Aggregate Generation Resource Total per QSE per Settlement Point per Aggregate Generation Resource</w:t>
            </w:r>
            <w:r w:rsidRPr="00A03B1B">
              <w:rPr>
                <w:szCs w:val="20"/>
              </w:rPr>
              <w:t>—</w:t>
            </w:r>
            <w:r w:rsidRPr="00A03B1B">
              <w:rPr>
                <w:iCs/>
                <w:sz w:val="20"/>
                <w:szCs w:val="20"/>
              </w:rPr>
              <w:t>The total number of generators registered to the AGR</w:t>
            </w:r>
            <w:r w:rsidRPr="00A03B1B">
              <w:rPr>
                <w:i/>
                <w:iCs/>
                <w:sz w:val="20"/>
                <w:szCs w:val="20"/>
              </w:rPr>
              <w:t xml:space="preserve"> r </w:t>
            </w:r>
            <w:r w:rsidRPr="00A03B1B">
              <w:rPr>
                <w:sz w:val="20"/>
                <w:szCs w:val="20"/>
              </w:rPr>
              <w:t xml:space="preserve">represented by QSE </w:t>
            </w:r>
            <w:r w:rsidRPr="00A03B1B">
              <w:rPr>
                <w:i/>
                <w:sz w:val="20"/>
                <w:szCs w:val="20"/>
              </w:rPr>
              <w:t>q</w:t>
            </w:r>
            <w:r w:rsidRPr="00A03B1B">
              <w:rPr>
                <w:iCs/>
                <w:sz w:val="20"/>
                <w:szCs w:val="20"/>
              </w:rPr>
              <w:t xml:space="preserve"> at the Settlement Point </w:t>
            </w:r>
            <w:r w:rsidRPr="00A03B1B">
              <w:rPr>
                <w:i/>
                <w:iCs/>
                <w:sz w:val="20"/>
                <w:szCs w:val="20"/>
              </w:rPr>
              <w:t>p</w:t>
            </w:r>
            <w:r w:rsidRPr="00A03B1B">
              <w:rPr>
                <w:iCs/>
                <w:sz w:val="20"/>
                <w:szCs w:val="20"/>
              </w:rPr>
              <w:t xml:space="preserve"> and used in the approved verifiable cost for the AGR.  The value is only applicable if the Resource is an AGR.</w:t>
            </w:r>
          </w:p>
        </w:tc>
      </w:tr>
      <w:tr w:rsidR="00A03B1B" w:rsidRPr="00A03B1B" w14:paraId="21E64CC1" w14:textId="77777777" w:rsidTr="00B31BB1">
        <w:trPr>
          <w:cantSplit/>
        </w:trPr>
        <w:tc>
          <w:tcPr>
            <w:tcW w:w="949" w:type="pct"/>
          </w:tcPr>
          <w:p w14:paraId="566B6932" w14:textId="77777777" w:rsidR="00A03B1B" w:rsidRPr="00A03B1B" w:rsidRDefault="00A03B1B" w:rsidP="00A03B1B">
            <w:pPr>
              <w:spacing w:after="60"/>
              <w:rPr>
                <w:iCs/>
                <w:sz w:val="20"/>
                <w:szCs w:val="20"/>
              </w:rPr>
            </w:pPr>
            <w:r w:rsidRPr="00A03B1B">
              <w:rPr>
                <w:iCs/>
                <w:sz w:val="20"/>
                <w:szCs w:val="20"/>
              </w:rPr>
              <w:t xml:space="preserve">RCGSC </w:t>
            </w:r>
            <w:r w:rsidRPr="00A03B1B">
              <w:rPr>
                <w:i/>
                <w:iCs/>
                <w:sz w:val="20"/>
                <w:szCs w:val="20"/>
                <w:vertAlign w:val="subscript"/>
              </w:rPr>
              <w:t>s</w:t>
            </w:r>
          </w:p>
        </w:tc>
        <w:tc>
          <w:tcPr>
            <w:tcW w:w="448" w:type="pct"/>
          </w:tcPr>
          <w:p w14:paraId="71AF7C40" w14:textId="77777777" w:rsidR="00A03B1B" w:rsidRPr="00A03B1B" w:rsidRDefault="00A03B1B" w:rsidP="00A03B1B">
            <w:pPr>
              <w:spacing w:after="60"/>
              <w:jc w:val="center"/>
              <w:rPr>
                <w:iCs/>
                <w:sz w:val="20"/>
                <w:szCs w:val="20"/>
              </w:rPr>
            </w:pPr>
            <w:r w:rsidRPr="00A03B1B">
              <w:rPr>
                <w:iCs/>
                <w:sz w:val="20"/>
                <w:szCs w:val="20"/>
              </w:rPr>
              <w:t>$/Start</w:t>
            </w:r>
          </w:p>
        </w:tc>
        <w:tc>
          <w:tcPr>
            <w:tcW w:w="3603" w:type="pct"/>
          </w:tcPr>
          <w:p w14:paraId="743EA253" w14:textId="77777777" w:rsidR="00A03B1B" w:rsidRPr="00A03B1B" w:rsidRDefault="00A03B1B" w:rsidP="00A03B1B">
            <w:pPr>
              <w:spacing w:after="60"/>
              <w:rPr>
                <w:iCs/>
                <w:sz w:val="20"/>
                <w:szCs w:val="20"/>
              </w:rPr>
            </w:pPr>
            <w:r w:rsidRPr="00A03B1B">
              <w:rPr>
                <w:i/>
                <w:iCs/>
                <w:sz w:val="20"/>
                <w:szCs w:val="20"/>
              </w:rPr>
              <w:t>Resource Category Generic Startup Cost</w:t>
            </w:r>
            <w:r w:rsidRPr="00A03B1B">
              <w:rPr>
                <w:iCs/>
                <w:sz w:val="20"/>
                <w:szCs w:val="20"/>
              </w:rPr>
              <w:t>—The Resource Category Generic Startup Cost cap for the category of the Resource, according to Section 4.4.9.2.3, Startup Offer and Minimum-Energy Offer Generic Caps, for the Operating Day.</w:t>
            </w:r>
          </w:p>
        </w:tc>
      </w:tr>
      <w:tr w:rsidR="00A03B1B" w:rsidRPr="00A03B1B" w14:paraId="4D88DC01" w14:textId="77777777" w:rsidTr="00B31BB1">
        <w:trPr>
          <w:cantSplit/>
        </w:trPr>
        <w:tc>
          <w:tcPr>
            <w:tcW w:w="949" w:type="pct"/>
          </w:tcPr>
          <w:p w14:paraId="1B1B52AB" w14:textId="77777777" w:rsidR="00A03B1B" w:rsidRPr="00A03B1B" w:rsidRDefault="00A03B1B" w:rsidP="00A03B1B">
            <w:pPr>
              <w:spacing w:after="60"/>
              <w:rPr>
                <w:iCs/>
                <w:sz w:val="20"/>
                <w:szCs w:val="20"/>
              </w:rPr>
            </w:pPr>
            <w:r w:rsidRPr="00A03B1B">
              <w:rPr>
                <w:iCs/>
                <w:sz w:val="20"/>
                <w:szCs w:val="20"/>
              </w:rPr>
              <w:t xml:space="preserve">RUCSUFLAG </w:t>
            </w:r>
            <w:r w:rsidRPr="00A03B1B">
              <w:rPr>
                <w:i/>
                <w:iCs/>
                <w:sz w:val="20"/>
                <w:szCs w:val="20"/>
                <w:vertAlign w:val="subscript"/>
              </w:rPr>
              <w:t>q, r, s</w:t>
            </w:r>
          </w:p>
        </w:tc>
        <w:tc>
          <w:tcPr>
            <w:tcW w:w="448" w:type="pct"/>
          </w:tcPr>
          <w:p w14:paraId="023F39B3" w14:textId="77777777" w:rsidR="00A03B1B" w:rsidRPr="00A03B1B" w:rsidRDefault="00A03B1B" w:rsidP="00A03B1B">
            <w:pPr>
              <w:spacing w:after="60"/>
              <w:jc w:val="center"/>
              <w:rPr>
                <w:iCs/>
                <w:sz w:val="20"/>
                <w:szCs w:val="20"/>
              </w:rPr>
            </w:pPr>
            <w:r w:rsidRPr="00A03B1B">
              <w:rPr>
                <w:iCs/>
                <w:sz w:val="20"/>
                <w:szCs w:val="20"/>
              </w:rPr>
              <w:t>none</w:t>
            </w:r>
          </w:p>
        </w:tc>
        <w:tc>
          <w:tcPr>
            <w:tcW w:w="3603" w:type="pct"/>
          </w:tcPr>
          <w:p w14:paraId="4E9537C2" w14:textId="77777777" w:rsidR="00A03B1B" w:rsidRPr="00A03B1B" w:rsidRDefault="00A03B1B" w:rsidP="00A03B1B">
            <w:pPr>
              <w:spacing w:after="60"/>
              <w:rPr>
                <w:iCs/>
                <w:sz w:val="20"/>
                <w:szCs w:val="20"/>
              </w:rPr>
            </w:pPr>
            <w:r w:rsidRPr="00A03B1B">
              <w:rPr>
                <w:i/>
                <w:iCs/>
                <w:sz w:val="20"/>
                <w:szCs w:val="20"/>
              </w:rPr>
              <w:t>RUC Startup Flag</w:t>
            </w:r>
            <w:r w:rsidRPr="00A03B1B">
              <w:rPr>
                <w:iCs/>
                <w:sz w:val="20"/>
                <w:szCs w:val="20"/>
              </w:rPr>
              <w:t xml:space="preserve">—The flag that indicates whether or not the start </w:t>
            </w:r>
            <w:r w:rsidRPr="00A03B1B">
              <w:rPr>
                <w:i/>
                <w:iCs/>
                <w:sz w:val="20"/>
                <w:szCs w:val="20"/>
              </w:rPr>
              <w:t>s</w:t>
            </w:r>
            <w:r w:rsidRPr="00A03B1B">
              <w:rPr>
                <w:iCs/>
                <w:sz w:val="20"/>
                <w:szCs w:val="20"/>
              </w:rPr>
              <w:t xml:space="preserve"> for Resource </w:t>
            </w:r>
            <w:r w:rsidRPr="00A03B1B">
              <w:rPr>
                <w:i/>
                <w:iCs/>
                <w:sz w:val="20"/>
                <w:szCs w:val="20"/>
              </w:rPr>
              <w:t xml:space="preserve">r </w:t>
            </w:r>
            <w:r w:rsidRPr="00A03B1B">
              <w:rPr>
                <w:iCs/>
                <w:sz w:val="20"/>
                <w:szCs w:val="20"/>
              </w:rPr>
              <w:t xml:space="preserve">represented by QSE </w:t>
            </w:r>
            <w:r w:rsidRPr="00A03B1B">
              <w:rPr>
                <w:i/>
                <w:iCs/>
                <w:sz w:val="20"/>
                <w:szCs w:val="20"/>
              </w:rPr>
              <w:t>q</w:t>
            </w:r>
            <w:r w:rsidRPr="00A03B1B">
              <w:rPr>
                <w:iCs/>
                <w:sz w:val="20"/>
                <w:szCs w:val="20"/>
              </w:rPr>
              <w:t xml:space="preserve"> is eligible for RUC Make-Whole Payment.  Its value is one if eligible; otherwise, zero.  See Section 5.6.2, RUC Startup Cost Eligibility, and Section 5.6.3, Forced Outage of RUC-Committed Resource, for more information on startup eligibility.  For a Combined Cycle Train, the Resource </w:t>
            </w:r>
            <w:r w:rsidRPr="00A03B1B">
              <w:rPr>
                <w:i/>
                <w:iCs/>
                <w:sz w:val="20"/>
                <w:szCs w:val="20"/>
              </w:rPr>
              <w:t>r</w:t>
            </w:r>
            <w:r w:rsidRPr="00A03B1B">
              <w:rPr>
                <w:iCs/>
                <w:sz w:val="20"/>
                <w:szCs w:val="20"/>
              </w:rPr>
              <w:t xml:space="preserve"> must be one of the registered Combined Cycle Generation Resources within the Combined Cycle Train.  When one or more Combined Cycle Generation Resources are committed by RUC, the RUC Startup Flag is calculated for the Combined Cycle Train for all RUC-committed Combined Cycle Generation Resources.</w:t>
            </w:r>
          </w:p>
        </w:tc>
      </w:tr>
      <w:tr w:rsidR="00A03B1B" w:rsidRPr="00A03B1B" w14:paraId="386FE45C" w14:textId="77777777" w:rsidTr="00B31BB1">
        <w:trPr>
          <w:cantSplit/>
        </w:trPr>
        <w:tc>
          <w:tcPr>
            <w:tcW w:w="949" w:type="pct"/>
          </w:tcPr>
          <w:p w14:paraId="166CEAA2" w14:textId="77777777" w:rsidR="00A03B1B" w:rsidRPr="00A03B1B" w:rsidRDefault="00A03B1B" w:rsidP="00A03B1B">
            <w:pPr>
              <w:spacing w:after="60"/>
              <w:rPr>
                <w:iCs/>
                <w:sz w:val="20"/>
                <w:szCs w:val="20"/>
              </w:rPr>
            </w:pPr>
            <w:r w:rsidRPr="00A03B1B">
              <w:rPr>
                <w:iCs/>
                <w:sz w:val="20"/>
                <w:szCs w:val="20"/>
              </w:rPr>
              <w:t xml:space="preserve">MEPR </w:t>
            </w:r>
            <w:r w:rsidRPr="00A03B1B">
              <w:rPr>
                <w:i/>
                <w:iCs/>
                <w:sz w:val="20"/>
                <w:szCs w:val="20"/>
                <w:vertAlign w:val="subscript"/>
              </w:rPr>
              <w:t>q, r, i</w:t>
            </w:r>
          </w:p>
        </w:tc>
        <w:tc>
          <w:tcPr>
            <w:tcW w:w="448" w:type="pct"/>
          </w:tcPr>
          <w:p w14:paraId="6B71FB47" w14:textId="77777777" w:rsidR="00A03B1B" w:rsidRPr="00A03B1B" w:rsidRDefault="00A03B1B" w:rsidP="00A03B1B">
            <w:pPr>
              <w:spacing w:after="60"/>
              <w:jc w:val="center"/>
              <w:rPr>
                <w:iCs/>
                <w:sz w:val="20"/>
                <w:szCs w:val="20"/>
              </w:rPr>
            </w:pPr>
            <w:r w:rsidRPr="00A03B1B">
              <w:rPr>
                <w:iCs/>
                <w:sz w:val="20"/>
                <w:szCs w:val="20"/>
              </w:rPr>
              <w:t>$/MWh</w:t>
            </w:r>
          </w:p>
        </w:tc>
        <w:tc>
          <w:tcPr>
            <w:tcW w:w="3603" w:type="pct"/>
          </w:tcPr>
          <w:p w14:paraId="0EC1B600" w14:textId="77777777" w:rsidR="00A03B1B" w:rsidRPr="00A03B1B" w:rsidRDefault="00A03B1B" w:rsidP="00A03B1B">
            <w:pPr>
              <w:spacing w:after="60"/>
              <w:rPr>
                <w:iCs/>
                <w:sz w:val="20"/>
                <w:szCs w:val="20"/>
              </w:rPr>
            </w:pPr>
            <w:r w:rsidRPr="00A03B1B">
              <w:rPr>
                <w:i/>
                <w:iCs/>
                <w:sz w:val="20"/>
                <w:szCs w:val="20"/>
              </w:rPr>
              <w:t>Minimum-Energy Price</w:t>
            </w:r>
            <w:r w:rsidRPr="00A03B1B">
              <w:rPr>
                <w:iCs/>
                <w:sz w:val="20"/>
                <w:szCs w:val="20"/>
              </w:rPr>
              <w:t xml:space="preserve">—The Settlement price for Resource </w:t>
            </w:r>
            <w:r w:rsidRPr="00A03B1B">
              <w:rPr>
                <w:i/>
                <w:iCs/>
                <w:sz w:val="20"/>
                <w:szCs w:val="20"/>
              </w:rPr>
              <w:t xml:space="preserve">r </w:t>
            </w:r>
            <w:r w:rsidRPr="00A03B1B">
              <w:rPr>
                <w:iCs/>
                <w:sz w:val="20"/>
                <w:szCs w:val="20"/>
              </w:rPr>
              <w:t xml:space="preserve">represented by QSE </w:t>
            </w:r>
            <w:r w:rsidRPr="00A03B1B">
              <w:rPr>
                <w:i/>
                <w:iCs/>
                <w:sz w:val="20"/>
                <w:szCs w:val="20"/>
              </w:rPr>
              <w:t>q</w:t>
            </w:r>
            <w:r w:rsidRPr="00A03B1B">
              <w:rPr>
                <w:iCs/>
                <w:sz w:val="20"/>
                <w:szCs w:val="20"/>
              </w:rPr>
              <w:t xml:space="preserve"> for minimum energy for the Settlement Interval </w:t>
            </w:r>
            <w:r w:rsidRPr="00A03B1B">
              <w:rPr>
                <w:i/>
                <w:iCs/>
                <w:sz w:val="20"/>
                <w:szCs w:val="20"/>
              </w:rPr>
              <w:t>i</w:t>
            </w:r>
            <w:r w:rsidRPr="00A03B1B">
              <w:rPr>
                <w:iCs/>
                <w:sz w:val="20"/>
                <w:szCs w:val="20"/>
              </w:rPr>
              <w:t xml:space="preserve">.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137A6A4A" w14:textId="77777777" w:rsidTr="00B31BB1">
        <w:trPr>
          <w:cantSplit/>
        </w:trPr>
        <w:tc>
          <w:tcPr>
            <w:tcW w:w="949" w:type="pct"/>
          </w:tcPr>
          <w:p w14:paraId="37986667" w14:textId="77777777" w:rsidR="00A03B1B" w:rsidRPr="00A03B1B" w:rsidRDefault="00A03B1B" w:rsidP="00A03B1B">
            <w:pPr>
              <w:spacing w:after="60"/>
              <w:rPr>
                <w:iCs/>
                <w:sz w:val="20"/>
                <w:szCs w:val="20"/>
              </w:rPr>
            </w:pPr>
            <w:r w:rsidRPr="00A03B1B">
              <w:rPr>
                <w:iCs/>
                <w:sz w:val="20"/>
                <w:szCs w:val="20"/>
              </w:rPr>
              <w:lastRenderedPageBreak/>
              <w:t xml:space="preserve">MEO </w:t>
            </w:r>
            <w:r w:rsidRPr="00A03B1B">
              <w:rPr>
                <w:i/>
                <w:iCs/>
                <w:sz w:val="20"/>
                <w:szCs w:val="20"/>
                <w:vertAlign w:val="subscript"/>
              </w:rPr>
              <w:t>q, r, i</w:t>
            </w:r>
          </w:p>
        </w:tc>
        <w:tc>
          <w:tcPr>
            <w:tcW w:w="448" w:type="pct"/>
          </w:tcPr>
          <w:p w14:paraId="6C9D541C" w14:textId="77777777" w:rsidR="00A03B1B" w:rsidRPr="00A03B1B" w:rsidRDefault="00A03B1B" w:rsidP="00A03B1B">
            <w:pPr>
              <w:spacing w:after="60"/>
              <w:jc w:val="center"/>
              <w:rPr>
                <w:iCs/>
                <w:sz w:val="20"/>
                <w:szCs w:val="20"/>
              </w:rPr>
            </w:pPr>
            <w:r w:rsidRPr="00A03B1B">
              <w:rPr>
                <w:iCs/>
                <w:sz w:val="20"/>
                <w:szCs w:val="20"/>
              </w:rPr>
              <w:t>$/MWh</w:t>
            </w:r>
          </w:p>
        </w:tc>
        <w:tc>
          <w:tcPr>
            <w:tcW w:w="3603" w:type="pct"/>
          </w:tcPr>
          <w:p w14:paraId="6AB09614" w14:textId="77777777" w:rsidR="00A03B1B" w:rsidRPr="00A03B1B" w:rsidRDefault="00A03B1B" w:rsidP="00A03B1B">
            <w:pPr>
              <w:spacing w:after="60"/>
              <w:rPr>
                <w:iCs/>
                <w:sz w:val="20"/>
                <w:szCs w:val="20"/>
              </w:rPr>
            </w:pPr>
            <w:r w:rsidRPr="00A03B1B">
              <w:rPr>
                <w:i/>
                <w:iCs/>
                <w:sz w:val="20"/>
                <w:szCs w:val="20"/>
              </w:rPr>
              <w:t>Minimum-Energy Offer</w:t>
            </w:r>
            <w:r w:rsidRPr="00A03B1B">
              <w:rPr>
                <w:iCs/>
                <w:sz w:val="20"/>
                <w:szCs w:val="20"/>
              </w:rPr>
              <w:t xml:space="preserve">—Represents an offer for the costs incurred by Resource </w:t>
            </w:r>
            <w:r w:rsidRPr="00A03B1B">
              <w:rPr>
                <w:i/>
                <w:iCs/>
                <w:sz w:val="20"/>
                <w:szCs w:val="20"/>
              </w:rPr>
              <w:t>r</w:t>
            </w:r>
            <w:r w:rsidRPr="00A03B1B">
              <w:rPr>
                <w:iCs/>
                <w:sz w:val="20"/>
                <w:szCs w:val="20"/>
              </w:rPr>
              <w:t xml:space="preserve"> represented by QSE </w:t>
            </w:r>
            <w:r w:rsidRPr="00A03B1B">
              <w:rPr>
                <w:i/>
                <w:iCs/>
                <w:sz w:val="20"/>
                <w:szCs w:val="20"/>
              </w:rPr>
              <w:t>q</w:t>
            </w:r>
            <w:r w:rsidRPr="00A03B1B">
              <w:rPr>
                <w:iCs/>
                <w:sz w:val="20"/>
                <w:szCs w:val="20"/>
              </w:rPr>
              <w:t xml:space="preserve"> in producing energy at the Resource’s LSL for the Settlement Interval </w:t>
            </w:r>
            <w:r w:rsidRPr="00A03B1B">
              <w:rPr>
                <w:i/>
                <w:iCs/>
                <w:sz w:val="20"/>
                <w:szCs w:val="20"/>
              </w:rPr>
              <w:t>i</w:t>
            </w:r>
            <w:r w:rsidRPr="00A03B1B">
              <w:rPr>
                <w:iCs/>
                <w:sz w:val="20"/>
                <w:szCs w:val="20"/>
              </w:rPr>
              <w:t xml:space="preserve">.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59F8A734" w14:textId="77777777" w:rsidTr="00B31BB1">
        <w:trPr>
          <w:cantSplit/>
        </w:trPr>
        <w:tc>
          <w:tcPr>
            <w:tcW w:w="949" w:type="pct"/>
          </w:tcPr>
          <w:p w14:paraId="5A4C575F" w14:textId="77777777" w:rsidR="00A03B1B" w:rsidRPr="00A03B1B" w:rsidRDefault="00A03B1B" w:rsidP="00A03B1B">
            <w:pPr>
              <w:spacing w:after="60"/>
              <w:rPr>
                <w:iCs/>
                <w:sz w:val="20"/>
                <w:szCs w:val="20"/>
              </w:rPr>
            </w:pPr>
            <w:r w:rsidRPr="00A03B1B">
              <w:rPr>
                <w:iCs/>
                <w:sz w:val="20"/>
                <w:szCs w:val="20"/>
              </w:rPr>
              <w:t xml:space="preserve">MECAP </w:t>
            </w:r>
            <w:r w:rsidRPr="00A03B1B">
              <w:rPr>
                <w:i/>
                <w:iCs/>
                <w:sz w:val="20"/>
                <w:szCs w:val="20"/>
                <w:vertAlign w:val="subscript"/>
              </w:rPr>
              <w:t>q, r, i</w:t>
            </w:r>
          </w:p>
        </w:tc>
        <w:tc>
          <w:tcPr>
            <w:tcW w:w="448" w:type="pct"/>
          </w:tcPr>
          <w:p w14:paraId="3DC0C415" w14:textId="77777777" w:rsidR="00A03B1B" w:rsidRPr="00A03B1B" w:rsidRDefault="00A03B1B" w:rsidP="00A03B1B">
            <w:pPr>
              <w:spacing w:after="60"/>
              <w:jc w:val="center"/>
              <w:rPr>
                <w:iCs/>
                <w:sz w:val="20"/>
                <w:szCs w:val="20"/>
              </w:rPr>
            </w:pPr>
            <w:r w:rsidRPr="00A03B1B">
              <w:rPr>
                <w:iCs/>
                <w:sz w:val="20"/>
                <w:szCs w:val="20"/>
              </w:rPr>
              <w:t>$/MWh</w:t>
            </w:r>
          </w:p>
        </w:tc>
        <w:tc>
          <w:tcPr>
            <w:tcW w:w="3603" w:type="pct"/>
          </w:tcPr>
          <w:p w14:paraId="272F3B0A" w14:textId="77777777" w:rsidR="00A03B1B" w:rsidRPr="00A03B1B" w:rsidRDefault="00A03B1B" w:rsidP="00A03B1B">
            <w:pPr>
              <w:spacing w:after="60"/>
              <w:rPr>
                <w:i/>
                <w:iCs/>
                <w:sz w:val="20"/>
                <w:szCs w:val="20"/>
              </w:rPr>
            </w:pPr>
            <w:r w:rsidRPr="00A03B1B">
              <w:rPr>
                <w:i/>
                <w:iCs/>
                <w:sz w:val="20"/>
                <w:szCs w:val="20"/>
              </w:rPr>
              <w:t>Minimum-Energy Cap</w:t>
            </w:r>
            <w:r w:rsidRPr="00A03B1B">
              <w:rPr>
                <w:iCs/>
                <w:sz w:val="20"/>
                <w:szCs w:val="20"/>
              </w:rPr>
              <w:t xml:space="preserve">—The amount used for Resource </w:t>
            </w:r>
            <w:r w:rsidRPr="00A03B1B">
              <w:rPr>
                <w:i/>
                <w:iCs/>
                <w:sz w:val="20"/>
                <w:szCs w:val="20"/>
              </w:rPr>
              <w:t xml:space="preserve">r </w:t>
            </w:r>
            <w:r w:rsidRPr="00A03B1B">
              <w:rPr>
                <w:iCs/>
                <w:sz w:val="20"/>
                <w:szCs w:val="20"/>
              </w:rPr>
              <w:t xml:space="preserve">represented by QSE </w:t>
            </w:r>
            <w:r w:rsidRPr="00A03B1B">
              <w:rPr>
                <w:i/>
                <w:iCs/>
                <w:sz w:val="20"/>
                <w:szCs w:val="20"/>
              </w:rPr>
              <w:t xml:space="preserve">q </w:t>
            </w:r>
            <w:r w:rsidRPr="00A03B1B">
              <w:rPr>
                <w:iCs/>
                <w:sz w:val="20"/>
                <w:szCs w:val="20"/>
              </w:rPr>
              <w:t xml:space="preserve">for the Settlement Interval </w:t>
            </w:r>
            <w:r w:rsidRPr="00A03B1B">
              <w:rPr>
                <w:i/>
                <w:iCs/>
                <w:sz w:val="20"/>
                <w:szCs w:val="20"/>
              </w:rPr>
              <w:t>i</w:t>
            </w:r>
            <w:r w:rsidRPr="00A03B1B">
              <w:rPr>
                <w:iCs/>
                <w:sz w:val="20"/>
                <w:szCs w:val="20"/>
              </w:rPr>
              <w:t xml:space="preserve"> for minimum-energy costs.  The </w:t>
            </w:r>
            <w:r w:rsidRPr="00A03B1B">
              <w:rPr>
                <w:sz w:val="20"/>
                <w:szCs w:val="20"/>
              </w:rPr>
              <w:t>minimum cost is the Resource Category Minimum-Energy Generic Cap (RCGMEC)</w:t>
            </w:r>
            <w:r w:rsidRPr="00A03B1B">
              <w:rPr>
                <w:iCs/>
                <w:sz w:val="20"/>
                <w:szCs w:val="20"/>
              </w:rPr>
              <w:t xml:space="preserve"> unless ERCOT has approved verifiable unit-specific minimum energy costs for that Resource, in which case the Minimum-Energy Cap is the verifiable unit-specific minimum energy cost.  See Section 5.6.1 for more information on verifiable costs.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51C320A6" w14:textId="77777777" w:rsidTr="00B31BB1">
        <w:trPr>
          <w:cantSplit/>
        </w:trPr>
        <w:tc>
          <w:tcPr>
            <w:tcW w:w="949" w:type="pct"/>
          </w:tcPr>
          <w:p w14:paraId="3333550D" w14:textId="77777777" w:rsidR="00A03B1B" w:rsidRPr="00A03B1B" w:rsidRDefault="00A03B1B" w:rsidP="00A03B1B">
            <w:pPr>
              <w:spacing w:after="60"/>
              <w:rPr>
                <w:iCs/>
                <w:sz w:val="20"/>
                <w:szCs w:val="20"/>
              </w:rPr>
            </w:pPr>
            <w:r w:rsidRPr="00A03B1B">
              <w:rPr>
                <w:iCs/>
                <w:sz w:val="20"/>
                <w:szCs w:val="20"/>
              </w:rPr>
              <w:t xml:space="preserve">RCGMEC </w:t>
            </w:r>
            <w:r w:rsidRPr="00A03B1B">
              <w:rPr>
                <w:i/>
                <w:iCs/>
                <w:sz w:val="20"/>
                <w:szCs w:val="20"/>
                <w:vertAlign w:val="subscript"/>
              </w:rPr>
              <w:t>i</w:t>
            </w:r>
          </w:p>
        </w:tc>
        <w:tc>
          <w:tcPr>
            <w:tcW w:w="448" w:type="pct"/>
          </w:tcPr>
          <w:p w14:paraId="5352A16C" w14:textId="77777777" w:rsidR="00A03B1B" w:rsidRPr="00A03B1B" w:rsidRDefault="00A03B1B" w:rsidP="00A03B1B">
            <w:pPr>
              <w:spacing w:after="60"/>
              <w:jc w:val="center"/>
              <w:rPr>
                <w:iCs/>
                <w:sz w:val="20"/>
                <w:szCs w:val="20"/>
              </w:rPr>
            </w:pPr>
            <w:r w:rsidRPr="00A03B1B">
              <w:rPr>
                <w:iCs/>
                <w:sz w:val="20"/>
                <w:szCs w:val="20"/>
              </w:rPr>
              <w:t>$/MWh</w:t>
            </w:r>
          </w:p>
        </w:tc>
        <w:tc>
          <w:tcPr>
            <w:tcW w:w="3603" w:type="pct"/>
          </w:tcPr>
          <w:p w14:paraId="240793F0" w14:textId="77777777" w:rsidR="00A03B1B" w:rsidRPr="00A03B1B" w:rsidRDefault="00A03B1B" w:rsidP="00A03B1B">
            <w:pPr>
              <w:spacing w:after="60"/>
              <w:rPr>
                <w:iCs/>
                <w:sz w:val="20"/>
                <w:szCs w:val="20"/>
              </w:rPr>
            </w:pPr>
            <w:r w:rsidRPr="00A03B1B">
              <w:rPr>
                <w:i/>
                <w:iCs/>
                <w:sz w:val="20"/>
                <w:szCs w:val="20"/>
              </w:rPr>
              <w:t>Resource Category Generic Minimum-Energy Cost</w:t>
            </w:r>
            <w:r w:rsidRPr="00A03B1B">
              <w:rPr>
                <w:iCs/>
                <w:sz w:val="20"/>
                <w:szCs w:val="20"/>
              </w:rPr>
              <w:t>—The Resource Category Generic Minimum Energy Cost cap for the category of the Resource, according to Section 4.4.9.2.3, for the Operating Day.</w:t>
            </w:r>
          </w:p>
        </w:tc>
      </w:tr>
      <w:tr w:rsidR="00A03B1B" w:rsidRPr="00A03B1B" w14:paraId="0499624A" w14:textId="77777777" w:rsidTr="00B31BB1">
        <w:trPr>
          <w:cantSplit/>
        </w:trPr>
        <w:tc>
          <w:tcPr>
            <w:tcW w:w="949" w:type="pct"/>
          </w:tcPr>
          <w:p w14:paraId="45C85E90" w14:textId="77777777" w:rsidR="00A03B1B" w:rsidRPr="00A03B1B" w:rsidRDefault="00A03B1B" w:rsidP="00A03B1B">
            <w:pPr>
              <w:spacing w:after="60"/>
              <w:rPr>
                <w:iCs/>
                <w:sz w:val="20"/>
                <w:szCs w:val="20"/>
              </w:rPr>
            </w:pPr>
            <w:r w:rsidRPr="00A03B1B">
              <w:rPr>
                <w:iCs/>
                <w:sz w:val="20"/>
                <w:szCs w:val="20"/>
              </w:rPr>
              <w:t xml:space="preserve">RTMG </w:t>
            </w:r>
            <w:r w:rsidRPr="00A03B1B">
              <w:rPr>
                <w:i/>
                <w:iCs/>
                <w:sz w:val="20"/>
                <w:szCs w:val="20"/>
                <w:vertAlign w:val="subscript"/>
              </w:rPr>
              <w:t>q, r, i</w:t>
            </w:r>
          </w:p>
        </w:tc>
        <w:tc>
          <w:tcPr>
            <w:tcW w:w="448" w:type="pct"/>
          </w:tcPr>
          <w:p w14:paraId="32E0A77C" w14:textId="77777777" w:rsidR="00A03B1B" w:rsidRPr="00A03B1B" w:rsidRDefault="00A03B1B" w:rsidP="00A03B1B">
            <w:pPr>
              <w:spacing w:after="60"/>
              <w:jc w:val="center"/>
              <w:rPr>
                <w:iCs/>
                <w:sz w:val="20"/>
                <w:szCs w:val="20"/>
              </w:rPr>
            </w:pPr>
            <w:r w:rsidRPr="00A03B1B">
              <w:rPr>
                <w:iCs/>
                <w:sz w:val="20"/>
                <w:szCs w:val="20"/>
              </w:rPr>
              <w:t>MWh</w:t>
            </w:r>
          </w:p>
        </w:tc>
        <w:tc>
          <w:tcPr>
            <w:tcW w:w="3603" w:type="pct"/>
          </w:tcPr>
          <w:p w14:paraId="6F860C79" w14:textId="77777777" w:rsidR="00A03B1B" w:rsidRPr="00A03B1B" w:rsidRDefault="00A03B1B" w:rsidP="00A03B1B">
            <w:pPr>
              <w:spacing w:after="60"/>
              <w:rPr>
                <w:iCs/>
                <w:sz w:val="20"/>
                <w:szCs w:val="20"/>
              </w:rPr>
            </w:pPr>
            <w:r w:rsidRPr="00A03B1B">
              <w:rPr>
                <w:i/>
                <w:iCs/>
                <w:sz w:val="20"/>
                <w:szCs w:val="20"/>
              </w:rPr>
              <w:t>Real-Time Metered Generation</w:t>
            </w:r>
            <w:r w:rsidRPr="00A03B1B">
              <w:rPr>
                <w:iCs/>
                <w:sz w:val="20"/>
                <w:szCs w:val="20"/>
              </w:rPr>
              <w:t xml:space="preserve">—The metered generation of Resource </w:t>
            </w:r>
            <w:r w:rsidRPr="00A03B1B">
              <w:rPr>
                <w:i/>
                <w:iCs/>
                <w:sz w:val="20"/>
                <w:szCs w:val="20"/>
              </w:rPr>
              <w:t>r</w:t>
            </w:r>
            <w:r w:rsidRPr="00A03B1B">
              <w:rPr>
                <w:iCs/>
                <w:sz w:val="20"/>
                <w:szCs w:val="20"/>
              </w:rPr>
              <w:t xml:space="preserve"> represented by QSE </w:t>
            </w:r>
            <w:r w:rsidRPr="00A03B1B">
              <w:rPr>
                <w:i/>
                <w:iCs/>
                <w:sz w:val="20"/>
                <w:szCs w:val="20"/>
              </w:rPr>
              <w:t>q</w:t>
            </w:r>
            <w:r w:rsidRPr="00A03B1B">
              <w:rPr>
                <w:iCs/>
                <w:sz w:val="20"/>
                <w:szCs w:val="20"/>
              </w:rPr>
              <w:t xml:space="preserve"> for the Settlement Interval </w:t>
            </w:r>
            <w:r w:rsidRPr="00A03B1B">
              <w:rPr>
                <w:i/>
                <w:iCs/>
                <w:sz w:val="20"/>
                <w:szCs w:val="20"/>
              </w:rPr>
              <w:t>i</w:t>
            </w:r>
            <w:r w:rsidRPr="00A03B1B">
              <w:rPr>
                <w:iCs/>
                <w:sz w:val="20"/>
                <w:szCs w:val="20"/>
              </w:rPr>
              <w:t xml:space="preserve">.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369A282F" w14:textId="77777777" w:rsidTr="00B31BB1">
        <w:trPr>
          <w:cantSplit/>
        </w:trPr>
        <w:tc>
          <w:tcPr>
            <w:tcW w:w="949" w:type="pct"/>
          </w:tcPr>
          <w:p w14:paraId="0B5C6CC1" w14:textId="77777777" w:rsidR="00A03B1B" w:rsidRPr="00A03B1B" w:rsidRDefault="00A03B1B" w:rsidP="00A03B1B">
            <w:pPr>
              <w:spacing w:after="60"/>
              <w:rPr>
                <w:iCs/>
                <w:sz w:val="20"/>
                <w:szCs w:val="20"/>
              </w:rPr>
            </w:pPr>
            <w:r w:rsidRPr="00A03B1B">
              <w:rPr>
                <w:iCs/>
                <w:sz w:val="20"/>
                <w:szCs w:val="20"/>
              </w:rPr>
              <w:t xml:space="preserve">LSL </w:t>
            </w:r>
            <w:r w:rsidRPr="00A03B1B">
              <w:rPr>
                <w:i/>
                <w:iCs/>
                <w:sz w:val="20"/>
                <w:szCs w:val="20"/>
                <w:vertAlign w:val="subscript"/>
              </w:rPr>
              <w:t>q, r, i</w:t>
            </w:r>
          </w:p>
        </w:tc>
        <w:tc>
          <w:tcPr>
            <w:tcW w:w="448" w:type="pct"/>
          </w:tcPr>
          <w:p w14:paraId="73C4E09B" w14:textId="77777777" w:rsidR="00A03B1B" w:rsidRPr="00A03B1B" w:rsidRDefault="00A03B1B" w:rsidP="00A03B1B">
            <w:pPr>
              <w:spacing w:after="60"/>
              <w:jc w:val="center"/>
              <w:rPr>
                <w:iCs/>
                <w:sz w:val="20"/>
                <w:szCs w:val="20"/>
              </w:rPr>
            </w:pPr>
            <w:r w:rsidRPr="00A03B1B">
              <w:rPr>
                <w:iCs/>
                <w:sz w:val="20"/>
                <w:szCs w:val="20"/>
              </w:rPr>
              <w:t>MW</w:t>
            </w:r>
          </w:p>
        </w:tc>
        <w:tc>
          <w:tcPr>
            <w:tcW w:w="3603" w:type="pct"/>
          </w:tcPr>
          <w:p w14:paraId="62E998DC" w14:textId="77777777" w:rsidR="00A03B1B" w:rsidRPr="00A03B1B" w:rsidRDefault="00A03B1B" w:rsidP="00A03B1B">
            <w:pPr>
              <w:spacing w:after="60"/>
              <w:rPr>
                <w:iCs/>
                <w:sz w:val="20"/>
                <w:szCs w:val="20"/>
              </w:rPr>
            </w:pPr>
            <w:r w:rsidRPr="00A03B1B">
              <w:rPr>
                <w:i/>
                <w:iCs/>
                <w:sz w:val="20"/>
                <w:szCs w:val="20"/>
              </w:rPr>
              <w:t>Low Sustained Limit</w:t>
            </w:r>
            <w:r w:rsidRPr="00A03B1B">
              <w:rPr>
                <w:iCs/>
                <w:sz w:val="20"/>
                <w:szCs w:val="20"/>
              </w:rPr>
              <w:t xml:space="preserve">—The LSL of Generation Resource </w:t>
            </w:r>
            <w:r w:rsidRPr="00A03B1B">
              <w:rPr>
                <w:i/>
                <w:iCs/>
                <w:sz w:val="20"/>
                <w:szCs w:val="20"/>
              </w:rPr>
              <w:t>r</w:t>
            </w:r>
            <w:r w:rsidRPr="00A03B1B">
              <w:rPr>
                <w:iCs/>
                <w:sz w:val="20"/>
                <w:szCs w:val="20"/>
              </w:rPr>
              <w:t xml:space="preserve"> represented by QSE </w:t>
            </w:r>
            <w:r w:rsidRPr="00A03B1B">
              <w:rPr>
                <w:i/>
                <w:iCs/>
                <w:sz w:val="20"/>
                <w:szCs w:val="20"/>
              </w:rPr>
              <w:t>q</w:t>
            </w:r>
            <w:r w:rsidRPr="00A03B1B">
              <w:rPr>
                <w:iCs/>
                <w:sz w:val="20"/>
                <w:szCs w:val="20"/>
              </w:rPr>
              <w:t xml:space="preserve"> for the hour that includes the Settlement Interval </w:t>
            </w:r>
            <w:r w:rsidRPr="00A03B1B">
              <w:rPr>
                <w:i/>
                <w:iCs/>
                <w:sz w:val="20"/>
                <w:szCs w:val="20"/>
              </w:rPr>
              <w:t>i</w:t>
            </w:r>
            <w:r w:rsidRPr="00A03B1B">
              <w:rPr>
                <w:iCs/>
                <w:sz w:val="20"/>
                <w:szCs w:val="20"/>
              </w:rPr>
              <w:t xml:space="preserve">, as submitted in the Current Operating Plan (COP).  Where for a Combined Cycle Train, the Resource </w:t>
            </w:r>
            <w:r w:rsidRPr="00A03B1B">
              <w:rPr>
                <w:i/>
                <w:iCs/>
                <w:sz w:val="20"/>
                <w:szCs w:val="20"/>
              </w:rPr>
              <w:t xml:space="preserve">r </w:t>
            </w:r>
            <w:r w:rsidRPr="00A03B1B">
              <w:rPr>
                <w:iCs/>
                <w:sz w:val="20"/>
                <w:szCs w:val="20"/>
              </w:rPr>
              <w:t xml:space="preserve">is a Combined Cycle Generation Resource within the Combined Cycle Train.  </w:t>
            </w:r>
          </w:p>
        </w:tc>
      </w:tr>
      <w:tr w:rsidR="00A03B1B" w:rsidRPr="00A03B1B" w14:paraId="12F94BB6" w14:textId="77777777" w:rsidTr="00B31BB1">
        <w:trPr>
          <w:cantSplit/>
        </w:trPr>
        <w:tc>
          <w:tcPr>
            <w:tcW w:w="949" w:type="pct"/>
          </w:tcPr>
          <w:p w14:paraId="53045B01" w14:textId="77777777" w:rsidR="00A03B1B" w:rsidRPr="00A03B1B" w:rsidRDefault="00A03B1B" w:rsidP="00A03B1B">
            <w:pPr>
              <w:spacing w:after="60"/>
              <w:rPr>
                <w:i/>
                <w:iCs/>
                <w:sz w:val="20"/>
                <w:szCs w:val="20"/>
              </w:rPr>
            </w:pPr>
            <w:r w:rsidRPr="00A03B1B">
              <w:rPr>
                <w:i/>
                <w:iCs/>
                <w:sz w:val="20"/>
                <w:szCs w:val="20"/>
              </w:rPr>
              <w:t>q</w:t>
            </w:r>
          </w:p>
        </w:tc>
        <w:tc>
          <w:tcPr>
            <w:tcW w:w="448" w:type="pct"/>
          </w:tcPr>
          <w:p w14:paraId="69241D96" w14:textId="77777777" w:rsidR="00A03B1B" w:rsidRPr="00A03B1B" w:rsidRDefault="00A03B1B" w:rsidP="00A03B1B">
            <w:pPr>
              <w:spacing w:after="60"/>
              <w:jc w:val="center"/>
              <w:rPr>
                <w:iCs/>
                <w:sz w:val="20"/>
                <w:szCs w:val="20"/>
              </w:rPr>
            </w:pPr>
            <w:r w:rsidRPr="00A03B1B">
              <w:rPr>
                <w:iCs/>
                <w:sz w:val="20"/>
                <w:szCs w:val="20"/>
              </w:rPr>
              <w:t>none</w:t>
            </w:r>
          </w:p>
        </w:tc>
        <w:tc>
          <w:tcPr>
            <w:tcW w:w="3603" w:type="pct"/>
          </w:tcPr>
          <w:p w14:paraId="298FF6BC" w14:textId="77777777" w:rsidR="00A03B1B" w:rsidRPr="00A03B1B" w:rsidRDefault="00A03B1B" w:rsidP="00A03B1B">
            <w:pPr>
              <w:spacing w:after="60"/>
              <w:rPr>
                <w:iCs/>
                <w:sz w:val="20"/>
                <w:szCs w:val="20"/>
              </w:rPr>
            </w:pPr>
            <w:r w:rsidRPr="00A03B1B">
              <w:rPr>
                <w:iCs/>
                <w:sz w:val="20"/>
                <w:szCs w:val="20"/>
              </w:rPr>
              <w:t>A QSE.</w:t>
            </w:r>
          </w:p>
        </w:tc>
      </w:tr>
      <w:tr w:rsidR="00A03B1B" w:rsidRPr="00A03B1B" w14:paraId="6246ED71" w14:textId="77777777" w:rsidTr="00B31BB1">
        <w:trPr>
          <w:cantSplit/>
        </w:trPr>
        <w:tc>
          <w:tcPr>
            <w:tcW w:w="949" w:type="pct"/>
          </w:tcPr>
          <w:p w14:paraId="00DA4E8D" w14:textId="77777777" w:rsidR="00A03B1B" w:rsidRPr="00A03B1B" w:rsidRDefault="00A03B1B" w:rsidP="00A03B1B">
            <w:pPr>
              <w:spacing w:after="60"/>
              <w:rPr>
                <w:i/>
                <w:iCs/>
                <w:sz w:val="20"/>
                <w:szCs w:val="20"/>
              </w:rPr>
            </w:pPr>
            <w:r w:rsidRPr="00A03B1B">
              <w:rPr>
                <w:i/>
                <w:iCs/>
                <w:sz w:val="20"/>
                <w:szCs w:val="20"/>
              </w:rPr>
              <w:t>p</w:t>
            </w:r>
          </w:p>
        </w:tc>
        <w:tc>
          <w:tcPr>
            <w:tcW w:w="448" w:type="pct"/>
          </w:tcPr>
          <w:p w14:paraId="52042AFF" w14:textId="77777777" w:rsidR="00A03B1B" w:rsidRPr="00A03B1B" w:rsidRDefault="00A03B1B" w:rsidP="00A03B1B">
            <w:pPr>
              <w:spacing w:after="60"/>
              <w:jc w:val="center"/>
              <w:rPr>
                <w:iCs/>
                <w:sz w:val="20"/>
                <w:szCs w:val="20"/>
              </w:rPr>
            </w:pPr>
            <w:r w:rsidRPr="00A03B1B">
              <w:rPr>
                <w:iCs/>
                <w:sz w:val="20"/>
                <w:szCs w:val="20"/>
              </w:rPr>
              <w:t>none</w:t>
            </w:r>
          </w:p>
        </w:tc>
        <w:tc>
          <w:tcPr>
            <w:tcW w:w="3603" w:type="pct"/>
          </w:tcPr>
          <w:p w14:paraId="04F26630" w14:textId="77777777" w:rsidR="00A03B1B" w:rsidRPr="00A03B1B" w:rsidRDefault="00A03B1B" w:rsidP="00A03B1B">
            <w:pPr>
              <w:spacing w:after="60"/>
              <w:rPr>
                <w:iCs/>
                <w:sz w:val="20"/>
                <w:szCs w:val="20"/>
              </w:rPr>
            </w:pPr>
            <w:r w:rsidRPr="00A03B1B">
              <w:rPr>
                <w:iCs/>
                <w:sz w:val="20"/>
                <w:szCs w:val="20"/>
              </w:rPr>
              <w:t>A Settlement Point.</w:t>
            </w:r>
          </w:p>
        </w:tc>
      </w:tr>
      <w:tr w:rsidR="00A03B1B" w:rsidRPr="00A03B1B" w14:paraId="465F5BCD" w14:textId="77777777" w:rsidTr="00B31BB1">
        <w:trPr>
          <w:cantSplit/>
        </w:trPr>
        <w:tc>
          <w:tcPr>
            <w:tcW w:w="949" w:type="pct"/>
          </w:tcPr>
          <w:p w14:paraId="560FF61F" w14:textId="77777777" w:rsidR="00A03B1B" w:rsidRPr="00A03B1B" w:rsidRDefault="00A03B1B" w:rsidP="00A03B1B">
            <w:pPr>
              <w:spacing w:after="60"/>
              <w:rPr>
                <w:i/>
                <w:iCs/>
                <w:sz w:val="20"/>
                <w:szCs w:val="20"/>
              </w:rPr>
            </w:pPr>
            <w:r w:rsidRPr="00A03B1B">
              <w:rPr>
                <w:i/>
                <w:iCs/>
                <w:sz w:val="20"/>
                <w:szCs w:val="20"/>
              </w:rPr>
              <w:t>r</w:t>
            </w:r>
          </w:p>
        </w:tc>
        <w:tc>
          <w:tcPr>
            <w:tcW w:w="448" w:type="pct"/>
          </w:tcPr>
          <w:p w14:paraId="3D61D695" w14:textId="77777777" w:rsidR="00A03B1B" w:rsidRPr="00A03B1B" w:rsidRDefault="00A03B1B" w:rsidP="00A03B1B">
            <w:pPr>
              <w:spacing w:after="60"/>
              <w:jc w:val="center"/>
              <w:rPr>
                <w:iCs/>
                <w:sz w:val="20"/>
                <w:szCs w:val="20"/>
              </w:rPr>
            </w:pPr>
            <w:r w:rsidRPr="00A03B1B">
              <w:rPr>
                <w:iCs/>
                <w:sz w:val="20"/>
                <w:szCs w:val="20"/>
              </w:rPr>
              <w:t>none</w:t>
            </w:r>
          </w:p>
        </w:tc>
        <w:tc>
          <w:tcPr>
            <w:tcW w:w="3603" w:type="pct"/>
          </w:tcPr>
          <w:p w14:paraId="6D71EB5E" w14:textId="77777777" w:rsidR="00A03B1B" w:rsidRPr="00A03B1B" w:rsidRDefault="00A03B1B" w:rsidP="00A03B1B">
            <w:pPr>
              <w:spacing w:after="60"/>
              <w:rPr>
                <w:iCs/>
                <w:sz w:val="20"/>
                <w:szCs w:val="20"/>
              </w:rPr>
            </w:pPr>
            <w:r w:rsidRPr="00A03B1B">
              <w:rPr>
                <w:iCs/>
                <w:sz w:val="20"/>
                <w:szCs w:val="20"/>
              </w:rPr>
              <w:t>A RUC-committed Generation Resource.</w:t>
            </w:r>
          </w:p>
        </w:tc>
      </w:tr>
      <w:tr w:rsidR="00A03B1B" w:rsidRPr="00A03B1B" w14:paraId="771412D3" w14:textId="77777777" w:rsidTr="00B31BB1">
        <w:trPr>
          <w:cantSplit/>
        </w:trPr>
        <w:tc>
          <w:tcPr>
            <w:tcW w:w="949" w:type="pct"/>
          </w:tcPr>
          <w:p w14:paraId="53519B9E" w14:textId="77777777" w:rsidR="00A03B1B" w:rsidRPr="00A03B1B" w:rsidRDefault="00A03B1B" w:rsidP="00A03B1B">
            <w:pPr>
              <w:spacing w:after="60"/>
              <w:rPr>
                <w:i/>
                <w:iCs/>
                <w:sz w:val="20"/>
                <w:szCs w:val="20"/>
              </w:rPr>
            </w:pPr>
            <w:r w:rsidRPr="00A03B1B">
              <w:rPr>
                <w:i/>
                <w:iCs/>
                <w:sz w:val="20"/>
                <w:szCs w:val="20"/>
              </w:rPr>
              <w:t>d</w:t>
            </w:r>
          </w:p>
        </w:tc>
        <w:tc>
          <w:tcPr>
            <w:tcW w:w="448" w:type="pct"/>
          </w:tcPr>
          <w:p w14:paraId="7CCBD58F" w14:textId="77777777" w:rsidR="00A03B1B" w:rsidRPr="00A03B1B" w:rsidRDefault="00A03B1B" w:rsidP="00A03B1B">
            <w:pPr>
              <w:spacing w:after="60"/>
              <w:jc w:val="center"/>
              <w:rPr>
                <w:iCs/>
                <w:sz w:val="20"/>
                <w:szCs w:val="20"/>
              </w:rPr>
            </w:pPr>
            <w:r w:rsidRPr="00A03B1B">
              <w:rPr>
                <w:iCs/>
                <w:sz w:val="20"/>
                <w:szCs w:val="20"/>
              </w:rPr>
              <w:t>none</w:t>
            </w:r>
          </w:p>
        </w:tc>
        <w:tc>
          <w:tcPr>
            <w:tcW w:w="3603" w:type="pct"/>
          </w:tcPr>
          <w:p w14:paraId="32CCD4FF" w14:textId="77777777" w:rsidR="00A03B1B" w:rsidRPr="00A03B1B" w:rsidRDefault="00A03B1B" w:rsidP="00A03B1B">
            <w:pPr>
              <w:spacing w:after="60"/>
              <w:rPr>
                <w:iCs/>
                <w:sz w:val="20"/>
                <w:szCs w:val="20"/>
              </w:rPr>
            </w:pPr>
            <w:r w:rsidRPr="00A03B1B">
              <w:rPr>
                <w:iCs/>
                <w:sz w:val="20"/>
                <w:szCs w:val="20"/>
              </w:rPr>
              <w:t>An Operating Day containing the RUC-commitment.</w:t>
            </w:r>
          </w:p>
        </w:tc>
      </w:tr>
      <w:tr w:rsidR="00A03B1B" w:rsidRPr="00A03B1B" w14:paraId="16639A2F" w14:textId="77777777" w:rsidTr="00B31BB1">
        <w:trPr>
          <w:cantSplit/>
        </w:trPr>
        <w:tc>
          <w:tcPr>
            <w:tcW w:w="949" w:type="pct"/>
          </w:tcPr>
          <w:p w14:paraId="582320D6" w14:textId="77777777" w:rsidR="00A03B1B" w:rsidRPr="00A03B1B" w:rsidRDefault="00A03B1B" w:rsidP="00A03B1B">
            <w:pPr>
              <w:spacing w:after="60"/>
              <w:rPr>
                <w:i/>
                <w:iCs/>
                <w:sz w:val="20"/>
                <w:szCs w:val="20"/>
              </w:rPr>
            </w:pPr>
            <w:r w:rsidRPr="00A03B1B">
              <w:rPr>
                <w:i/>
                <w:iCs/>
                <w:sz w:val="20"/>
                <w:szCs w:val="20"/>
              </w:rPr>
              <w:t>i</w:t>
            </w:r>
          </w:p>
        </w:tc>
        <w:tc>
          <w:tcPr>
            <w:tcW w:w="448" w:type="pct"/>
          </w:tcPr>
          <w:p w14:paraId="56AF9911" w14:textId="77777777" w:rsidR="00A03B1B" w:rsidRPr="00A03B1B" w:rsidRDefault="00A03B1B" w:rsidP="00A03B1B">
            <w:pPr>
              <w:spacing w:after="60"/>
              <w:jc w:val="center"/>
              <w:rPr>
                <w:iCs/>
                <w:sz w:val="20"/>
                <w:szCs w:val="20"/>
              </w:rPr>
            </w:pPr>
            <w:r w:rsidRPr="00A03B1B">
              <w:rPr>
                <w:iCs/>
                <w:sz w:val="20"/>
                <w:szCs w:val="20"/>
              </w:rPr>
              <w:t>none</w:t>
            </w:r>
          </w:p>
        </w:tc>
        <w:tc>
          <w:tcPr>
            <w:tcW w:w="3603" w:type="pct"/>
          </w:tcPr>
          <w:p w14:paraId="29900D86" w14:textId="77777777" w:rsidR="00A03B1B" w:rsidRPr="00A03B1B" w:rsidRDefault="00A03B1B" w:rsidP="00A03B1B">
            <w:pPr>
              <w:spacing w:after="60"/>
              <w:rPr>
                <w:i/>
                <w:iCs/>
                <w:sz w:val="20"/>
                <w:szCs w:val="20"/>
              </w:rPr>
            </w:pPr>
            <w:r w:rsidRPr="00A03B1B">
              <w:rPr>
                <w:iCs/>
                <w:sz w:val="20"/>
                <w:szCs w:val="20"/>
              </w:rPr>
              <w:t>A 15-minute Settlement Interval within the hour that includes a RUC-commitment.</w:t>
            </w:r>
          </w:p>
        </w:tc>
      </w:tr>
      <w:tr w:rsidR="00A03B1B" w:rsidRPr="00A03B1B" w14:paraId="0F60D59A" w14:textId="77777777" w:rsidTr="00B31BB1">
        <w:trPr>
          <w:cantSplit/>
        </w:trPr>
        <w:tc>
          <w:tcPr>
            <w:tcW w:w="949" w:type="pct"/>
          </w:tcPr>
          <w:p w14:paraId="061EC203" w14:textId="77777777" w:rsidR="00A03B1B" w:rsidRPr="00A03B1B" w:rsidRDefault="00A03B1B" w:rsidP="00A03B1B">
            <w:pPr>
              <w:spacing w:after="60"/>
              <w:rPr>
                <w:i/>
                <w:iCs/>
                <w:sz w:val="20"/>
                <w:szCs w:val="20"/>
              </w:rPr>
            </w:pPr>
            <w:r w:rsidRPr="00A03B1B">
              <w:rPr>
                <w:i/>
                <w:iCs/>
                <w:sz w:val="20"/>
                <w:szCs w:val="20"/>
              </w:rPr>
              <w:t>s</w:t>
            </w:r>
          </w:p>
        </w:tc>
        <w:tc>
          <w:tcPr>
            <w:tcW w:w="448" w:type="pct"/>
          </w:tcPr>
          <w:p w14:paraId="6505A4C2" w14:textId="77777777" w:rsidR="00A03B1B" w:rsidRPr="00A03B1B" w:rsidRDefault="00A03B1B" w:rsidP="00A03B1B">
            <w:pPr>
              <w:spacing w:after="60"/>
              <w:jc w:val="center"/>
              <w:rPr>
                <w:iCs/>
                <w:sz w:val="20"/>
                <w:szCs w:val="20"/>
              </w:rPr>
            </w:pPr>
            <w:r w:rsidRPr="00A03B1B">
              <w:rPr>
                <w:iCs/>
                <w:sz w:val="20"/>
                <w:szCs w:val="20"/>
              </w:rPr>
              <w:t>none</w:t>
            </w:r>
          </w:p>
        </w:tc>
        <w:tc>
          <w:tcPr>
            <w:tcW w:w="3603" w:type="pct"/>
          </w:tcPr>
          <w:p w14:paraId="248EA51B" w14:textId="77777777" w:rsidR="00A03B1B" w:rsidRPr="00A03B1B" w:rsidRDefault="00A03B1B" w:rsidP="00A03B1B">
            <w:pPr>
              <w:spacing w:after="60"/>
              <w:rPr>
                <w:iCs/>
                <w:sz w:val="20"/>
                <w:szCs w:val="20"/>
              </w:rPr>
            </w:pPr>
            <w:r w:rsidRPr="00A03B1B">
              <w:rPr>
                <w:iCs/>
                <w:sz w:val="20"/>
                <w:szCs w:val="20"/>
              </w:rPr>
              <w:t>A start that is eligible to have its costs included in the RUC Guarantee.</w:t>
            </w:r>
          </w:p>
        </w:tc>
      </w:tr>
      <w:tr w:rsidR="00A03B1B" w:rsidRPr="00A03B1B" w14:paraId="7FB48F0D" w14:textId="77777777" w:rsidTr="00B31BB1">
        <w:trPr>
          <w:cantSplit/>
        </w:trPr>
        <w:tc>
          <w:tcPr>
            <w:tcW w:w="949" w:type="pct"/>
          </w:tcPr>
          <w:p w14:paraId="10EF31CA" w14:textId="77777777" w:rsidR="00A03B1B" w:rsidRPr="00A03B1B" w:rsidRDefault="00A03B1B" w:rsidP="00A03B1B">
            <w:pPr>
              <w:spacing w:after="60"/>
              <w:rPr>
                <w:i/>
                <w:iCs/>
                <w:sz w:val="20"/>
                <w:szCs w:val="20"/>
              </w:rPr>
            </w:pPr>
            <w:r w:rsidRPr="00A03B1B">
              <w:rPr>
                <w:i/>
                <w:iCs/>
                <w:sz w:val="20"/>
                <w:szCs w:val="20"/>
              </w:rPr>
              <w:t>t</w:t>
            </w:r>
          </w:p>
        </w:tc>
        <w:tc>
          <w:tcPr>
            <w:tcW w:w="448" w:type="pct"/>
          </w:tcPr>
          <w:p w14:paraId="4355D8BE" w14:textId="77777777" w:rsidR="00A03B1B" w:rsidRPr="00A03B1B" w:rsidRDefault="00A03B1B" w:rsidP="00A03B1B">
            <w:pPr>
              <w:spacing w:after="60"/>
              <w:jc w:val="center"/>
              <w:rPr>
                <w:iCs/>
                <w:sz w:val="20"/>
                <w:szCs w:val="20"/>
              </w:rPr>
            </w:pPr>
            <w:r w:rsidRPr="00A03B1B">
              <w:rPr>
                <w:iCs/>
                <w:sz w:val="20"/>
                <w:szCs w:val="20"/>
              </w:rPr>
              <w:t>none</w:t>
            </w:r>
          </w:p>
        </w:tc>
        <w:tc>
          <w:tcPr>
            <w:tcW w:w="3603" w:type="pct"/>
          </w:tcPr>
          <w:p w14:paraId="4F68BA01" w14:textId="77777777" w:rsidR="00A03B1B" w:rsidRPr="00A03B1B" w:rsidRDefault="00A03B1B" w:rsidP="00A03B1B">
            <w:pPr>
              <w:spacing w:after="60"/>
              <w:rPr>
                <w:iCs/>
                <w:sz w:val="20"/>
                <w:szCs w:val="20"/>
              </w:rPr>
            </w:pPr>
            <w:r w:rsidRPr="00A03B1B">
              <w:rPr>
                <w:iCs/>
                <w:sz w:val="20"/>
                <w:szCs w:val="20"/>
              </w:rPr>
              <w:t>A transition that is eligible to have its costs included in the RUC Guarantee.</w:t>
            </w:r>
          </w:p>
        </w:tc>
      </w:tr>
      <w:tr w:rsidR="00A03B1B" w:rsidRPr="00A03B1B" w14:paraId="33AF41CE" w14:textId="77777777" w:rsidTr="00B31BB1">
        <w:trPr>
          <w:cantSplit/>
        </w:trPr>
        <w:tc>
          <w:tcPr>
            <w:tcW w:w="949" w:type="pct"/>
          </w:tcPr>
          <w:p w14:paraId="4CE0EBFE" w14:textId="77777777" w:rsidR="00A03B1B" w:rsidRPr="00A03B1B" w:rsidRDefault="00A03B1B" w:rsidP="00A03B1B">
            <w:pPr>
              <w:tabs>
                <w:tab w:val="right" w:pos="9360"/>
              </w:tabs>
              <w:spacing w:after="60"/>
              <w:rPr>
                <w:i/>
                <w:iCs/>
                <w:sz w:val="20"/>
                <w:szCs w:val="20"/>
              </w:rPr>
            </w:pPr>
            <w:r w:rsidRPr="00A03B1B">
              <w:rPr>
                <w:i/>
                <w:iCs/>
                <w:sz w:val="20"/>
                <w:szCs w:val="20"/>
              </w:rPr>
              <w:t>c</w:t>
            </w:r>
          </w:p>
        </w:tc>
        <w:tc>
          <w:tcPr>
            <w:tcW w:w="448" w:type="pct"/>
          </w:tcPr>
          <w:p w14:paraId="6BCA5C4B" w14:textId="77777777" w:rsidR="00A03B1B" w:rsidRPr="00A03B1B" w:rsidRDefault="00A03B1B" w:rsidP="00A03B1B">
            <w:pPr>
              <w:spacing w:after="60"/>
              <w:jc w:val="center"/>
              <w:rPr>
                <w:iCs/>
                <w:sz w:val="20"/>
                <w:szCs w:val="20"/>
              </w:rPr>
            </w:pPr>
            <w:r w:rsidRPr="00A03B1B">
              <w:rPr>
                <w:iCs/>
                <w:sz w:val="20"/>
                <w:szCs w:val="20"/>
              </w:rPr>
              <w:t>none</w:t>
            </w:r>
          </w:p>
        </w:tc>
        <w:tc>
          <w:tcPr>
            <w:tcW w:w="3603" w:type="pct"/>
          </w:tcPr>
          <w:p w14:paraId="4D438E19" w14:textId="77777777" w:rsidR="00A03B1B" w:rsidRPr="00A03B1B" w:rsidRDefault="00A03B1B" w:rsidP="00A03B1B">
            <w:pPr>
              <w:spacing w:after="60"/>
              <w:rPr>
                <w:iCs/>
                <w:sz w:val="20"/>
                <w:szCs w:val="20"/>
              </w:rPr>
            </w:pPr>
            <w:r w:rsidRPr="00A03B1B">
              <w:rPr>
                <w:iCs/>
                <w:sz w:val="20"/>
                <w:szCs w:val="20"/>
              </w:rPr>
              <w:t>A contiguous block of RUC–Committed Hours.</w:t>
            </w:r>
          </w:p>
        </w:tc>
      </w:tr>
      <w:tr w:rsidR="00A03B1B" w:rsidRPr="00A03B1B" w14:paraId="480E925B" w14:textId="77777777" w:rsidTr="00B31BB1">
        <w:trPr>
          <w:cantSplit/>
        </w:trPr>
        <w:tc>
          <w:tcPr>
            <w:tcW w:w="949" w:type="pct"/>
          </w:tcPr>
          <w:p w14:paraId="657C44D0" w14:textId="77777777" w:rsidR="00A03B1B" w:rsidRPr="00A03B1B" w:rsidRDefault="00A03B1B" w:rsidP="00A03B1B">
            <w:pPr>
              <w:spacing w:after="60"/>
              <w:rPr>
                <w:i/>
                <w:iCs/>
                <w:sz w:val="20"/>
                <w:szCs w:val="20"/>
              </w:rPr>
            </w:pPr>
            <w:r w:rsidRPr="00A03B1B">
              <w:rPr>
                <w:i/>
                <w:iCs/>
                <w:sz w:val="20"/>
                <w:szCs w:val="20"/>
              </w:rPr>
              <w:t>afterCCGR</w:t>
            </w:r>
          </w:p>
        </w:tc>
        <w:tc>
          <w:tcPr>
            <w:tcW w:w="448" w:type="pct"/>
          </w:tcPr>
          <w:p w14:paraId="6B68DC9E" w14:textId="77777777" w:rsidR="00A03B1B" w:rsidRPr="00A03B1B" w:rsidRDefault="00A03B1B" w:rsidP="00A03B1B">
            <w:pPr>
              <w:spacing w:after="60"/>
              <w:jc w:val="center"/>
              <w:rPr>
                <w:iCs/>
                <w:sz w:val="20"/>
                <w:szCs w:val="20"/>
              </w:rPr>
            </w:pPr>
            <w:r w:rsidRPr="00A03B1B">
              <w:rPr>
                <w:iCs/>
                <w:sz w:val="20"/>
                <w:szCs w:val="20"/>
              </w:rPr>
              <w:t>none</w:t>
            </w:r>
          </w:p>
        </w:tc>
        <w:tc>
          <w:tcPr>
            <w:tcW w:w="3603" w:type="pct"/>
          </w:tcPr>
          <w:p w14:paraId="30E4794F" w14:textId="77777777" w:rsidR="00A03B1B" w:rsidRPr="00A03B1B" w:rsidRDefault="00A03B1B" w:rsidP="00A03B1B">
            <w:pPr>
              <w:spacing w:after="60"/>
              <w:rPr>
                <w:iCs/>
                <w:sz w:val="20"/>
                <w:szCs w:val="20"/>
              </w:rPr>
            </w:pPr>
            <w:r w:rsidRPr="00A03B1B">
              <w:rPr>
                <w:iCs/>
                <w:sz w:val="20"/>
                <w:szCs w:val="20"/>
              </w:rPr>
              <w:t>The Combined Cycle Generation Resource to which a Combined Cycle Train transitions.</w:t>
            </w:r>
          </w:p>
        </w:tc>
      </w:tr>
      <w:tr w:rsidR="00A03B1B" w:rsidRPr="00A03B1B" w14:paraId="1E4F7BC6" w14:textId="77777777" w:rsidTr="00B31BB1">
        <w:trPr>
          <w:cantSplit/>
        </w:trPr>
        <w:tc>
          <w:tcPr>
            <w:tcW w:w="949" w:type="pct"/>
          </w:tcPr>
          <w:p w14:paraId="721191E9" w14:textId="77777777" w:rsidR="00A03B1B" w:rsidRPr="00A03B1B" w:rsidRDefault="00A03B1B" w:rsidP="00A03B1B">
            <w:pPr>
              <w:spacing w:after="60"/>
              <w:rPr>
                <w:i/>
                <w:iCs/>
                <w:sz w:val="20"/>
                <w:szCs w:val="20"/>
              </w:rPr>
            </w:pPr>
            <w:r w:rsidRPr="00A03B1B">
              <w:rPr>
                <w:i/>
                <w:iCs/>
                <w:sz w:val="20"/>
                <w:szCs w:val="20"/>
              </w:rPr>
              <w:t>beforeCCGR</w:t>
            </w:r>
          </w:p>
        </w:tc>
        <w:tc>
          <w:tcPr>
            <w:tcW w:w="448" w:type="pct"/>
          </w:tcPr>
          <w:p w14:paraId="27178438" w14:textId="77777777" w:rsidR="00A03B1B" w:rsidRPr="00A03B1B" w:rsidRDefault="00A03B1B" w:rsidP="00A03B1B">
            <w:pPr>
              <w:spacing w:after="60"/>
              <w:jc w:val="center"/>
              <w:rPr>
                <w:iCs/>
                <w:sz w:val="20"/>
                <w:szCs w:val="20"/>
              </w:rPr>
            </w:pPr>
            <w:r w:rsidRPr="00A03B1B">
              <w:rPr>
                <w:iCs/>
                <w:sz w:val="20"/>
                <w:szCs w:val="20"/>
              </w:rPr>
              <w:t>none</w:t>
            </w:r>
          </w:p>
        </w:tc>
        <w:tc>
          <w:tcPr>
            <w:tcW w:w="3603" w:type="pct"/>
          </w:tcPr>
          <w:p w14:paraId="4C381376" w14:textId="77777777" w:rsidR="00A03B1B" w:rsidRPr="00A03B1B" w:rsidRDefault="00A03B1B" w:rsidP="00A03B1B">
            <w:pPr>
              <w:spacing w:after="60"/>
              <w:rPr>
                <w:iCs/>
                <w:sz w:val="20"/>
                <w:szCs w:val="20"/>
              </w:rPr>
            </w:pPr>
            <w:r w:rsidRPr="00A03B1B">
              <w:rPr>
                <w:iCs/>
                <w:sz w:val="20"/>
                <w:szCs w:val="20"/>
              </w:rPr>
              <w:t>The Combined Cycle Generation Resource from which a Combined Cycle Train transitions.</w:t>
            </w:r>
          </w:p>
        </w:tc>
      </w:tr>
    </w:tbl>
    <w:p w14:paraId="6A4C0F9A" w14:textId="77777777" w:rsidR="00A03B1B" w:rsidRPr="00A03B1B" w:rsidRDefault="00A03B1B" w:rsidP="00A03B1B">
      <w:pPr>
        <w:keepNext/>
        <w:widowControl w:val="0"/>
        <w:tabs>
          <w:tab w:val="left" w:pos="1260"/>
        </w:tabs>
        <w:spacing w:before="480" w:after="240"/>
        <w:ind w:left="1260" w:hanging="1260"/>
        <w:outlineLvl w:val="3"/>
        <w:rPr>
          <w:b/>
          <w:bCs/>
          <w:snapToGrid w:val="0"/>
          <w:szCs w:val="20"/>
        </w:rPr>
      </w:pPr>
      <w:bookmarkStart w:id="639" w:name="_Toc400547188"/>
      <w:bookmarkStart w:id="640" w:name="_Toc405384293"/>
      <w:bookmarkStart w:id="641" w:name="_Toc405543560"/>
      <w:bookmarkStart w:id="642" w:name="_Toc428178069"/>
      <w:bookmarkStart w:id="643" w:name="_Toc440872700"/>
      <w:bookmarkStart w:id="644" w:name="_Toc458766245"/>
      <w:bookmarkStart w:id="645" w:name="_Toc459292650"/>
      <w:bookmarkStart w:id="646" w:name="_Toc60038357"/>
      <w:r w:rsidRPr="00A03B1B">
        <w:rPr>
          <w:b/>
          <w:bCs/>
          <w:snapToGrid w:val="0"/>
          <w:szCs w:val="20"/>
        </w:rPr>
        <w:t>5.7.1.2</w:t>
      </w:r>
      <w:r w:rsidRPr="00A03B1B">
        <w:rPr>
          <w:b/>
          <w:bCs/>
          <w:snapToGrid w:val="0"/>
          <w:szCs w:val="20"/>
        </w:rPr>
        <w:tab/>
        <w:t>RUC Minimum-Energy Revenue</w:t>
      </w:r>
      <w:bookmarkEnd w:id="639"/>
      <w:bookmarkEnd w:id="640"/>
      <w:bookmarkEnd w:id="641"/>
      <w:bookmarkEnd w:id="642"/>
      <w:bookmarkEnd w:id="643"/>
      <w:bookmarkEnd w:id="644"/>
      <w:bookmarkEnd w:id="645"/>
      <w:bookmarkEnd w:id="646"/>
    </w:p>
    <w:p w14:paraId="02FF7B63" w14:textId="77777777" w:rsidR="00A03B1B" w:rsidRPr="00A03B1B" w:rsidRDefault="00A03B1B" w:rsidP="00A03B1B">
      <w:pPr>
        <w:spacing w:after="240"/>
        <w:ind w:left="720" w:hanging="720"/>
        <w:rPr>
          <w:iCs/>
          <w:szCs w:val="20"/>
        </w:rPr>
      </w:pPr>
      <w:r w:rsidRPr="00A03B1B">
        <w:rPr>
          <w:iCs/>
          <w:szCs w:val="20"/>
        </w:rPr>
        <w:t>(1)</w:t>
      </w:r>
      <w:r w:rsidRPr="00A03B1B">
        <w:rPr>
          <w:iCs/>
          <w:szCs w:val="20"/>
        </w:rPr>
        <w:tab/>
        <w:t>The energy revenue for a Resource’s generation up to LSL during all RUC-Committed Hours of the Operating Day is RUC Minimum-Energy Revenue.</w:t>
      </w:r>
    </w:p>
    <w:p w14:paraId="1E2D42C8" w14:textId="77777777" w:rsidR="00A03B1B" w:rsidRPr="00A03B1B" w:rsidRDefault="00A03B1B" w:rsidP="00A03B1B">
      <w:pPr>
        <w:spacing w:after="240"/>
        <w:ind w:left="720" w:hanging="720"/>
        <w:rPr>
          <w:szCs w:val="20"/>
        </w:rPr>
      </w:pPr>
      <w:r w:rsidRPr="00A03B1B">
        <w:rPr>
          <w:szCs w:val="20"/>
        </w:rPr>
        <w:t>(2)</w:t>
      </w:r>
      <w:r w:rsidRPr="00A03B1B">
        <w:rPr>
          <w:szCs w:val="20"/>
        </w:rPr>
        <w:tab/>
        <w:t>The LSL used to calculate RUC Minimum-Energy Revenue for a Combined Cycle Train is the LSL that corresponds to the Combined Cycle Generation Resource, within the Combined Cycle Train, that is RUC-committed for the hour.  If the interval is a RUCAC-Interval, then the LSL that corresponds to the QSE-committed</w:t>
      </w:r>
      <w:ins w:id="647" w:author="ERCOT" w:date="2024-05-20T15:24:00Z">
        <w:r w:rsidRPr="00A03B1B">
          <w:rPr>
            <w:szCs w:val="20"/>
          </w:rPr>
          <w:t xml:space="preserve"> or DRRS</w:t>
        </w:r>
      </w:ins>
      <w:ins w:id="648" w:author="ERCOT" w:date="2024-05-29T07:36:00Z">
        <w:r w:rsidRPr="00A03B1B">
          <w:rPr>
            <w:szCs w:val="20"/>
          </w:rPr>
          <w:t>-</w:t>
        </w:r>
      </w:ins>
      <w:ins w:id="649" w:author="ERCOT" w:date="2024-05-20T15:24:00Z">
        <w:r w:rsidRPr="00A03B1B">
          <w:rPr>
            <w:szCs w:val="20"/>
          </w:rPr>
          <w:t xml:space="preserve">deployed </w:t>
        </w:r>
      </w:ins>
      <w:r w:rsidRPr="00A03B1B">
        <w:rPr>
          <w:szCs w:val="20"/>
        </w:rPr>
        <w:t xml:space="preserve"> </w:t>
      </w:r>
      <w:r w:rsidRPr="00A03B1B">
        <w:rPr>
          <w:szCs w:val="20"/>
        </w:rPr>
        <w:lastRenderedPageBreak/>
        <w:t>Combined Cycle Generation Resource is also used to calculate RUC Minimum-Energy Revenue for a Combined Cycle Train.</w:t>
      </w:r>
    </w:p>
    <w:p w14:paraId="4967C6E1" w14:textId="77777777" w:rsidR="00A03B1B" w:rsidRPr="00A03B1B" w:rsidRDefault="00A03B1B" w:rsidP="00A03B1B">
      <w:pPr>
        <w:spacing w:after="240"/>
        <w:ind w:left="720" w:hanging="720"/>
        <w:rPr>
          <w:szCs w:val="20"/>
        </w:rPr>
      </w:pPr>
      <w:r w:rsidRPr="00A03B1B">
        <w:rPr>
          <w:szCs w:val="20"/>
        </w:rPr>
        <w:t>(3)</w:t>
      </w:r>
      <w:r w:rsidRPr="00A03B1B">
        <w:rPr>
          <w:szCs w:val="20"/>
        </w:rPr>
        <w:tab/>
        <w:t>For each RUC-committed Resource, RUC Minimum-Energy Revenue is calculated as follows</w:t>
      </w:r>
      <w:r w:rsidRPr="00A03B1B">
        <w:rPr>
          <w:iCs/>
          <w:szCs w:val="20"/>
        </w:rPr>
        <w:t>:</w:t>
      </w:r>
    </w:p>
    <w:p w14:paraId="2D457683" w14:textId="77777777" w:rsidR="00A03B1B" w:rsidRPr="00A03B1B" w:rsidRDefault="00A03B1B" w:rsidP="00A03B1B">
      <w:pPr>
        <w:tabs>
          <w:tab w:val="left" w:pos="2340"/>
          <w:tab w:val="left" w:pos="2880"/>
        </w:tabs>
        <w:spacing w:after="240"/>
        <w:ind w:left="3067" w:hanging="2347"/>
        <w:rPr>
          <w:b/>
          <w:bCs/>
        </w:rPr>
      </w:pPr>
      <w:r w:rsidRPr="00A03B1B">
        <w:rPr>
          <w:b/>
          <w:bCs/>
        </w:rPr>
        <w:t>RUCMEREV</w:t>
      </w:r>
      <w:r w:rsidRPr="00A03B1B">
        <w:rPr>
          <w:b/>
          <w:bCs/>
          <w:i/>
          <w:iCs/>
          <w:vertAlign w:val="subscript"/>
        </w:rPr>
        <w:t>q,r,d</w:t>
      </w:r>
      <w:r w:rsidRPr="00A03B1B">
        <w:rPr>
          <w:b/>
          <w:lang w:val="x-none" w:eastAsia="x-none"/>
        </w:rPr>
        <w:tab/>
      </w:r>
      <w:r w:rsidRPr="00A03B1B">
        <w:rPr>
          <w:b/>
          <w:bCs/>
        </w:rPr>
        <w:t>=</w:t>
      </w:r>
      <w:r w:rsidRPr="00A03B1B">
        <w:rPr>
          <w:b/>
          <w:lang w:val="x-none" w:eastAsia="x-none"/>
        </w:rPr>
        <w:tab/>
      </w:r>
      <w:r w:rsidRPr="00A03B1B">
        <w:rPr>
          <w:b/>
          <w:position w:val="-20"/>
          <w:lang w:val="x-none" w:eastAsia="x-none"/>
        </w:rPr>
        <w:object w:dxaOrig="220" w:dyaOrig="440" w14:anchorId="07A07DFC">
          <v:shape id="_x0000_i1029" type="#_x0000_t75" style="width:9pt;height:23.4pt" o:ole="">
            <v:imagedata r:id="rId26" o:title=""/>
          </v:shape>
          <o:OLEObject Type="Embed" ProgID="Equation.3" ShapeID="_x0000_i1029" DrawAspect="Content" ObjectID="_1831281552" r:id="rId27"/>
        </w:object>
      </w:r>
      <w:r w:rsidRPr="00A03B1B">
        <w:rPr>
          <w:b/>
          <w:bCs/>
        </w:rPr>
        <w:t xml:space="preserve">(RUCMEREV96 </w:t>
      </w:r>
      <w:r w:rsidRPr="00A03B1B">
        <w:rPr>
          <w:b/>
          <w:bCs/>
          <w:i/>
          <w:iCs/>
          <w:vertAlign w:val="subscript"/>
        </w:rPr>
        <w:t>q, r, i</w:t>
      </w:r>
      <w:r w:rsidRPr="00A03B1B">
        <w:rPr>
          <w:b/>
          <w:bCs/>
        </w:rPr>
        <w:t>)</w:t>
      </w:r>
    </w:p>
    <w:p w14:paraId="5CE05216" w14:textId="77777777" w:rsidR="00A03B1B" w:rsidRPr="00A03B1B" w:rsidRDefault="00A03B1B" w:rsidP="00A03B1B">
      <w:pPr>
        <w:spacing w:after="240"/>
        <w:ind w:left="1440" w:hanging="720"/>
        <w:rPr>
          <w:szCs w:val="20"/>
        </w:rPr>
      </w:pPr>
      <w:r w:rsidRPr="00A03B1B">
        <w:rPr>
          <w:szCs w:val="20"/>
        </w:rPr>
        <w:t>Where,</w:t>
      </w:r>
    </w:p>
    <w:p w14:paraId="24B9EF4F" w14:textId="77777777" w:rsidR="00A03B1B" w:rsidRPr="00A03B1B" w:rsidRDefault="00A03B1B" w:rsidP="00A03B1B">
      <w:pPr>
        <w:spacing w:after="240"/>
        <w:ind w:left="720"/>
        <w:rPr>
          <w:szCs w:val="20"/>
        </w:rPr>
      </w:pPr>
      <w:r w:rsidRPr="00A03B1B">
        <w:rPr>
          <w:szCs w:val="20"/>
        </w:rPr>
        <w:t xml:space="preserve">If the interval </w:t>
      </w:r>
      <w:r w:rsidRPr="00A03B1B">
        <w:rPr>
          <w:i/>
          <w:szCs w:val="20"/>
        </w:rPr>
        <w:t>i</w:t>
      </w:r>
      <w:r w:rsidRPr="00A03B1B">
        <w:rPr>
          <w:szCs w:val="20"/>
        </w:rPr>
        <w:t xml:space="preserve"> is a RUC-Committed Interval that is not a RUCAC-Interval, then:</w:t>
      </w:r>
    </w:p>
    <w:p w14:paraId="0C1E70F6" w14:textId="77777777" w:rsidR="00A03B1B" w:rsidRPr="00A03B1B" w:rsidRDefault="00A03B1B" w:rsidP="00A03B1B">
      <w:pPr>
        <w:tabs>
          <w:tab w:val="left" w:pos="1440"/>
        </w:tabs>
        <w:spacing w:after="240"/>
        <w:ind w:left="3060" w:hanging="2340"/>
        <w:rPr>
          <w:szCs w:val="20"/>
        </w:rPr>
      </w:pPr>
      <w:r w:rsidRPr="00A03B1B">
        <w:rPr>
          <w:szCs w:val="20"/>
        </w:rPr>
        <w:t xml:space="preserve">RUCMEREV96 </w:t>
      </w:r>
      <w:r w:rsidRPr="00A03B1B">
        <w:rPr>
          <w:i/>
          <w:iCs/>
          <w:szCs w:val="20"/>
          <w:vertAlign w:val="subscript"/>
          <w:lang w:val="it-IT"/>
        </w:rPr>
        <w:t xml:space="preserve">q, r, i  </w:t>
      </w:r>
      <w:r w:rsidRPr="00A03B1B">
        <w:rPr>
          <w:iCs/>
          <w:szCs w:val="20"/>
          <w:lang w:val="it-IT"/>
        </w:rPr>
        <w:t xml:space="preserve">= RTSPP </w:t>
      </w:r>
      <w:r w:rsidRPr="00A03B1B">
        <w:rPr>
          <w:i/>
          <w:iCs/>
          <w:szCs w:val="20"/>
          <w:vertAlign w:val="subscript"/>
          <w:lang w:val="it-IT"/>
        </w:rPr>
        <w:t>p, i</w:t>
      </w:r>
      <w:r w:rsidRPr="00A03B1B">
        <w:rPr>
          <w:iCs/>
          <w:szCs w:val="20"/>
          <w:lang w:val="it-IT"/>
        </w:rPr>
        <w:t xml:space="preserve"> * Min (RTMG </w:t>
      </w:r>
      <w:r w:rsidRPr="00A03B1B">
        <w:rPr>
          <w:i/>
          <w:iCs/>
          <w:szCs w:val="20"/>
          <w:vertAlign w:val="subscript"/>
          <w:lang w:val="it-IT"/>
        </w:rPr>
        <w:t>q, r, i</w:t>
      </w:r>
      <w:r w:rsidRPr="00A03B1B">
        <w:rPr>
          <w:iCs/>
          <w:szCs w:val="20"/>
          <w:lang w:val="it-IT"/>
        </w:rPr>
        <w:t xml:space="preserve">, (LSL </w:t>
      </w:r>
      <w:r w:rsidRPr="00A03B1B">
        <w:rPr>
          <w:i/>
          <w:iCs/>
          <w:szCs w:val="20"/>
          <w:vertAlign w:val="subscript"/>
          <w:lang w:val="it-IT"/>
        </w:rPr>
        <w:t>q, r, i</w:t>
      </w:r>
      <w:r w:rsidRPr="00A03B1B">
        <w:rPr>
          <w:iCs/>
          <w:szCs w:val="20"/>
          <w:lang w:val="it-IT"/>
        </w:rPr>
        <w:t xml:space="preserve"> * (¼)))</w:t>
      </w:r>
    </w:p>
    <w:p w14:paraId="06E036E2" w14:textId="77777777" w:rsidR="00A03B1B" w:rsidRPr="00A03B1B" w:rsidRDefault="00A03B1B" w:rsidP="00A03B1B">
      <w:pPr>
        <w:spacing w:after="240"/>
        <w:ind w:left="720"/>
      </w:pPr>
      <w:r w:rsidRPr="00A03B1B">
        <w:t xml:space="preserve">If the interval </w:t>
      </w:r>
      <w:r w:rsidRPr="00A03B1B">
        <w:rPr>
          <w:i/>
        </w:rPr>
        <w:t>i</w:t>
      </w:r>
      <w:r w:rsidRPr="00A03B1B">
        <w:t xml:space="preserve"> is a RUCAC of a previously QSE-Committed</w:t>
      </w:r>
      <w:ins w:id="650" w:author="ERCOT" w:date="2024-05-20T15:24:00Z">
        <w:r w:rsidRPr="00A03B1B">
          <w:t xml:space="preserve"> or DRRS</w:t>
        </w:r>
      </w:ins>
      <w:ins w:id="651" w:author="ERCOT" w:date="2024-05-29T07:37:00Z">
        <w:r w:rsidRPr="00A03B1B">
          <w:t>-</w:t>
        </w:r>
      </w:ins>
      <w:ins w:id="652" w:author="ERCOT" w:date="2024-05-20T15:24:00Z">
        <w:r w:rsidRPr="00A03B1B">
          <w:t>deployed</w:t>
        </w:r>
      </w:ins>
      <w:r w:rsidRPr="00A03B1B">
        <w:t xml:space="preserve"> </w:t>
      </w:r>
      <w:del w:id="653" w:author="ERCOT" w:date="2025-10-24T20:52:00Z">
        <w:r w:rsidRPr="00A03B1B" w:rsidDel="00D819D7">
          <w:delText>I</w:delText>
        </w:r>
      </w:del>
      <w:ins w:id="654" w:author="ERCOT" w:date="2025-10-24T20:52:00Z">
        <w:r w:rsidRPr="00A03B1B">
          <w:t>i</w:t>
        </w:r>
      </w:ins>
      <w:r w:rsidRPr="00A03B1B">
        <w:t>nterval, then:</w:t>
      </w:r>
    </w:p>
    <w:p w14:paraId="62A62157" w14:textId="77777777" w:rsidR="00A03B1B" w:rsidRPr="00A03B1B" w:rsidRDefault="00A03B1B" w:rsidP="00A03B1B">
      <w:pPr>
        <w:tabs>
          <w:tab w:val="left" w:pos="1530"/>
        </w:tabs>
        <w:spacing w:after="240"/>
        <w:ind w:left="3060" w:hanging="2340"/>
        <w:rPr>
          <w:szCs w:val="20"/>
        </w:rPr>
      </w:pPr>
      <w:r w:rsidRPr="00A03B1B">
        <w:rPr>
          <w:szCs w:val="20"/>
        </w:rPr>
        <w:t xml:space="preserve">RUCMEREV96 </w:t>
      </w:r>
      <w:r w:rsidRPr="00A03B1B">
        <w:rPr>
          <w:i/>
          <w:iCs/>
          <w:szCs w:val="20"/>
          <w:vertAlign w:val="subscript"/>
          <w:lang w:val="it-IT"/>
        </w:rPr>
        <w:t xml:space="preserve">q, r, i  </w:t>
      </w:r>
      <w:r w:rsidRPr="00A03B1B">
        <w:rPr>
          <w:iCs/>
          <w:szCs w:val="20"/>
          <w:lang w:val="it-IT"/>
        </w:rPr>
        <w:t xml:space="preserve">=  RTSPP </w:t>
      </w:r>
      <w:r w:rsidRPr="00A03B1B">
        <w:rPr>
          <w:i/>
          <w:iCs/>
          <w:szCs w:val="20"/>
          <w:vertAlign w:val="subscript"/>
          <w:lang w:val="it-IT"/>
        </w:rPr>
        <w:t>p, i</w:t>
      </w:r>
      <w:r w:rsidRPr="00A03B1B">
        <w:rPr>
          <w:iCs/>
          <w:szCs w:val="20"/>
          <w:lang w:val="it-IT"/>
        </w:rPr>
        <w:t xml:space="preserve"> * Max [0, Min (RTMG </w:t>
      </w:r>
      <w:r w:rsidRPr="00A03B1B">
        <w:rPr>
          <w:i/>
          <w:iCs/>
          <w:szCs w:val="20"/>
          <w:vertAlign w:val="subscript"/>
          <w:lang w:val="it-IT"/>
        </w:rPr>
        <w:t>q, r, i</w:t>
      </w:r>
      <w:r w:rsidRPr="00A03B1B">
        <w:rPr>
          <w:iCs/>
          <w:szCs w:val="20"/>
          <w:lang w:val="it-IT"/>
        </w:rPr>
        <w:t xml:space="preserve">, (LSL </w:t>
      </w:r>
      <w:r w:rsidRPr="00A03B1B">
        <w:rPr>
          <w:i/>
          <w:iCs/>
          <w:szCs w:val="20"/>
          <w:vertAlign w:val="subscript"/>
          <w:lang w:val="it-IT"/>
        </w:rPr>
        <w:t xml:space="preserve">q, </w:t>
      </w:r>
      <w:r w:rsidRPr="00A03B1B">
        <w:rPr>
          <w:i/>
          <w:iCs/>
          <w:szCs w:val="20"/>
          <w:vertAlign w:val="subscript"/>
        </w:rPr>
        <w:t>afterCCGR</w:t>
      </w:r>
      <w:r w:rsidRPr="00A03B1B">
        <w:rPr>
          <w:i/>
          <w:iCs/>
          <w:szCs w:val="20"/>
          <w:vertAlign w:val="subscript"/>
          <w:lang w:val="it-IT"/>
        </w:rPr>
        <w:t>, i</w:t>
      </w:r>
      <w:r w:rsidRPr="00A03B1B">
        <w:rPr>
          <w:iCs/>
          <w:szCs w:val="20"/>
          <w:lang w:val="it-IT"/>
        </w:rPr>
        <w:t xml:space="preserve"> * (¼))) -  LSL </w:t>
      </w:r>
      <w:r w:rsidRPr="00A03B1B">
        <w:rPr>
          <w:i/>
          <w:iCs/>
          <w:szCs w:val="20"/>
          <w:vertAlign w:val="subscript"/>
          <w:lang w:val="it-IT"/>
        </w:rPr>
        <w:t xml:space="preserve">q, </w:t>
      </w:r>
      <w:r w:rsidRPr="00A03B1B">
        <w:rPr>
          <w:i/>
          <w:iCs/>
          <w:szCs w:val="20"/>
          <w:vertAlign w:val="subscript"/>
        </w:rPr>
        <w:t>beforeCCGR</w:t>
      </w:r>
      <w:r w:rsidRPr="00A03B1B">
        <w:rPr>
          <w:i/>
          <w:iCs/>
          <w:szCs w:val="20"/>
          <w:vertAlign w:val="subscript"/>
          <w:lang w:val="it-IT"/>
        </w:rPr>
        <w:t>, i</w:t>
      </w:r>
      <w:r w:rsidRPr="00A03B1B">
        <w:rPr>
          <w:iCs/>
          <w:szCs w:val="20"/>
          <w:lang w:val="it-IT"/>
        </w:rPr>
        <w:t xml:space="preserve"> * (¼)]</w:t>
      </w:r>
    </w:p>
    <w:p w14:paraId="1A59EB03" w14:textId="77777777" w:rsidR="00A03B1B" w:rsidRPr="00A03B1B" w:rsidRDefault="00A03B1B" w:rsidP="00A03B1B">
      <w:pPr>
        <w:rPr>
          <w:bCs/>
          <w:iCs/>
          <w:szCs w:val="20"/>
        </w:rPr>
      </w:pPr>
      <w:r w:rsidRPr="00A03B1B">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3"/>
        <w:gridCol w:w="866"/>
        <w:gridCol w:w="6781"/>
      </w:tblGrid>
      <w:tr w:rsidR="00A03B1B" w:rsidRPr="00A03B1B" w14:paraId="6AD908CB" w14:textId="77777777" w:rsidTr="00B31BB1">
        <w:trPr>
          <w:cantSplit/>
          <w:tblHeader/>
        </w:trPr>
        <w:tc>
          <w:tcPr>
            <w:tcW w:w="911" w:type="pct"/>
          </w:tcPr>
          <w:p w14:paraId="069994DB" w14:textId="77777777" w:rsidR="00A03B1B" w:rsidRPr="00A03B1B" w:rsidRDefault="00A03B1B" w:rsidP="00A03B1B">
            <w:pPr>
              <w:spacing w:after="120"/>
              <w:rPr>
                <w:b/>
                <w:iCs/>
                <w:sz w:val="20"/>
                <w:szCs w:val="20"/>
              </w:rPr>
            </w:pPr>
            <w:r w:rsidRPr="00A03B1B">
              <w:rPr>
                <w:b/>
                <w:iCs/>
                <w:sz w:val="20"/>
                <w:szCs w:val="20"/>
              </w:rPr>
              <w:t>Variable</w:t>
            </w:r>
          </w:p>
        </w:tc>
        <w:tc>
          <w:tcPr>
            <w:tcW w:w="463" w:type="pct"/>
          </w:tcPr>
          <w:p w14:paraId="4CF042F7" w14:textId="77777777" w:rsidR="00A03B1B" w:rsidRPr="00A03B1B" w:rsidRDefault="00A03B1B" w:rsidP="00A03B1B">
            <w:pPr>
              <w:spacing w:after="120"/>
              <w:jc w:val="center"/>
              <w:rPr>
                <w:b/>
                <w:iCs/>
                <w:sz w:val="20"/>
                <w:szCs w:val="20"/>
              </w:rPr>
            </w:pPr>
            <w:r w:rsidRPr="00A03B1B">
              <w:rPr>
                <w:b/>
                <w:iCs/>
                <w:sz w:val="20"/>
                <w:szCs w:val="20"/>
              </w:rPr>
              <w:t>Unit</w:t>
            </w:r>
          </w:p>
        </w:tc>
        <w:tc>
          <w:tcPr>
            <w:tcW w:w="3626" w:type="pct"/>
          </w:tcPr>
          <w:p w14:paraId="3845DA6B" w14:textId="77777777" w:rsidR="00A03B1B" w:rsidRPr="00A03B1B" w:rsidRDefault="00A03B1B" w:rsidP="00A03B1B">
            <w:pPr>
              <w:spacing w:after="120"/>
              <w:rPr>
                <w:b/>
                <w:iCs/>
                <w:sz w:val="20"/>
                <w:szCs w:val="20"/>
              </w:rPr>
            </w:pPr>
            <w:r w:rsidRPr="00A03B1B">
              <w:rPr>
                <w:b/>
                <w:iCs/>
                <w:sz w:val="20"/>
                <w:szCs w:val="20"/>
              </w:rPr>
              <w:t>Definition</w:t>
            </w:r>
          </w:p>
        </w:tc>
      </w:tr>
      <w:tr w:rsidR="00A03B1B" w:rsidRPr="00A03B1B" w14:paraId="05041783" w14:textId="77777777" w:rsidTr="00B31BB1">
        <w:trPr>
          <w:cantSplit/>
        </w:trPr>
        <w:tc>
          <w:tcPr>
            <w:tcW w:w="911" w:type="pct"/>
          </w:tcPr>
          <w:p w14:paraId="2333505B" w14:textId="77777777" w:rsidR="00A03B1B" w:rsidRPr="00A03B1B" w:rsidRDefault="00A03B1B" w:rsidP="00A03B1B">
            <w:pPr>
              <w:spacing w:after="60"/>
              <w:rPr>
                <w:iCs/>
                <w:sz w:val="20"/>
                <w:szCs w:val="20"/>
              </w:rPr>
            </w:pPr>
            <w:r w:rsidRPr="00A03B1B">
              <w:rPr>
                <w:iCs/>
                <w:sz w:val="20"/>
                <w:szCs w:val="20"/>
              </w:rPr>
              <w:t xml:space="preserve">RUCMEREV </w:t>
            </w:r>
            <w:r w:rsidRPr="00A03B1B">
              <w:rPr>
                <w:i/>
                <w:iCs/>
                <w:sz w:val="20"/>
                <w:szCs w:val="20"/>
                <w:vertAlign w:val="subscript"/>
              </w:rPr>
              <w:t>q, r, d</w:t>
            </w:r>
          </w:p>
        </w:tc>
        <w:tc>
          <w:tcPr>
            <w:tcW w:w="463" w:type="pct"/>
          </w:tcPr>
          <w:p w14:paraId="029E693C" w14:textId="77777777" w:rsidR="00A03B1B" w:rsidRPr="00A03B1B" w:rsidRDefault="00A03B1B" w:rsidP="00A03B1B">
            <w:pPr>
              <w:spacing w:after="60"/>
              <w:jc w:val="center"/>
              <w:rPr>
                <w:iCs/>
                <w:sz w:val="20"/>
                <w:szCs w:val="20"/>
              </w:rPr>
            </w:pPr>
            <w:r w:rsidRPr="00A03B1B">
              <w:rPr>
                <w:iCs/>
                <w:sz w:val="20"/>
                <w:szCs w:val="20"/>
              </w:rPr>
              <w:t>$</w:t>
            </w:r>
          </w:p>
        </w:tc>
        <w:tc>
          <w:tcPr>
            <w:tcW w:w="3626" w:type="pct"/>
          </w:tcPr>
          <w:p w14:paraId="1237E2CA" w14:textId="77777777" w:rsidR="00A03B1B" w:rsidRPr="00A03B1B" w:rsidRDefault="00A03B1B" w:rsidP="00A03B1B">
            <w:pPr>
              <w:spacing w:after="60"/>
              <w:rPr>
                <w:iCs/>
                <w:sz w:val="20"/>
                <w:szCs w:val="20"/>
              </w:rPr>
            </w:pPr>
            <w:r w:rsidRPr="00A03B1B">
              <w:rPr>
                <w:i/>
                <w:iCs/>
                <w:sz w:val="20"/>
                <w:szCs w:val="20"/>
              </w:rPr>
              <w:t>RUC Minimum-Energy Revenue</w:t>
            </w:r>
            <w:r w:rsidRPr="00A03B1B">
              <w:rPr>
                <w:iCs/>
                <w:sz w:val="20"/>
                <w:szCs w:val="20"/>
              </w:rPr>
              <w:t xml:space="preserve">—The sum of the energy revenues for generation of Resource </w:t>
            </w:r>
            <w:r w:rsidRPr="00A03B1B">
              <w:rPr>
                <w:i/>
                <w:iCs/>
                <w:sz w:val="20"/>
                <w:szCs w:val="20"/>
              </w:rPr>
              <w:t>r</w:t>
            </w:r>
            <w:r w:rsidRPr="00A03B1B">
              <w:rPr>
                <w:iCs/>
                <w:sz w:val="20"/>
                <w:szCs w:val="20"/>
              </w:rPr>
              <w:t xml:space="preserve"> represented by QSE </w:t>
            </w:r>
            <w:r w:rsidRPr="00A03B1B">
              <w:rPr>
                <w:i/>
                <w:iCs/>
                <w:sz w:val="20"/>
                <w:szCs w:val="20"/>
              </w:rPr>
              <w:t>q</w:t>
            </w:r>
            <w:r w:rsidRPr="00A03B1B">
              <w:rPr>
                <w:iCs/>
                <w:sz w:val="20"/>
                <w:szCs w:val="20"/>
              </w:rPr>
              <w:t xml:space="preserve"> up to LSL during all RUC-Committed Hours, for the Operating Day </w:t>
            </w:r>
            <w:r w:rsidRPr="00A03B1B">
              <w:rPr>
                <w:i/>
                <w:iCs/>
                <w:sz w:val="20"/>
                <w:szCs w:val="20"/>
              </w:rPr>
              <w:t>d</w:t>
            </w:r>
            <w:r w:rsidRPr="00A03B1B">
              <w:rPr>
                <w:iCs/>
                <w:sz w:val="20"/>
                <w:szCs w:val="20"/>
              </w:rPr>
              <w:t>.  When one or more Combined Cycle Generation Resources are committed by RUC, RUC Minimum-Energy Revenue is calculated for the Combined Cycle Train for all RUC-committed Combined Cycle Generation Resources.</w:t>
            </w:r>
          </w:p>
        </w:tc>
      </w:tr>
      <w:tr w:rsidR="00A03B1B" w:rsidRPr="00A03B1B" w14:paraId="55368F6F" w14:textId="77777777" w:rsidTr="00B31BB1">
        <w:trPr>
          <w:cantSplit/>
        </w:trPr>
        <w:tc>
          <w:tcPr>
            <w:tcW w:w="911" w:type="pct"/>
          </w:tcPr>
          <w:p w14:paraId="0906A295" w14:textId="77777777" w:rsidR="00A03B1B" w:rsidRPr="00A03B1B" w:rsidRDefault="00A03B1B" w:rsidP="00A03B1B">
            <w:pPr>
              <w:spacing w:after="60"/>
              <w:rPr>
                <w:iCs/>
                <w:sz w:val="20"/>
                <w:szCs w:val="20"/>
              </w:rPr>
            </w:pPr>
            <w:r w:rsidRPr="00A03B1B">
              <w:rPr>
                <w:iCs/>
                <w:sz w:val="20"/>
                <w:szCs w:val="20"/>
              </w:rPr>
              <w:t xml:space="preserve">RUCMEREV96 </w:t>
            </w:r>
            <w:r w:rsidRPr="00A03B1B">
              <w:rPr>
                <w:i/>
                <w:iCs/>
                <w:sz w:val="20"/>
                <w:szCs w:val="20"/>
                <w:vertAlign w:val="subscript"/>
              </w:rPr>
              <w:t>q, r, i</w:t>
            </w:r>
          </w:p>
        </w:tc>
        <w:tc>
          <w:tcPr>
            <w:tcW w:w="463" w:type="pct"/>
          </w:tcPr>
          <w:p w14:paraId="5E97E520" w14:textId="77777777" w:rsidR="00A03B1B" w:rsidRPr="00A03B1B" w:rsidRDefault="00A03B1B" w:rsidP="00A03B1B">
            <w:pPr>
              <w:spacing w:after="60"/>
              <w:jc w:val="center"/>
              <w:rPr>
                <w:iCs/>
                <w:sz w:val="20"/>
                <w:szCs w:val="20"/>
              </w:rPr>
            </w:pPr>
            <w:r w:rsidRPr="00A03B1B">
              <w:rPr>
                <w:iCs/>
                <w:sz w:val="20"/>
                <w:szCs w:val="20"/>
              </w:rPr>
              <w:t>$</w:t>
            </w:r>
          </w:p>
        </w:tc>
        <w:tc>
          <w:tcPr>
            <w:tcW w:w="3626" w:type="pct"/>
          </w:tcPr>
          <w:p w14:paraId="043DE2E8" w14:textId="77777777" w:rsidR="00A03B1B" w:rsidRPr="00A03B1B" w:rsidRDefault="00A03B1B" w:rsidP="00A03B1B">
            <w:pPr>
              <w:spacing w:after="60"/>
              <w:rPr>
                <w:i/>
                <w:iCs/>
                <w:sz w:val="20"/>
                <w:szCs w:val="20"/>
              </w:rPr>
            </w:pPr>
            <w:r w:rsidRPr="00A03B1B">
              <w:rPr>
                <w:i/>
                <w:iCs/>
                <w:sz w:val="20"/>
                <w:szCs w:val="20"/>
              </w:rPr>
              <w:t>RUC Minimum-Energy Revenue by interval</w:t>
            </w:r>
            <w:r w:rsidRPr="00A03B1B">
              <w:rPr>
                <w:iCs/>
                <w:sz w:val="20"/>
                <w:szCs w:val="20"/>
              </w:rPr>
              <w:t xml:space="preserve">—The energy revenues for generation of Resource </w:t>
            </w:r>
            <w:r w:rsidRPr="00A03B1B">
              <w:rPr>
                <w:i/>
                <w:iCs/>
                <w:sz w:val="20"/>
                <w:szCs w:val="20"/>
              </w:rPr>
              <w:t>r</w:t>
            </w:r>
            <w:r w:rsidRPr="00A03B1B">
              <w:rPr>
                <w:iCs/>
                <w:sz w:val="20"/>
                <w:szCs w:val="20"/>
              </w:rPr>
              <w:t xml:space="preserve"> represented by QSE </w:t>
            </w:r>
            <w:r w:rsidRPr="00A03B1B">
              <w:rPr>
                <w:i/>
                <w:iCs/>
                <w:sz w:val="20"/>
                <w:szCs w:val="20"/>
              </w:rPr>
              <w:t>q</w:t>
            </w:r>
            <w:r w:rsidRPr="00A03B1B">
              <w:rPr>
                <w:iCs/>
                <w:sz w:val="20"/>
                <w:szCs w:val="20"/>
              </w:rPr>
              <w:t xml:space="preserve"> up to LSL during all RUC-Committed Hours, for the Settlement Interval </w:t>
            </w:r>
            <w:r w:rsidRPr="00A03B1B">
              <w:rPr>
                <w:i/>
                <w:iCs/>
                <w:sz w:val="20"/>
                <w:szCs w:val="20"/>
              </w:rPr>
              <w:t>i</w:t>
            </w:r>
            <w:r w:rsidRPr="00A03B1B">
              <w:rPr>
                <w:iCs/>
                <w:sz w:val="20"/>
                <w:szCs w:val="20"/>
              </w:rPr>
              <w:t xml:space="preserve">.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w:t>
            </w:r>
            <w:ins w:id="655" w:author="ERCOT" w:date="2024-05-20T15:25:00Z">
              <w:r w:rsidRPr="00A03B1B">
                <w:rPr>
                  <w:iCs/>
                  <w:sz w:val="20"/>
                  <w:szCs w:val="20"/>
                </w:rPr>
                <w:t>or DRRS</w:t>
              </w:r>
            </w:ins>
            <w:ins w:id="656" w:author="ERCOT" w:date="2024-05-29T07:37:00Z">
              <w:r w:rsidRPr="00A03B1B">
                <w:rPr>
                  <w:iCs/>
                  <w:sz w:val="20"/>
                  <w:szCs w:val="20"/>
                </w:rPr>
                <w:t>-</w:t>
              </w:r>
            </w:ins>
            <w:ins w:id="657" w:author="ERCOT" w:date="2024-05-20T15:25:00Z">
              <w:r w:rsidRPr="00A03B1B">
                <w:rPr>
                  <w:iCs/>
                  <w:sz w:val="20"/>
                  <w:szCs w:val="20"/>
                </w:rPr>
                <w:t xml:space="preserve">deployed </w:t>
              </w:r>
            </w:ins>
            <w:r w:rsidRPr="00A03B1B">
              <w:rPr>
                <w:iCs/>
                <w:sz w:val="20"/>
                <w:szCs w:val="20"/>
              </w:rPr>
              <w:t>configuration.</w:t>
            </w:r>
          </w:p>
        </w:tc>
      </w:tr>
      <w:tr w:rsidR="00A03B1B" w:rsidRPr="00A03B1B" w14:paraId="224C47A5" w14:textId="77777777" w:rsidTr="00B31BB1">
        <w:trPr>
          <w:cantSplit/>
        </w:trPr>
        <w:tc>
          <w:tcPr>
            <w:tcW w:w="911" w:type="pct"/>
          </w:tcPr>
          <w:p w14:paraId="29297529" w14:textId="77777777" w:rsidR="00A03B1B" w:rsidRPr="00A03B1B" w:rsidRDefault="00A03B1B" w:rsidP="00A03B1B">
            <w:pPr>
              <w:spacing w:after="60"/>
              <w:rPr>
                <w:iCs/>
                <w:sz w:val="20"/>
                <w:szCs w:val="20"/>
              </w:rPr>
            </w:pPr>
            <w:r w:rsidRPr="00A03B1B">
              <w:rPr>
                <w:iCs/>
                <w:sz w:val="20"/>
                <w:szCs w:val="20"/>
              </w:rPr>
              <w:t xml:space="preserve">RTSPP </w:t>
            </w:r>
            <w:r w:rsidRPr="00A03B1B">
              <w:rPr>
                <w:i/>
                <w:iCs/>
                <w:sz w:val="20"/>
                <w:szCs w:val="20"/>
                <w:vertAlign w:val="subscript"/>
              </w:rPr>
              <w:t>p, i</w:t>
            </w:r>
          </w:p>
        </w:tc>
        <w:tc>
          <w:tcPr>
            <w:tcW w:w="463" w:type="pct"/>
          </w:tcPr>
          <w:p w14:paraId="36806596" w14:textId="77777777" w:rsidR="00A03B1B" w:rsidRPr="00A03B1B" w:rsidRDefault="00A03B1B" w:rsidP="00A03B1B">
            <w:pPr>
              <w:spacing w:after="60"/>
              <w:jc w:val="center"/>
              <w:rPr>
                <w:iCs/>
                <w:sz w:val="20"/>
                <w:szCs w:val="20"/>
              </w:rPr>
            </w:pPr>
            <w:r w:rsidRPr="00A03B1B">
              <w:rPr>
                <w:iCs/>
                <w:sz w:val="20"/>
                <w:szCs w:val="20"/>
              </w:rPr>
              <w:t>$/MWh</w:t>
            </w:r>
          </w:p>
        </w:tc>
        <w:tc>
          <w:tcPr>
            <w:tcW w:w="3626" w:type="pct"/>
          </w:tcPr>
          <w:p w14:paraId="76C5EE1A" w14:textId="77777777" w:rsidR="00A03B1B" w:rsidRPr="00A03B1B" w:rsidRDefault="00A03B1B" w:rsidP="00A03B1B">
            <w:pPr>
              <w:spacing w:after="60"/>
              <w:rPr>
                <w:iCs/>
                <w:sz w:val="20"/>
                <w:szCs w:val="20"/>
              </w:rPr>
            </w:pPr>
            <w:r w:rsidRPr="00A03B1B">
              <w:rPr>
                <w:i/>
                <w:iCs/>
                <w:sz w:val="20"/>
                <w:szCs w:val="20"/>
              </w:rPr>
              <w:t>Real-Time Settlement Point Price</w:t>
            </w:r>
            <w:r w:rsidRPr="00A03B1B">
              <w:rPr>
                <w:iCs/>
                <w:sz w:val="20"/>
                <w:szCs w:val="20"/>
              </w:rPr>
              <w:t xml:space="preserve">—The Real-Time Settlement Point Price at the Resource Node Settlement Point </w:t>
            </w:r>
            <w:r w:rsidRPr="00A03B1B">
              <w:rPr>
                <w:i/>
                <w:iCs/>
                <w:sz w:val="20"/>
                <w:szCs w:val="20"/>
              </w:rPr>
              <w:t>p</w:t>
            </w:r>
            <w:r w:rsidRPr="00A03B1B">
              <w:rPr>
                <w:iCs/>
                <w:sz w:val="20"/>
                <w:szCs w:val="20"/>
              </w:rPr>
              <w:t xml:space="preserve"> for the Settlement Interval </w:t>
            </w:r>
            <w:r w:rsidRPr="00A03B1B">
              <w:rPr>
                <w:i/>
                <w:iCs/>
                <w:sz w:val="20"/>
                <w:szCs w:val="20"/>
              </w:rPr>
              <w:t>i</w:t>
            </w:r>
            <w:r w:rsidRPr="00A03B1B">
              <w:rPr>
                <w:iCs/>
                <w:sz w:val="20"/>
                <w:szCs w:val="20"/>
              </w:rPr>
              <w:t>.</w:t>
            </w:r>
          </w:p>
        </w:tc>
      </w:tr>
      <w:tr w:rsidR="00A03B1B" w:rsidRPr="00A03B1B" w14:paraId="478A4BB3" w14:textId="77777777" w:rsidTr="00B31BB1">
        <w:trPr>
          <w:cantSplit/>
        </w:trPr>
        <w:tc>
          <w:tcPr>
            <w:tcW w:w="911" w:type="pct"/>
          </w:tcPr>
          <w:p w14:paraId="63654381" w14:textId="77777777" w:rsidR="00A03B1B" w:rsidRPr="00A03B1B" w:rsidRDefault="00A03B1B" w:rsidP="00A03B1B">
            <w:pPr>
              <w:spacing w:after="60"/>
              <w:rPr>
                <w:iCs/>
                <w:sz w:val="20"/>
                <w:szCs w:val="20"/>
              </w:rPr>
            </w:pPr>
            <w:r w:rsidRPr="00A03B1B">
              <w:rPr>
                <w:iCs/>
                <w:sz w:val="20"/>
                <w:szCs w:val="20"/>
              </w:rPr>
              <w:t xml:space="preserve">RTMG </w:t>
            </w:r>
            <w:r w:rsidRPr="00A03B1B">
              <w:rPr>
                <w:i/>
                <w:iCs/>
                <w:sz w:val="20"/>
                <w:szCs w:val="20"/>
                <w:vertAlign w:val="subscript"/>
              </w:rPr>
              <w:t>q, r, i</w:t>
            </w:r>
          </w:p>
        </w:tc>
        <w:tc>
          <w:tcPr>
            <w:tcW w:w="463" w:type="pct"/>
          </w:tcPr>
          <w:p w14:paraId="3EDB9F67" w14:textId="77777777" w:rsidR="00A03B1B" w:rsidRPr="00A03B1B" w:rsidRDefault="00A03B1B" w:rsidP="00A03B1B">
            <w:pPr>
              <w:spacing w:after="60"/>
              <w:jc w:val="center"/>
              <w:rPr>
                <w:iCs/>
                <w:sz w:val="20"/>
                <w:szCs w:val="20"/>
              </w:rPr>
            </w:pPr>
            <w:r w:rsidRPr="00A03B1B">
              <w:rPr>
                <w:iCs/>
                <w:sz w:val="20"/>
                <w:szCs w:val="20"/>
              </w:rPr>
              <w:t>MWh</w:t>
            </w:r>
          </w:p>
        </w:tc>
        <w:tc>
          <w:tcPr>
            <w:tcW w:w="3626" w:type="pct"/>
          </w:tcPr>
          <w:p w14:paraId="0A7F0FB5" w14:textId="77777777" w:rsidR="00A03B1B" w:rsidRPr="00A03B1B" w:rsidRDefault="00A03B1B" w:rsidP="00A03B1B">
            <w:pPr>
              <w:spacing w:after="60"/>
              <w:rPr>
                <w:iCs/>
                <w:sz w:val="20"/>
                <w:szCs w:val="20"/>
              </w:rPr>
            </w:pPr>
            <w:r w:rsidRPr="00A03B1B">
              <w:rPr>
                <w:i/>
                <w:iCs/>
                <w:sz w:val="20"/>
                <w:szCs w:val="20"/>
              </w:rPr>
              <w:t>Real-Time Metered Generation</w:t>
            </w:r>
            <w:r w:rsidRPr="00A03B1B">
              <w:rPr>
                <w:iCs/>
                <w:sz w:val="20"/>
                <w:szCs w:val="20"/>
              </w:rPr>
              <w:t xml:space="preserve">—The metered generation of Resource </w:t>
            </w:r>
            <w:r w:rsidRPr="00A03B1B">
              <w:rPr>
                <w:i/>
                <w:iCs/>
                <w:sz w:val="20"/>
                <w:szCs w:val="20"/>
              </w:rPr>
              <w:t>r</w:t>
            </w:r>
            <w:r w:rsidRPr="00A03B1B">
              <w:rPr>
                <w:iCs/>
                <w:sz w:val="20"/>
                <w:szCs w:val="20"/>
              </w:rPr>
              <w:t xml:space="preserve"> represented by QSE </w:t>
            </w:r>
            <w:r w:rsidRPr="00A03B1B">
              <w:rPr>
                <w:i/>
                <w:iCs/>
                <w:sz w:val="20"/>
                <w:szCs w:val="20"/>
              </w:rPr>
              <w:t>q</w:t>
            </w:r>
            <w:r w:rsidRPr="00A03B1B">
              <w:rPr>
                <w:iCs/>
                <w:sz w:val="20"/>
                <w:szCs w:val="20"/>
              </w:rPr>
              <w:t xml:space="preserve"> for the Settlement Interval </w:t>
            </w:r>
            <w:r w:rsidRPr="00A03B1B">
              <w:rPr>
                <w:i/>
                <w:iCs/>
                <w:sz w:val="20"/>
                <w:szCs w:val="20"/>
              </w:rPr>
              <w:t>i</w:t>
            </w:r>
            <w:r w:rsidRPr="00A03B1B">
              <w:rPr>
                <w:iCs/>
                <w:sz w:val="20"/>
                <w:szCs w:val="20"/>
              </w:rPr>
              <w:t xml:space="preserve">.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7B36CBCD" w14:textId="77777777" w:rsidTr="00B31BB1">
        <w:trPr>
          <w:cantSplit/>
        </w:trPr>
        <w:tc>
          <w:tcPr>
            <w:tcW w:w="911" w:type="pct"/>
          </w:tcPr>
          <w:p w14:paraId="1F86EDAB" w14:textId="77777777" w:rsidR="00A03B1B" w:rsidRPr="00A03B1B" w:rsidRDefault="00A03B1B" w:rsidP="00A03B1B">
            <w:pPr>
              <w:spacing w:after="60"/>
              <w:rPr>
                <w:iCs/>
                <w:sz w:val="20"/>
                <w:szCs w:val="20"/>
              </w:rPr>
            </w:pPr>
            <w:r w:rsidRPr="00A03B1B">
              <w:rPr>
                <w:iCs/>
                <w:sz w:val="20"/>
                <w:szCs w:val="20"/>
              </w:rPr>
              <w:t xml:space="preserve">LSL </w:t>
            </w:r>
            <w:r w:rsidRPr="00A03B1B">
              <w:rPr>
                <w:i/>
                <w:iCs/>
                <w:sz w:val="20"/>
                <w:szCs w:val="20"/>
                <w:vertAlign w:val="subscript"/>
              </w:rPr>
              <w:t>q, r, i</w:t>
            </w:r>
          </w:p>
        </w:tc>
        <w:tc>
          <w:tcPr>
            <w:tcW w:w="463" w:type="pct"/>
          </w:tcPr>
          <w:p w14:paraId="16587238" w14:textId="77777777" w:rsidR="00A03B1B" w:rsidRPr="00A03B1B" w:rsidRDefault="00A03B1B" w:rsidP="00A03B1B">
            <w:pPr>
              <w:spacing w:after="60"/>
              <w:jc w:val="center"/>
              <w:rPr>
                <w:iCs/>
                <w:sz w:val="20"/>
                <w:szCs w:val="20"/>
              </w:rPr>
            </w:pPr>
            <w:r w:rsidRPr="00A03B1B">
              <w:rPr>
                <w:iCs/>
                <w:sz w:val="20"/>
                <w:szCs w:val="20"/>
              </w:rPr>
              <w:t>MW</w:t>
            </w:r>
          </w:p>
        </w:tc>
        <w:tc>
          <w:tcPr>
            <w:tcW w:w="3626" w:type="pct"/>
          </w:tcPr>
          <w:p w14:paraId="5A22918E" w14:textId="77777777" w:rsidR="00A03B1B" w:rsidRPr="00A03B1B" w:rsidRDefault="00A03B1B" w:rsidP="00A03B1B">
            <w:pPr>
              <w:spacing w:after="60"/>
              <w:rPr>
                <w:iCs/>
                <w:sz w:val="20"/>
                <w:szCs w:val="20"/>
              </w:rPr>
            </w:pPr>
            <w:r w:rsidRPr="00A03B1B">
              <w:rPr>
                <w:i/>
                <w:iCs/>
                <w:sz w:val="20"/>
                <w:szCs w:val="20"/>
              </w:rPr>
              <w:t>Low Sustained Limit</w:t>
            </w:r>
            <w:r w:rsidRPr="00A03B1B">
              <w:rPr>
                <w:iCs/>
                <w:sz w:val="20"/>
                <w:szCs w:val="20"/>
              </w:rPr>
              <w:t xml:space="preserve">—The LSL of Generation Resource </w:t>
            </w:r>
            <w:r w:rsidRPr="00A03B1B">
              <w:rPr>
                <w:i/>
                <w:iCs/>
                <w:sz w:val="20"/>
                <w:szCs w:val="20"/>
              </w:rPr>
              <w:t>r</w:t>
            </w:r>
            <w:r w:rsidRPr="00A03B1B">
              <w:rPr>
                <w:iCs/>
                <w:sz w:val="20"/>
                <w:szCs w:val="20"/>
              </w:rPr>
              <w:t xml:space="preserve"> represented by QSE </w:t>
            </w:r>
            <w:r w:rsidRPr="00A03B1B">
              <w:rPr>
                <w:i/>
                <w:iCs/>
                <w:sz w:val="20"/>
                <w:szCs w:val="20"/>
              </w:rPr>
              <w:t>q</w:t>
            </w:r>
            <w:r w:rsidRPr="00A03B1B">
              <w:rPr>
                <w:iCs/>
                <w:sz w:val="20"/>
                <w:szCs w:val="20"/>
              </w:rPr>
              <w:t xml:space="preserve"> for the hour that includes the Settlement Interval </w:t>
            </w:r>
            <w:r w:rsidRPr="00A03B1B">
              <w:rPr>
                <w:i/>
                <w:iCs/>
                <w:sz w:val="20"/>
                <w:szCs w:val="20"/>
              </w:rPr>
              <w:t>i</w:t>
            </w:r>
            <w:r w:rsidRPr="00A03B1B">
              <w:rPr>
                <w:iCs/>
                <w:sz w:val="20"/>
                <w:szCs w:val="20"/>
              </w:rPr>
              <w:t xml:space="preserve">, as submitted in the COP.  Where for a Combined Cycle Train, the Resource </w:t>
            </w:r>
            <w:r w:rsidRPr="00A03B1B">
              <w:rPr>
                <w:i/>
                <w:iCs/>
                <w:sz w:val="20"/>
                <w:szCs w:val="20"/>
              </w:rPr>
              <w:t xml:space="preserve">r </w:t>
            </w:r>
            <w:r w:rsidRPr="00A03B1B">
              <w:rPr>
                <w:iCs/>
                <w:sz w:val="20"/>
                <w:szCs w:val="20"/>
              </w:rPr>
              <w:t xml:space="preserve">is a Combined Cycle Generation Resource within the Combined Cycle Train.  </w:t>
            </w:r>
          </w:p>
        </w:tc>
      </w:tr>
      <w:tr w:rsidR="00A03B1B" w:rsidRPr="00A03B1B" w14:paraId="0789B70D" w14:textId="77777777" w:rsidTr="00B31BB1">
        <w:trPr>
          <w:cantSplit/>
        </w:trPr>
        <w:tc>
          <w:tcPr>
            <w:tcW w:w="911" w:type="pct"/>
          </w:tcPr>
          <w:p w14:paraId="003561CD" w14:textId="77777777" w:rsidR="00A03B1B" w:rsidRPr="00A03B1B" w:rsidRDefault="00A03B1B" w:rsidP="00A03B1B">
            <w:pPr>
              <w:spacing w:after="60"/>
              <w:rPr>
                <w:iCs/>
                <w:sz w:val="20"/>
                <w:szCs w:val="20"/>
              </w:rPr>
            </w:pPr>
            <w:r w:rsidRPr="00A03B1B">
              <w:rPr>
                <w:i/>
                <w:iCs/>
                <w:sz w:val="20"/>
                <w:szCs w:val="20"/>
              </w:rPr>
              <w:t>q</w:t>
            </w:r>
          </w:p>
        </w:tc>
        <w:tc>
          <w:tcPr>
            <w:tcW w:w="463" w:type="pct"/>
          </w:tcPr>
          <w:p w14:paraId="1AF59F5C" w14:textId="77777777" w:rsidR="00A03B1B" w:rsidRPr="00A03B1B" w:rsidRDefault="00A03B1B" w:rsidP="00A03B1B">
            <w:pPr>
              <w:spacing w:after="60"/>
              <w:jc w:val="center"/>
              <w:rPr>
                <w:iCs/>
                <w:sz w:val="20"/>
                <w:szCs w:val="20"/>
              </w:rPr>
            </w:pPr>
            <w:r w:rsidRPr="00A03B1B">
              <w:rPr>
                <w:iCs/>
                <w:sz w:val="20"/>
                <w:szCs w:val="20"/>
              </w:rPr>
              <w:t>none</w:t>
            </w:r>
          </w:p>
        </w:tc>
        <w:tc>
          <w:tcPr>
            <w:tcW w:w="3626" w:type="pct"/>
          </w:tcPr>
          <w:p w14:paraId="5BEF5481" w14:textId="77777777" w:rsidR="00A03B1B" w:rsidRPr="00A03B1B" w:rsidRDefault="00A03B1B" w:rsidP="00A03B1B">
            <w:pPr>
              <w:spacing w:after="60"/>
              <w:rPr>
                <w:iCs/>
                <w:sz w:val="20"/>
                <w:szCs w:val="20"/>
              </w:rPr>
            </w:pPr>
            <w:r w:rsidRPr="00A03B1B">
              <w:rPr>
                <w:iCs/>
                <w:sz w:val="20"/>
                <w:szCs w:val="20"/>
              </w:rPr>
              <w:t>A QSE.</w:t>
            </w:r>
          </w:p>
        </w:tc>
      </w:tr>
      <w:tr w:rsidR="00A03B1B" w:rsidRPr="00A03B1B" w14:paraId="3F966B0E" w14:textId="77777777" w:rsidTr="00B31BB1">
        <w:trPr>
          <w:cantSplit/>
        </w:trPr>
        <w:tc>
          <w:tcPr>
            <w:tcW w:w="911" w:type="pct"/>
          </w:tcPr>
          <w:p w14:paraId="49402D90" w14:textId="77777777" w:rsidR="00A03B1B" w:rsidRPr="00A03B1B" w:rsidRDefault="00A03B1B" w:rsidP="00A03B1B">
            <w:pPr>
              <w:spacing w:after="60"/>
              <w:rPr>
                <w:iCs/>
                <w:sz w:val="20"/>
                <w:szCs w:val="20"/>
              </w:rPr>
            </w:pPr>
            <w:r w:rsidRPr="00A03B1B">
              <w:rPr>
                <w:i/>
                <w:iCs/>
                <w:sz w:val="20"/>
                <w:szCs w:val="20"/>
              </w:rPr>
              <w:t>r</w:t>
            </w:r>
          </w:p>
        </w:tc>
        <w:tc>
          <w:tcPr>
            <w:tcW w:w="463" w:type="pct"/>
          </w:tcPr>
          <w:p w14:paraId="3E20BDDC" w14:textId="77777777" w:rsidR="00A03B1B" w:rsidRPr="00A03B1B" w:rsidRDefault="00A03B1B" w:rsidP="00A03B1B">
            <w:pPr>
              <w:spacing w:after="60"/>
              <w:jc w:val="center"/>
              <w:rPr>
                <w:iCs/>
                <w:sz w:val="20"/>
                <w:szCs w:val="20"/>
              </w:rPr>
            </w:pPr>
            <w:r w:rsidRPr="00A03B1B">
              <w:rPr>
                <w:iCs/>
                <w:sz w:val="20"/>
                <w:szCs w:val="20"/>
              </w:rPr>
              <w:t>none</w:t>
            </w:r>
          </w:p>
        </w:tc>
        <w:tc>
          <w:tcPr>
            <w:tcW w:w="3626" w:type="pct"/>
          </w:tcPr>
          <w:p w14:paraId="092084E1" w14:textId="77777777" w:rsidR="00A03B1B" w:rsidRPr="00A03B1B" w:rsidRDefault="00A03B1B" w:rsidP="00A03B1B">
            <w:pPr>
              <w:spacing w:after="60"/>
              <w:rPr>
                <w:iCs/>
                <w:sz w:val="20"/>
                <w:szCs w:val="20"/>
              </w:rPr>
            </w:pPr>
            <w:r w:rsidRPr="00A03B1B">
              <w:rPr>
                <w:iCs/>
                <w:sz w:val="20"/>
                <w:szCs w:val="20"/>
              </w:rPr>
              <w:t>A RUC-committed Generation Resource.</w:t>
            </w:r>
          </w:p>
        </w:tc>
      </w:tr>
      <w:tr w:rsidR="00A03B1B" w:rsidRPr="00A03B1B" w14:paraId="4C0C180D" w14:textId="77777777" w:rsidTr="00B31BB1">
        <w:trPr>
          <w:cantSplit/>
        </w:trPr>
        <w:tc>
          <w:tcPr>
            <w:tcW w:w="911" w:type="pct"/>
          </w:tcPr>
          <w:p w14:paraId="0895BE39" w14:textId="77777777" w:rsidR="00A03B1B" w:rsidRPr="00A03B1B" w:rsidRDefault="00A03B1B" w:rsidP="00A03B1B">
            <w:pPr>
              <w:spacing w:after="60"/>
              <w:rPr>
                <w:iCs/>
                <w:sz w:val="20"/>
                <w:szCs w:val="20"/>
              </w:rPr>
            </w:pPr>
            <w:r w:rsidRPr="00A03B1B">
              <w:rPr>
                <w:i/>
                <w:iCs/>
                <w:sz w:val="20"/>
                <w:szCs w:val="20"/>
              </w:rPr>
              <w:t>d</w:t>
            </w:r>
          </w:p>
        </w:tc>
        <w:tc>
          <w:tcPr>
            <w:tcW w:w="463" w:type="pct"/>
          </w:tcPr>
          <w:p w14:paraId="73AF44C8" w14:textId="77777777" w:rsidR="00A03B1B" w:rsidRPr="00A03B1B" w:rsidRDefault="00A03B1B" w:rsidP="00A03B1B">
            <w:pPr>
              <w:spacing w:after="60"/>
              <w:jc w:val="center"/>
              <w:rPr>
                <w:iCs/>
                <w:sz w:val="20"/>
                <w:szCs w:val="20"/>
              </w:rPr>
            </w:pPr>
            <w:r w:rsidRPr="00A03B1B">
              <w:rPr>
                <w:iCs/>
                <w:sz w:val="20"/>
                <w:szCs w:val="20"/>
              </w:rPr>
              <w:t>none</w:t>
            </w:r>
          </w:p>
        </w:tc>
        <w:tc>
          <w:tcPr>
            <w:tcW w:w="3626" w:type="pct"/>
          </w:tcPr>
          <w:p w14:paraId="25EE8FB7" w14:textId="77777777" w:rsidR="00A03B1B" w:rsidRPr="00A03B1B" w:rsidRDefault="00A03B1B" w:rsidP="00A03B1B">
            <w:pPr>
              <w:spacing w:after="60"/>
              <w:rPr>
                <w:iCs/>
                <w:sz w:val="20"/>
                <w:szCs w:val="20"/>
              </w:rPr>
            </w:pPr>
            <w:r w:rsidRPr="00A03B1B">
              <w:rPr>
                <w:iCs/>
                <w:sz w:val="20"/>
                <w:szCs w:val="20"/>
              </w:rPr>
              <w:t>An Operating Day containing the RUC-commitment.</w:t>
            </w:r>
          </w:p>
        </w:tc>
      </w:tr>
      <w:tr w:rsidR="00A03B1B" w:rsidRPr="00A03B1B" w14:paraId="25A990D0" w14:textId="77777777" w:rsidTr="00B31BB1">
        <w:trPr>
          <w:cantSplit/>
        </w:trPr>
        <w:tc>
          <w:tcPr>
            <w:tcW w:w="911" w:type="pct"/>
          </w:tcPr>
          <w:p w14:paraId="070389E3" w14:textId="77777777" w:rsidR="00A03B1B" w:rsidRPr="00A03B1B" w:rsidRDefault="00A03B1B" w:rsidP="00A03B1B">
            <w:pPr>
              <w:spacing w:after="60"/>
              <w:rPr>
                <w:i/>
                <w:iCs/>
                <w:sz w:val="20"/>
                <w:szCs w:val="20"/>
              </w:rPr>
            </w:pPr>
            <w:r w:rsidRPr="00A03B1B">
              <w:rPr>
                <w:i/>
                <w:iCs/>
                <w:sz w:val="20"/>
                <w:szCs w:val="20"/>
              </w:rPr>
              <w:lastRenderedPageBreak/>
              <w:t>p</w:t>
            </w:r>
          </w:p>
        </w:tc>
        <w:tc>
          <w:tcPr>
            <w:tcW w:w="463" w:type="pct"/>
          </w:tcPr>
          <w:p w14:paraId="2DCD70CE" w14:textId="77777777" w:rsidR="00A03B1B" w:rsidRPr="00A03B1B" w:rsidRDefault="00A03B1B" w:rsidP="00A03B1B">
            <w:pPr>
              <w:spacing w:after="60"/>
              <w:jc w:val="center"/>
              <w:rPr>
                <w:iCs/>
                <w:sz w:val="20"/>
                <w:szCs w:val="20"/>
              </w:rPr>
            </w:pPr>
            <w:r w:rsidRPr="00A03B1B">
              <w:rPr>
                <w:iCs/>
                <w:sz w:val="20"/>
                <w:szCs w:val="20"/>
              </w:rPr>
              <w:t>none</w:t>
            </w:r>
          </w:p>
        </w:tc>
        <w:tc>
          <w:tcPr>
            <w:tcW w:w="3626" w:type="pct"/>
          </w:tcPr>
          <w:p w14:paraId="3D6D502D" w14:textId="77777777" w:rsidR="00A03B1B" w:rsidRPr="00A03B1B" w:rsidRDefault="00A03B1B" w:rsidP="00A03B1B">
            <w:pPr>
              <w:spacing w:after="60"/>
              <w:rPr>
                <w:i/>
                <w:iCs/>
                <w:sz w:val="20"/>
                <w:szCs w:val="20"/>
              </w:rPr>
            </w:pPr>
            <w:r w:rsidRPr="00A03B1B">
              <w:rPr>
                <w:iCs/>
                <w:sz w:val="20"/>
                <w:szCs w:val="20"/>
              </w:rPr>
              <w:t>A Resource Node Settlement Point.</w:t>
            </w:r>
          </w:p>
        </w:tc>
      </w:tr>
      <w:tr w:rsidR="00A03B1B" w:rsidRPr="00A03B1B" w14:paraId="2C7E52A2" w14:textId="77777777" w:rsidTr="00B31BB1">
        <w:trPr>
          <w:cantSplit/>
        </w:trPr>
        <w:tc>
          <w:tcPr>
            <w:tcW w:w="911" w:type="pct"/>
          </w:tcPr>
          <w:p w14:paraId="75253375" w14:textId="77777777" w:rsidR="00A03B1B" w:rsidRPr="00A03B1B" w:rsidRDefault="00A03B1B" w:rsidP="00A03B1B">
            <w:pPr>
              <w:spacing w:after="60"/>
              <w:rPr>
                <w:i/>
                <w:iCs/>
                <w:sz w:val="20"/>
                <w:szCs w:val="20"/>
              </w:rPr>
            </w:pPr>
            <w:r w:rsidRPr="00A03B1B">
              <w:rPr>
                <w:i/>
                <w:iCs/>
                <w:sz w:val="20"/>
                <w:szCs w:val="20"/>
              </w:rPr>
              <w:t>i</w:t>
            </w:r>
          </w:p>
        </w:tc>
        <w:tc>
          <w:tcPr>
            <w:tcW w:w="463" w:type="pct"/>
          </w:tcPr>
          <w:p w14:paraId="2F33FCAD" w14:textId="77777777" w:rsidR="00A03B1B" w:rsidRPr="00A03B1B" w:rsidRDefault="00A03B1B" w:rsidP="00A03B1B">
            <w:pPr>
              <w:spacing w:after="60"/>
              <w:jc w:val="center"/>
              <w:rPr>
                <w:iCs/>
                <w:sz w:val="20"/>
                <w:szCs w:val="20"/>
              </w:rPr>
            </w:pPr>
            <w:r w:rsidRPr="00A03B1B">
              <w:rPr>
                <w:iCs/>
                <w:sz w:val="20"/>
                <w:szCs w:val="20"/>
              </w:rPr>
              <w:t>none</w:t>
            </w:r>
          </w:p>
        </w:tc>
        <w:tc>
          <w:tcPr>
            <w:tcW w:w="3626" w:type="pct"/>
          </w:tcPr>
          <w:p w14:paraId="78714559" w14:textId="77777777" w:rsidR="00A03B1B" w:rsidRPr="00A03B1B" w:rsidRDefault="00A03B1B" w:rsidP="00A03B1B">
            <w:pPr>
              <w:spacing w:after="60"/>
              <w:rPr>
                <w:i/>
                <w:iCs/>
                <w:sz w:val="20"/>
                <w:szCs w:val="20"/>
              </w:rPr>
            </w:pPr>
            <w:r w:rsidRPr="00A03B1B">
              <w:rPr>
                <w:iCs/>
                <w:sz w:val="20"/>
                <w:szCs w:val="20"/>
              </w:rPr>
              <w:t>A 15-minute Settlement Interval within the hour that includes a RUC-commitment.</w:t>
            </w:r>
          </w:p>
        </w:tc>
      </w:tr>
      <w:tr w:rsidR="00A03B1B" w:rsidRPr="00A03B1B" w14:paraId="23843C99" w14:textId="77777777" w:rsidTr="00B31BB1">
        <w:trPr>
          <w:cantSplit/>
        </w:trPr>
        <w:tc>
          <w:tcPr>
            <w:tcW w:w="911" w:type="pct"/>
          </w:tcPr>
          <w:p w14:paraId="0534C887" w14:textId="77777777" w:rsidR="00A03B1B" w:rsidRPr="00A03B1B" w:rsidRDefault="00A03B1B" w:rsidP="00A03B1B">
            <w:pPr>
              <w:spacing w:after="60"/>
              <w:rPr>
                <w:i/>
                <w:iCs/>
                <w:sz w:val="20"/>
                <w:szCs w:val="20"/>
              </w:rPr>
            </w:pPr>
            <w:r w:rsidRPr="00A03B1B">
              <w:rPr>
                <w:i/>
                <w:iCs/>
                <w:sz w:val="20"/>
                <w:szCs w:val="20"/>
              </w:rPr>
              <w:t>afterCCGR</w:t>
            </w:r>
          </w:p>
        </w:tc>
        <w:tc>
          <w:tcPr>
            <w:tcW w:w="463" w:type="pct"/>
          </w:tcPr>
          <w:p w14:paraId="54FD94F2" w14:textId="77777777" w:rsidR="00A03B1B" w:rsidRPr="00A03B1B" w:rsidRDefault="00A03B1B" w:rsidP="00A03B1B">
            <w:pPr>
              <w:spacing w:after="60"/>
              <w:jc w:val="center"/>
              <w:rPr>
                <w:iCs/>
                <w:sz w:val="20"/>
                <w:szCs w:val="20"/>
              </w:rPr>
            </w:pPr>
            <w:r w:rsidRPr="00A03B1B">
              <w:rPr>
                <w:iCs/>
                <w:sz w:val="20"/>
                <w:szCs w:val="20"/>
              </w:rPr>
              <w:t>none</w:t>
            </w:r>
          </w:p>
        </w:tc>
        <w:tc>
          <w:tcPr>
            <w:tcW w:w="3626" w:type="pct"/>
          </w:tcPr>
          <w:p w14:paraId="1F47E0B5" w14:textId="77777777" w:rsidR="00A03B1B" w:rsidRPr="00A03B1B" w:rsidRDefault="00A03B1B" w:rsidP="00A03B1B">
            <w:pPr>
              <w:spacing w:after="60"/>
              <w:rPr>
                <w:iCs/>
                <w:sz w:val="20"/>
                <w:szCs w:val="20"/>
              </w:rPr>
            </w:pPr>
            <w:r w:rsidRPr="00A03B1B">
              <w:rPr>
                <w:iCs/>
                <w:sz w:val="20"/>
                <w:szCs w:val="20"/>
              </w:rPr>
              <w:t>The Combined Cycle Generation Resource that is RUC-committed.</w:t>
            </w:r>
          </w:p>
        </w:tc>
      </w:tr>
      <w:tr w:rsidR="00A03B1B" w:rsidRPr="00A03B1B" w14:paraId="194807FE" w14:textId="77777777" w:rsidTr="00B31BB1">
        <w:trPr>
          <w:cantSplit/>
        </w:trPr>
        <w:tc>
          <w:tcPr>
            <w:tcW w:w="911" w:type="pct"/>
          </w:tcPr>
          <w:p w14:paraId="23157FF1" w14:textId="77777777" w:rsidR="00A03B1B" w:rsidRPr="00A03B1B" w:rsidRDefault="00A03B1B" w:rsidP="00A03B1B">
            <w:pPr>
              <w:spacing w:after="60"/>
              <w:rPr>
                <w:i/>
                <w:iCs/>
                <w:sz w:val="20"/>
                <w:szCs w:val="20"/>
              </w:rPr>
            </w:pPr>
            <w:r w:rsidRPr="00A03B1B">
              <w:rPr>
                <w:i/>
                <w:iCs/>
                <w:sz w:val="20"/>
                <w:szCs w:val="20"/>
              </w:rPr>
              <w:t>beforeCCGR</w:t>
            </w:r>
          </w:p>
        </w:tc>
        <w:tc>
          <w:tcPr>
            <w:tcW w:w="463" w:type="pct"/>
          </w:tcPr>
          <w:p w14:paraId="0ADA0989" w14:textId="77777777" w:rsidR="00A03B1B" w:rsidRPr="00A03B1B" w:rsidRDefault="00A03B1B" w:rsidP="00A03B1B">
            <w:pPr>
              <w:spacing w:after="60"/>
              <w:jc w:val="center"/>
              <w:rPr>
                <w:iCs/>
                <w:sz w:val="20"/>
                <w:szCs w:val="20"/>
              </w:rPr>
            </w:pPr>
            <w:r w:rsidRPr="00A03B1B">
              <w:rPr>
                <w:iCs/>
                <w:sz w:val="20"/>
                <w:szCs w:val="20"/>
              </w:rPr>
              <w:t>none</w:t>
            </w:r>
          </w:p>
        </w:tc>
        <w:tc>
          <w:tcPr>
            <w:tcW w:w="3626" w:type="pct"/>
          </w:tcPr>
          <w:p w14:paraId="69AC7D19" w14:textId="77777777" w:rsidR="00A03B1B" w:rsidRPr="00A03B1B" w:rsidRDefault="00A03B1B" w:rsidP="00A03B1B">
            <w:pPr>
              <w:spacing w:after="60"/>
              <w:rPr>
                <w:iCs/>
                <w:sz w:val="20"/>
                <w:szCs w:val="20"/>
              </w:rPr>
            </w:pPr>
            <w:r w:rsidRPr="00A03B1B">
              <w:rPr>
                <w:iCs/>
                <w:sz w:val="20"/>
                <w:szCs w:val="20"/>
              </w:rPr>
              <w:t>The Combined Cycle Generation Resource that was QSE-committed</w:t>
            </w:r>
            <w:ins w:id="658" w:author="ERCOT" w:date="2024-05-20T15:26:00Z">
              <w:r w:rsidRPr="00A03B1B">
                <w:rPr>
                  <w:iCs/>
                  <w:sz w:val="20"/>
                  <w:szCs w:val="20"/>
                </w:rPr>
                <w:t xml:space="preserve"> or DRRS</w:t>
              </w:r>
            </w:ins>
            <w:ins w:id="659" w:author="ERCOT" w:date="2024-05-29T07:37:00Z">
              <w:r w:rsidRPr="00A03B1B">
                <w:rPr>
                  <w:iCs/>
                  <w:sz w:val="20"/>
                  <w:szCs w:val="20"/>
                </w:rPr>
                <w:t>-</w:t>
              </w:r>
            </w:ins>
            <w:ins w:id="660" w:author="ERCOT" w:date="2024-05-20T15:26:00Z">
              <w:r w:rsidRPr="00A03B1B">
                <w:rPr>
                  <w:iCs/>
                  <w:sz w:val="20"/>
                  <w:szCs w:val="20"/>
                </w:rPr>
                <w:t>deployed</w:t>
              </w:r>
            </w:ins>
            <w:r w:rsidRPr="00A03B1B">
              <w:rPr>
                <w:iCs/>
                <w:sz w:val="20"/>
                <w:szCs w:val="20"/>
              </w:rPr>
              <w:t>.</w:t>
            </w:r>
          </w:p>
        </w:tc>
      </w:tr>
    </w:tbl>
    <w:p w14:paraId="7B6761ED" w14:textId="77777777" w:rsidR="00A03B1B" w:rsidRPr="00A03B1B" w:rsidRDefault="00A03B1B" w:rsidP="00A03B1B">
      <w:pPr>
        <w:keepNext/>
        <w:widowControl w:val="0"/>
        <w:tabs>
          <w:tab w:val="left" w:pos="1260"/>
        </w:tabs>
        <w:snapToGrid w:val="0"/>
        <w:spacing w:before="240" w:after="240"/>
        <w:ind w:left="1260" w:hanging="1260"/>
        <w:outlineLvl w:val="3"/>
        <w:rPr>
          <w:rFonts w:eastAsia="SimSun"/>
          <w:b/>
          <w:bCs/>
          <w:szCs w:val="20"/>
        </w:rPr>
      </w:pPr>
      <w:r w:rsidRPr="00A03B1B">
        <w:rPr>
          <w:rFonts w:eastAsia="SimSun"/>
          <w:b/>
          <w:bCs/>
          <w:szCs w:val="20"/>
        </w:rPr>
        <w:t>5.7.1.3</w:t>
      </w:r>
      <w:r w:rsidRPr="00A03B1B">
        <w:rPr>
          <w:rFonts w:eastAsia="SimSun"/>
          <w:b/>
          <w:bCs/>
          <w:szCs w:val="20"/>
        </w:rPr>
        <w:tab/>
        <w:t>Revenue Less Cost Above LSL During RUC-Committed Hours</w:t>
      </w:r>
    </w:p>
    <w:p w14:paraId="4824CC50" w14:textId="77777777" w:rsidR="00A03B1B" w:rsidRPr="00A03B1B" w:rsidRDefault="00A03B1B" w:rsidP="00A03B1B">
      <w:pPr>
        <w:spacing w:after="240"/>
        <w:ind w:left="720" w:hanging="720"/>
        <w:rPr>
          <w:rFonts w:eastAsia="SimSun"/>
          <w:szCs w:val="20"/>
        </w:rPr>
      </w:pPr>
      <w:r w:rsidRPr="00A03B1B">
        <w:rPr>
          <w:rFonts w:eastAsia="SimSun"/>
          <w:szCs w:val="20"/>
        </w:rPr>
        <w:t>(1)</w:t>
      </w:r>
      <w:r w:rsidRPr="00A03B1B">
        <w:rPr>
          <w:rFonts w:eastAsia="SimSun"/>
          <w:szCs w:val="20"/>
        </w:rPr>
        <w:tab/>
        <w:t xml:space="preserve">The total revenue for a Resource operating above its LSL less the cost based on the Energy Offer Curve Cost Cap (as described in Section 4.4.9.3.3, Energy Offer Curve Cost Caps) during all RUC-Committed Hours of the Operating Day is Revenue Less Cost Above LSL During RUC-Committed Hours.  </w:t>
      </w:r>
    </w:p>
    <w:p w14:paraId="46BF05C9" w14:textId="77777777" w:rsidR="00A03B1B" w:rsidRPr="00A03B1B" w:rsidRDefault="00A03B1B" w:rsidP="00A03B1B">
      <w:pPr>
        <w:spacing w:after="240"/>
        <w:ind w:left="720" w:hanging="720"/>
        <w:rPr>
          <w:rFonts w:eastAsia="SimSun"/>
          <w:szCs w:val="20"/>
        </w:rPr>
      </w:pPr>
      <w:r w:rsidRPr="00A03B1B">
        <w:rPr>
          <w:rFonts w:eastAsia="SimSun"/>
          <w:szCs w:val="20"/>
        </w:rPr>
        <w:t>(2)</w:t>
      </w:r>
      <w:r w:rsidRPr="00A03B1B">
        <w:rPr>
          <w:rFonts w:eastAsia="SimSun"/>
          <w:szCs w:val="20"/>
        </w:rPr>
        <w:tab/>
        <w:t xml:space="preserve">The LSL used to calculate Revenue Less Cost Above LSL During RUC-Committed Hours for a Combined Cycle Train is the LSL that corresponds to the Combined Cycle Generation Resource, within the Combined Cycle Train, that is RUC-committed for the hour. </w:t>
      </w:r>
    </w:p>
    <w:p w14:paraId="294DB900" w14:textId="77777777" w:rsidR="00A03B1B" w:rsidRPr="00A03B1B" w:rsidRDefault="00A03B1B" w:rsidP="00A03B1B">
      <w:pPr>
        <w:spacing w:after="240"/>
        <w:ind w:left="720" w:hanging="720"/>
        <w:rPr>
          <w:iCs/>
          <w:szCs w:val="20"/>
        </w:rPr>
      </w:pPr>
      <w:r w:rsidRPr="00A03B1B">
        <w:rPr>
          <w:szCs w:val="20"/>
        </w:rPr>
        <w:t>(3)</w:t>
      </w:r>
      <w:r w:rsidRPr="00A03B1B">
        <w:rPr>
          <w:szCs w:val="20"/>
        </w:rPr>
        <w:tab/>
        <w:t xml:space="preserve">For each RUC-committed Resource, </w:t>
      </w:r>
      <w:r w:rsidRPr="00A03B1B">
        <w:rPr>
          <w:iCs/>
          <w:szCs w:val="20"/>
        </w:rPr>
        <w:t>Revenue Less Cost Above LSL During RUC-Committed Hours</w:t>
      </w:r>
      <w:r w:rsidRPr="00A03B1B">
        <w:rPr>
          <w:szCs w:val="20"/>
        </w:rPr>
        <w:t xml:space="preserve"> is calculated as follows:</w:t>
      </w:r>
    </w:p>
    <w:p w14:paraId="25BF0BB2" w14:textId="77777777" w:rsidR="00A03B1B" w:rsidRPr="00A03B1B" w:rsidRDefault="00A03B1B" w:rsidP="00A03B1B">
      <w:pPr>
        <w:tabs>
          <w:tab w:val="left" w:pos="2340"/>
          <w:tab w:val="left" w:pos="2880"/>
        </w:tabs>
        <w:spacing w:after="240"/>
        <w:ind w:left="3067" w:hanging="2347"/>
        <w:rPr>
          <w:b/>
          <w:i/>
          <w:vertAlign w:val="subscript"/>
          <w:lang w:val="it-IT" w:eastAsia="x-none"/>
        </w:rPr>
      </w:pPr>
      <w:bookmarkStart w:id="661" w:name="_Hlk214112507"/>
      <w:r w:rsidRPr="00A03B1B">
        <w:rPr>
          <w:b/>
          <w:lang w:val="x-none" w:eastAsia="x-none"/>
        </w:rPr>
        <w:t>RUCEXRR</w:t>
      </w:r>
      <w:r w:rsidRPr="00A03B1B">
        <w:rPr>
          <w:b/>
          <w:lang w:eastAsia="x-none"/>
        </w:rPr>
        <w:t xml:space="preserve">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d</w:t>
      </w:r>
      <w:r w:rsidRPr="00A03B1B">
        <w:rPr>
          <w:b/>
          <w:lang w:val="x-none" w:eastAsia="x-none"/>
        </w:rPr>
        <w:t xml:space="preserve">   =   Max {0, </w:t>
      </w:r>
      <w:r w:rsidRPr="00A03B1B">
        <w:rPr>
          <w:b/>
          <w:position w:val="-20"/>
          <w:lang w:val="x-none" w:eastAsia="x-none"/>
        </w:rPr>
        <w:object w:dxaOrig="220" w:dyaOrig="440" w14:anchorId="330DD070">
          <v:shape id="_x0000_i1030" type="#_x0000_t75" style="width:10.8pt;height:23.4pt" o:ole="">
            <v:imagedata r:id="rId26" o:title=""/>
          </v:shape>
          <o:OLEObject Type="Embed" ProgID="Equation.3" ShapeID="_x0000_i1030" DrawAspect="Content" ObjectID="_1831281553" r:id="rId28"/>
        </w:object>
      </w:r>
      <w:r w:rsidRPr="00A03B1B">
        <w:rPr>
          <w:b/>
          <w:lang w:val="x-none" w:eastAsia="x-none"/>
        </w:rPr>
        <w:t>[</w:t>
      </w:r>
      <w:r w:rsidRPr="00A03B1B">
        <w:rPr>
          <w:b/>
          <w:iCs/>
        </w:rPr>
        <w:t xml:space="preserve">RUCEXRR96 </w:t>
      </w:r>
      <w:r w:rsidRPr="00A03B1B">
        <w:rPr>
          <w:b/>
          <w:i/>
          <w:vertAlign w:val="subscript"/>
          <w:lang w:val="it-IT" w:eastAsia="x-none"/>
        </w:rPr>
        <w:t>q, r, i</w:t>
      </w:r>
      <w:r w:rsidRPr="00A03B1B">
        <w:rPr>
          <w:b/>
          <w:lang w:val="x-none" w:eastAsia="x-none"/>
        </w:rPr>
        <w:t>]}</w:t>
      </w:r>
    </w:p>
    <w:p w14:paraId="2D306536" w14:textId="77777777" w:rsidR="00A03B1B" w:rsidRPr="00A03B1B" w:rsidRDefault="00A03B1B" w:rsidP="00A03B1B">
      <w:pPr>
        <w:spacing w:after="240"/>
        <w:ind w:left="1440" w:hanging="720"/>
        <w:rPr>
          <w:szCs w:val="20"/>
        </w:rPr>
      </w:pPr>
      <w:r w:rsidRPr="00A03B1B">
        <w:rPr>
          <w:szCs w:val="20"/>
        </w:rPr>
        <w:t>Where,</w:t>
      </w:r>
    </w:p>
    <w:p w14:paraId="34A78F47" w14:textId="77777777" w:rsidR="00A03B1B" w:rsidRPr="00A03B1B" w:rsidRDefault="00A03B1B" w:rsidP="00A03B1B">
      <w:pPr>
        <w:tabs>
          <w:tab w:val="left" w:pos="2340"/>
          <w:tab w:val="left" w:pos="2880"/>
        </w:tabs>
        <w:spacing w:after="240"/>
        <w:ind w:left="3067" w:hanging="2347"/>
        <w:rPr>
          <w:b/>
          <w:lang w:val="x-none" w:eastAsia="x-none"/>
        </w:rPr>
      </w:pPr>
      <w:r w:rsidRPr="00A03B1B">
        <w:rPr>
          <w:b/>
          <w:lang w:val="x-none" w:eastAsia="x-none"/>
        </w:rPr>
        <w:t>RUCEXRR96</w:t>
      </w:r>
      <w:r w:rsidRPr="00A03B1B">
        <w:rPr>
          <w:b/>
          <w:iCs/>
        </w:rPr>
        <w:t xml:space="preserve"> </w:t>
      </w:r>
      <w:r w:rsidRPr="00A03B1B">
        <w:rPr>
          <w:b/>
          <w:i/>
          <w:vertAlign w:val="subscript"/>
          <w:lang w:val="it-IT" w:eastAsia="x-none"/>
        </w:rPr>
        <w:t xml:space="preserve">q, r, i  </w:t>
      </w:r>
      <w:r w:rsidRPr="00A03B1B">
        <w:rPr>
          <w:b/>
          <w:lang w:val="it-IT" w:eastAsia="x-none"/>
        </w:rPr>
        <w:t>=</w:t>
      </w:r>
      <w:r w:rsidRPr="00A03B1B">
        <w:rPr>
          <w:b/>
          <w:lang w:val="it-IT" w:eastAsia="x-none"/>
        </w:rPr>
        <w:tab/>
      </w:r>
      <w:r w:rsidRPr="00A03B1B">
        <w:rPr>
          <w:b/>
          <w:lang w:val="x-none" w:eastAsia="x-none"/>
        </w:rPr>
        <w:t>RTSPP</w:t>
      </w:r>
      <w:r w:rsidRPr="00A03B1B">
        <w:rPr>
          <w:b/>
          <w:lang w:eastAsia="x-none"/>
        </w:rPr>
        <w:t xml:space="preserve"> </w:t>
      </w:r>
      <w:r w:rsidRPr="00A03B1B">
        <w:rPr>
          <w:b/>
          <w:i/>
          <w:vertAlign w:val="subscript"/>
          <w:lang w:val="x-none" w:eastAsia="x-none"/>
        </w:rPr>
        <w:t>p,</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xml:space="preserve"> * Max (0, RTMG</w:t>
      </w:r>
      <w:r w:rsidRPr="00A03B1B">
        <w:rPr>
          <w:b/>
          <w:lang w:eastAsia="x-none"/>
        </w:rPr>
        <w:t xml:space="preserve">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xml:space="preserve"> – (LSL</w:t>
      </w:r>
      <w:r w:rsidRPr="00A03B1B">
        <w:rPr>
          <w:b/>
          <w:lang w:eastAsia="x-none"/>
        </w:rPr>
        <w:t xml:space="preserve">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xml:space="preserve"> * (¼))) </w:t>
      </w:r>
    </w:p>
    <w:p w14:paraId="1B305549" w14:textId="77777777" w:rsidR="00A03B1B" w:rsidRPr="00A03B1B" w:rsidRDefault="00A03B1B" w:rsidP="00A03B1B">
      <w:pPr>
        <w:tabs>
          <w:tab w:val="left" w:pos="2340"/>
          <w:tab w:val="left" w:pos="2880"/>
        </w:tabs>
        <w:spacing w:after="240"/>
        <w:ind w:left="3067" w:hanging="2347"/>
        <w:rPr>
          <w:b/>
          <w:lang w:val="x-none" w:eastAsia="x-none"/>
        </w:rPr>
      </w:pPr>
      <w:r w:rsidRPr="00A03B1B">
        <w:rPr>
          <w:b/>
          <w:bCs/>
          <w:lang w:val="x-none" w:eastAsia="x-none"/>
        </w:rPr>
        <w:tab/>
      </w:r>
      <w:r w:rsidRPr="00A03B1B">
        <w:rPr>
          <w:b/>
          <w:bCs/>
          <w:lang w:val="x-none" w:eastAsia="x-none"/>
        </w:rPr>
        <w:tab/>
      </w:r>
      <w:r w:rsidRPr="00A03B1B">
        <w:rPr>
          <w:b/>
          <w:bCs/>
          <w:lang w:val="x-none" w:eastAsia="x-none"/>
        </w:rPr>
        <w:tab/>
        <w:t xml:space="preserve">+ </w:t>
      </w:r>
      <w:r w:rsidRPr="00A03B1B">
        <w:rPr>
          <w:b/>
          <w:iCs/>
        </w:rPr>
        <w:t xml:space="preserve">RTASREV </w:t>
      </w:r>
      <w:r w:rsidRPr="00A03B1B">
        <w:rPr>
          <w:b/>
          <w:i/>
          <w:vertAlign w:val="subscript"/>
          <w:lang w:val="x-none" w:eastAsia="x-none"/>
        </w:rPr>
        <w:t>q, r, i</w:t>
      </w:r>
    </w:p>
    <w:p w14:paraId="284497BB" w14:textId="77777777" w:rsidR="00A03B1B" w:rsidRPr="00A03B1B" w:rsidRDefault="00A03B1B" w:rsidP="00A03B1B">
      <w:pPr>
        <w:tabs>
          <w:tab w:val="left" w:pos="2340"/>
          <w:tab w:val="left" w:pos="2880"/>
        </w:tabs>
        <w:spacing w:after="240"/>
        <w:ind w:left="3067" w:hanging="2347"/>
        <w:rPr>
          <w:b/>
          <w:lang w:val="pt-BR" w:eastAsia="x-none"/>
        </w:rPr>
      </w:pPr>
      <w:r w:rsidRPr="00A03B1B">
        <w:rPr>
          <w:b/>
          <w:lang w:val="x-none" w:eastAsia="x-none"/>
        </w:rPr>
        <w:tab/>
      </w:r>
      <w:r w:rsidRPr="00A03B1B">
        <w:rPr>
          <w:b/>
          <w:lang w:val="x-none" w:eastAsia="x-none"/>
        </w:rPr>
        <w:tab/>
      </w:r>
      <w:r w:rsidRPr="00A03B1B">
        <w:rPr>
          <w:b/>
          <w:lang w:val="x-none" w:eastAsia="x-none"/>
        </w:rPr>
        <w:tab/>
        <w:t>+ (-1) * (VSSVARAMT</w:t>
      </w:r>
      <w:r w:rsidRPr="00A03B1B">
        <w:rPr>
          <w:b/>
          <w:lang w:eastAsia="x-none"/>
        </w:rPr>
        <w:t xml:space="preserve">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xml:space="preserve"> + </w:t>
      </w:r>
      <w:r w:rsidRPr="00A03B1B">
        <w:rPr>
          <w:b/>
          <w:lang w:val="pt-BR" w:eastAsia="x-none"/>
        </w:rPr>
        <w:t xml:space="preserve">VSSEAMT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pt-BR" w:eastAsia="x-none"/>
        </w:rPr>
        <w:t>)</w:t>
      </w:r>
    </w:p>
    <w:p w14:paraId="6A7D9BFA" w14:textId="77777777" w:rsidR="00A03B1B" w:rsidRPr="00A03B1B" w:rsidRDefault="00A03B1B" w:rsidP="00A03B1B">
      <w:pPr>
        <w:tabs>
          <w:tab w:val="left" w:pos="2340"/>
          <w:tab w:val="left" w:pos="2880"/>
        </w:tabs>
        <w:spacing w:after="240"/>
        <w:ind w:left="3067" w:hanging="2347"/>
        <w:rPr>
          <w:b/>
          <w:lang w:val="x-none" w:eastAsia="x-none"/>
        </w:rPr>
      </w:pPr>
      <w:r w:rsidRPr="00A03B1B">
        <w:rPr>
          <w:b/>
          <w:lang w:val="x-none" w:eastAsia="x-none"/>
        </w:rPr>
        <w:tab/>
      </w:r>
      <w:r w:rsidRPr="00A03B1B">
        <w:rPr>
          <w:b/>
          <w:lang w:val="x-none" w:eastAsia="x-none"/>
        </w:rPr>
        <w:tab/>
      </w:r>
      <w:r w:rsidRPr="00A03B1B">
        <w:rPr>
          <w:b/>
          <w:lang w:val="x-none" w:eastAsia="x-none"/>
        </w:rPr>
        <w:tab/>
        <w:t xml:space="preserve">+ (-1) * EMREAMT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xml:space="preserve"> </w:t>
      </w:r>
    </w:p>
    <w:p w14:paraId="6FD5A4C0" w14:textId="77777777" w:rsidR="00A03B1B" w:rsidRPr="00A03B1B" w:rsidRDefault="00A03B1B" w:rsidP="00A03B1B">
      <w:pPr>
        <w:tabs>
          <w:tab w:val="left" w:pos="2340"/>
          <w:tab w:val="left" w:pos="2880"/>
        </w:tabs>
        <w:spacing w:after="240"/>
        <w:ind w:left="3067" w:hanging="2347"/>
        <w:rPr>
          <w:b/>
          <w:lang w:val="x-none" w:eastAsia="x-none"/>
        </w:rPr>
      </w:pPr>
      <w:r w:rsidRPr="00A03B1B">
        <w:rPr>
          <w:b/>
          <w:lang w:val="x-none" w:eastAsia="x-none"/>
        </w:rPr>
        <w:tab/>
      </w:r>
      <w:r w:rsidRPr="00A03B1B">
        <w:rPr>
          <w:b/>
          <w:lang w:val="x-none" w:eastAsia="x-none"/>
        </w:rPr>
        <w:tab/>
      </w:r>
      <w:r w:rsidRPr="00A03B1B">
        <w:rPr>
          <w:b/>
          <w:lang w:val="x-none" w:eastAsia="x-none"/>
        </w:rPr>
        <w:tab/>
        <w:t>– RTEOCOST</w:t>
      </w:r>
      <w:r w:rsidRPr="00A03B1B">
        <w:rPr>
          <w:b/>
          <w:lang w:eastAsia="x-none"/>
        </w:rPr>
        <w:t xml:space="preserve">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xml:space="preserve"> * Max (0, RTMG</w:t>
      </w:r>
      <w:r w:rsidRPr="00A03B1B">
        <w:rPr>
          <w:b/>
          <w:lang w:eastAsia="x-none"/>
        </w:rPr>
        <w:t xml:space="preserve">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xml:space="preserve"> – (LSL</w:t>
      </w:r>
      <w:r w:rsidRPr="00A03B1B">
        <w:rPr>
          <w:b/>
          <w:lang w:eastAsia="x-none"/>
        </w:rPr>
        <w:t xml:space="preserve">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xml:space="preserve"> * (¼)))]}</w:t>
      </w:r>
    </w:p>
    <w:p w14:paraId="721E5F45" w14:textId="77777777" w:rsidR="00A03B1B" w:rsidRPr="00A03B1B" w:rsidRDefault="00A03B1B" w:rsidP="00A03B1B">
      <w:pPr>
        <w:spacing w:after="240"/>
        <w:ind w:left="1440" w:hanging="720"/>
        <w:rPr>
          <w:iCs/>
          <w:lang w:val="pt-BR"/>
        </w:rPr>
      </w:pPr>
      <w:r w:rsidRPr="00A03B1B">
        <w:rPr>
          <w:szCs w:val="20"/>
          <w:lang w:val="pt-BR"/>
        </w:rPr>
        <w:t>Where</w:t>
      </w:r>
      <w:r w:rsidRPr="00A03B1B">
        <w:rPr>
          <w:iCs/>
          <w:lang w:val="pt-BR"/>
        </w:rPr>
        <w:t xml:space="preserve">, </w:t>
      </w:r>
    </w:p>
    <w:p w14:paraId="1239CE49" w14:textId="77777777" w:rsidR="00A03B1B" w:rsidRPr="00A03B1B" w:rsidRDefault="00A03B1B" w:rsidP="00A03B1B">
      <w:pPr>
        <w:spacing w:after="240"/>
        <w:ind w:left="2497" w:hanging="1777"/>
        <w:rPr>
          <w:b/>
          <w:bCs/>
          <w:iCs/>
          <w:lang w:val="it-IT"/>
        </w:rPr>
      </w:pPr>
      <w:r w:rsidRPr="00A03B1B">
        <w:rPr>
          <w:b/>
          <w:bCs/>
          <w:iCs/>
        </w:rPr>
        <w:t xml:space="preserve">RTASREV </w:t>
      </w:r>
      <w:r w:rsidRPr="00A03B1B">
        <w:rPr>
          <w:b/>
          <w:bCs/>
          <w:i/>
          <w:vertAlign w:val="subscript"/>
          <w:lang w:val="it-IT"/>
        </w:rPr>
        <w:t xml:space="preserve">q, r, i </w:t>
      </w:r>
      <w:r w:rsidRPr="00A03B1B">
        <w:rPr>
          <w:b/>
          <w:bCs/>
          <w:i/>
          <w:lang w:val="it-IT"/>
        </w:rPr>
        <w:t xml:space="preserve">= </w:t>
      </w:r>
      <w:r w:rsidRPr="00A03B1B">
        <w:rPr>
          <w:b/>
          <w:bCs/>
          <w:iCs/>
        </w:rPr>
        <w:t xml:space="preserve">RTRUREV </w:t>
      </w:r>
      <w:r w:rsidRPr="00A03B1B">
        <w:rPr>
          <w:b/>
          <w:bCs/>
          <w:i/>
          <w:vertAlign w:val="subscript"/>
          <w:lang w:val="it-IT"/>
        </w:rPr>
        <w:t xml:space="preserve">q, r, i </w:t>
      </w:r>
      <w:r w:rsidRPr="00A03B1B">
        <w:rPr>
          <w:b/>
          <w:bCs/>
          <w:i/>
          <w:lang w:val="it-IT"/>
        </w:rPr>
        <w:t>+</w:t>
      </w:r>
      <w:r w:rsidRPr="00A03B1B">
        <w:rPr>
          <w:b/>
          <w:bCs/>
          <w:iCs/>
        </w:rPr>
        <w:t xml:space="preserve"> RTRDREV </w:t>
      </w:r>
      <w:r w:rsidRPr="00A03B1B">
        <w:rPr>
          <w:b/>
          <w:bCs/>
          <w:i/>
          <w:vertAlign w:val="subscript"/>
          <w:lang w:val="it-IT"/>
        </w:rPr>
        <w:t xml:space="preserve">q, r, i </w:t>
      </w:r>
      <w:r w:rsidRPr="00A03B1B">
        <w:rPr>
          <w:b/>
          <w:bCs/>
          <w:i/>
          <w:lang w:val="it-IT"/>
        </w:rPr>
        <w:t>+</w:t>
      </w:r>
      <w:r w:rsidRPr="00A03B1B">
        <w:rPr>
          <w:b/>
          <w:bCs/>
          <w:iCs/>
        </w:rPr>
        <w:t xml:space="preserve"> RTRRREV </w:t>
      </w:r>
      <w:r w:rsidRPr="00A03B1B">
        <w:rPr>
          <w:b/>
          <w:bCs/>
          <w:i/>
          <w:vertAlign w:val="subscript"/>
          <w:lang w:val="it-IT"/>
        </w:rPr>
        <w:t xml:space="preserve">q, r, i </w:t>
      </w:r>
      <w:r w:rsidRPr="00A03B1B">
        <w:rPr>
          <w:b/>
          <w:bCs/>
          <w:i/>
          <w:lang w:val="it-IT"/>
        </w:rPr>
        <w:t>+</w:t>
      </w:r>
      <w:r w:rsidRPr="00A03B1B">
        <w:rPr>
          <w:b/>
          <w:bCs/>
          <w:iCs/>
        </w:rPr>
        <w:t xml:space="preserve"> RTECRREV </w:t>
      </w:r>
      <w:r w:rsidRPr="00A03B1B">
        <w:rPr>
          <w:b/>
          <w:bCs/>
          <w:i/>
          <w:vertAlign w:val="subscript"/>
          <w:lang w:val="it-IT"/>
        </w:rPr>
        <w:t xml:space="preserve">q, r, i </w:t>
      </w:r>
      <w:r w:rsidRPr="00A03B1B">
        <w:rPr>
          <w:b/>
          <w:bCs/>
          <w:i/>
          <w:lang w:val="it-IT"/>
        </w:rPr>
        <w:t xml:space="preserve">+ </w:t>
      </w:r>
      <w:r w:rsidRPr="00A03B1B">
        <w:rPr>
          <w:b/>
          <w:bCs/>
          <w:iCs/>
          <w:lang w:val="it-IT"/>
        </w:rPr>
        <w:t>RTNSREV</w:t>
      </w:r>
      <w:r w:rsidRPr="00A03B1B">
        <w:rPr>
          <w:b/>
          <w:bCs/>
          <w:i/>
          <w:iCs/>
          <w:lang w:val="it-IT"/>
        </w:rPr>
        <w:t xml:space="preserve"> </w:t>
      </w:r>
      <w:r w:rsidRPr="00A03B1B">
        <w:rPr>
          <w:b/>
          <w:bCs/>
          <w:i/>
          <w:iCs/>
          <w:vertAlign w:val="subscript"/>
          <w:lang w:val="it-IT"/>
        </w:rPr>
        <w:t>q, r, i</w:t>
      </w:r>
      <w:ins w:id="662" w:author="ERCOT" w:date="2025-07-28T14:15:00Z">
        <w:r w:rsidRPr="00A03B1B">
          <w:rPr>
            <w:i/>
            <w:iCs/>
            <w:szCs w:val="20"/>
            <w:vertAlign w:val="subscript"/>
            <w:lang w:val="it-IT"/>
          </w:rPr>
          <w:t xml:space="preserve"> </w:t>
        </w:r>
        <w:r w:rsidRPr="00A03B1B">
          <w:rPr>
            <w:b/>
            <w:bCs/>
            <w:i/>
            <w:szCs w:val="20"/>
            <w:lang w:val="it-IT"/>
          </w:rPr>
          <w:t xml:space="preserve">+ </w:t>
        </w:r>
        <w:r w:rsidRPr="00A03B1B">
          <w:rPr>
            <w:b/>
            <w:bCs/>
            <w:szCs w:val="20"/>
            <w:lang w:val="it-IT"/>
          </w:rPr>
          <w:t>RTDRRREV</w:t>
        </w:r>
        <w:r w:rsidRPr="00A03B1B">
          <w:rPr>
            <w:b/>
            <w:bCs/>
            <w:i/>
            <w:iCs/>
            <w:szCs w:val="20"/>
            <w:lang w:val="it-IT"/>
          </w:rPr>
          <w:t xml:space="preserve"> </w:t>
        </w:r>
        <w:r w:rsidRPr="00A03B1B">
          <w:rPr>
            <w:b/>
            <w:bCs/>
            <w:i/>
            <w:iCs/>
            <w:szCs w:val="20"/>
            <w:vertAlign w:val="subscript"/>
            <w:lang w:val="it-IT"/>
          </w:rPr>
          <w:t>q, r, i</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5B32AF27" w14:textId="77777777" w:rsidTr="00B31BB1">
        <w:trPr>
          <w:trHeight w:val="1205"/>
        </w:trPr>
        <w:tc>
          <w:tcPr>
            <w:tcW w:w="9350" w:type="dxa"/>
            <w:shd w:val="pct12" w:color="auto" w:fill="auto"/>
          </w:tcPr>
          <w:bookmarkEnd w:id="661"/>
          <w:p w14:paraId="4EAB6F81" w14:textId="77777777" w:rsidR="00A03B1B" w:rsidRPr="00A03B1B" w:rsidRDefault="00A03B1B" w:rsidP="00A03B1B">
            <w:pPr>
              <w:spacing w:after="240"/>
              <w:rPr>
                <w:b/>
                <w:i/>
                <w:iCs/>
                <w:szCs w:val="20"/>
              </w:rPr>
            </w:pPr>
            <w:r w:rsidRPr="00A03B1B">
              <w:rPr>
                <w:b/>
                <w:i/>
                <w:iCs/>
                <w:szCs w:val="20"/>
              </w:rPr>
              <w:t>[NPRR1140:  Replace paragraph (3) above with the following upon system implementation:]</w:t>
            </w:r>
          </w:p>
          <w:p w14:paraId="21E18F6B" w14:textId="77777777" w:rsidR="00A03B1B" w:rsidRPr="00A03B1B" w:rsidRDefault="00A03B1B" w:rsidP="00A03B1B">
            <w:pPr>
              <w:ind w:left="720" w:hanging="720"/>
              <w:rPr>
                <w:szCs w:val="20"/>
              </w:rPr>
            </w:pPr>
            <w:bookmarkStart w:id="663" w:name="_Hlk214112386"/>
            <w:bookmarkStart w:id="664" w:name="_Hlk214112730"/>
            <w:r w:rsidRPr="00A03B1B">
              <w:rPr>
                <w:szCs w:val="20"/>
              </w:rPr>
              <w:t>(3)</w:t>
            </w:r>
            <w:r w:rsidRPr="00A03B1B">
              <w:rPr>
                <w:szCs w:val="20"/>
              </w:rPr>
              <w:tab/>
              <w:t xml:space="preserve">For each RUC-committed Resource, </w:t>
            </w:r>
            <w:r w:rsidRPr="00A03B1B">
              <w:rPr>
                <w:iCs/>
                <w:szCs w:val="20"/>
              </w:rPr>
              <w:t>Revenue Less Cost Above LSL During RUC-Committed Hours</w:t>
            </w:r>
            <w:r w:rsidRPr="00A03B1B">
              <w:rPr>
                <w:szCs w:val="20"/>
              </w:rPr>
              <w:t xml:space="preserve"> is calculated as follows:</w:t>
            </w:r>
          </w:p>
          <w:p w14:paraId="6547B065" w14:textId="77777777" w:rsidR="00A03B1B" w:rsidRPr="00A03B1B" w:rsidRDefault="00A03B1B" w:rsidP="00A03B1B">
            <w:pPr>
              <w:ind w:left="720" w:hanging="720"/>
              <w:rPr>
                <w:szCs w:val="20"/>
              </w:rPr>
            </w:pPr>
          </w:p>
          <w:p w14:paraId="0A46F932" w14:textId="77777777" w:rsidR="00A03B1B" w:rsidRPr="00A03B1B" w:rsidRDefault="00A03B1B" w:rsidP="00A03B1B">
            <w:pPr>
              <w:ind w:left="720"/>
              <w:rPr>
                <w:szCs w:val="20"/>
              </w:rPr>
            </w:pPr>
            <w:r w:rsidRPr="00A03B1B">
              <w:rPr>
                <w:szCs w:val="20"/>
              </w:rPr>
              <w:t>If RUCFCA exists:</w:t>
            </w:r>
          </w:p>
          <w:p w14:paraId="5FD2B938" w14:textId="77777777" w:rsidR="00A03B1B" w:rsidRPr="00A03B1B" w:rsidRDefault="00A03B1B" w:rsidP="00A03B1B">
            <w:pPr>
              <w:ind w:left="720"/>
              <w:rPr>
                <w:szCs w:val="20"/>
              </w:rPr>
            </w:pPr>
          </w:p>
          <w:p w14:paraId="3218932E" w14:textId="77777777" w:rsidR="00A03B1B" w:rsidRPr="00A03B1B" w:rsidRDefault="00A03B1B" w:rsidP="00A03B1B">
            <w:pPr>
              <w:tabs>
                <w:tab w:val="left" w:pos="2340"/>
                <w:tab w:val="left" w:pos="2880"/>
              </w:tabs>
              <w:spacing w:after="240"/>
              <w:ind w:left="3067" w:hanging="2347"/>
              <w:rPr>
                <w:b/>
                <w:lang w:val="x-none" w:eastAsia="x-none"/>
              </w:rPr>
            </w:pPr>
            <w:r w:rsidRPr="00A03B1B">
              <w:rPr>
                <w:b/>
                <w:lang w:val="x-none" w:eastAsia="x-none"/>
              </w:rPr>
              <w:t xml:space="preserve">RUCEXRR </w:t>
            </w:r>
            <w:r w:rsidRPr="00A03B1B">
              <w:rPr>
                <w:b/>
                <w:i/>
                <w:vertAlign w:val="subscript"/>
                <w:lang w:val="x-none" w:eastAsia="x-none"/>
              </w:rPr>
              <w:t>q, r, d</w:t>
            </w:r>
            <w:r w:rsidRPr="00A03B1B">
              <w:rPr>
                <w:b/>
                <w:lang w:val="x-none" w:eastAsia="x-none"/>
              </w:rPr>
              <w:t xml:space="preserve">   =   </w:t>
            </w:r>
            <w:r w:rsidRPr="00A03B1B">
              <w:rPr>
                <w:b/>
                <w:position w:val="-20"/>
                <w:lang w:val="x-none" w:eastAsia="x-none"/>
              </w:rPr>
              <w:object w:dxaOrig="220" w:dyaOrig="440" w14:anchorId="340232C1">
                <v:shape id="_x0000_i1031" type="#_x0000_t75" style="width:10.8pt;height:23.4pt" o:ole="">
                  <v:imagedata r:id="rId26" o:title=""/>
                </v:shape>
                <o:OLEObject Type="Embed" ProgID="Equation.3" ShapeID="_x0000_i1031" DrawAspect="Content" ObjectID="_1831281554" r:id="rId29"/>
              </w:object>
            </w:r>
            <w:r w:rsidRPr="00A03B1B">
              <w:rPr>
                <w:b/>
                <w:lang w:val="x-none" w:eastAsia="x-none"/>
              </w:rPr>
              <w:t>[</w:t>
            </w:r>
            <w:r w:rsidRPr="00A03B1B">
              <w:rPr>
                <w:b/>
                <w:iCs/>
              </w:rPr>
              <w:t xml:space="preserve">RUCEXRR96 </w:t>
            </w:r>
            <w:r w:rsidRPr="00A03B1B">
              <w:rPr>
                <w:b/>
                <w:i/>
                <w:vertAlign w:val="subscript"/>
                <w:lang w:val="it-IT" w:eastAsia="x-none"/>
              </w:rPr>
              <w:t>q, r, i</w:t>
            </w:r>
            <w:r w:rsidRPr="00A03B1B">
              <w:rPr>
                <w:b/>
                <w:lang w:val="x-none" w:eastAsia="x-none"/>
              </w:rPr>
              <w:t>]</w:t>
            </w:r>
          </w:p>
          <w:p w14:paraId="73D30C85" w14:textId="77777777" w:rsidR="00A03B1B" w:rsidRPr="00A03B1B" w:rsidRDefault="00A03B1B" w:rsidP="00A03B1B">
            <w:pPr>
              <w:tabs>
                <w:tab w:val="left" w:pos="2340"/>
                <w:tab w:val="left" w:pos="2880"/>
              </w:tabs>
              <w:spacing w:after="240"/>
              <w:ind w:left="3067" w:hanging="2347"/>
              <w:rPr>
                <w:b/>
                <w:lang w:val="x-none" w:eastAsia="x-none"/>
              </w:rPr>
            </w:pPr>
            <w:r w:rsidRPr="00A03B1B">
              <w:rPr>
                <w:b/>
                <w:lang w:val="x-none" w:eastAsia="x-none"/>
              </w:rPr>
              <w:t>Otherwise:</w:t>
            </w:r>
          </w:p>
          <w:p w14:paraId="02944F18" w14:textId="77777777" w:rsidR="00A03B1B" w:rsidRPr="00A03B1B" w:rsidRDefault="00A03B1B" w:rsidP="00A03B1B">
            <w:pPr>
              <w:tabs>
                <w:tab w:val="left" w:pos="2340"/>
                <w:tab w:val="left" w:pos="2880"/>
              </w:tabs>
              <w:spacing w:after="240"/>
              <w:ind w:left="3067" w:hanging="2347"/>
              <w:rPr>
                <w:b/>
                <w:i/>
                <w:vertAlign w:val="subscript"/>
                <w:lang w:val="it-IT" w:eastAsia="x-none"/>
              </w:rPr>
            </w:pPr>
            <w:r w:rsidRPr="00A03B1B">
              <w:rPr>
                <w:b/>
                <w:lang w:val="x-none" w:eastAsia="x-none"/>
              </w:rPr>
              <w:t xml:space="preserve">RUCEXRR </w:t>
            </w:r>
            <w:r w:rsidRPr="00A03B1B">
              <w:rPr>
                <w:b/>
                <w:i/>
                <w:vertAlign w:val="subscript"/>
                <w:lang w:val="x-none" w:eastAsia="x-none"/>
              </w:rPr>
              <w:t>q, r, d</w:t>
            </w:r>
            <w:r w:rsidRPr="00A03B1B">
              <w:rPr>
                <w:b/>
                <w:lang w:val="x-none" w:eastAsia="x-none"/>
              </w:rPr>
              <w:t xml:space="preserve">   =   Max {0, </w:t>
            </w:r>
            <w:r w:rsidRPr="00A03B1B">
              <w:rPr>
                <w:b/>
                <w:position w:val="-20"/>
                <w:lang w:val="x-none" w:eastAsia="x-none"/>
              </w:rPr>
              <w:object w:dxaOrig="220" w:dyaOrig="440" w14:anchorId="5361D653">
                <v:shape id="_x0000_i1032" type="#_x0000_t75" style="width:10.8pt;height:23.4pt" o:ole="">
                  <v:imagedata r:id="rId26" o:title=""/>
                </v:shape>
                <o:OLEObject Type="Embed" ProgID="Equation.3" ShapeID="_x0000_i1032" DrawAspect="Content" ObjectID="_1831281555" r:id="rId30"/>
              </w:object>
            </w:r>
            <w:r w:rsidRPr="00A03B1B">
              <w:rPr>
                <w:b/>
                <w:lang w:val="x-none" w:eastAsia="x-none"/>
              </w:rPr>
              <w:t>[</w:t>
            </w:r>
            <w:r w:rsidRPr="00A03B1B">
              <w:rPr>
                <w:b/>
                <w:iCs/>
              </w:rPr>
              <w:t xml:space="preserve">RUCEXRR96 </w:t>
            </w:r>
            <w:r w:rsidRPr="00A03B1B">
              <w:rPr>
                <w:b/>
                <w:i/>
                <w:vertAlign w:val="subscript"/>
                <w:lang w:val="it-IT" w:eastAsia="x-none"/>
              </w:rPr>
              <w:t>q, r, i</w:t>
            </w:r>
            <w:r w:rsidRPr="00A03B1B">
              <w:rPr>
                <w:b/>
                <w:lang w:val="x-none" w:eastAsia="x-none"/>
              </w:rPr>
              <w:t>]}</w:t>
            </w:r>
          </w:p>
          <w:p w14:paraId="0EAAFA1A" w14:textId="77777777" w:rsidR="00A03B1B" w:rsidRPr="00A03B1B" w:rsidRDefault="00A03B1B" w:rsidP="00A03B1B">
            <w:pPr>
              <w:spacing w:after="240"/>
              <w:ind w:left="1440" w:hanging="720"/>
              <w:rPr>
                <w:szCs w:val="20"/>
              </w:rPr>
            </w:pPr>
            <w:r w:rsidRPr="00A03B1B">
              <w:rPr>
                <w:szCs w:val="20"/>
              </w:rPr>
              <w:t>Where,</w:t>
            </w:r>
          </w:p>
          <w:p w14:paraId="50497BA2" w14:textId="77777777" w:rsidR="00A03B1B" w:rsidRPr="00A03B1B" w:rsidRDefault="00A03B1B" w:rsidP="00A03B1B">
            <w:pPr>
              <w:tabs>
                <w:tab w:val="left" w:pos="2340"/>
                <w:tab w:val="left" w:pos="2880"/>
              </w:tabs>
              <w:spacing w:after="240"/>
              <w:ind w:left="3067" w:hanging="2347"/>
              <w:rPr>
                <w:b/>
                <w:lang w:val="x-none" w:eastAsia="x-none"/>
              </w:rPr>
            </w:pPr>
            <w:r w:rsidRPr="00A03B1B">
              <w:rPr>
                <w:b/>
                <w:lang w:val="x-none" w:eastAsia="x-none"/>
              </w:rPr>
              <w:t>RUCEXRR96</w:t>
            </w:r>
            <w:r w:rsidRPr="00A03B1B">
              <w:rPr>
                <w:b/>
                <w:iCs/>
              </w:rPr>
              <w:t xml:space="preserve"> </w:t>
            </w:r>
            <w:r w:rsidRPr="00A03B1B">
              <w:rPr>
                <w:b/>
                <w:i/>
                <w:vertAlign w:val="subscript"/>
                <w:lang w:val="it-IT" w:eastAsia="x-none"/>
              </w:rPr>
              <w:t xml:space="preserve">q, r, i  </w:t>
            </w:r>
            <w:r w:rsidRPr="00A03B1B">
              <w:rPr>
                <w:b/>
                <w:lang w:val="it-IT" w:eastAsia="x-none"/>
              </w:rPr>
              <w:t>=</w:t>
            </w:r>
            <w:r w:rsidRPr="00A03B1B">
              <w:rPr>
                <w:b/>
                <w:lang w:val="it-IT" w:eastAsia="x-none"/>
              </w:rPr>
              <w:tab/>
            </w:r>
            <w:r w:rsidRPr="00A03B1B">
              <w:rPr>
                <w:b/>
                <w:lang w:val="x-none" w:eastAsia="x-none"/>
              </w:rPr>
              <w:t>RTSPP</w:t>
            </w:r>
            <w:r w:rsidRPr="00A03B1B">
              <w:rPr>
                <w:b/>
                <w:lang w:eastAsia="x-none"/>
              </w:rPr>
              <w:t xml:space="preserve"> </w:t>
            </w:r>
            <w:r w:rsidRPr="00A03B1B">
              <w:rPr>
                <w:b/>
                <w:i/>
                <w:vertAlign w:val="subscript"/>
                <w:lang w:val="x-none" w:eastAsia="x-none"/>
              </w:rPr>
              <w:t>p,</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xml:space="preserve"> * Max (0, RTMG</w:t>
            </w:r>
            <w:r w:rsidRPr="00A03B1B">
              <w:rPr>
                <w:b/>
                <w:lang w:eastAsia="x-none"/>
              </w:rPr>
              <w:t xml:space="preserve">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xml:space="preserve"> – (LSL</w:t>
            </w:r>
            <w:r w:rsidRPr="00A03B1B">
              <w:rPr>
                <w:b/>
                <w:lang w:eastAsia="x-none"/>
              </w:rPr>
              <w:t xml:space="preserve">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xml:space="preserve"> * (¼)))</w:t>
            </w:r>
            <w:r w:rsidRPr="00A03B1B">
              <w:rPr>
                <w:b/>
                <w:lang w:eastAsia="x-none"/>
              </w:rPr>
              <w:t xml:space="preserve">                   </w:t>
            </w:r>
            <w:r w:rsidRPr="00A03B1B">
              <w:rPr>
                <w:b/>
                <w:lang w:val="x-none" w:eastAsia="x-none"/>
              </w:rPr>
              <w:t xml:space="preserve">+ </w:t>
            </w:r>
            <w:r w:rsidRPr="00A03B1B">
              <w:rPr>
                <w:b/>
                <w:iCs/>
              </w:rPr>
              <w:t xml:space="preserve">RTASREV </w:t>
            </w:r>
            <w:r w:rsidRPr="00A03B1B">
              <w:rPr>
                <w:b/>
                <w:i/>
                <w:vertAlign w:val="subscript"/>
                <w:lang w:val="x-none" w:eastAsia="x-none"/>
              </w:rPr>
              <w:t>q, r, i</w:t>
            </w:r>
          </w:p>
          <w:p w14:paraId="2E18CB92" w14:textId="77777777" w:rsidR="00A03B1B" w:rsidRPr="00A03B1B" w:rsidRDefault="00A03B1B" w:rsidP="00A03B1B">
            <w:pPr>
              <w:tabs>
                <w:tab w:val="left" w:pos="2340"/>
                <w:tab w:val="left" w:pos="2880"/>
              </w:tabs>
              <w:spacing w:after="240"/>
              <w:ind w:left="3067" w:hanging="2347"/>
              <w:rPr>
                <w:b/>
                <w:lang w:val="pt-BR" w:eastAsia="x-none"/>
              </w:rPr>
            </w:pPr>
            <w:r w:rsidRPr="00A03B1B">
              <w:rPr>
                <w:b/>
                <w:lang w:val="x-none" w:eastAsia="x-none"/>
              </w:rPr>
              <w:tab/>
            </w:r>
            <w:r w:rsidRPr="00A03B1B">
              <w:rPr>
                <w:b/>
                <w:lang w:val="x-none" w:eastAsia="x-none"/>
              </w:rPr>
              <w:tab/>
              <w:t>+ (-1) * (VSSVARAMT</w:t>
            </w:r>
            <w:r w:rsidRPr="00A03B1B">
              <w:rPr>
                <w:b/>
                <w:lang w:eastAsia="x-none"/>
              </w:rPr>
              <w:t xml:space="preserve">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xml:space="preserve"> + </w:t>
            </w:r>
            <w:r w:rsidRPr="00A03B1B">
              <w:rPr>
                <w:b/>
                <w:lang w:val="pt-BR" w:eastAsia="x-none"/>
              </w:rPr>
              <w:t xml:space="preserve">VSSEAMT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pt-BR" w:eastAsia="x-none"/>
              </w:rPr>
              <w:t>)</w:t>
            </w:r>
          </w:p>
          <w:p w14:paraId="08467217" w14:textId="77777777" w:rsidR="00A03B1B" w:rsidRPr="00A03B1B" w:rsidRDefault="00A03B1B" w:rsidP="00A03B1B">
            <w:pPr>
              <w:tabs>
                <w:tab w:val="left" w:pos="2340"/>
                <w:tab w:val="left" w:pos="2880"/>
              </w:tabs>
              <w:spacing w:after="240"/>
              <w:ind w:left="3067" w:hanging="2347"/>
              <w:rPr>
                <w:b/>
                <w:lang w:val="x-none" w:eastAsia="x-none"/>
              </w:rPr>
            </w:pPr>
            <w:r w:rsidRPr="00A03B1B">
              <w:rPr>
                <w:b/>
                <w:lang w:val="x-none" w:eastAsia="x-none"/>
              </w:rPr>
              <w:tab/>
            </w:r>
            <w:r w:rsidRPr="00A03B1B">
              <w:rPr>
                <w:b/>
                <w:lang w:val="x-none" w:eastAsia="x-none"/>
              </w:rPr>
              <w:tab/>
              <w:t>+ (-1) * EMREAMT</w:t>
            </w:r>
            <w:r w:rsidRPr="00A03B1B">
              <w:rPr>
                <w:b/>
                <w:lang w:eastAsia="x-none"/>
              </w:rPr>
              <w:t xml:space="preserve">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xml:space="preserve"> </w:t>
            </w:r>
          </w:p>
          <w:p w14:paraId="11938BDD" w14:textId="77777777" w:rsidR="00A03B1B" w:rsidRPr="00A03B1B" w:rsidRDefault="00A03B1B" w:rsidP="00A03B1B">
            <w:pPr>
              <w:tabs>
                <w:tab w:val="left" w:pos="2340"/>
                <w:tab w:val="left" w:pos="2880"/>
              </w:tabs>
              <w:spacing w:after="240"/>
              <w:ind w:left="3067" w:hanging="2347"/>
              <w:rPr>
                <w:b/>
                <w:lang w:val="x-none" w:eastAsia="x-none"/>
              </w:rPr>
            </w:pPr>
            <w:r w:rsidRPr="00A03B1B">
              <w:rPr>
                <w:b/>
                <w:lang w:val="x-none" w:eastAsia="x-none"/>
              </w:rPr>
              <w:tab/>
            </w:r>
            <w:r w:rsidRPr="00A03B1B">
              <w:rPr>
                <w:b/>
                <w:lang w:val="x-none" w:eastAsia="x-none"/>
              </w:rPr>
              <w:tab/>
              <w:t xml:space="preserve">– </w:t>
            </w:r>
            <w:r w:rsidRPr="00A03B1B">
              <w:rPr>
                <w:b/>
                <w:lang w:eastAsia="x-none"/>
              </w:rPr>
              <w:t>(</w:t>
            </w:r>
            <w:r w:rsidRPr="00A03B1B">
              <w:rPr>
                <w:b/>
                <w:lang w:val="x-none" w:eastAsia="x-none"/>
              </w:rPr>
              <w:t>RTEOCOST</w:t>
            </w:r>
            <w:r w:rsidRPr="00A03B1B">
              <w:rPr>
                <w:b/>
                <w:lang w:eastAsia="x-none"/>
              </w:rPr>
              <w:t xml:space="preserve">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xml:space="preserve"> + RUCFCA </w:t>
            </w:r>
            <w:r w:rsidRPr="00A03B1B">
              <w:rPr>
                <w:b/>
                <w:i/>
                <w:vertAlign w:val="subscript"/>
                <w:lang w:val="x-none" w:eastAsia="x-none"/>
              </w:rPr>
              <w:t>q, r, i</w:t>
            </w:r>
            <w:r w:rsidRPr="00A03B1B">
              <w:rPr>
                <w:b/>
                <w:lang w:val="x-none" w:eastAsia="x-none"/>
              </w:rPr>
              <w:t>) * Max (0, RTMG</w:t>
            </w:r>
            <w:r w:rsidRPr="00A03B1B">
              <w:rPr>
                <w:b/>
                <w:lang w:eastAsia="x-none"/>
              </w:rPr>
              <w:t xml:space="preserve">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xml:space="preserve"> – (LSL</w:t>
            </w:r>
            <w:r w:rsidRPr="00A03B1B">
              <w:rPr>
                <w:b/>
                <w:lang w:eastAsia="x-none"/>
              </w:rPr>
              <w:t xml:space="preserve">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xml:space="preserve"> * (¼)))</w:t>
            </w:r>
          </w:p>
          <w:p w14:paraId="646956E7" w14:textId="77777777" w:rsidR="00A03B1B" w:rsidRPr="00A03B1B" w:rsidRDefault="00A03B1B" w:rsidP="00A03B1B">
            <w:pPr>
              <w:tabs>
                <w:tab w:val="left" w:pos="1170"/>
              </w:tabs>
              <w:spacing w:line="360" w:lineRule="auto"/>
              <w:ind w:left="2700" w:hanging="1980"/>
              <w:rPr>
                <w:iCs/>
                <w:szCs w:val="20"/>
                <w:lang w:val="pt-BR"/>
              </w:rPr>
            </w:pPr>
            <w:r w:rsidRPr="00A03B1B">
              <w:rPr>
                <w:iCs/>
                <w:szCs w:val="20"/>
                <w:lang w:val="pt-BR"/>
              </w:rPr>
              <w:t xml:space="preserve">Where, </w:t>
            </w:r>
          </w:p>
          <w:p w14:paraId="3837CFE8" w14:textId="77777777" w:rsidR="00A03B1B" w:rsidRPr="00A03B1B" w:rsidRDefault="00A03B1B" w:rsidP="00A03B1B">
            <w:pPr>
              <w:spacing w:after="240"/>
              <w:ind w:left="2497" w:hanging="1777"/>
              <w:rPr>
                <w:i/>
                <w:iCs/>
                <w:szCs w:val="20"/>
                <w:vertAlign w:val="subscript"/>
                <w:lang w:val="it-IT"/>
              </w:rPr>
            </w:pPr>
            <w:r w:rsidRPr="00A03B1B">
              <w:rPr>
                <w:iCs/>
                <w:szCs w:val="20"/>
              </w:rPr>
              <w:t xml:space="preserve">RTASREV </w:t>
            </w:r>
            <w:r w:rsidRPr="00A03B1B">
              <w:rPr>
                <w:i/>
                <w:szCs w:val="20"/>
                <w:vertAlign w:val="subscript"/>
                <w:lang w:val="it-IT"/>
              </w:rPr>
              <w:t xml:space="preserve">q, r, i </w:t>
            </w:r>
            <w:r w:rsidRPr="00A03B1B">
              <w:rPr>
                <w:i/>
                <w:szCs w:val="20"/>
                <w:lang w:val="it-IT"/>
              </w:rPr>
              <w:t xml:space="preserve">= </w:t>
            </w:r>
            <w:r w:rsidRPr="00A03B1B">
              <w:rPr>
                <w:iCs/>
                <w:szCs w:val="20"/>
              </w:rPr>
              <w:t xml:space="preserve">RTRUREV </w:t>
            </w:r>
            <w:r w:rsidRPr="00A03B1B">
              <w:rPr>
                <w:i/>
                <w:szCs w:val="20"/>
                <w:vertAlign w:val="subscript"/>
                <w:lang w:val="it-IT"/>
              </w:rPr>
              <w:t xml:space="preserve">q, r, i </w:t>
            </w:r>
            <w:r w:rsidRPr="00A03B1B">
              <w:rPr>
                <w:i/>
                <w:szCs w:val="20"/>
                <w:lang w:val="it-IT"/>
              </w:rPr>
              <w:t>+</w:t>
            </w:r>
            <w:r w:rsidRPr="00A03B1B">
              <w:rPr>
                <w:iCs/>
                <w:szCs w:val="20"/>
              </w:rPr>
              <w:t xml:space="preserve"> RTRDREV </w:t>
            </w:r>
            <w:r w:rsidRPr="00A03B1B">
              <w:rPr>
                <w:i/>
                <w:szCs w:val="20"/>
                <w:vertAlign w:val="subscript"/>
                <w:lang w:val="it-IT"/>
              </w:rPr>
              <w:t xml:space="preserve">q, r, i </w:t>
            </w:r>
            <w:r w:rsidRPr="00A03B1B">
              <w:rPr>
                <w:i/>
                <w:szCs w:val="20"/>
                <w:lang w:val="it-IT"/>
              </w:rPr>
              <w:t>+</w:t>
            </w:r>
            <w:r w:rsidRPr="00A03B1B">
              <w:rPr>
                <w:iCs/>
                <w:szCs w:val="20"/>
              </w:rPr>
              <w:t xml:space="preserve"> RTRRREV </w:t>
            </w:r>
            <w:r w:rsidRPr="00A03B1B">
              <w:rPr>
                <w:i/>
                <w:szCs w:val="20"/>
                <w:vertAlign w:val="subscript"/>
                <w:lang w:val="it-IT"/>
              </w:rPr>
              <w:t xml:space="preserve">q, r, i </w:t>
            </w:r>
            <w:r w:rsidRPr="00A03B1B">
              <w:rPr>
                <w:i/>
                <w:szCs w:val="20"/>
                <w:lang w:val="it-IT"/>
              </w:rPr>
              <w:t>+</w:t>
            </w:r>
            <w:r w:rsidRPr="00A03B1B">
              <w:rPr>
                <w:iCs/>
                <w:szCs w:val="20"/>
              </w:rPr>
              <w:t xml:space="preserve"> RTECRREV </w:t>
            </w:r>
            <w:r w:rsidRPr="00A03B1B">
              <w:rPr>
                <w:i/>
                <w:szCs w:val="20"/>
                <w:vertAlign w:val="subscript"/>
                <w:lang w:val="it-IT"/>
              </w:rPr>
              <w:t xml:space="preserve">q, r, i </w:t>
            </w:r>
            <w:r w:rsidRPr="00A03B1B">
              <w:rPr>
                <w:i/>
                <w:szCs w:val="20"/>
                <w:lang w:val="it-IT"/>
              </w:rPr>
              <w:t xml:space="preserve">+ </w:t>
            </w:r>
            <w:r w:rsidRPr="00A03B1B">
              <w:rPr>
                <w:iCs/>
                <w:szCs w:val="20"/>
                <w:lang w:val="it-IT"/>
              </w:rPr>
              <w:t>RTNSREV</w:t>
            </w:r>
            <w:r w:rsidRPr="00A03B1B">
              <w:rPr>
                <w:i/>
                <w:iCs/>
                <w:szCs w:val="20"/>
                <w:lang w:val="it-IT"/>
              </w:rPr>
              <w:t xml:space="preserve"> </w:t>
            </w:r>
            <w:r w:rsidRPr="00A03B1B">
              <w:rPr>
                <w:i/>
                <w:iCs/>
                <w:szCs w:val="20"/>
                <w:vertAlign w:val="subscript"/>
                <w:lang w:val="it-IT"/>
              </w:rPr>
              <w:t>q, r, i</w:t>
            </w:r>
            <w:ins w:id="665" w:author="ERCOT" w:date="2025-07-28T14:15:00Z">
              <w:r w:rsidRPr="00A03B1B">
                <w:rPr>
                  <w:i/>
                  <w:iCs/>
                  <w:szCs w:val="20"/>
                  <w:vertAlign w:val="subscript"/>
                  <w:lang w:val="it-IT"/>
                </w:rPr>
                <w:t xml:space="preserve"> </w:t>
              </w:r>
              <w:r w:rsidRPr="00A03B1B">
                <w:rPr>
                  <w:i/>
                  <w:szCs w:val="20"/>
                  <w:lang w:val="it-IT"/>
                </w:rPr>
                <w:t xml:space="preserve">+ </w:t>
              </w:r>
              <w:r w:rsidRPr="00A03B1B">
                <w:rPr>
                  <w:szCs w:val="20"/>
                  <w:lang w:val="it-IT"/>
                </w:rPr>
                <w:t>RTDRRREV</w:t>
              </w:r>
              <w:r w:rsidRPr="00A03B1B">
                <w:rPr>
                  <w:i/>
                  <w:iCs/>
                  <w:szCs w:val="20"/>
                  <w:lang w:val="it-IT"/>
                </w:rPr>
                <w:t xml:space="preserve"> </w:t>
              </w:r>
              <w:r w:rsidRPr="00A03B1B">
                <w:rPr>
                  <w:i/>
                  <w:iCs/>
                  <w:szCs w:val="20"/>
                  <w:vertAlign w:val="subscript"/>
                  <w:lang w:val="it-IT"/>
                </w:rPr>
                <w:t>q, r, i</w:t>
              </w:r>
            </w:ins>
          </w:p>
          <w:bookmarkEnd w:id="663"/>
          <w:p w14:paraId="502FD803" w14:textId="77777777" w:rsidR="00A03B1B" w:rsidRPr="00A03B1B" w:rsidRDefault="00A03B1B" w:rsidP="00A03B1B">
            <w:pPr>
              <w:tabs>
                <w:tab w:val="left" w:pos="2340"/>
                <w:tab w:val="left" w:pos="2880"/>
              </w:tabs>
              <w:spacing w:after="240"/>
              <w:ind w:left="3067" w:hanging="2347"/>
              <w:rPr>
                <w:b/>
                <w:lang w:val="x-none" w:eastAsia="x-none"/>
              </w:rPr>
            </w:pPr>
            <w:r w:rsidRPr="00A03B1B">
              <w:rPr>
                <w:b/>
                <w:lang w:val="x-none" w:eastAsia="x-none"/>
              </w:rPr>
              <w:t xml:space="preserve">And, </w:t>
            </w:r>
          </w:p>
          <w:p w14:paraId="567ED809" w14:textId="77777777" w:rsidR="00A03B1B" w:rsidRPr="00A03B1B" w:rsidRDefault="00A03B1B" w:rsidP="00A03B1B">
            <w:pPr>
              <w:spacing w:after="240"/>
              <w:ind w:left="2497" w:hanging="1777"/>
              <w:rPr>
                <w:iCs/>
                <w:szCs w:val="20"/>
                <w:lang w:val="it-IT"/>
              </w:rPr>
            </w:pPr>
            <w:r w:rsidRPr="00A03B1B">
              <w:rPr>
                <w:bCs/>
                <w:szCs w:val="20"/>
              </w:rPr>
              <w:t xml:space="preserve">RUCFCA </w:t>
            </w:r>
            <w:r w:rsidRPr="00A03B1B">
              <w:rPr>
                <w:bCs/>
                <w:i/>
                <w:szCs w:val="20"/>
                <w:vertAlign w:val="subscript"/>
              </w:rPr>
              <w:t>q, r, i</w:t>
            </w:r>
            <w:r w:rsidRPr="00A03B1B">
              <w:rPr>
                <w:bCs/>
                <w:szCs w:val="20"/>
              </w:rPr>
              <w:t xml:space="preserve"> = Max(0, Volume-weighted average actual fuel price </w:t>
            </w:r>
            <w:r w:rsidRPr="00A03B1B">
              <w:rPr>
                <w:bCs/>
                <w:i/>
                <w:szCs w:val="20"/>
                <w:vertAlign w:val="subscript"/>
              </w:rPr>
              <w:t>q, r, i</w:t>
            </w:r>
            <w:r w:rsidRPr="00A03B1B">
              <w:rPr>
                <w:bCs/>
                <w:szCs w:val="20"/>
              </w:rPr>
              <w:t xml:space="preserve"> * Average heat rate </w:t>
            </w:r>
            <w:r w:rsidRPr="00A03B1B">
              <w:rPr>
                <w:szCs w:val="20"/>
              </w:rPr>
              <w:t>–</w:t>
            </w:r>
            <w:r w:rsidRPr="00A03B1B">
              <w:rPr>
                <w:bCs/>
                <w:szCs w:val="20"/>
              </w:rPr>
              <w:t xml:space="preserve"> RTEOCOST </w:t>
            </w:r>
            <w:r w:rsidRPr="00A03B1B">
              <w:rPr>
                <w:bCs/>
                <w:i/>
                <w:szCs w:val="20"/>
                <w:vertAlign w:val="subscript"/>
              </w:rPr>
              <w:t>q, r, i</w:t>
            </w:r>
            <w:r w:rsidRPr="00A03B1B">
              <w:rPr>
                <w:bCs/>
                <w:iCs/>
                <w:szCs w:val="20"/>
              </w:rPr>
              <w:t>)</w:t>
            </w:r>
            <w:bookmarkEnd w:id="664"/>
          </w:p>
        </w:tc>
      </w:tr>
    </w:tbl>
    <w:p w14:paraId="42765BDC" w14:textId="77777777" w:rsidR="00A03B1B" w:rsidRPr="00A03B1B" w:rsidRDefault="00A03B1B" w:rsidP="00A03B1B">
      <w:pPr>
        <w:spacing w:before="240"/>
        <w:rPr>
          <w:rFonts w:eastAsia="SimSun"/>
          <w:bCs/>
          <w:iCs/>
          <w:szCs w:val="20"/>
        </w:rPr>
      </w:pPr>
      <w:r w:rsidRPr="00A03B1B">
        <w:rPr>
          <w:rFonts w:eastAsia="SimSun"/>
          <w:iCs/>
          <w:szCs w:val="20"/>
        </w:rPr>
        <w:lastRenderedPageBreak/>
        <w:t>The above variables are defined as follows:</w:t>
      </w:r>
    </w:p>
    <w:tbl>
      <w:tblPr>
        <w:tblW w:w="4986"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43"/>
        <w:gridCol w:w="878"/>
        <w:gridCol w:w="6803"/>
      </w:tblGrid>
      <w:tr w:rsidR="00A03B1B" w:rsidRPr="00A03B1B" w14:paraId="2F870AE0" w14:textId="77777777" w:rsidTr="00B31BB1">
        <w:trPr>
          <w:cantSplit/>
          <w:tblHeader/>
        </w:trPr>
        <w:tc>
          <w:tcPr>
            <w:tcW w:w="881" w:type="pct"/>
            <w:tcBorders>
              <w:top w:val="single" w:sz="4" w:space="0" w:color="auto"/>
              <w:left w:val="single" w:sz="4" w:space="0" w:color="auto"/>
              <w:bottom w:val="single" w:sz="6" w:space="0" w:color="auto"/>
              <w:right w:val="single" w:sz="6" w:space="0" w:color="auto"/>
            </w:tcBorders>
            <w:hideMark/>
          </w:tcPr>
          <w:p w14:paraId="51AEE7F4" w14:textId="77777777" w:rsidR="00A03B1B" w:rsidRPr="00A03B1B" w:rsidRDefault="00A03B1B" w:rsidP="00A03B1B">
            <w:pPr>
              <w:spacing w:after="120"/>
              <w:rPr>
                <w:rFonts w:eastAsia="SimSun"/>
                <w:b/>
                <w:iCs/>
                <w:sz w:val="20"/>
                <w:szCs w:val="20"/>
              </w:rPr>
            </w:pPr>
            <w:r w:rsidRPr="00A03B1B">
              <w:rPr>
                <w:rFonts w:eastAsia="SimSun"/>
                <w:b/>
                <w:iCs/>
                <w:sz w:val="20"/>
                <w:szCs w:val="20"/>
              </w:rPr>
              <w:t>Variable</w:t>
            </w:r>
          </w:p>
        </w:tc>
        <w:tc>
          <w:tcPr>
            <w:tcW w:w="471" w:type="pct"/>
            <w:tcBorders>
              <w:top w:val="single" w:sz="4" w:space="0" w:color="auto"/>
              <w:left w:val="single" w:sz="6" w:space="0" w:color="auto"/>
              <w:bottom w:val="single" w:sz="6" w:space="0" w:color="auto"/>
              <w:right w:val="single" w:sz="6" w:space="0" w:color="auto"/>
            </w:tcBorders>
            <w:hideMark/>
          </w:tcPr>
          <w:p w14:paraId="3E055E19" w14:textId="77777777" w:rsidR="00A03B1B" w:rsidRPr="00A03B1B" w:rsidRDefault="00A03B1B" w:rsidP="00A03B1B">
            <w:pPr>
              <w:spacing w:after="120"/>
              <w:jc w:val="center"/>
              <w:rPr>
                <w:rFonts w:eastAsia="SimSun"/>
                <w:b/>
                <w:iCs/>
                <w:sz w:val="20"/>
                <w:szCs w:val="20"/>
              </w:rPr>
            </w:pPr>
            <w:r w:rsidRPr="00A03B1B">
              <w:rPr>
                <w:rFonts w:eastAsia="SimSun"/>
                <w:b/>
                <w:iCs/>
                <w:sz w:val="20"/>
                <w:szCs w:val="20"/>
              </w:rPr>
              <w:t>Unit</w:t>
            </w:r>
          </w:p>
        </w:tc>
        <w:tc>
          <w:tcPr>
            <w:tcW w:w="3648" w:type="pct"/>
            <w:tcBorders>
              <w:top w:val="single" w:sz="4" w:space="0" w:color="auto"/>
              <w:left w:val="single" w:sz="6" w:space="0" w:color="auto"/>
              <w:bottom w:val="single" w:sz="6" w:space="0" w:color="auto"/>
              <w:right w:val="single" w:sz="4" w:space="0" w:color="auto"/>
            </w:tcBorders>
            <w:hideMark/>
          </w:tcPr>
          <w:p w14:paraId="6EF7B27B" w14:textId="77777777" w:rsidR="00A03B1B" w:rsidRPr="00A03B1B" w:rsidRDefault="00A03B1B" w:rsidP="00A03B1B">
            <w:pPr>
              <w:spacing w:after="120"/>
              <w:rPr>
                <w:rFonts w:eastAsia="SimSun"/>
                <w:b/>
                <w:iCs/>
                <w:sz w:val="20"/>
                <w:szCs w:val="20"/>
              </w:rPr>
            </w:pPr>
            <w:r w:rsidRPr="00A03B1B">
              <w:rPr>
                <w:rFonts w:eastAsia="SimSun"/>
                <w:b/>
                <w:iCs/>
                <w:sz w:val="20"/>
                <w:szCs w:val="20"/>
              </w:rPr>
              <w:t>Definition</w:t>
            </w:r>
          </w:p>
        </w:tc>
      </w:tr>
      <w:tr w:rsidR="00A03B1B" w:rsidRPr="00A03B1B" w14:paraId="4705A305" w14:textId="77777777" w:rsidTr="00B31BB1">
        <w:trPr>
          <w:cantSplit/>
        </w:trPr>
        <w:tc>
          <w:tcPr>
            <w:tcW w:w="881" w:type="pct"/>
            <w:tcBorders>
              <w:top w:val="single" w:sz="6" w:space="0" w:color="auto"/>
              <w:left w:val="single" w:sz="4" w:space="0" w:color="auto"/>
              <w:bottom w:val="single" w:sz="6" w:space="0" w:color="auto"/>
              <w:right w:val="single" w:sz="6" w:space="0" w:color="auto"/>
            </w:tcBorders>
            <w:hideMark/>
          </w:tcPr>
          <w:p w14:paraId="6AB90651"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RUCEXRR </w:t>
            </w:r>
            <w:r w:rsidRPr="00A03B1B">
              <w:rPr>
                <w:rFonts w:eastAsia="SimSun"/>
                <w:i/>
                <w:iCs/>
                <w:sz w:val="20"/>
                <w:szCs w:val="20"/>
                <w:vertAlign w:val="subscript"/>
              </w:rPr>
              <w:t>q, r, d</w:t>
            </w:r>
          </w:p>
        </w:tc>
        <w:tc>
          <w:tcPr>
            <w:tcW w:w="471" w:type="pct"/>
            <w:tcBorders>
              <w:top w:val="single" w:sz="6" w:space="0" w:color="auto"/>
              <w:left w:val="single" w:sz="6" w:space="0" w:color="auto"/>
              <w:bottom w:val="single" w:sz="6" w:space="0" w:color="auto"/>
              <w:right w:val="single" w:sz="6" w:space="0" w:color="auto"/>
            </w:tcBorders>
            <w:hideMark/>
          </w:tcPr>
          <w:p w14:paraId="5734548D" w14:textId="77777777" w:rsidR="00A03B1B" w:rsidRPr="00A03B1B" w:rsidRDefault="00A03B1B" w:rsidP="00A03B1B">
            <w:pPr>
              <w:spacing w:after="60"/>
              <w:jc w:val="center"/>
              <w:rPr>
                <w:rFonts w:eastAsia="SimSun"/>
                <w:iCs/>
                <w:sz w:val="20"/>
                <w:szCs w:val="20"/>
              </w:rPr>
            </w:pPr>
            <w:r w:rsidRPr="00A03B1B">
              <w:rPr>
                <w:rFonts w:eastAsia="SimSun"/>
                <w:iCs/>
                <w:sz w:val="20"/>
                <w:szCs w:val="20"/>
              </w:rPr>
              <w:t>$</w:t>
            </w:r>
          </w:p>
        </w:tc>
        <w:tc>
          <w:tcPr>
            <w:tcW w:w="3648" w:type="pct"/>
            <w:tcBorders>
              <w:top w:val="single" w:sz="6" w:space="0" w:color="auto"/>
              <w:left w:val="single" w:sz="6" w:space="0" w:color="auto"/>
              <w:bottom w:val="single" w:sz="6" w:space="0" w:color="auto"/>
              <w:right w:val="single" w:sz="4" w:space="0" w:color="auto"/>
            </w:tcBorders>
            <w:hideMark/>
          </w:tcPr>
          <w:p w14:paraId="0D9C7A1F" w14:textId="77777777" w:rsidR="00A03B1B" w:rsidRPr="00A03B1B" w:rsidRDefault="00A03B1B" w:rsidP="00A03B1B">
            <w:pPr>
              <w:spacing w:after="60"/>
              <w:rPr>
                <w:rFonts w:eastAsia="SimSun"/>
                <w:iCs/>
                <w:sz w:val="20"/>
                <w:szCs w:val="20"/>
              </w:rPr>
            </w:pPr>
            <w:r w:rsidRPr="00A03B1B">
              <w:rPr>
                <w:rFonts w:eastAsia="SimSun"/>
                <w:i/>
                <w:iCs/>
                <w:sz w:val="20"/>
                <w:szCs w:val="20"/>
              </w:rPr>
              <w:t>Revenue Less Cost Above LSL During RUC-Committed Hours</w:t>
            </w:r>
            <w:r w:rsidRPr="00A03B1B">
              <w:rPr>
                <w:rFonts w:eastAsia="SimSun"/>
                <w:iCs/>
                <w:sz w:val="20"/>
                <w:szCs w:val="20"/>
              </w:rPr>
              <w:t xml:space="preserve">—The sum of the total revenue for Resource </w:t>
            </w:r>
            <w:r w:rsidRPr="00A03B1B">
              <w:rPr>
                <w:rFonts w:eastAsia="SimSun"/>
                <w:i/>
                <w:iCs/>
                <w:sz w:val="20"/>
                <w:szCs w:val="20"/>
              </w:rPr>
              <w:t xml:space="preserve">r </w:t>
            </w:r>
            <w:r w:rsidRPr="00A03B1B">
              <w:rPr>
                <w:rFonts w:eastAsia="SimSun"/>
                <w:iCs/>
                <w:sz w:val="20"/>
                <w:szCs w:val="20"/>
              </w:rPr>
              <w:t xml:space="preserve">represented by QSE </w:t>
            </w:r>
            <w:r w:rsidRPr="00A03B1B">
              <w:rPr>
                <w:rFonts w:eastAsia="SimSun"/>
                <w:i/>
                <w:iCs/>
                <w:sz w:val="20"/>
                <w:szCs w:val="20"/>
              </w:rPr>
              <w:t>q</w:t>
            </w:r>
            <w:r w:rsidRPr="00A03B1B">
              <w:rPr>
                <w:rFonts w:eastAsia="SimSun"/>
                <w:iCs/>
                <w:sz w:val="20"/>
                <w:szCs w:val="20"/>
              </w:rPr>
              <w:t xml:space="preserve"> operating above its LSL less the cost during all RUC-Committed Hours, for the Operating Day </w:t>
            </w:r>
            <w:r w:rsidRPr="00A03B1B">
              <w:rPr>
                <w:rFonts w:eastAsia="SimSun"/>
                <w:i/>
                <w:iCs/>
                <w:sz w:val="20"/>
                <w:szCs w:val="20"/>
              </w:rPr>
              <w:t>d</w:t>
            </w:r>
            <w:r w:rsidRPr="00A03B1B">
              <w:rPr>
                <w:rFonts w:eastAsia="SimSun"/>
                <w:iCs/>
                <w:sz w:val="20"/>
                <w:szCs w:val="20"/>
              </w:rPr>
              <w:t>.  When one or more Combined Cycle Generation Resources are committed by RUC, revenue less cost above LSL is calculated for the Combined Cycle Train for all RUC-committed Combined Cycle Generation Resources.</w:t>
            </w:r>
          </w:p>
        </w:tc>
      </w:tr>
      <w:tr w:rsidR="00A03B1B" w:rsidRPr="00A03B1B" w14:paraId="27101712" w14:textId="77777777" w:rsidTr="00B31BB1">
        <w:trPr>
          <w:cantSplit/>
        </w:trPr>
        <w:tc>
          <w:tcPr>
            <w:tcW w:w="881" w:type="pct"/>
            <w:tcBorders>
              <w:top w:val="single" w:sz="6" w:space="0" w:color="auto"/>
              <w:left w:val="single" w:sz="4" w:space="0" w:color="auto"/>
              <w:bottom w:val="single" w:sz="6" w:space="0" w:color="auto"/>
              <w:right w:val="single" w:sz="6" w:space="0" w:color="auto"/>
            </w:tcBorders>
            <w:hideMark/>
          </w:tcPr>
          <w:p w14:paraId="3E4BD3A7"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RUCEXRR96 </w:t>
            </w:r>
            <w:r w:rsidRPr="00A03B1B">
              <w:rPr>
                <w:rFonts w:eastAsia="SimSun"/>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7E038987" w14:textId="77777777" w:rsidR="00A03B1B" w:rsidRPr="00A03B1B" w:rsidRDefault="00A03B1B" w:rsidP="00A03B1B">
            <w:pPr>
              <w:spacing w:after="60"/>
              <w:jc w:val="center"/>
              <w:rPr>
                <w:rFonts w:eastAsia="SimSun"/>
                <w:iCs/>
                <w:sz w:val="20"/>
                <w:szCs w:val="20"/>
              </w:rPr>
            </w:pPr>
            <w:r w:rsidRPr="00A03B1B">
              <w:rPr>
                <w:rFonts w:eastAsia="SimSun"/>
                <w:iCs/>
                <w:sz w:val="20"/>
                <w:szCs w:val="20"/>
              </w:rPr>
              <w:t>$</w:t>
            </w:r>
          </w:p>
        </w:tc>
        <w:tc>
          <w:tcPr>
            <w:tcW w:w="3648" w:type="pct"/>
            <w:tcBorders>
              <w:top w:val="single" w:sz="6" w:space="0" w:color="auto"/>
              <w:left w:val="single" w:sz="6" w:space="0" w:color="auto"/>
              <w:bottom w:val="single" w:sz="6" w:space="0" w:color="auto"/>
              <w:right w:val="single" w:sz="4" w:space="0" w:color="auto"/>
            </w:tcBorders>
            <w:hideMark/>
          </w:tcPr>
          <w:p w14:paraId="68BFF468" w14:textId="77777777" w:rsidR="00A03B1B" w:rsidRPr="00A03B1B" w:rsidRDefault="00A03B1B" w:rsidP="00A03B1B">
            <w:pPr>
              <w:spacing w:after="60"/>
              <w:rPr>
                <w:rFonts w:eastAsia="SimSun"/>
                <w:i/>
                <w:iCs/>
                <w:sz w:val="20"/>
                <w:szCs w:val="20"/>
              </w:rPr>
            </w:pPr>
            <w:r w:rsidRPr="00A03B1B">
              <w:rPr>
                <w:rFonts w:eastAsia="SimSun"/>
                <w:i/>
                <w:iCs/>
                <w:sz w:val="20"/>
                <w:szCs w:val="20"/>
              </w:rPr>
              <w:t>Revenue Less Cost Above LSL During RUC-Committed Hours by interval</w:t>
            </w:r>
            <w:r w:rsidRPr="00A03B1B">
              <w:rPr>
                <w:rFonts w:eastAsia="SimSun"/>
                <w:iCs/>
                <w:sz w:val="20"/>
                <w:szCs w:val="20"/>
              </w:rPr>
              <w:t xml:space="preserve">—The total revenue for Resource </w:t>
            </w:r>
            <w:r w:rsidRPr="00A03B1B">
              <w:rPr>
                <w:rFonts w:eastAsia="SimSun"/>
                <w:i/>
                <w:iCs/>
                <w:sz w:val="20"/>
                <w:szCs w:val="20"/>
              </w:rPr>
              <w:t xml:space="preserve">r </w:t>
            </w:r>
            <w:r w:rsidRPr="00A03B1B">
              <w:rPr>
                <w:rFonts w:eastAsia="SimSun"/>
                <w:iCs/>
                <w:sz w:val="20"/>
                <w:szCs w:val="20"/>
              </w:rPr>
              <w:t xml:space="preserve">represented by QSE </w:t>
            </w:r>
            <w:r w:rsidRPr="00A03B1B">
              <w:rPr>
                <w:rFonts w:eastAsia="SimSun"/>
                <w:i/>
                <w:iCs/>
                <w:sz w:val="20"/>
                <w:szCs w:val="20"/>
              </w:rPr>
              <w:t>q</w:t>
            </w:r>
            <w:r w:rsidRPr="00A03B1B">
              <w:rPr>
                <w:rFonts w:eastAsia="SimSun"/>
                <w:iCs/>
                <w:sz w:val="20"/>
                <w:szCs w:val="20"/>
              </w:rPr>
              <w:t xml:space="preserve"> operating above its LSL less the cost during all RUC-Committed hours, for the Settlement Interval </w:t>
            </w:r>
            <w:r w:rsidRPr="00A03B1B">
              <w:rPr>
                <w:rFonts w:eastAsia="SimSun"/>
                <w:i/>
                <w:iCs/>
                <w:sz w:val="20"/>
                <w:szCs w:val="20"/>
              </w:rPr>
              <w:t>i</w:t>
            </w:r>
            <w:r w:rsidRPr="00A03B1B">
              <w:rPr>
                <w:rFonts w:eastAsia="SimSun"/>
                <w:iCs/>
                <w:sz w:val="20"/>
                <w:szCs w:val="20"/>
              </w:rPr>
              <w:t>.  When one or more Combined Cycle Generation Resources are committed by RUC, revenue less cost above LSL is calculated for the Combined Cycle Train for all RUC-committed Combined Cycle Generation Resources.</w:t>
            </w:r>
          </w:p>
        </w:tc>
      </w:tr>
      <w:tr w:rsidR="00A03B1B" w:rsidRPr="00A03B1B" w14:paraId="589FFFA1" w14:textId="77777777" w:rsidTr="00B31BB1">
        <w:trPr>
          <w:cantSplit/>
        </w:trPr>
        <w:tc>
          <w:tcPr>
            <w:tcW w:w="881" w:type="pct"/>
            <w:tcBorders>
              <w:top w:val="single" w:sz="6" w:space="0" w:color="auto"/>
              <w:left w:val="single" w:sz="4" w:space="0" w:color="auto"/>
              <w:bottom w:val="single" w:sz="6" w:space="0" w:color="auto"/>
              <w:right w:val="single" w:sz="6" w:space="0" w:color="auto"/>
            </w:tcBorders>
            <w:hideMark/>
          </w:tcPr>
          <w:p w14:paraId="2F51C67C"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RTSPP </w:t>
            </w:r>
            <w:r w:rsidRPr="00A03B1B">
              <w:rPr>
                <w:rFonts w:eastAsia="SimSun"/>
                <w:i/>
                <w:iCs/>
                <w:sz w:val="20"/>
                <w:szCs w:val="20"/>
                <w:vertAlign w:val="subscript"/>
              </w:rPr>
              <w:t>p, i</w:t>
            </w:r>
          </w:p>
        </w:tc>
        <w:tc>
          <w:tcPr>
            <w:tcW w:w="471" w:type="pct"/>
            <w:tcBorders>
              <w:top w:val="single" w:sz="6" w:space="0" w:color="auto"/>
              <w:left w:val="single" w:sz="6" w:space="0" w:color="auto"/>
              <w:bottom w:val="single" w:sz="6" w:space="0" w:color="auto"/>
              <w:right w:val="single" w:sz="6" w:space="0" w:color="auto"/>
            </w:tcBorders>
            <w:hideMark/>
          </w:tcPr>
          <w:p w14:paraId="6F385EAE" w14:textId="77777777" w:rsidR="00A03B1B" w:rsidRPr="00A03B1B" w:rsidRDefault="00A03B1B" w:rsidP="00A03B1B">
            <w:pPr>
              <w:spacing w:after="60"/>
              <w:jc w:val="center"/>
              <w:rPr>
                <w:rFonts w:eastAsia="SimSun"/>
                <w:iCs/>
                <w:sz w:val="20"/>
                <w:szCs w:val="20"/>
              </w:rPr>
            </w:pPr>
            <w:r w:rsidRPr="00A03B1B">
              <w:rPr>
                <w:rFonts w:eastAsia="SimSun"/>
                <w:iCs/>
                <w:sz w:val="20"/>
                <w:szCs w:val="20"/>
              </w:rPr>
              <w:t>$/MWh</w:t>
            </w:r>
          </w:p>
        </w:tc>
        <w:tc>
          <w:tcPr>
            <w:tcW w:w="3648" w:type="pct"/>
            <w:tcBorders>
              <w:top w:val="single" w:sz="6" w:space="0" w:color="auto"/>
              <w:left w:val="single" w:sz="6" w:space="0" w:color="auto"/>
              <w:bottom w:val="single" w:sz="6" w:space="0" w:color="auto"/>
              <w:right w:val="single" w:sz="4" w:space="0" w:color="auto"/>
            </w:tcBorders>
            <w:hideMark/>
          </w:tcPr>
          <w:p w14:paraId="60953F08" w14:textId="77777777" w:rsidR="00A03B1B" w:rsidRPr="00A03B1B" w:rsidRDefault="00A03B1B" w:rsidP="00A03B1B">
            <w:pPr>
              <w:spacing w:after="60"/>
              <w:rPr>
                <w:rFonts w:eastAsia="SimSun"/>
                <w:iCs/>
                <w:sz w:val="20"/>
                <w:szCs w:val="20"/>
              </w:rPr>
            </w:pPr>
            <w:r w:rsidRPr="00A03B1B">
              <w:rPr>
                <w:rFonts w:eastAsia="SimSun"/>
                <w:i/>
                <w:iCs/>
                <w:sz w:val="20"/>
                <w:szCs w:val="20"/>
              </w:rPr>
              <w:t>Real-Time Settlement Point Price</w:t>
            </w:r>
            <w:r w:rsidRPr="00A03B1B">
              <w:rPr>
                <w:rFonts w:eastAsia="SimSun"/>
                <w:iCs/>
                <w:sz w:val="20"/>
                <w:szCs w:val="20"/>
              </w:rPr>
              <w:t xml:space="preserve">—The Real-Time Settlement Point Price at the Resource’s Resource Node Settlement Point </w:t>
            </w:r>
            <w:r w:rsidRPr="00A03B1B">
              <w:rPr>
                <w:rFonts w:eastAsia="SimSun"/>
                <w:i/>
                <w:iCs/>
                <w:sz w:val="20"/>
                <w:szCs w:val="20"/>
              </w:rPr>
              <w:t>p</w:t>
            </w:r>
            <w:r w:rsidRPr="00A03B1B">
              <w:rPr>
                <w:rFonts w:eastAsia="SimSun"/>
                <w:iCs/>
                <w:sz w:val="20"/>
                <w:szCs w:val="20"/>
              </w:rPr>
              <w:t xml:space="preserve"> for the Settlement Interval </w:t>
            </w:r>
            <w:r w:rsidRPr="00A03B1B">
              <w:rPr>
                <w:rFonts w:eastAsia="SimSun"/>
                <w:i/>
                <w:iCs/>
                <w:sz w:val="20"/>
                <w:szCs w:val="20"/>
              </w:rPr>
              <w:t>i</w:t>
            </w:r>
            <w:r w:rsidRPr="00A03B1B">
              <w:rPr>
                <w:rFonts w:eastAsia="SimSun"/>
                <w:iCs/>
                <w:sz w:val="20"/>
                <w:szCs w:val="20"/>
              </w:rPr>
              <w:t>.</w:t>
            </w:r>
          </w:p>
        </w:tc>
      </w:tr>
      <w:tr w:rsidR="00A03B1B" w:rsidRPr="00A03B1B" w14:paraId="10EF3CDD" w14:textId="77777777" w:rsidTr="00B31BB1">
        <w:trPr>
          <w:cantSplit/>
        </w:trPr>
        <w:tc>
          <w:tcPr>
            <w:tcW w:w="881" w:type="pct"/>
            <w:tcBorders>
              <w:top w:val="single" w:sz="6" w:space="0" w:color="auto"/>
              <w:left w:val="single" w:sz="4" w:space="0" w:color="auto"/>
              <w:bottom w:val="single" w:sz="6" w:space="0" w:color="auto"/>
              <w:right w:val="single" w:sz="6" w:space="0" w:color="auto"/>
            </w:tcBorders>
            <w:hideMark/>
          </w:tcPr>
          <w:p w14:paraId="0D1EA8A5" w14:textId="77777777" w:rsidR="00A03B1B" w:rsidRPr="00A03B1B" w:rsidRDefault="00A03B1B" w:rsidP="00A03B1B">
            <w:pPr>
              <w:spacing w:after="60"/>
              <w:rPr>
                <w:rFonts w:eastAsia="SimSun"/>
                <w:iCs/>
                <w:sz w:val="20"/>
                <w:szCs w:val="20"/>
              </w:rPr>
            </w:pPr>
            <w:r w:rsidRPr="00A03B1B">
              <w:rPr>
                <w:rFonts w:eastAsia="SimSun"/>
                <w:iCs/>
                <w:sz w:val="20"/>
                <w:szCs w:val="20"/>
              </w:rPr>
              <w:lastRenderedPageBreak/>
              <w:t xml:space="preserve">RTEOCOST </w:t>
            </w:r>
            <w:r w:rsidRPr="00A03B1B">
              <w:rPr>
                <w:rFonts w:eastAsia="SimSun"/>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6C387DA8" w14:textId="77777777" w:rsidR="00A03B1B" w:rsidRPr="00A03B1B" w:rsidRDefault="00A03B1B" w:rsidP="00A03B1B">
            <w:pPr>
              <w:spacing w:after="60"/>
              <w:jc w:val="center"/>
              <w:rPr>
                <w:rFonts w:eastAsia="SimSun"/>
                <w:iCs/>
                <w:sz w:val="20"/>
                <w:szCs w:val="20"/>
              </w:rPr>
            </w:pPr>
            <w:r w:rsidRPr="00A03B1B">
              <w:rPr>
                <w:rFonts w:eastAsia="SimSun"/>
                <w:iCs/>
                <w:sz w:val="20"/>
                <w:szCs w:val="20"/>
              </w:rPr>
              <w:t>$/MWh</w:t>
            </w:r>
          </w:p>
        </w:tc>
        <w:tc>
          <w:tcPr>
            <w:tcW w:w="3648" w:type="pct"/>
            <w:tcBorders>
              <w:top w:val="single" w:sz="6" w:space="0" w:color="auto"/>
              <w:left w:val="single" w:sz="6" w:space="0" w:color="auto"/>
              <w:bottom w:val="single" w:sz="6" w:space="0" w:color="auto"/>
              <w:right w:val="single" w:sz="4" w:space="0" w:color="auto"/>
            </w:tcBorders>
            <w:hideMark/>
          </w:tcPr>
          <w:p w14:paraId="4E398D51" w14:textId="77777777" w:rsidR="00A03B1B" w:rsidRPr="00A03B1B" w:rsidRDefault="00A03B1B" w:rsidP="00A03B1B">
            <w:pPr>
              <w:spacing w:after="60"/>
              <w:rPr>
                <w:rFonts w:eastAsia="SimSun"/>
                <w:i/>
                <w:iCs/>
                <w:sz w:val="20"/>
                <w:szCs w:val="20"/>
              </w:rPr>
            </w:pPr>
            <w:r w:rsidRPr="00A03B1B">
              <w:rPr>
                <w:rFonts w:eastAsia="SimSun"/>
                <w:i/>
                <w:iCs/>
                <w:sz w:val="20"/>
                <w:szCs w:val="20"/>
              </w:rPr>
              <w:t>Real-Time Energy Offer Curve Cost Cap</w:t>
            </w:r>
            <w:r w:rsidRPr="00A03B1B">
              <w:rPr>
                <w:rFonts w:ascii="Symbol" w:eastAsia="Symbol" w:hAnsi="Symbol" w:cs="Symbol"/>
                <w:sz w:val="20"/>
                <w:szCs w:val="20"/>
              </w:rPr>
              <w:t>¾</w:t>
            </w:r>
            <w:r w:rsidRPr="00A03B1B">
              <w:rPr>
                <w:rFonts w:eastAsia="SimSun"/>
                <w:iCs/>
                <w:sz w:val="20"/>
                <w:szCs w:val="20"/>
              </w:rPr>
              <w:t xml:space="preserve">The Energy Offer Curve Cost Cap for Resource </w:t>
            </w:r>
            <w:r w:rsidRPr="00A03B1B">
              <w:rPr>
                <w:rFonts w:eastAsia="SimSun"/>
                <w:i/>
                <w:iCs/>
                <w:sz w:val="20"/>
                <w:szCs w:val="20"/>
              </w:rPr>
              <w:t>r</w:t>
            </w:r>
            <w:r w:rsidRPr="00A03B1B">
              <w:rPr>
                <w:rFonts w:eastAsia="SimSun"/>
                <w:iCs/>
                <w:sz w:val="20"/>
                <w:szCs w:val="20"/>
              </w:rPr>
              <w:t xml:space="preserve"> represented by QSE </w:t>
            </w:r>
            <w:r w:rsidRPr="00A03B1B">
              <w:rPr>
                <w:rFonts w:eastAsia="SimSun"/>
                <w:i/>
                <w:iCs/>
                <w:sz w:val="20"/>
                <w:szCs w:val="20"/>
              </w:rPr>
              <w:t>q</w:t>
            </w:r>
            <w:r w:rsidRPr="00A03B1B">
              <w:rPr>
                <w:rFonts w:eastAsia="SimSun"/>
                <w:iCs/>
                <w:sz w:val="20"/>
                <w:szCs w:val="20"/>
              </w:rPr>
              <w:t xml:space="preserve">, for the Resource’s generation above the LSL for the Settlement Interval </w:t>
            </w:r>
            <w:r w:rsidRPr="00A03B1B">
              <w:rPr>
                <w:rFonts w:eastAsia="SimSun"/>
                <w:i/>
                <w:iCs/>
                <w:sz w:val="20"/>
                <w:szCs w:val="20"/>
              </w:rPr>
              <w:t xml:space="preserve">i. </w:t>
            </w:r>
            <w:r w:rsidRPr="00A03B1B">
              <w:rPr>
                <w:rFonts w:eastAsia="SimSun"/>
                <w:iCs/>
                <w:sz w:val="20"/>
                <w:szCs w:val="20"/>
              </w:rPr>
              <w:t xml:space="preserve"> See</w:t>
            </w:r>
            <w:r w:rsidRPr="00A03B1B">
              <w:rPr>
                <w:rFonts w:eastAsia="SimSun"/>
                <w:b/>
                <w:iCs/>
                <w:sz w:val="20"/>
                <w:szCs w:val="20"/>
              </w:rPr>
              <w:t xml:space="preserve"> </w:t>
            </w:r>
            <w:r w:rsidRPr="00A03B1B">
              <w:rPr>
                <w:rFonts w:eastAsia="SimSun"/>
                <w:iCs/>
                <w:sz w:val="20"/>
                <w:szCs w:val="20"/>
              </w:rPr>
              <w:t xml:space="preserve">Section 4.4.9.3.3.  Where for a Combined Cycle Train, the Resource </w:t>
            </w:r>
            <w:r w:rsidRPr="00A03B1B">
              <w:rPr>
                <w:rFonts w:eastAsia="SimSun"/>
                <w:i/>
                <w:iCs/>
                <w:sz w:val="20"/>
                <w:szCs w:val="20"/>
              </w:rPr>
              <w:t xml:space="preserve">r </w:t>
            </w:r>
            <w:r w:rsidRPr="00A03B1B">
              <w:rPr>
                <w:rFonts w:eastAsia="SimSun"/>
                <w:iCs/>
                <w:sz w:val="20"/>
                <w:szCs w:val="20"/>
              </w:rPr>
              <w:t>is the Combined Cycle Train.</w:t>
            </w:r>
          </w:p>
        </w:tc>
      </w:tr>
      <w:tr w:rsidR="00A03B1B" w:rsidRPr="00A03B1B" w14:paraId="443F00AF" w14:textId="77777777" w:rsidTr="00B31BB1">
        <w:trPr>
          <w:cantSplit/>
        </w:trPr>
        <w:tc>
          <w:tcPr>
            <w:tcW w:w="881" w:type="pct"/>
            <w:tcBorders>
              <w:top w:val="single" w:sz="6" w:space="0" w:color="auto"/>
              <w:left w:val="single" w:sz="4" w:space="0" w:color="auto"/>
              <w:bottom w:val="single" w:sz="6" w:space="0" w:color="auto"/>
              <w:right w:val="single" w:sz="6" w:space="0" w:color="auto"/>
            </w:tcBorders>
            <w:hideMark/>
          </w:tcPr>
          <w:p w14:paraId="44FE94FF"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RTMG </w:t>
            </w:r>
            <w:r w:rsidRPr="00A03B1B">
              <w:rPr>
                <w:rFonts w:eastAsia="SimSun"/>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75A6C2A4" w14:textId="77777777" w:rsidR="00A03B1B" w:rsidRPr="00A03B1B" w:rsidRDefault="00A03B1B" w:rsidP="00A03B1B">
            <w:pPr>
              <w:spacing w:after="60"/>
              <w:jc w:val="center"/>
              <w:rPr>
                <w:rFonts w:eastAsia="SimSun"/>
                <w:iCs/>
                <w:sz w:val="20"/>
                <w:szCs w:val="20"/>
              </w:rPr>
            </w:pPr>
            <w:r w:rsidRPr="00A03B1B">
              <w:rPr>
                <w:rFonts w:eastAsia="SimSun"/>
                <w:iCs/>
                <w:sz w:val="20"/>
                <w:szCs w:val="20"/>
              </w:rPr>
              <w:t>MWh</w:t>
            </w:r>
          </w:p>
        </w:tc>
        <w:tc>
          <w:tcPr>
            <w:tcW w:w="3648" w:type="pct"/>
            <w:tcBorders>
              <w:top w:val="single" w:sz="6" w:space="0" w:color="auto"/>
              <w:left w:val="single" w:sz="6" w:space="0" w:color="auto"/>
              <w:bottom w:val="single" w:sz="6" w:space="0" w:color="auto"/>
              <w:right w:val="single" w:sz="4" w:space="0" w:color="auto"/>
            </w:tcBorders>
            <w:hideMark/>
          </w:tcPr>
          <w:p w14:paraId="1985FCC6" w14:textId="77777777" w:rsidR="00A03B1B" w:rsidRPr="00A03B1B" w:rsidRDefault="00A03B1B" w:rsidP="00A03B1B">
            <w:pPr>
              <w:spacing w:after="60"/>
              <w:rPr>
                <w:rFonts w:eastAsia="SimSun"/>
                <w:iCs/>
                <w:sz w:val="20"/>
                <w:szCs w:val="20"/>
              </w:rPr>
            </w:pPr>
            <w:r w:rsidRPr="00A03B1B">
              <w:rPr>
                <w:rFonts w:eastAsia="SimSun"/>
                <w:i/>
                <w:iCs/>
                <w:sz w:val="20"/>
                <w:szCs w:val="20"/>
              </w:rPr>
              <w:t>Real-Time Metered Generation</w:t>
            </w:r>
            <w:r w:rsidRPr="00A03B1B">
              <w:rPr>
                <w:rFonts w:eastAsia="SimSun"/>
                <w:iCs/>
                <w:sz w:val="20"/>
                <w:szCs w:val="20"/>
              </w:rPr>
              <w:t xml:space="preserve">—The metered generation of Resource </w:t>
            </w:r>
            <w:r w:rsidRPr="00A03B1B">
              <w:rPr>
                <w:rFonts w:eastAsia="SimSun"/>
                <w:i/>
                <w:iCs/>
                <w:sz w:val="20"/>
                <w:szCs w:val="20"/>
              </w:rPr>
              <w:t>r</w:t>
            </w:r>
            <w:r w:rsidRPr="00A03B1B">
              <w:rPr>
                <w:rFonts w:eastAsia="SimSun"/>
                <w:iCs/>
                <w:sz w:val="20"/>
                <w:szCs w:val="20"/>
              </w:rPr>
              <w:t xml:space="preserve"> represented by QSE </w:t>
            </w:r>
            <w:r w:rsidRPr="00A03B1B">
              <w:rPr>
                <w:rFonts w:eastAsia="SimSun"/>
                <w:i/>
                <w:iCs/>
                <w:sz w:val="20"/>
                <w:szCs w:val="20"/>
              </w:rPr>
              <w:t>q</w:t>
            </w:r>
            <w:r w:rsidRPr="00A03B1B">
              <w:rPr>
                <w:rFonts w:eastAsia="SimSun"/>
                <w:iCs/>
                <w:sz w:val="20"/>
                <w:szCs w:val="20"/>
              </w:rPr>
              <w:t xml:space="preserve"> for the Settlement Interval </w:t>
            </w:r>
            <w:r w:rsidRPr="00A03B1B">
              <w:rPr>
                <w:rFonts w:eastAsia="SimSun"/>
                <w:i/>
                <w:iCs/>
                <w:sz w:val="20"/>
                <w:szCs w:val="20"/>
              </w:rPr>
              <w:t>i</w:t>
            </w:r>
            <w:r w:rsidRPr="00A03B1B">
              <w:rPr>
                <w:rFonts w:eastAsia="SimSun"/>
                <w:iCs/>
                <w:sz w:val="20"/>
                <w:szCs w:val="20"/>
              </w:rPr>
              <w:t xml:space="preserve">.  Where for a Combined Cycle Train, the Resource </w:t>
            </w:r>
            <w:r w:rsidRPr="00A03B1B">
              <w:rPr>
                <w:rFonts w:eastAsia="SimSun"/>
                <w:i/>
                <w:iCs/>
                <w:sz w:val="20"/>
                <w:szCs w:val="20"/>
              </w:rPr>
              <w:t xml:space="preserve">r </w:t>
            </w:r>
            <w:r w:rsidRPr="00A03B1B">
              <w:rPr>
                <w:rFonts w:eastAsia="SimSun"/>
                <w:iCs/>
                <w:sz w:val="20"/>
                <w:szCs w:val="20"/>
              </w:rPr>
              <w:t>is the Combined Cycle Train.</w:t>
            </w:r>
          </w:p>
        </w:tc>
      </w:tr>
      <w:tr w:rsidR="00A03B1B" w:rsidRPr="00A03B1B" w14:paraId="44131EDB" w14:textId="77777777" w:rsidTr="00B31BB1">
        <w:trPr>
          <w:cantSplit/>
        </w:trPr>
        <w:tc>
          <w:tcPr>
            <w:tcW w:w="5000" w:type="pct"/>
            <w:gridSpan w:val="3"/>
            <w:tcBorders>
              <w:top w:val="single" w:sz="6" w:space="0" w:color="auto"/>
              <w:left w:val="single" w:sz="4" w:space="0" w:color="auto"/>
              <w:bottom w:val="single" w:sz="6"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8"/>
            </w:tblGrid>
            <w:tr w:rsidR="00A03B1B" w:rsidRPr="00A03B1B" w14:paraId="6632475D" w14:textId="77777777" w:rsidTr="00B31BB1">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00A21BA" w14:textId="77777777" w:rsidR="00A03B1B" w:rsidRPr="00A03B1B" w:rsidRDefault="00A03B1B" w:rsidP="00A03B1B">
                  <w:pPr>
                    <w:spacing w:before="120" w:after="240"/>
                    <w:rPr>
                      <w:b/>
                      <w:i/>
                      <w:szCs w:val="20"/>
                    </w:rPr>
                  </w:pPr>
                  <w:r w:rsidRPr="00A03B1B">
                    <w:rPr>
                      <w:b/>
                      <w:i/>
                      <w:szCs w:val="20"/>
                    </w:rPr>
                    <w:t>[NPRR1140:  Insert the variable “</w:t>
                  </w:r>
                  <w:r w:rsidRPr="00A03B1B">
                    <w:rPr>
                      <w:b/>
                      <w:bCs/>
                      <w:i/>
                      <w:iCs/>
                      <w:szCs w:val="20"/>
                    </w:rPr>
                    <w:t xml:space="preserve">RUCFCA </w:t>
                  </w:r>
                  <w:r w:rsidRPr="00A03B1B">
                    <w:rPr>
                      <w:b/>
                      <w:bCs/>
                      <w:i/>
                      <w:iCs/>
                      <w:szCs w:val="20"/>
                      <w:vertAlign w:val="subscript"/>
                    </w:rPr>
                    <w:t>q, r, i</w:t>
                  </w:r>
                  <w:r w:rsidRPr="00A03B1B">
                    <w:rPr>
                      <w:b/>
                      <w:i/>
                      <w:szCs w:val="20"/>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38"/>
                    <w:gridCol w:w="839"/>
                    <w:gridCol w:w="6495"/>
                  </w:tblGrid>
                  <w:tr w:rsidR="00A03B1B" w:rsidRPr="00A03B1B" w14:paraId="7F226B2B" w14:textId="77777777" w:rsidTr="00B31BB1">
                    <w:trPr>
                      <w:cantSplit/>
                      <w:tblHeader/>
                    </w:trPr>
                    <w:tc>
                      <w:tcPr>
                        <w:tcW w:w="876" w:type="pct"/>
                        <w:tcBorders>
                          <w:top w:val="single" w:sz="4" w:space="0" w:color="auto"/>
                          <w:left w:val="single" w:sz="4" w:space="0" w:color="auto"/>
                          <w:bottom w:val="single" w:sz="4" w:space="0" w:color="auto"/>
                          <w:right w:val="single" w:sz="6" w:space="0" w:color="auto"/>
                        </w:tcBorders>
                        <w:hideMark/>
                      </w:tcPr>
                      <w:p w14:paraId="5FBCA27A" w14:textId="77777777" w:rsidR="00A03B1B" w:rsidRPr="00A03B1B" w:rsidRDefault="00A03B1B" w:rsidP="00A03B1B">
                        <w:pPr>
                          <w:spacing w:after="60"/>
                          <w:rPr>
                            <w:iCs/>
                            <w:sz w:val="20"/>
                            <w:szCs w:val="16"/>
                          </w:rPr>
                        </w:pPr>
                        <w:r w:rsidRPr="00A03B1B">
                          <w:rPr>
                            <w:sz w:val="20"/>
                            <w:szCs w:val="16"/>
                          </w:rPr>
                          <w:t xml:space="preserve">RUCFCA </w:t>
                        </w:r>
                        <w:r w:rsidRPr="00A03B1B">
                          <w:rPr>
                            <w:i/>
                            <w:sz w:val="20"/>
                            <w:szCs w:val="16"/>
                            <w:vertAlign w:val="subscript"/>
                          </w:rPr>
                          <w:t>q, r, i</w:t>
                        </w:r>
                      </w:p>
                    </w:tc>
                    <w:tc>
                      <w:tcPr>
                        <w:tcW w:w="455" w:type="pct"/>
                        <w:tcBorders>
                          <w:top w:val="single" w:sz="4" w:space="0" w:color="auto"/>
                          <w:left w:val="single" w:sz="6" w:space="0" w:color="auto"/>
                          <w:bottom w:val="single" w:sz="4" w:space="0" w:color="auto"/>
                          <w:right w:val="single" w:sz="6" w:space="0" w:color="auto"/>
                        </w:tcBorders>
                        <w:hideMark/>
                      </w:tcPr>
                      <w:p w14:paraId="62B20E37" w14:textId="77777777" w:rsidR="00A03B1B" w:rsidRPr="00A03B1B" w:rsidRDefault="00A03B1B" w:rsidP="00A03B1B">
                        <w:pPr>
                          <w:spacing w:after="60"/>
                          <w:rPr>
                            <w:iCs/>
                            <w:sz w:val="20"/>
                            <w:szCs w:val="20"/>
                          </w:rPr>
                        </w:pPr>
                        <w:r w:rsidRPr="00A03B1B">
                          <w:rPr>
                            <w:sz w:val="20"/>
                            <w:szCs w:val="16"/>
                          </w:rPr>
                          <w:t>$/MWh</w:t>
                        </w:r>
                      </w:p>
                    </w:tc>
                    <w:tc>
                      <w:tcPr>
                        <w:tcW w:w="3669" w:type="pct"/>
                        <w:tcBorders>
                          <w:top w:val="single" w:sz="4" w:space="0" w:color="auto"/>
                          <w:left w:val="single" w:sz="6" w:space="0" w:color="auto"/>
                          <w:bottom w:val="single" w:sz="4" w:space="0" w:color="auto"/>
                          <w:right w:val="single" w:sz="4" w:space="0" w:color="auto"/>
                        </w:tcBorders>
                        <w:hideMark/>
                      </w:tcPr>
                      <w:p w14:paraId="63D84366" w14:textId="77777777" w:rsidR="00A03B1B" w:rsidRPr="00A03B1B" w:rsidRDefault="00A03B1B" w:rsidP="00A03B1B">
                        <w:pPr>
                          <w:spacing w:after="60"/>
                          <w:rPr>
                            <w:rFonts w:eastAsia="SimSun"/>
                            <w:iCs/>
                            <w:sz w:val="20"/>
                            <w:szCs w:val="20"/>
                          </w:rPr>
                        </w:pPr>
                        <w:r w:rsidRPr="00A03B1B">
                          <w:rPr>
                            <w:rFonts w:eastAsia="SimSun"/>
                            <w:i/>
                            <w:sz w:val="20"/>
                            <w:szCs w:val="20"/>
                          </w:rPr>
                          <w:t>Reliability Unit Commitment Fuel Cost Adder</w:t>
                        </w:r>
                        <w:r w:rsidRPr="00A03B1B">
                          <w:rPr>
                            <w:rFonts w:eastAsia="SimSun"/>
                            <w:iCs/>
                            <w:sz w:val="20"/>
                            <w:szCs w:val="20"/>
                          </w:rPr>
                          <w:t xml:space="preserve">—For a QSE that has been granted a fuel dispute per Section 9.14.7, Disputes for RUC Make-Whole Payment for Fuel Costs, the fuel cost adder is calculated as the volume-weighted average actual fuel price times the output-level average heat rate for Resource </w:t>
                        </w:r>
                        <w:r w:rsidRPr="00A03B1B">
                          <w:rPr>
                            <w:rFonts w:eastAsia="SimSun"/>
                            <w:i/>
                            <w:iCs/>
                            <w:sz w:val="20"/>
                            <w:szCs w:val="20"/>
                          </w:rPr>
                          <w:t xml:space="preserve">r </w:t>
                        </w:r>
                        <w:r w:rsidRPr="00A03B1B">
                          <w:rPr>
                            <w:rFonts w:eastAsia="SimSun"/>
                            <w:iCs/>
                            <w:sz w:val="20"/>
                            <w:szCs w:val="20"/>
                          </w:rPr>
                          <w:t xml:space="preserve">represented by QSE </w:t>
                        </w:r>
                        <w:r w:rsidRPr="00A03B1B">
                          <w:rPr>
                            <w:rFonts w:eastAsia="SimSun"/>
                            <w:i/>
                            <w:iCs/>
                            <w:sz w:val="20"/>
                            <w:szCs w:val="20"/>
                          </w:rPr>
                          <w:t>q</w:t>
                        </w:r>
                        <w:r w:rsidRPr="00A03B1B">
                          <w:rPr>
                            <w:rFonts w:eastAsia="SimSun"/>
                            <w:iCs/>
                            <w:sz w:val="20"/>
                            <w:szCs w:val="20"/>
                          </w:rPr>
                          <w:t xml:space="preserve">, for the Resource’s generation above LSL, for the Settlement Interval </w:t>
                        </w:r>
                        <w:r w:rsidRPr="00A03B1B">
                          <w:rPr>
                            <w:rFonts w:eastAsia="SimSun"/>
                            <w:i/>
                            <w:sz w:val="20"/>
                            <w:szCs w:val="20"/>
                          </w:rPr>
                          <w:t>i</w:t>
                        </w:r>
                        <w:r w:rsidRPr="00A03B1B">
                          <w:rPr>
                            <w:rFonts w:eastAsia="SimSun"/>
                            <w:iCs/>
                            <w:sz w:val="20"/>
                            <w:szCs w:val="20"/>
                          </w:rPr>
                          <w:t>, minus the RTEOCOST.</w:t>
                        </w:r>
                        <w:r w:rsidRPr="00A03B1B">
                          <w:rPr>
                            <w:rFonts w:eastAsia="SimSun"/>
                            <w:i/>
                            <w:iCs/>
                            <w:sz w:val="20"/>
                            <w:szCs w:val="20"/>
                          </w:rPr>
                          <w:t xml:space="preserve">  </w:t>
                        </w:r>
                        <w:r w:rsidRPr="00A03B1B">
                          <w:rPr>
                            <w:rFonts w:eastAsia="SimSun"/>
                            <w:iCs/>
                            <w:sz w:val="20"/>
                            <w:szCs w:val="20"/>
                          </w:rPr>
                          <w:t xml:space="preserve">When one or more Combined Cycle Generation Resources are committed by RUC, RUCFCA is calculated for the Combined Cycle Train for all RUC-Committed Combined Cycle Generation Resources. </w:t>
                        </w:r>
                      </w:p>
                      <w:p w14:paraId="7A9E7DB6"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The average heat rate for the Resource is the Average Heat Rate at the output level at Settlement Interval </w:t>
                        </w:r>
                        <w:r w:rsidRPr="00A03B1B">
                          <w:rPr>
                            <w:rFonts w:eastAsia="SimSun"/>
                            <w:i/>
                            <w:sz w:val="20"/>
                            <w:szCs w:val="20"/>
                          </w:rPr>
                          <w:t>i</w:t>
                        </w:r>
                        <w:r w:rsidRPr="00A03B1B">
                          <w:rPr>
                            <w:rFonts w:eastAsia="SimSun"/>
                            <w:iCs/>
                            <w:sz w:val="20"/>
                            <w:szCs w:val="20"/>
                          </w:rPr>
                          <w:t xml:space="preserve">, resulting from the input-output coefficients submitted with verifiable costs, if available, otherwise the heat rate value defined in Section 4.4.9.3.3.  </w:t>
                        </w:r>
                      </w:p>
                      <w:p w14:paraId="2D49B145" w14:textId="77777777" w:rsidR="00A03B1B" w:rsidRPr="00A03B1B" w:rsidRDefault="00A03B1B" w:rsidP="00A03B1B">
                        <w:pPr>
                          <w:spacing w:after="60"/>
                          <w:rPr>
                            <w:iCs/>
                            <w:sz w:val="20"/>
                            <w:szCs w:val="20"/>
                          </w:rPr>
                        </w:pPr>
                        <w:r w:rsidRPr="00A03B1B">
                          <w:rPr>
                            <w:sz w:val="20"/>
                            <w:szCs w:val="20"/>
                          </w:rPr>
                          <w:t>The volume-weighted average actual fuel price must be proven by the QSE by submitting a dispute per Section 9.14.7.</w:t>
                        </w:r>
                        <w:r w:rsidRPr="00A03B1B">
                          <w:rPr>
                            <w:szCs w:val="20"/>
                          </w:rPr>
                          <w:t xml:space="preserve">  </w:t>
                        </w:r>
                      </w:p>
                    </w:tc>
                  </w:tr>
                </w:tbl>
                <w:p w14:paraId="66765F48" w14:textId="77777777" w:rsidR="00A03B1B" w:rsidRPr="00A03B1B" w:rsidRDefault="00A03B1B" w:rsidP="00A03B1B">
                  <w:pPr>
                    <w:tabs>
                      <w:tab w:val="left" w:pos="2340"/>
                      <w:tab w:val="left" w:pos="3420"/>
                    </w:tabs>
                    <w:spacing w:after="240"/>
                    <w:rPr>
                      <w:b/>
                      <w:bCs/>
                      <w:szCs w:val="20"/>
                    </w:rPr>
                  </w:pPr>
                </w:p>
              </w:tc>
            </w:tr>
          </w:tbl>
          <w:p w14:paraId="31E89E71" w14:textId="77777777" w:rsidR="00A03B1B" w:rsidRPr="00A03B1B" w:rsidRDefault="00A03B1B" w:rsidP="00A03B1B">
            <w:pPr>
              <w:spacing w:after="60"/>
              <w:rPr>
                <w:rFonts w:eastAsia="SimSun"/>
                <w:i/>
                <w:iCs/>
                <w:sz w:val="20"/>
                <w:szCs w:val="20"/>
              </w:rPr>
            </w:pPr>
          </w:p>
        </w:tc>
      </w:tr>
      <w:tr w:rsidR="00A03B1B" w:rsidRPr="00A03B1B" w14:paraId="0FE749E0" w14:textId="77777777" w:rsidTr="00B31BB1">
        <w:trPr>
          <w:cantSplit/>
        </w:trPr>
        <w:tc>
          <w:tcPr>
            <w:tcW w:w="881" w:type="pct"/>
            <w:tcBorders>
              <w:top w:val="single" w:sz="6" w:space="0" w:color="auto"/>
              <w:left w:val="single" w:sz="4" w:space="0" w:color="auto"/>
              <w:bottom w:val="single" w:sz="6" w:space="0" w:color="auto"/>
              <w:right w:val="single" w:sz="6" w:space="0" w:color="auto"/>
            </w:tcBorders>
            <w:hideMark/>
          </w:tcPr>
          <w:p w14:paraId="2C938E2D"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LSL </w:t>
            </w:r>
            <w:r w:rsidRPr="00A03B1B">
              <w:rPr>
                <w:rFonts w:eastAsia="SimSun"/>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33C22D4A" w14:textId="77777777" w:rsidR="00A03B1B" w:rsidRPr="00A03B1B" w:rsidRDefault="00A03B1B" w:rsidP="00A03B1B">
            <w:pPr>
              <w:spacing w:after="60"/>
              <w:jc w:val="center"/>
              <w:rPr>
                <w:rFonts w:eastAsia="SimSun"/>
                <w:iCs/>
                <w:sz w:val="20"/>
                <w:szCs w:val="20"/>
              </w:rPr>
            </w:pPr>
            <w:r w:rsidRPr="00A03B1B">
              <w:rPr>
                <w:rFonts w:eastAsia="SimSun"/>
                <w:iCs/>
                <w:sz w:val="20"/>
                <w:szCs w:val="20"/>
              </w:rPr>
              <w:t>MW</w:t>
            </w:r>
          </w:p>
        </w:tc>
        <w:tc>
          <w:tcPr>
            <w:tcW w:w="3648" w:type="pct"/>
            <w:tcBorders>
              <w:top w:val="single" w:sz="6" w:space="0" w:color="auto"/>
              <w:left w:val="single" w:sz="6" w:space="0" w:color="auto"/>
              <w:bottom w:val="single" w:sz="6" w:space="0" w:color="auto"/>
              <w:right w:val="single" w:sz="4" w:space="0" w:color="auto"/>
            </w:tcBorders>
            <w:hideMark/>
          </w:tcPr>
          <w:p w14:paraId="3B503AA9" w14:textId="77777777" w:rsidR="00A03B1B" w:rsidRPr="00A03B1B" w:rsidRDefault="00A03B1B" w:rsidP="00A03B1B">
            <w:pPr>
              <w:spacing w:after="60"/>
              <w:rPr>
                <w:rFonts w:eastAsia="SimSun"/>
                <w:iCs/>
                <w:sz w:val="20"/>
                <w:szCs w:val="20"/>
              </w:rPr>
            </w:pPr>
            <w:r w:rsidRPr="00A03B1B">
              <w:rPr>
                <w:rFonts w:eastAsia="SimSun"/>
                <w:i/>
                <w:iCs/>
                <w:sz w:val="20"/>
                <w:szCs w:val="20"/>
              </w:rPr>
              <w:t>Low Sustained Limit</w:t>
            </w:r>
            <w:r w:rsidRPr="00A03B1B">
              <w:rPr>
                <w:rFonts w:eastAsia="SimSun"/>
                <w:iCs/>
                <w:sz w:val="20"/>
                <w:szCs w:val="20"/>
              </w:rPr>
              <w:t xml:space="preserve">—The LSL of Generation Resource </w:t>
            </w:r>
            <w:r w:rsidRPr="00A03B1B">
              <w:rPr>
                <w:rFonts w:eastAsia="SimSun"/>
                <w:i/>
                <w:iCs/>
                <w:sz w:val="20"/>
                <w:szCs w:val="20"/>
              </w:rPr>
              <w:t>r</w:t>
            </w:r>
            <w:r w:rsidRPr="00A03B1B">
              <w:rPr>
                <w:rFonts w:eastAsia="SimSun"/>
                <w:iCs/>
                <w:sz w:val="20"/>
                <w:szCs w:val="20"/>
              </w:rPr>
              <w:t xml:space="preserve"> represented by QSE </w:t>
            </w:r>
            <w:r w:rsidRPr="00A03B1B">
              <w:rPr>
                <w:rFonts w:eastAsia="SimSun"/>
                <w:i/>
                <w:iCs/>
                <w:sz w:val="20"/>
                <w:szCs w:val="20"/>
              </w:rPr>
              <w:t>q</w:t>
            </w:r>
            <w:r w:rsidRPr="00A03B1B">
              <w:rPr>
                <w:rFonts w:eastAsia="SimSun"/>
                <w:iCs/>
                <w:sz w:val="20"/>
                <w:szCs w:val="20"/>
              </w:rPr>
              <w:t xml:space="preserve"> for the hour that includes the Settlement Interval </w:t>
            </w:r>
            <w:r w:rsidRPr="00A03B1B">
              <w:rPr>
                <w:rFonts w:eastAsia="SimSun"/>
                <w:i/>
                <w:iCs/>
                <w:sz w:val="20"/>
                <w:szCs w:val="20"/>
              </w:rPr>
              <w:t>i</w:t>
            </w:r>
            <w:r w:rsidRPr="00A03B1B">
              <w:rPr>
                <w:rFonts w:eastAsia="SimSun"/>
                <w:iCs/>
                <w:sz w:val="20"/>
                <w:szCs w:val="20"/>
              </w:rPr>
              <w:t xml:space="preserve">, as submitted in the COP.  Where for a Combined Cycle Train, the Resource </w:t>
            </w:r>
            <w:r w:rsidRPr="00A03B1B">
              <w:rPr>
                <w:rFonts w:eastAsia="SimSun"/>
                <w:i/>
                <w:iCs/>
                <w:sz w:val="20"/>
                <w:szCs w:val="20"/>
              </w:rPr>
              <w:t xml:space="preserve">r </w:t>
            </w:r>
            <w:r w:rsidRPr="00A03B1B">
              <w:rPr>
                <w:rFonts w:eastAsia="SimSun"/>
                <w:iCs/>
                <w:sz w:val="20"/>
                <w:szCs w:val="20"/>
              </w:rPr>
              <w:t xml:space="preserve">is a Combined Cycle Generation Resource within the Combined Cycle Train.  </w:t>
            </w:r>
          </w:p>
        </w:tc>
      </w:tr>
      <w:tr w:rsidR="00A03B1B" w:rsidRPr="00A03B1B" w14:paraId="79478914" w14:textId="77777777" w:rsidTr="00B31BB1">
        <w:trPr>
          <w:cantSplit/>
        </w:trPr>
        <w:tc>
          <w:tcPr>
            <w:tcW w:w="881" w:type="pct"/>
            <w:tcBorders>
              <w:top w:val="single" w:sz="6" w:space="0" w:color="auto"/>
              <w:left w:val="single" w:sz="4" w:space="0" w:color="auto"/>
              <w:bottom w:val="single" w:sz="6" w:space="0" w:color="auto"/>
              <w:right w:val="single" w:sz="6" w:space="0" w:color="auto"/>
            </w:tcBorders>
          </w:tcPr>
          <w:p w14:paraId="3709E01B" w14:textId="77777777" w:rsidR="00A03B1B" w:rsidRPr="00A03B1B" w:rsidRDefault="00A03B1B" w:rsidP="00A03B1B">
            <w:pPr>
              <w:spacing w:after="60"/>
              <w:rPr>
                <w:rFonts w:eastAsia="SimSun"/>
                <w:iCs/>
                <w:sz w:val="20"/>
                <w:szCs w:val="20"/>
              </w:rPr>
            </w:pPr>
            <w:r w:rsidRPr="00A03B1B">
              <w:rPr>
                <w:rFonts w:eastAsia="SimSun"/>
                <w:sz w:val="20"/>
                <w:szCs w:val="20"/>
              </w:rPr>
              <w:t xml:space="preserve">RTASREV </w:t>
            </w:r>
            <w:r w:rsidRPr="00A03B1B">
              <w:rPr>
                <w:rFonts w:eastAsia="SimSun"/>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10E73B76" w14:textId="77777777" w:rsidR="00A03B1B" w:rsidRPr="00A03B1B" w:rsidRDefault="00A03B1B" w:rsidP="00A03B1B">
            <w:pPr>
              <w:spacing w:after="60"/>
              <w:jc w:val="center"/>
              <w:rPr>
                <w:rFonts w:eastAsia="SimSun"/>
                <w:iCs/>
                <w:sz w:val="20"/>
                <w:szCs w:val="20"/>
              </w:rPr>
            </w:pPr>
            <w:r w:rsidRPr="00A03B1B">
              <w:rPr>
                <w:rFonts w:eastAsia="SimSun"/>
                <w:sz w:val="20"/>
                <w:szCs w:val="20"/>
              </w:rPr>
              <w:t>$</w:t>
            </w:r>
          </w:p>
        </w:tc>
        <w:tc>
          <w:tcPr>
            <w:tcW w:w="3648" w:type="pct"/>
            <w:tcBorders>
              <w:top w:val="single" w:sz="6" w:space="0" w:color="auto"/>
              <w:left w:val="single" w:sz="6" w:space="0" w:color="auto"/>
              <w:bottom w:val="single" w:sz="6" w:space="0" w:color="auto"/>
              <w:right w:val="single" w:sz="4" w:space="0" w:color="auto"/>
            </w:tcBorders>
          </w:tcPr>
          <w:p w14:paraId="11E0D491" w14:textId="77777777" w:rsidR="00A03B1B" w:rsidRPr="00A03B1B" w:rsidRDefault="00A03B1B" w:rsidP="00A03B1B">
            <w:pPr>
              <w:spacing w:after="60"/>
              <w:rPr>
                <w:rFonts w:eastAsia="SimSun"/>
                <w:i/>
                <w:iCs/>
                <w:sz w:val="20"/>
                <w:szCs w:val="20"/>
              </w:rPr>
            </w:pPr>
            <w:r w:rsidRPr="00A03B1B">
              <w:rPr>
                <w:rFonts w:eastAsia="SimSun"/>
                <w:i/>
                <w:sz w:val="20"/>
                <w:szCs w:val="20"/>
              </w:rPr>
              <w:t>Real-Time Ancillary Service Revenue</w:t>
            </w:r>
            <w:r w:rsidRPr="00A03B1B">
              <w:rPr>
                <w:rFonts w:eastAsia="SimSun"/>
                <w:sz w:val="20"/>
                <w:szCs w:val="20"/>
              </w:rPr>
              <w:t xml:space="preserve">—The total Real-Time Ancillary Service revenue for QSE </w:t>
            </w:r>
            <w:r w:rsidRPr="00A03B1B">
              <w:rPr>
                <w:rFonts w:eastAsia="SimSun"/>
                <w:i/>
                <w:sz w:val="20"/>
                <w:szCs w:val="20"/>
              </w:rPr>
              <w:t>q</w:t>
            </w:r>
            <w:r w:rsidRPr="00A03B1B">
              <w:rPr>
                <w:rFonts w:eastAsia="SimSun"/>
                <w:sz w:val="20"/>
                <w:szCs w:val="20"/>
              </w:rPr>
              <w:t xml:space="preserve"> calculated for Resource </w:t>
            </w:r>
            <w:r w:rsidRPr="00A03B1B">
              <w:rPr>
                <w:rFonts w:eastAsia="SimSun"/>
                <w:i/>
                <w:sz w:val="20"/>
                <w:szCs w:val="20"/>
              </w:rPr>
              <w:t>r</w:t>
            </w:r>
            <w:r w:rsidRPr="00A03B1B">
              <w:rPr>
                <w:rFonts w:eastAsia="SimSun"/>
                <w:sz w:val="20"/>
                <w:szCs w:val="20"/>
              </w:rPr>
              <w:t xml:space="preserve"> for the 15-minute Settlement Interval </w:t>
            </w:r>
            <w:r w:rsidRPr="00A03B1B">
              <w:rPr>
                <w:rFonts w:eastAsia="SimSun"/>
                <w:i/>
                <w:sz w:val="20"/>
                <w:szCs w:val="20"/>
              </w:rPr>
              <w:t>i</w:t>
            </w:r>
            <w:r w:rsidRPr="00A03B1B">
              <w:rPr>
                <w:rFonts w:eastAsia="SimSun"/>
                <w:sz w:val="20"/>
                <w:szCs w:val="20"/>
              </w:rPr>
              <w:t xml:space="preserve">.  Where for a Combined Cycle Train, the Resource </w:t>
            </w:r>
            <w:r w:rsidRPr="00A03B1B">
              <w:rPr>
                <w:rFonts w:eastAsia="SimSun"/>
                <w:i/>
                <w:sz w:val="20"/>
                <w:szCs w:val="20"/>
              </w:rPr>
              <w:t>r</w:t>
            </w:r>
            <w:r w:rsidRPr="00A03B1B">
              <w:rPr>
                <w:rFonts w:eastAsia="SimSun"/>
                <w:sz w:val="20"/>
                <w:szCs w:val="20"/>
              </w:rPr>
              <w:t xml:space="preserve"> is the Combined Cycle Train.</w:t>
            </w:r>
          </w:p>
        </w:tc>
      </w:tr>
      <w:tr w:rsidR="00A03B1B" w:rsidRPr="00A03B1B" w14:paraId="4F37A073" w14:textId="77777777" w:rsidTr="00B31BB1">
        <w:trPr>
          <w:cantSplit/>
        </w:trPr>
        <w:tc>
          <w:tcPr>
            <w:tcW w:w="881" w:type="pct"/>
            <w:tcBorders>
              <w:top w:val="single" w:sz="6" w:space="0" w:color="auto"/>
              <w:left w:val="single" w:sz="4" w:space="0" w:color="auto"/>
              <w:bottom w:val="single" w:sz="6" w:space="0" w:color="auto"/>
              <w:right w:val="single" w:sz="6" w:space="0" w:color="auto"/>
            </w:tcBorders>
          </w:tcPr>
          <w:p w14:paraId="4862AC44" w14:textId="77777777" w:rsidR="00A03B1B" w:rsidRPr="00A03B1B" w:rsidRDefault="00A03B1B" w:rsidP="00A03B1B">
            <w:pPr>
              <w:spacing w:after="60"/>
              <w:rPr>
                <w:rFonts w:eastAsia="SimSun"/>
                <w:iCs/>
                <w:sz w:val="20"/>
                <w:szCs w:val="20"/>
              </w:rPr>
            </w:pPr>
            <w:r w:rsidRPr="00A03B1B">
              <w:rPr>
                <w:rFonts w:eastAsia="SimSun"/>
                <w:sz w:val="20"/>
                <w:szCs w:val="20"/>
              </w:rPr>
              <w:t xml:space="preserve">RTRUREV </w:t>
            </w:r>
            <w:r w:rsidRPr="00A03B1B">
              <w:rPr>
                <w:rFonts w:eastAsia="SimSun"/>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0C778B0B" w14:textId="77777777" w:rsidR="00A03B1B" w:rsidRPr="00A03B1B" w:rsidRDefault="00A03B1B" w:rsidP="00A03B1B">
            <w:pPr>
              <w:spacing w:after="60"/>
              <w:jc w:val="center"/>
              <w:rPr>
                <w:rFonts w:eastAsia="SimSun"/>
                <w:iCs/>
                <w:sz w:val="20"/>
                <w:szCs w:val="20"/>
              </w:rPr>
            </w:pPr>
            <w:r w:rsidRPr="00A03B1B">
              <w:rPr>
                <w:rFonts w:eastAsia="SimSun"/>
                <w:sz w:val="20"/>
                <w:szCs w:val="20"/>
              </w:rPr>
              <w:t>$</w:t>
            </w:r>
          </w:p>
        </w:tc>
        <w:tc>
          <w:tcPr>
            <w:tcW w:w="3648" w:type="pct"/>
            <w:tcBorders>
              <w:top w:val="single" w:sz="6" w:space="0" w:color="auto"/>
              <w:left w:val="single" w:sz="6" w:space="0" w:color="auto"/>
              <w:bottom w:val="single" w:sz="6" w:space="0" w:color="auto"/>
              <w:right w:val="single" w:sz="4" w:space="0" w:color="auto"/>
            </w:tcBorders>
          </w:tcPr>
          <w:p w14:paraId="611DCC68" w14:textId="77777777" w:rsidR="00A03B1B" w:rsidRPr="00A03B1B" w:rsidRDefault="00A03B1B" w:rsidP="00A03B1B">
            <w:pPr>
              <w:spacing w:after="60"/>
              <w:rPr>
                <w:rFonts w:eastAsia="SimSun"/>
                <w:i/>
                <w:iCs/>
                <w:sz w:val="20"/>
                <w:szCs w:val="20"/>
              </w:rPr>
            </w:pPr>
            <w:r w:rsidRPr="00A03B1B">
              <w:rPr>
                <w:rFonts w:eastAsia="SimSun"/>
                <w:i/>
                <w:sz w:val="20"/>
                <w:szCs w:val="20"/>
              </w:rPr>
              <w:t>Real-Time Reg-Up Revenue</w:t>
            </w:r>
            <w:r w:rsidRPr="00A03B1B">
              <w:rPr>
                <w:rFonts w:eastAsia="SimSun"/>
                <w:sz w:val="20"/>
                <w:szCs w:val="20"/>
              </w:rPr>
              <w:t xml:space="preserve">—The Real-Time Reg-Up revenue for QSE </w:t>
            </w:r>
            <w:r w:rsidRPr="00A03B1B">
              <w:rPr>
                <w:rFonts w:eastAsia="SimSun"/>
                <w:i/>
                <w:sz w:val="20"/>
                <w:szCs w:val="20"/>
              </w:rPr>
              <w:t>q</w:t>
            </w:r>
            <w:r w:rsidRPr="00A03B1B">
              <w:rPr>
                <w:rFonts w:eastAsia="SimSun"/>
                <w:sz w:val="20"/>
                <w:szCs w:val="20"/>
              </w:rPr>
              <w:t xml:space="preserve"> calculated for Resource </w:t>
            </w:r>
            <w:r w:rsidRPr="00A03B1B">
              <w:rPr>
                <w:rFonts w:eastAsia="SimSun"/>
                <w:i/>
                <w:sz w:val="20"/>
                <w:szCs w:val="20"/>
              </w:rPr>
              <w:t>r</w:t>
            </w:r>
            <w:r w:rsidRPr="00A03B1B">
              <w:rPr>
                <w:rFonts w:eastAsia="SimSun"/>
                <w:sz w:val="20"/>
                <w:szCs w:val="20"/>
              </w:rPr>
              <w:t xml:space="preserve"> for the 15-minute Settlement Interval </w:t>
            </w:r>
            <w:r w:rsidRPr="00A03B1B">
              <w:rPr>
                <w:rFonts w:eastAsia="SimSun"/>
                <w:i/>
                <w:sz w:val="20"/>
                <w:szCs w:val="20"/>
              </w:rPr>
              <w:t>i</w:t>
            </w:r>
            <w:r w:rsidRPr="00A03B1B">
              <w:rPr>
                <w:rFonts w:eastAsia="SimSun"/>
                <w:sz w:val="20"/>
                <w:szCs w:val="20"/>
              </w:rPr>
              <w:t xml:space="preserve">.  See Section 6.7.2, Real-Time Ancillary Service Imbalance Payment or Charge.  Where for a Combined Cycle Train, the Resource </w:t>
            </w:r>
            <w:r w:rsidRPr="00A03B1B">
              <w:rPr>
                <w:rFonts w:eastAsia="SimSun"/>
                <w:i/>
                <w:sz w:val="20"/>
                <w:szCs w:val="20"/>
              </w:rPr>
              <w:t>r</w:t>
            </w:r>
            <w:r w:rsidRPr="00A03B1B">
              <w:rPr>
                <w:rFonts w:eastAsia="SimSun"/>
                <w:sz w:val="20"/>
                <w:szCs w:val="20"/>
              </w:rPr>
              <w:t xml:space="preserve"> is the Combined Cycle Train.</w:t>
            </w:r>
          </w:p>
        </w:tc>
      </w:tr>
      <w:tr w:rsidR="00A03B1B" w:rsidRPr="00A03B1B" w14:paraId="03E42517" w14:textId="77777777" w:rsidTr="00B31BB1">
        <w:trPr>
          <w:cantSplit/>
        </w:trPr>
        <w:tc>
          <w:tcPr>
            <w:tcW w:w="881" w:type="pct"/>
            <w:tcBorders>
              <w:top w:val="single" w:sz="6" w:space="0" w:color="auto"/>
              <w:left w:val="single" w:sz="4" w:space="0" w:color="auto"/>
              <w:bottom w:val="single" w:sz="6" w:space="0" w:color="auto"/>
              <w:right w:val="single" w:sz="6" w:space="0" w:color="auto"/>
            </w:tcBorders>
          </w:tcPr>
          <w:p w14:paraId="2413407C" w14:textId="77777777" w:rsidR="00A03B1B" w:rsidRPr="00A03B1B" w:rsidRDefault="00A03B1B" w:rsidP="00A03B1B">
            <w:pPr>
              <w:spacing w:after="60"/>
              <w:rPr>
                <w:rFonts w:eastAsia="SimSun"/>
                <w:iCs/>
                <w:sz w:val="20"/>
                <w:szCs w:val="20"/>
              </w:rPr>
            </w:pPr>
            <w:r w:rsidRPr="00A03B1B">
              <w:rPr>
                <w:rFonts w:eastAsia="SimSun"/>
                <w:sz w:val="20"/>
                <w:szCs w:val="20"/>
              </w:rPr>
              <w:t xml:space="preserve">RTRDREV </w:t>
            </w:r>
            <w:r w:rsidRPr="00A03B1B">
              <w:rPr>
                <w:rFonts w:eastAsia="SimSun"/>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119D8D52" w14:textId="77777777" w:rsidR="00A03B1B" w:rsidRPr="00A03B1B" w:rsidRDefault="00A03B1B" w:rsidP="00A03B1B">
            <w:pPr>
              <w:spacing w:after="60"/>
              <w:jc w:val="center"/>
              <w:rPr>
                <w:rFonts w:eastAsia="SimSun"/>
                <w:iCs/>
                <w:sz w:val="20"/>
                <w:szCs w:val="20"/>
              </w:rPr>
            </w:pPr>
            <w:r w:rsidRPr="00A03B1B">
              <w:rPr>
                <w:rFonts w:eastAsia="SimSun"/>
                <w:sz w:val="20"/>
                <w:szCs w:val="20"/>
              </w:rPr>
              <w:t>$</w:t>
            </w:r>
          </w:p>
        </w:tc>
        <w:tc>
          <w:tcPr>
            <w:tcW w:w="3648" w:type="pct"/>
            <w:tcBorders>
              <w:top w:val="single" w:sz="6" w:space="0" w:color="auto"/>
              <w:left w:val="single" w:sz="6" w:space="0" w:color="auto"/>
              <w:bottom w:val="single" w:sz="6" w:space="0" w:color="auto"/>
              <w:right w:val="single" w:sz="4" w:space="0" w:color="auto"/>
            </w:tcBorders>
          </w:tcPr>
          <w:p w14:paraId="64434613" w14:textId="77777777" w:rsidR="00A03B1B" w:rsidRPr="00A03B1B" w:rsidRDefault="00A03B1B" w:rsidP="00A03B1B">
            <w:pPr>
              <w:spacing w:after="60"/>
              <w:rPr>
                <w:rFonts w:eastAsia="SimSun"/>
                <w:i/>
                <w:iCs/>
                <w:sz w:val="20"/>
                <w:szCs w:val="20"/>
              </w:rPr>
            </w:pPr>
            <w:r w:rsidRPr="00A03B1B">
              <w:rPr>
                <w:rFonts w:eastAsia="SimSun"/>
                <w:i/>
                <w:sz w:val="20"/>
                <w:szCs w:val="20"/>
              </w:rPr>
              <w:t>Real-Time Reg-Down Revenue</w:t>
            </w:r>
            <w:r w:rsidRPr="00A03B1B">
              <w:rPr>
                <w:rFonts w:eastAsia="SimSun"/>
                <w:sz w:val="20"/>
                <w:szCs w:val="20"/>
              </w:rPr>
              <w:t xml:space="preserve">—The Real-Time Reg-Down revenue for QSE </w:t>
            </w:r>
            <w:r w:rsidRPr="00A03B1B">
              <w:rPr>
                <w:rFonts w:eastAsia="SimSun"/>
                <w:i/>
                <w:sz w:val="20"/>
                <w:szCs w:val="20"/>
              </w:rPr>
              <w:t>q</w:t>
            </w:r>
            <w:r w:rsidRPr="00A03B1B">
              <w:rPr>
                <w:rFonts w:eastAsia="SimSun"/>
                <w:sz w:val="20"/>
                <w:szCs w:val="20"/>
              </w:rPr>
              <w:t xml:space="preserve"> calculated for Resource </w:t>
            </w:r>
            <w:r w:rsidRPr="00A03B1B">
              <w:rPr>
                <w:rFonts w:eastAsia="SimSun"/>
                <w:i/>
                <w:sz w:val="20"/>
                <w:szCs w:val="20"/>
              </w:rPr>
              <w:t>r</w:t>
            </w:r>
            <w:r w:rsidRPr="00A03B1B">
              <w:rPr>
                <w:rFonts w:eastAsia="SimSun"/>
                <w:sz w:val="20"/>
                <w:szCs w:val="20"/>
              </w:rPr>
              <w:t xml:space="preserve"> for the 15-minute Settlement Interval </w:t>
            </w:r>
            <w:r w:rsidRPr="00A03B1B">
              <w:rPr>
                <w:rFonts w:eastAsia="SimSun"/>
                <w:i/>
                <w:sz w:val="20"/>
                <w:szCs w:val="20"/>
              </w:rPr>
              <w:t>i</w:t>
            </w:r>
            <w:r w:rsidRPr="00A03B1B">
              <w:rPr>
                <w:rFonts w:eastAsia="SimSun"/>
                <w:sz w:val="20"/>
                <w:szCs w:val="20"/>
              </w:rPr>
              <w:t xml:space="preserve">.  See Section 6.7.2.  Where for a Combined Cycle Train, the Resource </w:t>
            </w:r>
            <w:r w:rsidRPr="00A03B1B">
              <w:rPr>
                <w:rFonts w:eastAsia="SimSun"/>
                <w:i/>
                <w:sz w:val="20"/>
                <w:szCs w:val="20"/>
              </w:rPr>
              <w:t>r</w:t>
            </w:r>
            <w:r w:rsidRPr="00A03B1B">
              <w:rPr>
                <w:rFonts w:eastAsia="SimSun"/>
                <w:sz w:val="20"/>
                <w:szCs w:val="20"/>
              </w:rPr>
              <w:t xml:space="preserve"> is the Combined Cycle Train.</w:t>
            </w:r>
          </w:p>
        </w:tc>
      </w:tr>
      <w:tr w:rsidR="00A03B1B" w:rsidRPr="00A03B1B" w14:paraId="5DF0475D" w14:textId="77777777" w:rsidTr="00B31BB1">
        <w:trPr>
          <w:cantSplit/>
        </w:trPr>
        <w:tc>
          <w:tcPr>
            <w:tcW w:w="881" w:type="pct"/>
            <w:tcBorders>
              <w:top w:val="single" w:sz="6" w:space="0" w:color="auto"/>
              <w:left w:val="single" w:sz="4" w:space="0" w:color="auto"/>
              <w:bottom w:val="single" w:sz="6" w:space="0" w:color="auto"/>
              <w:right w:val="single" w:sz="6" w:space="0" w:color="auto"/>
            </w:tcBorders>
          </w:tcPr>
          <w:p w14:paraId="626FA331" w14:textId="77777777" w:rsidR="00A03B1B" w:rsidRPr="00A03B1B" w:rsidRDefault="00A03B1B" w:rsidP="00A03B1B">
            <w:pPr>
              <w:spacing w:after="60"/>
              <w:rPr>
                <w:rFonts w:eastAsia="SimSun"/>
                <w:iCs/>
                <w:sz w:val="20"/>
                <w:szCs w:val="20"/>
              </w:rPr>
            </w:pPr>
            <w:r w:rsidRPr="00A03B1B">
              <w:rPr>
                <w:rFonts w:eastAsia="SimSun"/>
                <w:sz w:val="20"/>
                <w:szCs w:val="20"/>
              </w:rPr>
              <w:t xml:space="preserve">RTRRREV </w:t>
            </w:r>
            <w:r w:rsidRPr="00A03B1B">
              <w:rPr>
                <w:rFonts w:eastAsia="SimSun"/>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6FD485B6" w14:textId="77777777" w:rsidR="00A03B1B" w:rsidRPr="00A03B1B" w:rsidRDefault="00A03B1B" w:rsidP="00A03B1B">
            <w:pPr>
              <w:spacing w:after="60"/>
              <w:jc w:val="center"/>
              <w:rPr>
                <w:rFonts w:eastAsia="SimSun"/>
                <w:iCs/>
                <w:sz w:val="20"/>
                <w:szCs w:val="20"/>
              </w:rPr>
            </w:pPr>
            <w:r w:rsidRPr="00A03B1B">
              <w:rPr>
                <w:rFonts w:eastAsia="SimSun"/>
                <w:sz w:val="20"/>
                <w:szCs w:val="20"/>
              </w:rPr>
              <w:t>$</w:t>
            </w:r>
          </w:p>
        </w:tc>
        <w:tc>
          <w:tcPr>
            <w:tcW w:w="3648" w:type="pct"/>
            <w:tcBorders>
              <w:top w:val="single" w:sz="6" w:space="0" w:color="auto"/>
              <w:left w:val="single" w:sz="6" w:space="0" w:color="auto"/>
              <w:bottom w:val="single" w:sz="6" w:space="0" w:color="auto"/>
              <w:right w:val="single" w:sz="4" w:space="0" w:color="auto"/>
            </w:tcBorders>
          </w:tcPr>
          <w:p w14:paraId="471A7B12" w14:textId="77777777" w:rsidR="00A03B1B" w:rsidRPr="00A03B1B" w:rsidRDefault="00A03B1B" w:rsidP="00A03B1B">
            <w:pPr>
              <w:spacing w:after="60"/>
              <w:rPr>
                <w:rFonts w:eastAsia="SimSun"/>
                <w:i/>
                <w:iCs/>
                <w:sz w:val="20"/>
                <w:szCs w:val="20"/>
              </w:rPr>
            </w:pPr>
            <w:r w:rsidRPr="00A03B1B">
              <w:rPr>
                <w:rFonts w:eastAsia="SimSun"/>
                <w:i/>
                <w:sz w:val="20"/>
                <w:szCs w:val="20"/>
              </w:rPr>
              <w:t>Real-Time Responsive Reserve Revenue</w:t>
            </w:r>
            <w:r w:rsidRPr="00A03B1B">
              <w:rPr>
                <w:rFonts w:eastAsia="SimSun"/>
                <w:sz w:val="20"/>
                <w:szCs w:val="20"/>
              </w:rPr>
              <w:t xml:space="preserve">—The Real-Time RRS revenue for QSE </w:t>
            </w:r>
            <w:r w:rsidRPr="00A03B1B">
              <w:rPr>
                <w:rFonts w:eastAsia="SimSun"/>
                <w:i/>
                <w:sz w:val="20"/>
                <w:szCs w:val="20"/>
              </w:rPr>
              <w:t>q</w:t>
            </w:r>
            <w:r w:rsidRPr="00A03B1B">
              <w:rPr>
                <w:rFonts w:eastAsia="SimSun"/>
                <w:sz w:val="20"/>
                <w:szCs w:val="20"/>
              </w:rPr>
              <w:t xml:space="preserve"> calculated for Resource </w:t>
            </w:r>
            <w:r w:rsidRPr="00A03B1B">
              <w:rPr>
                <w:rFonts w:eastAsia="SimSun"/>
                <w:i/>
                <w:sz w:val="20"/>
                <w:szCs w:val="20"/>
              </w:rPr>
              <w:t>r</w:t>
            </w:r>
            <w:r w:rsidRPr="00A03B1B">
              <w:rPr>
                <w:rFonts w:eastAsia="SimSun"/>
                <w:sz w:val="20"/>
                <w:szCs w:val="20"/>
              </w:rPr>
              <w:t xml:space="preserve"> for the 15-minute Settlement Interval </w:t>
            </w:r>
            <w:r w:rsidRPr="00A03B1B">
              <w:rPr>
                <w:rFonts w:eastAsia="SimSun"/>
                <w:i/>
                <w:sz w:val="20"/>
                <w:szCs w:val="20"/>
              </w:rPr>
              <w:t>i</w:t>
            </w:r>
            <w:r w:rsidRPr="00A03B1B">
              <w:rPr>
                <w:rFonts w:eastAsia="SimSun"/>
                <w:sz w:val="20"/>
                <w:szCs w:val="20"/>
              </w:rPr>
              <w:t xml:space="preserve">.  See Section 6.7.2.  Where for a Combined Cycle Train, the Resource </w:t>
            </w:r>
            <w:r w:rsidRPr="00A03B1B">
              <w:rPr>
                <w:rFonts w:eastAsia="SimSun"/>
                <w:i/>
                <w:sz w:val="20"/>
                <w:szCs w:val="20"/>
              </w:rPr>
              <w:t>r</w:t>
            </w:r>
            <w:r w:rsidRPr="00A03B1B">
              <w:rPr>
                <w:rFonts w:eastAsia="SimSun"/>
                <w:sz w:val="20"/>
                <w:szCs w:val="20"/>
              </w:rPr>
              <w:t xml:space="preserve"> is the Combined Cycle Train.</w:t>
            </w:r>
          </w:p>
        </w:tc>
      </w:tr>
      <w:tr w:rsidR="00A03B1B" w:rsidRPr="00A03B1B" w14:paraId="527F6AED" w14:textId="77777777" w:rsidTr="00B31BB1">
        <w:trPr>
          <w:cantSplit/>
        </w:trPr>
        <w:tc>
          <w:tcPr>
            <w:tcW w:w="881" w:type="pct"/>
            <w:tcBorders>
              <w:top w:val="single" w:sz="6" w:space="0" w:color="auto"/>
              <w:left w:val="single" w:sz="4" w:space="0" w:color="auto"/>
              <w:bottom w:val="single" w:sz="6" w:space="0" w:color="auto"/>
              <w:right w:val="single" w:sz="6" w:space="0" w:color="auto"/>
            </w:tcBorders>
          </w:tcPr>
          <w:p w14:paraId="65EEB537" w14:textId="77777777" w:rsidR="00A03B1B" w:rsidRPr="00A03B1B" w:rsidRDefault="00A03B1B" w:rsidP="00A03B1B">
            <w:pPr>
              <w:spacing w:after="60"/>
              <w:rPr>
                <w:rFonts w:eastAsia="SimSun"/>
                <w:iCs/>
                <w:sz w:val="20"/>
                <w:szCs w:val="20"/>
              </w:rPr>
            </w:pPr>
            <w:r w:rsidRPr="00A03B1B">
              <w:rPr>
                <w:rFonts w:eastAsia="SimSun"/>
                <w:sz w:val="20"/>
                <w:szCs w:val="20"/>
              </w:rPr>
              <w:t xml:space="preserve">RTNSREV </w:t>
            </w:r>
            <w:r w:rsidRPr="00A03B1B">
              <w:rPr>
                <w:rFonts w:eastAsia="SimSun"/>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11AAF78B" w14:textId="77777777" w:rsidR="00A03B1B" w:rsidRPr="00A03B1B" w:rsidRDefault="00A03B1B" w:rsidP="00A03B1B">
            <w:pPr>
              <w:spacing w:after="60"/>
              <w:jc w:val="center"/>
              <w:rPr>
                <w:rFonts w:eastAsia="SimSun"/>
                <w:iCs/>
                <w:sz w:val="20"/>
                <w:szCs w:val="20"/>
              </w:rPr>
            </w:pPr>
            <w:r w:rsidRPr="00A03B1B">
              <w:rPr>
                <w:rFonts w:eastAsia="SimSun"/>
                <w:sz w:val="20"/>
                <w:szCs w:val="20"/>
              </w:rPr>
              <w:t>$</w:t>
            </w:r>
          </w:p>
        </w:tc>
        <w:tc>
          <w:tcPr>
            <w:tcW w:w="3648" w:type="pct"/>
            <w:tcBorders>
              <w:top w:val="single" w:sz="6" w:space="0" w:color="auto"/>
              <w:left w:val="single" w:sz="6" w:space="0" w:color="auto"/>
              <w:bottom w:val="single" w:sz="6" w:space="0" w:color="auto"/>
              <w:right w:val="single" w:sz="4" w:space="0" w:color="auto"/>
            </w:tcBorders>
          </w:tcPr>
          <w:p w14:paraId="66E74CEF" w14:textId="77777777" w:rsidR="00A03B1B" w:rsidRPr="00A03B1B" w:rsidRDefault="00A03B1B" w:rsidP="00A03B1B">
            <w:pPr>
              <w:spacing w:after="60"/>
              <w:rPr>
                <w:rFonts w:eastAsia="SimSun"/>
                <w:i/>
                <w:iCs/>
                <w:sz w:val="20"/>
                <w:szCs w:val="20"/>
              </w:rPr>
            </w:pPr>
            <w:r w:rsidRPr="00A03B1B">
              <w:rPr>
                <w:rFonts w:eastAsia="SimSun"/>
                <w:i/>
                <w:sz w:val="20"/>
                <w:szCs w:val="20"/>
              </w:rPr>
              <w:t>Real-Time Non-Spin Revenue</w:t>
            </w:r>
            <w:r w:rsidRPr="00A03B1B">
              <w:rPr>
                <w:rFonts w:eastAsia="SimSun"/>
                <w:sz w:val="20"/>
                <w:szCs w:val="20"/>
              </w:rPr>
              <w:t xml:space="preserve">—The Real-Time Non-Spin revenue for QSE </w:t>
            </w:r>
            <w:r w:rsidRPr="00A03B1B">
              <w:rPr>
                <w:rFonts w:eastAsia="SimSun"/>
                <w:i/>
                <w:sz w:val="20"/>
                <w:szCs w:val="20"/>
              </w:rPr>
              <w:t>q</w:t>
            </w:r>
            <w:r w:rsidRPr="00A03B1B">
              <w:rPr>
                <w:rFonts w:eastAsia="SimSun"/>
                <w:sz w:val="20"/>
                <w:szCs w:val="20"/>
              </w:rPr>
              <w:t xml:space="preserve"> calculated for Resource </w:t>
            </w:r>
            <w:r w:rsidRPr="00A03B1B">
              <w:rPr>
                <w:rFonts w:eastAsia="SimSun"/>
                <w:i/>
                <w:sz w:val="20"/>
                <w:szCs w:val="20"/>
              </w:rPr>
              <w:t>r</w:t>
            </w:r>
            <w:r w:rsidRPr="00A03B1B">
              <w:rPr>
                <w:rFonts w:eastAsia="SimSun"/>
                <w:sz w:val="20"/>
                <w:szCs w:val="20"/>
              </w:rPr>
              <w:t xml:space="preserve"> for the 15-minute Settlement Interval </w:t>
            </w:r>
            <w:r w:rsidRPr="00A03B1B">
              <w:rPr>
                <w:rFonts w:eastAsia="SimSun"/>
                <w:i/>
                <w:sz w:val="20"/>
                <w:szCs w:val="20"/>
              </w:rPr>
              <w:t>i</w:t>
            </w:r>
            <w:r w:rsidRPr="00A03B1B">
              <w:rPr>
                <w:rFonts w:eastAsia="SimSun"/>
                <w:sz w:val="20"/>
                <w:szCs w:val="20"/>
              </w:rPr>
              <w:t xml:space="preserve">.  See Section 6.7.2.  Where for a Combined Cycle Train, the Resource </w:t>
            </w:r>
            <w:r w:rsidRPr="00A03B1B">
              <w:rPr>
                <w:rFonts w:eastAsia="SimSun"/>
                <w:i/>
                <w:sz w:val="20"/>
                <w:szCs w:val="20"/>
              </w:rPr>
              <w:t>r</w:t>
            </w:r>
            <w:r w:rsidRPr="00A03B1B">
              <w:rPr>
                <w:rFonts w:eastAsia="SimSun"/>
                <w:sz w:val="20"/>
                <w:szCs w:val="20"/>
              </w:rPr>
              <w:t xml:space="preserve"> is the Combined Cycle Train.</w:t>
            </w:r>
          </w:p>
        </w:tc>
      </w:tr>
      <w:tr w:rsidR="00A03B1B" w:rsidRPr="00A03B1B" w14:paraId="520573F3" w14:textId="77777777" w:rsidTr="00B31BB1">
        <w:trPr>
          <w:cantSplit/>
        </w:trPr>
        <w:tc>
          <w:tcPr>
            <w:tcW w:w="881" w:type="pct"/>
            <w:tcBorders>
              <w:top w:val="single" w:sz="6" w:space="0" w:color="auto"/>
              <w:left w:val="single" w:sz="4" w:space="0" w:color="auto"/>
              <w:bottom w:val="single" w:sz="6" w:space="0" w:color="auto"/>
              <w:right w:val="single" w:sz="6" w:space="0" w:color="auto"/>
            </w:tcBorders>
          </w:tcPr>
          <w:p w14:paraId="7D35FAD5" w14:textId="77777777" w:rsidR="00A03B1B" w:rsidRPr="00A03B1B" w:rsidRDefault="00A03B1B" w:rsidP="00A03B1B">
            <w:pPr>
              <w:spacing w:after="60"/>
              <w:rPr>
                <w:rFonts w:eastAsia="SimSun"/>
                <w:iCs/>
                <w:sz w:val="20"/>
                <w:szCs w:val="20"/>
              </w:rPr>
            </w:pPr>
            <w:r w:rsidRPr="00A03B1B">
              <w:rPr>
                <w:rFonts w:eastAsia="SimSun"/>
                <w:sz w:val="20"/>
                <w:szCs w:val="20"/>
              </w:rPr>
              <w:lastRenderedPageBreak/>
              <w:t xml:space="preserve">RTECRREV </w:t>
            </w:r>
            <w:r w:rsidRPr="00A03B1B">
              <w:rPr>
                <w:rFonts w:eastAsia="SimSun"/>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1AE4BD6F" w14:textId="77777777" w:rsidR="00A03B1B" w:rsidRPr="00A03B1B" w:rsidRDefault="00A03B1B" w:rsidP="00A03B1B">
            <w:pPr>
              <w:spacing w:after="60"/>
              <w:jc w:val="center"/>
              <w:rPr>
                <w:rFonts w:eastAsia="SimSun"/>
                <w:iCs/>
                <w:sz w:val="20"/>
                <w:szCs w:val="20"/>
              </w:rPr>
            </w:pPr>
            <w:r w:rsidRPr="00A03B1B">
              <w:rPr>
                <w:rFonts w:eastAsia="SimSun"/>
                <w:sz w:val="20"/>
                <w:szCs w:val="20"/>
              </w:rPr>
              <w:t>$</w:t>
            </w:r>
          </w:p>
        </w:tc>
        <w:tc>
          <w:tcPr>
            <w:tcW w:w="3648" w:type="pct"/>
            <w:tcBorders>
              <w:top w:val="single" w:sz="6" w:space="0" w:color="auto"/>
              <w:left w:val="single" w:sz="6" w:space="0" w:color="auto"/>
              <w:bottom w:val="single" w:sz="6" w:space="0" w:color="auto"/>
              <w:right w:val="single" w:sz="4" w:space="0" w:color="auto"/>
            </w:tcBorders>
          </w:tcPr>
          <w:p w14:paraId="54440F22" w14:textId="77777777" w:rsidR="00A03B1B" w:rsidRPr="00A03B1B" w:rsidRDefault="00A03B1B" w:rsidP="00A03B1B">
            <w:pPr>
              <w:spacing w:after="60"/>
              <w:rPr>
                <w:rFonts w:eastAsia="SimSun"/>
                <w:i/>
                <w:iCs/>
                <w:sz w:val="20"/>
                <w:szCs w:val="20"/>
              </w:rPr>
            </w:pPr>
            <w:r w:rsidRPr="00A03B1B">
              <w:rPr>
                <w:rFonts w:eastAsia="SimSun"/>
                <w:i/>
                <w:sz w:val="20"/>
                <w:szCs w:val="20"/>
              </w:rPr>
              <w:t>Real-Time ERCOT Contingency Reserve Service Revenue</w:t>
            </w:r>
            <w:r w:rsidRPr="00A03B1B">
              <w:rPr>
                <w:rFonts w:eastAsia="SimSun"/>
                <w:sz w:val="20"/>
                <w:szCs w:val="20"/>
              </w:rPr>
              <w:t xml:space="preserve">—The Real-Time ECRS revenue for QSE </w:t>
            </w:r>
            <w:r w:rsidRPr="00A03B1B">
              <w:rPr>
                <w:rFonts w:eastAsia="SimSun"/>
                <w:i/>
                <w:sz w:val="20"/>
                <w:szCs w:val="20"/>
              </w:rPr>
              <w:t>q</w:t>
            </w:r>
            <w:r w:rsidRPr="00A03B1B">
              <w:rPr>
                <w:rFonts w:eastAsia="SimSun"/>
                <w:sz w:val="20"/>
                <w:szCs w:val="20"/>
              </w:rPr>
              <w:t xml:space="preserve"> calculated for Resource </w:t>
            </w:r>
            <w:r w:rsidRPr="00A03B1B">
              <w:rPr>
                <w:rFonts w:eastAsia="SimSun"/>
                <w:i/>
                <w:sz w:val="20"/>
                <w:szCs w:val="20"/>
              </w:rPr>
              <w:t>r</w:t>
            </w:r>
            <w:r w:rsidRPr="00A03B1B">
              <w:rPr>
                <w:rFonts w:eastAsia="SimSun"/>
                <w:sz w:val="20"/>
                <w:szCs w:val="20"/>
              </w:rPr>
              <w:t xml:space="preserve"> for the 15-minute Settlement Interval </w:t>
            </w:r>
            <w:r w:rsidRPr="00A03B1B">
              <w:rPr>
                <w:rFonts w:eastAsia="SimSun"/>
                <w:i/>
                <w:sz w:val="20"/>
                <w:szCs w:val="20"/>
              </w:rPr>
              <w:t>i</w:t>
            </w:r>
            <w:r w:rsidRPr="00A03B1B">
              <w:rPr>
                <w:rFonts w:eastAsia="SimSun"/>
                <w:sz w:val="20"/>
                <w:szCs w:val="20"/>
              </w:rPr>
              <w:t xml:space="preserve">.  See Section 6.7.2.  Where for a Combined Cycle Train, the Resource </w:t>
            </w:r>
            <w:r w:rsidRPr="00A03B1B">
              <w:rPr>
                <w:rFonts w:eastAsia="SimSun"/>
                <w:i/>
                <w:sz w:val="20"/>
                <w:szCs w:val="20"/>
              </w:rPr>
              <w:t>r</w:t>
            </w:r>
            <w:r w:rsidRPr="00A03B1B">
              <w:rPr>
                <w:rFonts w:eastAsia="SimSun"/>
                <w:sz w:val="20"/>
                <w:szCs w:val="20"/>
              </w:rPr>
              <w:t xml:space="preserve"> is the Combined Cycle Train.</w:t>
            </w:r>
          </w:p>
        </w:tc>
      </w:tr>
      <w:tr w:rsidR="00A03B1B" w:rsidRPr="00A03B1B" w14:paraId="32D85E65" w14:textId="77777777" w:rsidTr="00B31BB1">
        <w:trPr>
          <w:cantSplit/>
          <w:ins w:id="666" w:author="ERCOT" w:date="2025-12-08T10:46:00Z"/>
        </w:trPr>
        <w:tc>
          <w:tcPr>
            <w:tcW w:w="881" w:type="pct"/>
            <w:tcBorders>
              <w:top w:val="single" w:sz="6" w:space="0" w:color="auto"/>
              <w:left w:val="single" w:sz="4" w:space="0" w:color="auto"/>
              <w:bottom w:val="single" w:sz="6" w:space="0" w:color="auto"/>
              <w:right w:val="single" w:sz="6" w:space="0" w:color="auto"/>
            </w:tcBorders>
          </w:tcPr>
          <w:p w14:paraId="363E20FF" w14:textId="77777777" w:rsidR="00A03B1B" w:rsidRPr="00A03B1B" w:rsidRDefault="00A03B1B" w:rsidP="00A03B1B">
            <w:pPr>
              <w:spacing w:after="60"/>
              <w:rPr>
                <w:ins w:id="667" w:author="ERCOT" w:date="2025-12-08T10:46:00Z"/>
                <w:rFonts w:eastAsia="SimSun"/>
                <w:sz w:val="20"/>
                <w:szCs w:val="20"/>
              </w:rPr>
            </w:pPr>
            <w:ins w:id="668" w:author="ERCOT" w:date="2025-12-08T10:46:00Z">
              <w:r w:rsidRPr="00A03B1B">
                <w:rPr>
                  <w:rFonts w:eastAsia="SimSun"/>
                  <w:sz w:val="20"/>
                  <w:szCs w:val="20"/>
                </w:rPr>
                <w:t xml:space="preserve">RTDRRREV </w:t>
              </w:r>
              <w:r w:rsidRPr="00A03B1B">
                <w:rPr>
                  <w:rFonts w:eastAsia="SimSun"/>
                  <w:i/>
                  <w:sz w:val="20"/>
                  <w:szCs w:val="20"/>
                  <w:vertAlign w:val="subscript"/>
                </w:rPr>
                <w:t>q, r, i</w:t>
              </w:r>
            </w:ins>
          </w:p>
        </w:tc>
        <w:tc>
          <w:tcPr>
            <w:tcW w:w="471" w:type="pct"/>
            <w:tcBorders>
              <w:top w:val="single" w:sz="6" w:space="0" w:color="auto"/>
              <w:left w:val="single" w:sz="6" w:space="0" w:color="auto"/>
              <w:bottom w:val="single" w:sz="6" w:space="0" w:color="auto"/>
              <w:right w:val="single" w:sz="6" w:space="0" w:color="auto"/>
            </w:tcBorders>
          </w:tcPr>
          <w:p w14:paraId="0884A9D0" w14:textId="77777777" w:rsidR="00A03B1B" w:rsidRPr="00A03B1B" w:rsidRDefault="00A03B1B" w:rsidP="00A03B1B">
            <w:pPr>
              <w:spacing w:after="60"/>
              <w:jc w:val="center"/>
              <w:rPr>
                <w:ins w:id="669" w:author="ERCOT" w:date="2025-12-08T10:46:00Z"/>
                <w:rFonts w:eastAsia="SimSun"/>
                <w:sz w:val="20"/>
                <w:szCs w:val="20"/>
              </w:rPr>
            </w:pPr>
            <w:ins w:id="670" w:author="ERCOT" w:date="2025-12-08T10:46:00Z">
              <w:r w:rsidRPr="00A03B1B">
                <w:rPr>
                  <w:rFonts w:eastAsia="SimSun"/>
                  <w:sz w:val="20"/>
                  <w:szCs w:val="20"/>
                </w:rPr>
                <w:t>$</w:t>
              </w:r>
            </w:ins>
          </w:p>
        </w:tc>
        <w:tc>
          <w:tcPr>
            <w:tcW w:w="3648" w:type="pct"/>
            <w:tcBorders>
              <w:top w:val="single" w:sz="6" w:space="0" w:color="auto"/>
              <w:left w:val="single" w:sz="6" w:space="0" w:color="auto"/>
              <w:bottom w:val="single" w:sz="6" w:space="0" w:color="auto"/>
              <w:right w:val="single" w:sz="4" w:space="0" w:color="auto"/>
            </w:tcBorders>
          </w:tcPr>
          <w:p w14:paraId="64733580" w14:textId="77777777" w:rsidR="00A03B1B" w:rsidRPr="00A03B1B" w:rsidRDefault="00A03B1B" w:rsidP="00A03B1B">
            <w:pPr>
              <w:spacing w:after="60"/>
              <w:rPr>
                <w:ins w:id="671" w:author="ERCOT" w:date="2025-12-08T10:46:00Z"/>
                <w:rFonts w:eastAsia="SimSun"/>
                <w:i/>
                <w:sz w:val="20"/>
                <w:szCs w:val="20"/>
              </w:rPr>
            </w:pPr>
            <w:ins w:id="672" w:author="ERCOT" w:date="2025-12-08T10:46:00Z">
              <w:r w:rsidRPr="00A03B1B">
                <w:rPr>
                  <w:rFonts w:eastAsia="SimSun"/>
                  <w:i/>
                  <w:sz w:val="20"/>
                  <w:szCs w:val="20"/>
                </w:rPr>
                <w:t xml:space="preserve">Real-Time Dispatchable Reliability Reserve Service Revenue </w:t>
              </w:r>
              <w:r w:rsidRPr="00A03B1B">
                <w:rPr>
                  <w:rFonts w:eastAsia="SimSun"/>
                  <w:sz w:val="20"/>
                  <w:szCs w:val="20"/>
                </w:rPr>
                <w:t xml:space="preserve">— The Real-Time DRRS revenue for QSE </w:t>
              </w:r>
              <w:r w:rsidRPr="00A03B1B">
                <w:rPr>
                  <w:rFonts w:eastAsia="SimSun"/>
                  <w:i/>
                  <w:sz w:val="20"/>
                  <w:szCs w:val="20"/>
                </w:rPr>
                <w:t>q</w:t>
              </w:r>
              <w:r w:rsidRPr="00A03B1B">
                <w:rPr>
                  <w:rFonts w:eastAsia="SimSun"/>
                  <w:sz w:val="20"/>
                  <w:szCs w:val="20"/>
                </w:rPr>
                <w:t xml:space="preserve"> calculated for Resource </w:t>
              </w:r>
              <w:r w:rsidRPr="00A03B1B">
                <w:rPr>
                  <w:rFonts w:eastAsia="SimSun"/>
                  <w:i/>
                  <w:sz w:val="20"/>
                  <w:szCs w:val="20"/>
                </w:rPr>
                <w:t>r</w:t>
              </w:r>
              <w:r w:rsidRPr="00A03B1B">
                <w:rPr>
                  <w:rFonts w:eastAsia="SimSun"/>
                  <w:sz w:val="20"/>
                  <w:szCs w:val="20"/>
                </w:rPr>
                <w:t xml:space="preserve"> for the 15-minute Settlement Interval </w:t>
              </w:r>
              <w:r w:rsidRPr="00A03B1B">
                <w:rPr>
                  <w:rFonts w:eastAsia="SimSun"/>
                  <w:i/>
                  <w:sz w:val="20"/>
                  <w:szCs w:val="20"/>
                </w:rPr>
                <w:t>i</w:t>
              </w:r>
              <w:r w:rsidRPr="00A03B1B">
                <w:rPr>
                  <w:rFonts w:eastAsia="SimSun"/>
                  <w:sz w:val="20"/>
                  <w:szCs w:val="20"/>
                </w:rPr>
                <w:t xml:space="preserve">.  See Section 6.7.5.  Where for a Combined Cycle Train, the Resource </w:t>
              </w:r>
              <w:r w:rsidRPr="00A03B1B">
                <w:rPr>
                  <w:rFonts w:eastAsia="SimSun"/>
                  <w:i/>
                  <w:sz w:val="20"/>
                  <w:szCs w:val="20"/>
                </w:rPr>
                <w:t>r</w:t>
              </w:r>
              <w:r w:rsidRPr="00A03B1B">
                <w:rPr>
                  <w:rFonts w:eastAsia="SimSun"/>
                  <w:sz w:val="20"/>
                  <w:szCs w:val="20"/>
                </w:rPr>
                <w:t xml:space="preserve"> is the Combined Cycle Train.</w:t>
              </w:r>
            </w:ins>
          </w:p>
        </w:tc>
      </w:tr>
      <w:tr w:rsidR="00A03B1B" w:rsidRPr="00A03B1B" w14:paraId="65FE9875" w14:textId="77777777" w:rsidTr="00B31BB1">
        <w:trPr>
          <w:cantSplit/>
        </w:trPr>
        <w:tc>
          <w:tcPr>
            <w:tcW w:w="5000" w:type="pct"/>
            <w:gridSpan w:val="3"/>
            <w:tcBorders>
              <w:top w:val="single" w:sz="6" w:space="0" w:color="auto"/>
              <w:left w:val="single" w:sz="4" w:space="0" w:color="auto"/>
              <w:bottom w:val="single" w:sz="6" w:space="0" w:color="auto"/>
              <w:right w:val="single" w:sz="4" w:space="0" w:color="auto"/>
            </w:tcBorders>
            <w:hideMark/>
          </w:tcPr>
          <w:p w14:paraId="31AA1BF0" w14:textId="77777777" w:rsidR="00A03B1B" w:rsidRPr="00A03B1B" w:rsidRDefault="00A03B1B" w:rsidP="00A03B1B">
            <w:pPr>
              <w:spacing w:after="60"/>
              <w:rPr>
                <w:rFonts w:eastAsia="SimSun"/>
                <w:i/>
                <w:iCs/>
                <w:sz w:val="20"/>
                <w:szCs w:val="20"/>
              </w:rPr>
            </w:pPr>
          </w:p>
        </w:tc>
      </w:tr>
      <w:tr w:rsidR="00A03B1B" w:rsidRPr="00A03B1B" w14:paraId="6682CD38" w14:textId="77777777" w:rsidTr="00B31BB1">
        <w:trPr>
          <w:cantSplit/>
        </w:trPr>
        <w:tc>
          <w:tcPr>
            <w:tcW w:w="881" w:type="pct"/>
            <w:tcBorders>
              <w:top w:val="single" w:sz="6" w:space="0" w:color="auto"/>
              <w:left w:val="single" w:sz="4" w:space="0" w:color="auto"/>
              <w:bottom w:val="single" w:sz="6" w:space="0" w:color="auto"/>
              <w:right w:val="single" w:sz="6" w:space="0" w:color="auto"/>
            </w:tcBorders>
            <w:hideMark/>
          </w:tcPr>
          <w:p w14:paraId="732BAB46"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VSSVARAMT </w:t>
            </w:r>
            <w:r w:rsidRPr="00A03B1B">
              <w:rPr>
                <w:rFonts w:eastAsia="SimSun"/>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6D569669" w14:textId="77777777" w:rsidR="00A03B1B" w:rsidRPr="00A03B1B" w:rsidRDefault="00A03B1B" w:rsidP="00A03B1B">
            <w:pPr>
              <w:spacing w:after="60"/>
              <w:jc w:val="center"/>
              <w:rPr>
                <w:rFonts w:eastAsia="SimSun"/>
                <w:iCs/>
                <w:sz w:val="20"/>
                <w:szCs w:val="20"/>
              </w:rPr>
            </w:pPr>
            <w:r w:rsidRPr="00A03B1B">
              <w:rPr>
                <w:rFonts w:eastAsia="SimSun"/>
                <w:iCs/>
                <w:sz w:val="20"/>
                <w:szCs w:val="20"/>
              </w:rPr>
              <w:t>$</w:t>
            </w:r>
          </w:p>
        </w:tc>
        <w:tc>
          <w:tcPr>
            <w:tcW w:w="3648" w:type="pct"/>
            <w:tcBorders>
              <w:top w:val="single" w:sz="6" w:space="0" w:color="auto"/>
              <w:left w:val="single" w:sz="6" w:space="0" w:color="auto"/>
              <w:bottom w:val="single" w:sz="6" w:space="0" w:color="auto"/>
              <w:right w:val="single" w:sz="4" w:space="0" w:color="auto"/>
            </w:tcBorders>
            <w:hideMark/>
          </w:tcPr>
          <w:p w14:paraId="2DD52F42" w14:textId="77777777" w:rsidR="00A03B1B" w:rsidRPr="00A03B1B" w:rsidRDefault="00A03B1B" w:rsidP="00A03B1B">
            <w:pPr>
              <w:spacing w:after="60"/>
              <w:rPr>
                <w:rFonts w:eastAsia="SimSun"/>
                <w:i/>
                <w:iCs/>
                <w:sz w:val="20"/>
                <w:szCs w:val="20"/>
              </w:rPr>
            </w:pPr>
            <w:r w:rsidRPr="00A03B1B">
              <w:rPr>
                <w:rFonts w:eastAsia="SimSun"/>
                <w:i/>
                <w:sz w:val="20"/>
                <w:szCs w:val="20"/>
              </w:rPr>
              <w:t>Voltage Support Service VAr Amount—</w:t>
            </w:r>
            <w:r w:rsidRPr="00A03B1B">
              <w:rPr>
                <w:rFonts w:eastAsia="SimSun"/>
                <w:sz w:val="20"/>
                <w:szCs w:val="20"/>
              </w:rPr>
              <w:t>The payment to the QSE q for the Voltage Support Service (VSS) provided by Generation Resource r for the 15-minute Settlement Interval i.  See Section 6.6.7.1, Voltage Support Service Payments.  Payment for VSS is made to the Combined Cycle Train.</w:t>
            </w:r>
          </w:p>
        </w:tc>
      </w:tr>
      <w:tr w:rsidR="00A03B1B" w:rsidRPr="00A03B1B" w14:paraId="4F9C7E9D" w14:textId="77777777" w:rsidTr="00B31BB1">
        <w:trPr>
          <w:cantSplit/>
        </w:trPr>
        <w:tc>
          <w:tcPr>
            <w:tcW w:w="881" w:type="pct"/>
            <w:tcBorders>
              <w:top w:val="single" w:sz="6" w:space="0" w:color="auto"/>
              <w:left w:val="single" w:sz="4" w:space="0" w:color="auto"/>
              <w:bottom w:val="single" w:sz="6" w:space="0" w:color="auto"/>
              <w:right w:val="single" w:sz="6" w:space="0" w:color="auto"/>
            </w:tcBorders>
            <w:hideMark/>
          </w:tcPr>
          <w:p w14:paraId="4307B9CE"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VSSEAMT </w:t>
            </w:r>
            <w:r w:rsidRPr="00A03B1B">
              <w:rPr>
                <w:rFonts w:eastAsia="SimSun"/>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1A6FF339" w14:textId="77777777" w:rsidR="00A03B1B" w:rsidRPr="00A03B1B" w:rsidRDefault="00A03B1B" w:rsidP="00A03B1B">
            <w:pPr>
              <w:spacing w:after="60"/>
              <w:jc w:val="center"/>
              <w:rPr>
                <w:rFonts w:eastAsia="SimSun"/>
                <w:iCs/>
                <w:sz w:val="20"/>
                <w:szCs w:val="20"/>
              </w:rPr>
            </w:pPr>
            <w:r w:rsidRPr="00A03B1B">
              <w:rPr>
                <w:rFonts w:eastAsia="SimSun"/>
                <w:iCs/>
                <w:sz w:val="20"/>
                <w:szCs w:val="20"/>
              </w:rPr>
              <w:t>$</w:t>
            </w:r>
          </w:p>
        </w:tc>
        <w:tc>
          <w:tcPr>
            <w:tcW w:w="3648" w:type="pct"/>
            <w:tcBorders>
              <w:top w:val="single" w:sz="6" w:space="0" w:color="auto"/>
              <w:left w:val="single" w:sz="6" w:space="0" w:color="auto"/>
              <w:bottom w:val="single" w:sz="6" w:space="0" w:color="auto"/>
              <w:right w:val="single" w:sz="4" w:space="0" w:color="auto"/>
            </w:tcBorders>
            <w:hideMark/>
          </w:tcPr>
          <w:p w14:paraId="53D28DF3" w14:textId="77777777" w:rsidR="00A03B1B" w:rsidRPr="00A03B1B" w:rsidRDefault="00A03B1B" w:rsidP="00A03B1B">
            <w:pPr>
              <w:spacing w:after="60"/>
              <w:rPr>
                <w:rFonts w:eastAsia="SimSun"/>
                <w:i/>
                <w:iCs/>
                <w:sz w:val="20"/>
                <w:szCs w:val="20"/>
              </w:rPr>
            </w:pPr>
            <w:r w:rsidRPr="00A03B1B">
              <w:rPr>
                <w:rFonts w:eastAsia="SimSun"/>
                <w:i/>
                <w:sz w:val="20"/>
                <w:szCs w:val="20"/>
              </w:rPr>
              <w:t>Voltage Support Service VAr Amount—</w:t>
            </w:r>
            <w:r w:rsidRPr="00A03B1B">
              <w:rPr>
                <w:rFonts w:eastAsia="SimSun"/>
                <w:sz w:val="20"/>
                <w:szCs w:val="20"/>
              </w:rPr>
              <w:t>The payment to the QSE q for the Voltage Support Service (VSS) provided by Generation Resource r for the 15-minute Settlement Interval i.  See Section 6.6.7.1, Voltage Support Service Payments.  Payment for VSS is made to the Combined Cycle Train.</w:t>
            </w:r>
          </w:p>
        </w:tc>
      </w:tr>
      <w:tr w:rsidR="00A03B1B" w:rsidRPr="00A03B1B" w14:paraId="1CBE5993" w14:textId="77777777" w:rsidTr="00B31BB1">
        <w:trPr>
          <w:cantSplit/>
        </w:trPr>
        <w:tc>
          <w:tcPr>
            <w:tcW w:w="881" w:type="pct"/>
            <w:tcBorders>
              <w:top w:val="single" w:sz="6" w:space="0" w:color="auto"/>
              <w:left w:val="single" w:sz="4" w:space="0" w:color="auto"/>
              <w:bottom w:val="single" w:sz="6" w:space="0" w:color="auto"/>
              <w:right w:val="single" w:sz="6" w:space="0" w:color="auto"/>
            </w:tcBorders>
            <w:hideMark/>
          </w:tcPr>
          <w:p w14:paraId="41B236FC"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EMREAMT </w:t>
            </w:r>
            <w:r w:rsidRPr="00A03B1B">
              <w:rPr>
                <w:rFonts w:eastAsia="SimSun"/>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6CF4353D" w14:textId="77777777" w:rsidR="00A03B1B" w:rsidRPr="00A03B1B" w:rsidRDefault="00A03B1B" w:rsidP="00A03B1B">
            <w:pPr>
              <w:spacing w:after="60"/>
              <w:jc w:val="center"/>
              <w:rPr>
                <w:rFonts w:eastAsia="SimSun"/>
                <w:iCs/>
                <w:sz w:val="20"/>
                <w:szCs w:val="20"/>
              </w:rPr>
            </w:pPr>
            <w:r w:rsidRPr="00A03B1B">
              <w:rPr>
                <w:rFonts w:eastAsia="SimSun"/>
                <w:iCs/>
                <w:sz w:val="20"/>
                <w:szCs w:val="20"/>
              </w:rPr>
              <w:t>$</w:t>
            </w:r>
          </w:p>
        </w:tc>
        <w:tc>
          <w:tcPr>
            <w:tcW w:w="3648" w:type="pct"/>
            <w:tcBorders>
              <w:top w:val="single" w:sz="6" w:space="0" w:color="auto"/>
              <w:left w:val="single" w:sz="6" w:space="0" w:color="auto"/>
              <w:bottom w:val="single" w:sz="6" w:space="0" w:color="auto"/>
              <w:right w:val="single" w:sz="4" w:space="0" w:color="auto"/>
            </w:tcBorders>
            <w:hideMark/>
          </w:tcPr>
          <w:p w14:paraId="6FAB613D" w14:textId="77777777" w:rsidR="00A03B1B" w:rsidRPr="00A03B1B" w:rsidRDefault="00A03B1B" w:rsidP="00A03B1B">
            <w:pPr>
              <w:spacing w:after="60"/>
              <w:rPr>
                <w:rFonts w:eastAsia="SimSun"/>
                <w:i/>
                <w:iCs/>
                <w:sz w:val="20"/>
                <w:szCs w:val="20"/>
              </w:rPr>
            </w:pPr>
            <w:r w:rsidRPr="00A03B1B">
              <w:rPr>
                <w:rFonts w:eastAsia="SimSun"/>
                <w:i/>
                <w:sz w:val="20"/>
                <w:szCs w:val="20"/>
              </w:rPr>
              <w:t>Emergency Energy Amount—</w:t>
            </w:r>
            <w:r w:rsidRPr="00A03B1B">
              <w:rPr>
                <w:rFonts w:eastAsia="SimSun"/>
                <w:sz w:val="20"/>
                <w:szCs w:val="20"/>
              </w:rPr>
              <w:t xml:space="preserve">The payment to the QSE q as additional compensation for the additional energy or Ancillary Services produced or consumed by the Resource r in Real-Time during the Emergency Condition, for the 15-minute Settlement Interval </w:t>
            </w:r>
            <w:r w:rsidRPr="00A03B1B">
              <w:rPr>
                <w:rFonts w:eastAsia="SimSun"/>
                <w:i/>
                <w:sz w:val="20"/>
                <w:szCs w:val="20"/>
              </w:rPr>
              <w:t>i</w:t>
            </w:r>
            <w:r w:rsidRPr="00A03B1B">
              <w:rPr>
                <w:rFonts w:eastAsia="SimSun"/>
                <w:sz w:val="20"/>
                <w:szCs w:val="20"/>
              </w:rPr>
              <w:t>.  See Section 6.6.9.1, Payment for Emergency Operations Settlement.  Payment for emergency energy is made to the Combined Cycle Train.</w:t>
            </w:r>
            <w:r w:rsidRPr="00A03B1B" w:rsidDel="00CB54C9">
              <w:rPr>
                <w:rFonts w:eastAsia="SimSun"/>
                <w:i/>
                <w:sz w:val="20"/>
                <w:szCs w:val="20"/>
              </w:rPr>
              <w:t xml:space="preserve"> </w:t>
            </w:r>
          </w:p>
        </w:tc>
      </w:tr>
      <w:tr w:rsidR="00A03B1B" w:rsidRPr="00A03B1B" w14:paraId="15030874" w14:textId="77777777" w:rsidTr="00B31BB1">
        <w:trPr>
          <w:cantSplit/>
        </w:trPr>
        <w:tc>
          <w:tcPr>
            <w:tcW w:w="881" w:type="pct"/>
            <w:tcBorders>
              <w:top w:val="single" w:sz="6" w:space="0" w:color="auto"/>
              <w:left w:val="single" w:sz="4" w:space="0" w:color="auto"/>
              <w:bottom w:val="single" w:sz="6" w:space="0" w:color="auto"/>
              <w:right w:val="single" w:sz="6" w:space="0" w:color="auto"/>
            </w:tcBorders>
            <w:hideMark/>
          </w:tcPr>
          <w:p w14:paraId="4D7F0BFB" w14:textId="77777777" w:rsidR="00A03B1B" w:rsidRPr="00A03B1B" w:rsidRDefault="00A03B1B" w:rsidP="00A03B1B">
            <w:pPr>
              <w:spacing w:after="60"/>
              <w:rPr>
                <w:rFonts w:eastAsia="SimSun"/>
                <w:iCs/>
                <w:sz w:val="20"/>
                <w:szCs w:val="20"/>
              </w:rPr>
            </w:pPr>
            <w:r w:rsidRPr="00A03B1B">
              <w:rPr>
                <w:rFonts w:eastAsia="SimSun"/>
                <w:i/>
                <w:iCs/>
                <w:sz w:val="20"/>
                <w:szCs w:val="20"/>
              </w:rPr>
              <w:t>q</w:t>
            </w:r>
          </w:p>
        </w:tc>
        <w:tc>
          <w:tcPr>
            <w:tcW w:w="471" w:type="pct"/>
            <w:tcBorders>
              <w:top w:val="single" w:sz="6" w:space="0" w:color="auto"/>
              <w:left w:val="single" w:sz="6" w:space="0" w:color="auto"/>
              <w:bottom w:val="single" w:sz="6" w:space="0" w:color="auto"/>
              <w:right w:val="single" w:sz="6" w:space="0" w:color="auto"/>
            </w:tcBorders>
            <w:hideMark/>
          </w:tcPr>
          <w:p w14:paraId="1DFB8323" w14:textId="77777777" w:rsidR="00A03B1B" w:rsidRPr="00A03B1B" w:rsidRDefault="00A03B1B" w:rsidP="00A03B1B">
            <w:pPr>
              <w:spacing w:after="60"/>
              <w:jc w:val="center"/>
              <w:rPr>
                <w:rFonts w:eastAsia="SimSun"/>
                <w:iCs/>
                <w:sz w:val="20"/>
                <w:szCs w:val="20"/>
              </w:rPr>
            </w:pPr>
            <w:r w:rsidRPr="00A03B1B">
              <w:rPr>
                <w:rFonts w:eastAsia="SimSun"/>
                <w:iCs/>
                <w:sz w:val="20"/>
                <w:szCs w:val="20"/>
              </w:rPr>
              <w:t>none</w:t>
            </w:r>
          </w:p>
        </w:tc>
        <w:tc>
          <w:tcPr>
            <w:tcW w:w="3648" w:type="pct"/>
            <w:tcBorders>
              <w:top w:val="single" w:sz="6" w:space="0" w:color="auto"/>
              <w:left w:val="single" w:sz="6" w:space="0" w:color="auto"/>
              <w:bottom w:val="single" w:sz="6" w:space="0" w:color="auto"/>
              <w:right w:val="single" w:sz="4" w:space="0" w:color="auto"/>
            </w:tcBorders>
            <w:hideMark/>
          </w:tcPr>
          <w:p w14:paraId="54E29F38" w14:textId="77777777" w:rsidR="00A03B1B" w:rsidRPr="00A03B1B" w:rsidRDefault="00A03B1B" w:rsidP="00A03B1B">
            <w:pPr>
              <w:spacing w:after="60"/>
              <w:rPr>
                <w:rFonts w:eastAsia="SimSun"/>
                <w:iCs/>
                <w:sz w:val="20"/>
                <w:szCs w:val="20"/>
              </w:rPr>
            </w:pPr>
            <w:r w:rsidRPr="00A03B1B">
              <w:rPr>
                <w:rFonts w:eastAsia="SimSun"/>
                <w:iCs/>
                <w:sz w:val="20"/>
                <w:szCs w:val="20"/>
              </w:rPr>
              <w:t>A QSE.</w:t>
            </w:r>
          </w:p>
        </w:tc>
      </w:tr>
      <w:tr w:rsidR="00A03B1B" w:rsidRPr="00A03B1B" w14:paraId="2593C9DD" w14:textId="77777777" w:rsidTr="00B31BB1">
        <w:trPr>
          <w:cantSplit/>
        </w:trPr>
        <w:tc>
          <w:tcPr>
            <w:tcW w:w="881" w:type="pct"/>
            <w:tcBorders>
              <w:top w:val="single" w:sz="6" w:space="0" w:color="auto"/>
              <w:left w:val="single" w:sz="4" w:space="0" w:color="auto"/>
              <w:bottom w:val="single" w:sz="6" w:space="0" w:color="auto"/>
              <w:right w:val="single" w:sz="6" w:space="0" w:color="auto"/>
            </w:tcBorders>
            <w:hideMark/>
          </w:tcPr>
          <w:p w14:paraId="30680D34" w14:textId="77777777" w:rsidR="00A03B1B" w:rsidRPr="00A03B1B" w:rsidRDefault="00A03B1B" w:rsidP="00A03B1B">
            <w:pPr>
              <w:spacing w:after="60"/>
              <w:rPr>
                <w:rFonts w:eastAsia="SimSun"/>
                <w:iCs/>
                <w:sz w:val="20"/>
                <w:szCs w:val="20"/>
              </w:rPr>
            </w:pPr>
            <w:r w:rsidRPr="00A03B1B">
              <w:rPr>
                <w:rFonts w:eastAsia="SimSun"/>
                <w:i/>
                <w:iCs/>
                <w:sz w:val="20"/>
                <w:szCs w:val="20"/>
              </w:rPr>
              <w:t>r</w:t>
            </w:r>
          </w:p>
        </w:tc>
        <w:tc>
          <w:tcPr>
            <w:tcW w:w="471" w:type="pct"/>
            <w:tcBorders>
              <w:top w:val="single" w:sz="6" w:space="0" w:color="auto"/>
              <w:left w:val="single" w:sz="6" w:space="0" w:color="auto"/>
              <w:bottom w:val="single" w:sz="6" w:space="0" w:color="auto"/>
              <w:right w:val="single" w:sz="6" w:space="0" w:color="auto"/>
            </w:tcBorders>
            <w:hideMark/>
          </w:tcPr>
          <w:p w14:paraId="22CF4D2C" w14:textId="77777777" w:rsidR="00A03B1B" w:rsidRPr="00A03B1B" w:rsidRDefault="00A03B1B" w:rsidP="00A03B1B">
            <w:pPr>
              <w:spacing w:after="60"/>
              <w:jc w:val="center"/>
              <w:rPr>
                <w:rFonts w:eastAsia="SimSun"/>
                <w:iCs/>
                <w:sz w:val="20"/>
                <w:szCs w:val="20"/>
              </w:rPr>
            </w:pPr>
            <w:r w:rsidRPr="00A03B1B">
              <w:rPr>
                <w:rFonts w:eastAsia="SimSun"/>
                <w:iCs/>
                <w:sz w:val="20"/>
                <w:szCs w:val="20"/>
              </w:rPr>
              <w:t>none</w:t>
            </w:r>
          </w:p>
        </w:tc>
        <w:tc>
          <w:tcPr>
            <w:tcW w:w="3648" w:type="pct"/>
            <w:tcBorders>
              <w:top w:val="single" w:sz="6" w:space="0" w:color="auto"/>
              <w:left w:val="single" w:sz="6" w:space="0" w:color="auto"/>
              <w:bottom w:val="single" w:sz="6" w:space="0" w:color="auto"/>
              <w:right w:val="single" w:sz="4" w:space="0" w:color="auto"/>
            </w:tcBorders>
            <w:hideMark/>
          </w:tcPr>
          <w:p w14:paraId="05D05D31" w14:textId="77777777" w:rsidR="00A03B1B" w:rsidRPr="00A03B1B" w:rsidRDefault="00A03B1B" w:rsidP="00A03B1B">
            <w:pPr>
              <w:spacing w:after="60"/>
              <w:rPr>
                <w:rFonts w:eastAsia="SimSun"/>
                <w:iCs/>
                <w:sz w:val="20"/>
                <w:szCs w:val="20"/>
              </w:rPr>
            </w:pPr>
            <w:r w:rsidRPr="00A03B1B">
              <w:rPr>
                <w:rFonts w:eastAsia="SimSun"/>
                <w:iCs/>
                <w:sz w:val="20"/>
                <w:szCs w:val="20"/>
              </w:rPr>
              <w:t>A RUC-committed Generation Resource.</w:t>
            </w:r>
          </w:p>
        </w:tc>
      </w:tr>
      <w:tr w:rsidR="00A03B1B" w:rsidRPr="00A03B1B" w14:paraId="03783D60" w14:textId="77777777" w:rsidTr="00B31BB1">
        <w:trPr>
          <w:cantSplit/>
        </w:trPr>
        <w:tc>
          <w:tcPr>
            <w:tcW w:w="881" w:type="pct"/>
            <w:tcBorders>
              <w:top w:val="single" w:sz="6" w:space="0" w:color="auto"/>
              <w:left w:val="single" w:sz="4" w:space="0" w:color="auto"/>
              <w:bottom w:val="single" w:sz="6" w:space="0" w:color="auto"/>
              <w:right w:val="single" w:sz="6" w:space="0" w:color="auto"/>
            </w:tcBorders>
            <w:hideMark/>
          </w:tcPr>
          <w:p w14:paraId="31B3EB71" w14:textId="77777777" w:rsidR="00A03B1B" w:rsidRPr="00A03B1B" w:rsidRDefault="00A03B1B" w:rsidP="00A03B1B">
            <w:pPr>
              <w:spacing w:after="60"/>
              <w:rPr>
                <w:rFonts w:eastAsia="SimSun"/>
                <w:iCs/>
                <w:sz w:val="20"/>
                <w:szCs w:val="20"/>
              </w:rPr>
            </w:pPr>
            <w:r w:rsidRPr="00A03B1B">
              <w:rPr>
                <w:rFonts w:eastAsia="SimSun"/>
                <w:i/>
                <w:iCs/>
                <w:sz w:val="20"/>
                <w:szCs w:val="20"/>
              </w:rPr>
              <w:t>d</w:t>
            </w:r>
          </w:p>
        </w:tc>
        <w:tc>
          <w:tcPr>
            <w:tcW w:w="471" w:type="pct"/>
            <w:tcBorders>
              <w:top w:val="single" w:sz="6" w:space="0" w:color="auto"/>
              <w:left w:val="single" w:sz="6" w:space="0" w:color="auto"/>
              <w:bottom w:val="single" w:sz="6" w:space="0" w:color="auto"/>
              <w:right w:val="single" w:sz="6" w:space="0" w:color="auto"/>
            </w:tcBorders>
            <w:hideMark/>
          </w:tcPr>
          <w:p w14:paraId="5E5C24D1" w14:textId="77777777" w:rsidR="00A03B1B" w:rsidRPr="00A03B1B" w:rsidRDefault="00A03B1B" w:rsidP="00A03B1B">
            <w:pPr>
              <w:spacing w:after="60"/>
              <w:jc w:val="center"/>
              <w:rPr>
                <w:rFonts w:eastAsia="SimSun"/>
                <w:iCs/>
                <w:sz w:val="20"/>
                <w:szCs w:val="20"/>
              </w:rPr>
            </w:pPr>
            <w:r w:rsidRPr="00A03B1B">
              <w:rPr>
                <w:rFonts w:eastAsia="SimSun"/>
                <w:iCs/>
                <w:sz w:val="20"/>
                <w:szCs w:val="20"/>
              </w:rPr>
              <w:t>none</w:t>
            </w:r>
          </w:p>
        </w:tc>
        <w:tc>
          <w:tcPr>
            <w:tcW w:w="3648" w:type="pct"/>
            <w:tcBorders>
              <w:top w:val="single" w:sz="6" w:space="0" w:color="auto"/>
              <w:left w:val="single" w:sz="6" w:space="0" w:color="auto"/>
              <w:bottom w:val="single" w:sz="6" w:space="0" w:color="auto"/>
              <w:right w:val="single" w:sz="4" w:space="0" w:color="auto"/>
            </w:tcBorders>
            <w:hideMark/>
          </w:tcPr>
          <w:p w14:paraId="0FFD4CCE" w14:textId="77777777" w:rsidR="00A03B1B" w:rsidRPr="00A03B1B" w:rsidRDefault="00A03B1B" w:rsidP="00A03B1B">
            <w:pPr>
              <w:spacing w:after="60"/>
              <w:rPr>
                <w:rFonts w:eastAsia="SimSun"/>
                <w:iCs/>
                <w:sz w:val="20"/>
                <w:szCs w:val="20"/>
              </w:rPr>
            </w:pPr>
            <w:r w:rsidRPr="00A03B1B">
              <w:rPr>
                <w:rFonts w:eastAsia="SimSun"/>
                <w:iCs/>
                <w:sz w:val="20"/>
                <w:szCs w:val="20"/>
              </w:rPr>
              <w:t>An Operating Day containing the RUC-commitment.</w:t>
            </w:r>
          </w:p>
        </w:tc>
      </w:tr>
      <w:tr w:rsidR="00A03B1B" w:rsidRPr="00A03B1B" w14:paraId="765D6740" w14:textId="77777777" w:rsidTr="00B31BB1">
        <w:trPr>
          <w:cantSplit/>
        </w:trPr>
        <w:tc>
          <w:tcPr>
            <w:tcW w:w="881" w:type="pct"/>
            <w:tcBorders>
              <w:top w:val="single" w:sz="6" w:space="0" w:color="auto"/>
              <w:left w:val="single" w:sz="4" w:space="0" w:color="auto"/>
              <w:bottom w:val="single" w:sz="6" w:space="0" w:color="auto"/>
              <w:right w:val="single" w:sz="6" w:space="0" w:color="auto"/>
            </w:tcBorders>
            <w:hideMark/>
          </w:tcPr>
          <w:p w14:paraId="36D74ABE" w14:textId="77777777" w:rsidR="00A03B1B" w:rsidRPr="00A03B1B" w:rsidRDefault="00A03B1B" w:rsidP="00A03B1B">
            <w:pPr>
              <w:spacing w:after="60"/>
              <w:rPr>
                <w:rFonts w:eastAsia="SimSun"/>
                <w:i/>
                <w:iCs/>
                <w:sz w:val="20"/>
                <w:szCs w:val="20"/>
              </w:rPr>
            </w:pPr>
            <w:r w:rsidRPr="00A03B1B">
              <w:rPr>
                <w:rFonts w:eastAsia="SimSun"/>
                <w:i/>
                <w:iCs/>
                <w:sz w:val="20"/>
                <w:szCs w:val="20"/>
              </w:rPr>
              <w:t>p</w:t>
            </w:r>
          </w:p>
        </w:tc>
        <w:tc>
          <w:tcPr>
            <w:tcW w:w="471" w:type="pct"/>
            <w:tcBorders>
              <w:top w:val="single" w:sz="6" w:space="0" w:color="auto"/>
              <w:left w:val="single" w:sz="6" w:space="0" w:color="auto"/>
              <w:bottom w:val="single" w:sz="6" w:space="0" w:color="auto"/>
              <w:right w:val="single" w:sz="6" w:space="0" w:color="auto"/>
            </w:tcBorders>
            <w:hideMark/>
          </w:tcPr>
          <w:p w14:paraId="7C5B1DB5" w14:textId="77777777" w:rsidR="00A03B1B" w:rsidRPr="00A03B1B" w:rsidRDefault="00A03B1B" w:rsidP="00A03B1B">
            <w:pPr>
              <w:spacing w:after="60"/>
              <w:jc w:val="center"/>
              <w:rPr>
                <w:rFonts w:eastAsia="SimSun"/>
                <w:iCs/>
                <w:sz w:val="20"/>
                <w:szCs w:val="20"/>
              </w:rPr>
            </w:pPr>
            <w:r w:rsidRPr="00A03B1B">
              <w:rPr>
                <w:rFonts w:eastAsia="SimSun"/>
                <w:iCs/>
                <w:sz w:val="20"/>
                <w:szCs w:val="20"/>
              </w:rPr>
              <w:t>none</w:t>
            </w:r>
          </w:p>
        </w:tc>
        <w:tc>
          <w:tcPr>
            <w:tcW w:w="3648" w:type="pct"/>
            <w:tcBorders>
              <w:top w:val="single" w:sz="6" w:space="0" w:color="auto"/>
              <w:left w:val="single" w:sz="6" w:space="0" w:color="auto"/>
              <w:bottom w:val="single" w:sz="6" w:space="0" w:color="auto"/>
              <w:right w:val="single" w:sz="4" w:space="0" w:color="auto"/>
            </w:tcBorders>
            <w:hideMark/>
          </w:tcPr>
          <w:p w14:paraId="4E8F9BEB" w14:textId="77777777" w:rsidR="00A03B1B" w:rsidRPr="00A03B1B" w:rsidRDefault="00A03B1B" w:rsidP="00A03B1B">
            <w:pPr>
              <w:spacing w:after="60"/>
              <w:rPr>
                <w:rFonts w:eastAsia="SimSun"/>
                <w:i/>
                <w:iCs/>
                <w:sz w:val="20"/>
                <w:szCs w:val="20"/>
              </w:rPr>
            </w:pPr>
            <w:r w:rsidRPr="00A03B1B">
              <w:rPr>
                <w:rFonts w:eastAsia="SimSun"/>
                <w:iCs/>
                <w:sz w:val="20"/>
                <w:szCs w:val="20"/>
              </w:rPr>
              <w:t>A Resource Node Settlement Point.</w:t>
            </w:r>
          </w:p>
        </w:tc>
      </w:tr>
      <w:tr w:rsidR="00A03B1B" w:rsidRPr="00A03B1B" w14:paraId="75178956" w14:textId="77777777" w:rsidTr="00B31BB1">
        <w:trPr>
          <w:cantSplit/>
        </w:trPr>
        <w:tc>
          <w:tcPr>
            <w:tcW w:w="881" w:type="pct"/>
            <w:tcBorders>
              <w:top w:val="single" w:sz="6" w:space="0" w:color="auto"/>
              <w:left w:val="single" w:sz="4" w:space="0" w:color="auto"/>
              <w:bottom w:val="single" w:sz="4" w:space="0" w:color="auto"/>
              <w:right w:val="single" w:sz="6" w:space="0" w:color="auto"/>
            </w:tcBorders>
            <w:hideMark/>
          </w:tcPr>
          <w:p w14:paraId="784EFD21" w14:textId="77777777" w:rsidR="00A03B1B" w:rsidRPr="00A03B1B" w:rsidRDefault="00A03B1B" w:rsidP="00A03B1B">
            <w:pPr>
              <w:spacing w:after="60"/>
              <w:rPr>
                <w:rFonts w:eastAsia="SimSun"/>
                <w:i/>
                <w:iCs/>
                <w:sz w:val="20"/>
                <w:szCs w:val="20"/>
              </w:rPr>
            </w:pPr>
            <w:r w:rsidRPr="00A03B1B">
              <w:rPr>
                <w:rFonts w:eastAsia="SimSun"/>
                <w:i/>
                <w:iCs/>
                <w:sz w:val="20"/>
                <w:szCs w:val="20"/>
              </w:rPr>
              <w:t>i</w:t>
            </w:r>
          </w:p>
        </w:tc>
        <w:tc>
          <w:tcPr>
            <w:tcW w:w="471" w:type="pct"/>
            <w:tcBorders>
              <w:top w:val="single" w:sz="6" w:space="0" w:color="auto"/>
              <w:left w:val="single" w:sz="6" w:space="0" w:color="auto"/>
              <w:bottom w:val="single" w:sz="4" w:space="0" w:color="auto"/>
              <w:right w:val="single" w:sz="6" w:space="0" w:color="auto"/>
            </w:tcBorders>
            <w:hideMark/>
          </w:tcPr>
          <w:p w14:paraId="0951D700" w14:textId="77777777" w:rsidR="00A03B1B" w:rsidRPr="00A03B1B" w:rsidRDefault="00A03B1B" w:rsidP="00A03B1B">
            <w:pPr>
              <w:spacing w:after="60"/>
              <w:jc w:val="center"/>
              <w:rPr>
                <w:rFonts w:eastAsia="SimSun"/>
                <w:iCs/>
                <w:sz w:val="20"/>
                <w:szCs w:val="20"/>
              </w:rPr>
            </w:pPr>
            <w:r w:rsidRPr="00A03B1B">
              <w:rPr>
                <w:rFonts w:eastAsia="SimSun"/>
                <w:iCs/>
                <w:sz w:val="20"/>
                <w:szCs w:val="20"/>
              </w:rPr>
              <w:t>none</w:t>
            </w:r>
          </w:p>
        </w:tc>
        <w:tc>
          <w:tcPr>
            <w:tcW w:w="3648" w:type="pct"/>
            <w:tcBorders>
              <w:top w:val="single" w:sz="6" w:space="0" w:color="auto"/>
              <w:left w:val="single" w:sz="6" w:space="0" w:color="auto"/>
              <w:bottom w:val="single" w:sz="4" w:space="0" w:color="auto"/>
              <w:right w:val="single" w:sz="4" w:space="0" w:color="auto"/>
            </w:tcBorders>
            <w:hideMark/>
          </w:tcPr>
          <w:p w14:paraId="23B1BFCB" w14:textId="77777777" w:rsidR="00A03B1B" w:rsidRPr="00A03B1B" w:rsidRDefault="00A03B1B" w:rsidP="00A03B1B">
            <w:pPr>
              <w:spacing w:after="60"/>
              <w:rPr>
                <w:rFonts w:eastAsia="SimSun"/>
                <w:iCs/>
                <w:sz w:val="20"/>
                <w:szCs w:val="20"/>
              </w:rPr>
            </w:pPr>
            <w:r w:rsidRPr="00A03B1B">
              <w:rPr>
                <w:rFonts w:eastAsia="SimSun"/>
                <w:iCs/>
                <w:sz w:val="20"/>
                <w:szCs w:val="20"/>
              </w:rPr>
              <w:t>A 15-minute Settlement Interval within the hour that includes a RUC instruction.</w:t>
            </w:r>
          </w:p>
        </w:tc>
      </w:tr>
    </w:tbl>
    <w:p w14:paraId="22FCAA18" w14:textId="77777777" w:rsidR="00A03B1B" w:rsidRPr="00A03B1B" w:rsidRDefault="00A03B1B" w:rsidP="00A03B1B">
      <w:pPr>
        <w:keepNext/>
        <w:widowControl w:val="0"/>
        <w:tabs>
          <w:tab w:val="left" w:pos="1260"/>
        </w:tabs>
        <w:snapToGrid w:val="0"/>
        <w:spacing w:before="480" w:after="240"/>
        <w:ind w:left="1260" w:hanging="1260"/>
        <w:outlineLvl w:val="3"/>
        <w:rPr>
          <w:rFonts w:eastAsia="SimSun"/>
          <w:b/>
          <w:bCs/>
          <w:szCs w:val="20"/>
        </w:rPr>
      </w:pPr>
      <w:r w:rsidRPr="00A03B1B">
        <w:rPr>
          <w:rFonts w:eastAsia="SimSun"/>
          <w:b/>
          <w:bCs/>
          <w:szCs w:val="20"/>
        </w:rPr>
        <w:t>5.7.1.4</w:t>
      </w:r>
      <w:r w:rsidRPr="00A03B1B">
        <w:rPr>
          <w:rFonts w:eastAsia="SimSun"/>
          <w:b/>
          <w:bCs/>
          <w:szCs w:val="20"/>
        </w:rPr>
        <w:tab/>
        <w:t>Revenue Less Cost During QSE Clawback Intervals</w:t>
      </w:r>
    </w:p>
    <w:p w14:paraId="52162C51" w14:textId="77777777" w:rsidR="00A03B1B" w:rsidRPr="00A03B1B" w:rsidRDefault="00A03B1B" w:rsidP="00A03B1B">
      <w:pPr>
        <w:spacing w:after="240"/>
        <w:ind w:left="810" w:hanging="810"/>
        <w:rPr>
          <w:rFonts w:eastAsia="SimSun"/>
          <w:szCs w:val="20"/>
        </w:rPr>
      </w:pPr>
      <w:r w:rsidRPr="00A03B1B">
        <w:rPr>
          <w:rFonts w:eastAsia="SimSun"/>
          <w:szCs w:val="20"/>
        </w:rPr>
        <w:t>(1)</w:t>
      </w:r>
      <w:r w:rsidRPr="00A03B1B">
        <w:rPr>
          <w:rFonts w:eastAsia="SimSun"/>
          <w:szCs w:val="20"/>
        </w:rPr>
        <w:tab/>
        <w:t xml:space="preserve">The total revenue for a Resource less the cost based on the Energy Offer Curve Cost Cap as described in Section 4.4.9.3.3, Energy Offer Curve Cost Caps, during all QSE Clawback Intervals of the Operating Day is Revenue Less Cost During QSE-Clawback Intervals. </w:t>
      </w:r>
    </w:p>
    <w:p w14:paraId="37AEF1D9" w14:textId="77777777" w:rsidR="00A03B1B" w:rsidRPr="00A03B1B" w:rsidRDefault="00A03B1B" w:rsidP="00A03B1B">
      <w:pPr>
        <w:spacing w:after="240"/>
        <w:ind w:left="720" w:hanging="720"/>
        <w:rPr>
          <w:rFonts w:eastAsia="SimSun"/>
          <w:szCs w:val="20"/>
        </w:rPr>
      </w:pPr>
      <w:r w:rsidRPr="00A03B1B">
        <w:rPr>
          <w:rFonts w:eastAsia="SimSun"/>
          <w:szCs w:val="20"/>
        </w:rPr>
        <w:t>(2)</w:t>
      </w:r>
      <w:r w:rsidRPr="00A03B1B">
        <w:rPr>
          <w:rFonts w:eastAsia="SimSun"/>
          <w:szCs w:val="20"/>
        </w:rPr>
        <w:tab/>
        <w:t>The MEPR and LSL used to calculate Revenue Less Cost During QSE Clawback Intervals for a Combined Cycle Train is the MEPR and LSL that corresponds to the Combined Cycle Generation Resource, within a Combined Cycle Train, that operates in Real-Time for the QSE Clawback Interval.</w:t>
      </w:r>
    </w:p>
    <w:p w14:paraId="4D80E42D" w14:textId="77777777" w:rsidR="00A03B1B" w:rsidRPr="00A03B1B" w:rsidRDefault="00A03B1B" w:rsidP="00A03B1B">
      <w:pPr>
        <w:spacing w:after="240"/>
        <w:ind w:left="720" w:hanging="720"/>
        <w:rPr>
          <w:rFonts w:eastAsia="SimSun"/>
          <w:iCs/>
          <w:szCs w:val="20"/>
        </w:rPr>
      </w:pPr>
      <w:r w:rsidRPr="00A03B1B">
        <w:rPr>
          <w:rFonts w:eastAsia="SimSun"/>
          <w:szCs w:val="20"/>
        </w:rPr>
        <w:t>(3)</w:t>
      </w:r>
      <w:r w:rsidRPr="00A03B1B">
        <w:rPr>
          <w:rFonts w:eastAsia="SimSun"/>
          <w:szCs w:val="20"/>
        </w:rPr>
        <w:tab/>
        <w:t>For each QSE Clawback Interval, Revenue Less Cost During QSE Clawback Intervals is calculated as follows:</w:t>
      </w:r>
    </w:p>
    <w:p w14:paraId="64BE8416" w14:textId="77777777" w:rsidR="00A03B1B" w:rsidRPr="00A03B1B" w:rsidRDefault="00A03B1B" w:rsidP="00A03B1B">
      <w:pPr>
        <w:tabs>
          <w:tab w:val="left" w:pos="2340"/>
          <w:tab w:val="left" w:pos="2880"/>
        </w:tabs>
        <w:spacing w:after="240"/>
        <w:ind w:left="3067" w:hanging="2347"/>
        <w:rPr>
          <w:b/>
          <w:lang w:val="x-none" w:eastAsia="x-none"/>
        </w:rPr>
      </w:pPr>
      <w:r w:rsidRPr="00A03B1B">
        <w:rPr>
          <w:b/>
          <w:lang w:val="x-none" w:eastAsia="x-none"/>
        </w:rPr>
        <w:t>RUCEXRQC</w:t>
      </w:r>
      <w:r w:rsidRPr="00A03B1B">
        <w:rPr>
          <w:b/>
          <w:lang w:eastAsia="x-none"/>
        </w:rPr>
        <w:t xml:space="preserve">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d</w:t>
      </w:r>
      <w:r w:rsidRPr="00A03B1B">
        <w:rPr>
          <w:b/>
          <w:lang w:val="x-none" w:eastAsia="x-none"/>
        </w:rPr>
        <w:tab/>
      </w:r>
      <w:r w:rsidRPr="00A03B1B">
        <w:rPr>
          <w:b/>
          <w:lang w:val="x-none" w:eastAsia="x-none"/>
        </w:rPr>
        <w:tab/>
        <w:t>=</w:t>
      </w:r>
      <w:r w:rsidRPr="00A03B1B">
        <w:rPr>
          <w:b/>
          <w:lang w:eastAsia="x-none"/>
        </w:rPr>
        <w:t xml:space="preserve">  </w:t>
      </w:r>
      <w:r w:rsidRPr="00A03B1B">
        <w:rPr>
          <w:b/>
          <w:lang w:val="x-none" w:eastAsia="x-none"/>
        </w:rPr>
        <w:t xml:space="preserve">Max </w:t>
      </w:r>
      <w:r w:rsidRPr="00A03B1B">
        <w:rPr>
          <w:b/>
          <w:sz w:val="28"/>
          <w:szCs w:val="28"/>
          <w:lang w:val="x-none" w:eastAsia="x-none"/>
        </w:rPr>
        <w:t>{</w:t>
      </w:r>
      <w:r w:rsidRPr="00A03B1B">
        <w:rPr>
          <w:b/>
          <w:lang w:val="x-none" w:eastAsia="x-none"/>
        </w:rPr>
        <w:t xml:space="preserve">0, </w:t>
      </w:r>
      <w:r w:rsidRPr="00A03B1B">
        <w:rPr>
          <w:b/>
          <w:position w:val="-20"/>
          <w:lang w:val="x-none" w:eastAsia="x-none"/>
        </w:rPr>
        <w:object w:dxaOrig="220" w:dyaOrig="440" w14:anchorId="6B68218A">
          <v:shape id="_x0000_i1033" type="#_x0000_t75" style="width:10.8pt;height:23.4pt" o:ole="">
            <v:imagedata r:id="rId31" o:title=""/>
          </v:shape>
          <o:OLEObject Type="Embed" ProgID="Equation.3" ShapeID="_x0000_i1033" DrawAspect="Content" ObjectID="_1831281556" r:id="rId32"/>
        </w:object>
      </w:r>
      <w:r w:rsidRPr="00A03B1B">
        <w:rPr>
          <w:b/>
          <w:lang w:val="x-none" w:eastAsia="x-none"/>
        </w:rPr>
        <w:t>[(RTSPP</w:t>
      </w:r>
      <w:r w:rsidRPr="00A03B1B">
        <w:rPr>
          <w:b/>
          <w:lang w:eastAsia="x-none"/>
        </w:rPr>
        <w:t xml:space="preserve"> </w:t>
      </w:r>
      <w:r w:rsidRPr="00A03B1B">
        <w:rPr>
          <w:b/>
          <w:i/>
          <w:vertAlign w:val="subscript"/>
          <w:lang w:val="x-none" w:eastAsia="x-none"/>
        </w:rPr>
        <w:t>p,</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xml:space="preserve"> * RTMG</w:t>
      </w:r>
      <w:r w:rsidRPr="00A03B1B">
        <w:rPr>
          <w:b/>
          <w:lang w:eastAsia="x-none"/>
        </w:rPr>
        <w:t xml:space="preserve">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w:t>
      </w:r>
    </w:p>
    <w:p w14:paraId="7BDE35DA" w14:textId="77777777" w:rsidR="00A03B1B" w:rsidRPr="00A03B1B" w:rsidRDefault="00A03B1B" w:rsidP="00A03B1B">
      <w:pPr>
        <w:tabs>
          <w:tab w:val="left" w:pos="2340"/>
          <w:tab w:val="left" w:pos="2880"/>
        </w:tabs>
        <w:spacing w:after="240"/>
        <w:ind w:left="3067" w:hanging="2347"/>
        <w:rPr>
          <w:b/>
          <w:bCs/>
          <w:i/>
          <w:vertAlign w:val="subscript"/>
          <w:lang w:val="x-none" w:eastAsia="x-none"/>
        </w:rPr>
      </w:pPr>
      <w:r w:rsidRPr="00A03B1B">
        <w:rPr>
          <w:b/>
          <w:lang w:val="x-none" w:eastAsia="x-none"/>
        </w:rPr>
        <w:tab/>
      </w:r>
      <w:r w:rsidRPr="00A03B1B">
        <w:rPr>
          <w:b/>
          <w:lang w:val="x-none" w:eastAsia="x-none"/>
        </w:rPr>
        <w:tab/>
      </w:r>
      <w:r w:rsidRPr="00A03B1B">
        <w:rPr>
          <w:b/>
          <w:lang w:val="x-none" w:eastAsia="x-none"/>
        </w:rPr>
        <w:tab/>
      </w:r>
      <w:r w:rsidRPr="00A03B1B">
        <w:rPr>
          <w:b/>
          <w:lang w:val="pt-BR" w:eastAsia="x-none"/>
        </w:rPr>
        <w:t>+ RTASREV</w:t>
      </w:r>
      <w:r w:rsidRPr="00A03B1B">
        <w:rPr>
          <w:b/>
          <w:i/>
          <w:vertAlign w:val="subscript"/>
          <w:lang w:val="x-none" w:eastAsia="x-none"/>
        </w:rPr>
        <w:t>q, r, i</w:t>
      </w:r>
    </w:p>
    <w:p w14:paraId="16C4E1B0" w14:textId="77777777" w:rsidR="00A03B1B" w:rsidRPr="00A03B1B" w:rsidRDefault="00A03B1B" w:rsidP="00A03B1B">
      <w:pPr>
        <w:tabs>
          <w:tab w:val="left" w:pos="2340"/>
          <w:tab w:val="left" w:pos="2880"/>
        </w:tabs>
        <w:spacing w:after="240"/>
        <w:ind w:left="3067" w:hanging="2347"/>
        <w:rPr>
          <w:b/>
          <w:lang w:val="pt-BR" w:eastAsia="x-none"/>
        </w:rPr>
      </w:pPr>
      <w:r w:rsidRPr="00A03B1B">
        <w:rPr>
          <w:b/>
          <w:lang w:val="x-none" w:eastAsia="x-none"/>
        </w:rPr>
        <w:lastRenderedPageBreak/>
        <w:tab/>
      </w:r>
      <w:r w:rsidRPr="00A03B1B">
        <w:rPr>
          <w:b/>
          <w:lang w:val="x-none" w:eastAsia="x-none"/>
        </w:rPr>
        <w:tab/>
      </w:r>
      <w:r w:rsidRPr="00A03B1B">
        <w:rPr>
          <w:b/>
          <w:lang w:val="x-none" w:eastAsia="x-none"/>
        </w:rPr>
        <w:tab/>
        <w:t>+ (-1) * (VSSVARAMT</w:t>
      </w:r>
      <w:r w:rsidRPr="00A03B1B">
        <w:rPr>
          <w:b/>
          <w:lang w:eastAsia="x-none"/>
        </w:rPr>
        <w:t xml:space="preserve">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xml:space="preserve"> + </w:t>
      </w:r>
      <w:r w:rsidRPr="00A03B1B">
        <w:rPr>
          <w:b/>
          <w:lang w:val="pt-BR" w:eastAsia="x-none"/>
        </w:rPr>
        <w:t xml:space="preserve">VSSEAMT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pt-BR" w:eastAsia="x-none"/>
        </w:rPr>
        <w:t>)</w:t>
      </w:r>
    </w:p>
    <w:p w14:paraId="1A12C939" w14:textId="77777777" w:rsidR="00A03B1B" w:rsidRPr="00A03B1B" w:rsidRDefault="00A03B1B" w:rsidP="00A03B1B">
      <w:pPr>
        <w:tabs>
          <w:tab w:val="left" w:pos="2340"/>
          <w:tab w:val="left" w:pos="2880"/>
        </w:tabs>
        <w:spacing w:after="240"/>
        <w:ind w:left="3067" w:hanging="2347"/>
        <w:rPr>
          <w:b/>
          <w:lang w:val="x-none" w:eastAsia="x-none"/>
        </w:rPr>
      </w:pPr>
      <w:r w:rsidRPr="00A03B1B">
        <w:rPr>
          <w:b/>
          <w:lang w:val="x-none" w:eastAsia="x-none"/>
        </w:rPr>
        <w:tab/>
      </w:r>
      <w:r w:rsidRPr="00A03B1B">
        <w:rPr>
          <w:b/>
          <w:lang w:val="x-none" w:eastAsia="x-none"/>
        </w:rPr>
        <w:tab/>
      </w:r>
      <w:r w:rsidRPr="00A03B1B">
        <w:rPr>
          <w:b/>
          <w:lang w:eastAsia="x-none"/>
        </w:rPr>
        <w:t xml:space="preserve">   </w:t>
      </w:r>
      <w:r w:rsidRPr="00A03B1B">
        <w:rPr>
          <w:b/>
          <w:lang w:val="x-none" w:eastAsia="x-none"/>
        </w:rPr>
        <w:t xml:space="preserve">+ (-1) * EMREAMT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p>
    <w:p w14:paraId="5DBE5098" w14:textId="77777777" w:rsidR="00A03B1B" w:rsidRPr="00A03B1B" w:rsidRDefault="00A03B1B" w:rsidP="00A03B1B">
      <w:pPr>
        <w:tabs>
          <w:tab w:val="left" w:pos="2340"/>
          <w:tab w:val="left" w:pos="2880"/>
        </w:tabs>
        <w:spacing w:after="240"/>
        <w:ind w:left="3067" w:hanging="2347"/>
        <w:rPr>
          <w:b/>
          <w:lang w:val="x-none" w:eastAsia="x-none"/>
        </w:rPr>
      </w:pPr>
      <w:r w:rsidRPr="00A03B1B">
        <w:rPr>
          <w:b/>
          <w:lang w:val="x-none" w:eastAsia="x-none"/>
        </w:rPr>
        <w:tab/>
      </w:r>
      <w:r w:rsidRPr="00A03B1B">
        <w:rPr>
          <w:b/>
          <w:lang w:val="x-none" w:eastAsia="x-none"/>
        </w:rPr>
        <w:tab/>
      </w:r>
      <w:r w:rsidRPr="00A03B1B">
        <w:rPr>
          <w:b/>
          <w:lang w:eastAsia="x-none"/>
        </w:rPr>
        <w:t xml:space="preserve">   </w:t>
      </w:r>
      <w:r w:rsidRPr="00A03B1B">
        <w:rPr>
          <w:b/>
          <w:lang w:val="x-none" w:eastAsia="x-none"/>
        </w:rPr>
        <w:t>– [MEPR</w:t>
      </w:r>
      <w:r w:rsidRPr="00A03B1B">
        <w:rPr>
          <w:b/>
          <w:lang w:eastAsia="x-none"/>
        </w:rPr>
        <w:t xml:space="preserve">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xml:space="preserve"> * Min (RTMG</w:t>
      </w:r>
      <w:r w:rsidRPr="00A03B1B">
        <w:rPr>
          <w:b/>
          <w:lang w:eastAsia="x-none"/>
        </w:rPr>
        <w:t xml:space="preserve">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(LSL</w:t>
      </w:r>
      <w:r w:rsidRPr="00A03B1B">
        <w:rPr>
          <w:b/>
          <w:lang w:eastAsia="x-none"/>
        </w:rPr>
        <w:t xml:space="preserve">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xml:space="preserve"> * (¼)))] </w:t>
      </w:r>
    </w:p>
    <w:p w14:paraId="6926BC98" w14:textId="77777777" w:rsidR="00A03B1B" w:rsidRPr="00A03B1B" w:rsidRDefault="00A03B1B" w:rsidP="00A03B1B">
      <w:pPr>
        <w:tabs>
          <w:tab w:val="left" w:pos="2340"/>
          <w:tab w:val="left" w:pos="2880"/>
        </w:tabs>
        <w:spacing w:after="240"/>
        <w:ind w:left="3067" w:hanging="2347"/>
        <w:rPr>
          <w:b/>
          <w:lang w:val="x-none" w:eastAsia="x-none"/>
        </w:rPr>
      </w:pPr>
      <w:r w:rsidRPr="00A03B1B">
        <w:rPr>
          <w:b/>
          <w:lang w:val="x-none" w:eastAsia="x-none"/>
        </w:rPr>
        <w:tab/>
      </w:r>
      <w:r w:rsidRPr="00A03B1B">
        <w:rPr>
          <w:b/>
          <w:lang w:val="x-none" w:eastAsia="x-none"/>
        </w:rPr>
        <w:tab/>
      </w:r>
      <w:r w:rsidRPr="00A03B1B">
        <w:rPr>
          <w:b/>
          <w:lang w:eastAsia="x-none"/>
        </w:rPr>
        <w:t xml:space="preserve">   </w:t>
      </w:r>
      <w:r w:rsidRPr="00A03B1B">
        <w:rPr>
          <w:b/>
          <w:lang w:val="x-none" w:eastAsia="x-none"/>
        </w:rPr>
        <w:t>– [RTEOCOST</w:t>
      </w:r>
      <w:r w:rsidRPr="00A03B1B">
        <w:rPr>
          <w:b/>
          <w:lang w:eastAsia="x-none"/>
        </w:rPr>
        <w:t xml:space="preserve">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xml:space="preserve"> * Max (0, RTMG</w:t>
      </w:r>
      <w:r w:rsidRPr="00A03B1B">
        <w:rPr>
          <w:b/>
          <w:lang w:eastAsia="x-none"/>
        </w:rPr>
        <w:t xml:space="preserve">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xml:space="preserve"> – (LSL</w:t>
      </w:r>
      <w:r w:rsidRPr="00A03B1B">
        <w:rPr>
          <w:b/>
          <w:lang w:eastAsia="x-none"/>
        </w:rPr>
        <w:t xml:space="preserve">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xml:space="preserve"> * (¼)))]]</w:t>
      </w:r>
      <w:r w:rsidRPr="00A03B1B">
        <w:rPr>
          <w:b/>
          <w:sz w:val="28"/>
          <w:szCs w:val="28"/>
          <w:lang w:val="x-none" w:eastAsia="x-none"/>
        </w:rPr>
        <w:t>}</w:t>
      </w:r>
      <w:r w:rsidRPr="00A03B1B">
        <w:rPr>
          <w:b/>
          <w:lang w:val="x-none" w:eastAsia="x-none"/>
        </w:rPr>
        <w:t xml:space="preserve">  </w:t>
      </w:r>
    </w:p>
    <w:p w14:paraId="0E1E0A35" w14:textId="77777777" w:rsidR="00A03B1B" w:rsidRPr="00A03B1B" w:rsidRDefault="00A03B1B" w:rsidP="00A03B1B">
      <w:pPr>
        <w:tabs>
          <w:tab w:val="left" w:pos="1440"/>
          <w:tab w:val="left" w:pos="2340"/>
        </w:tabs>
        <w:spacing w:after="240"/>
        <w:ind w:left="720"/>
        <w:rPr>
          <w:bCs/>
        </w:rPr>
      </w:pPr>
      <w:r w:rsidRPr="00A03B1B">
        <w:rPr>
          <w:bCs/>
          <w:iCs/>
        </w:rPr>
        <w:t xml:space="preserve">If the QSE submitted a validated Three-Part Supply Offer for the Resource, </w:t>
      </w:r>
    </w:p>
    <w:p w14:paraId="317A57D1" w14:textId="77777777" w:rsidR="00A03B1B" w:rsidRPr="00A03B1B" w:rsidRDefault="00A03B1B" w:rsidP="00A03B1B">
      <w:pPr>
        <w:tabs>
          <w:tab w:val="left" w:pos="1440"/>
          <w:tab w:val="left" w:pos="2340"/>
        </w:tabs>
        <w:spacing w:after="240"/>
        <w:ind w:left="720"/>
        <w:rPr>
          <w:bCs/>
        </w:rPr>
      </w:pPr>
      <w:r w:rsidRPr="00A03B1B">
        <w:rPr>
          <w:bCs/>
          <w:iCs/>
        </w:rPr>
        <w:tab/>
        <w:t xml:space="preserve">Then, </w:t>
      </w:r>
      <w:r w:rsidRPr="00A03B1B">
        <w:rPr>
          <w:bCs/>
          <w:iCs/>
        </w:rPr>
        <w:tab/>
      </w:r>
      <w:r w:rsidRPr="00A03B1B">
        <w:rPr>
          <w:bCs/>
          <w:iCs/>
        </w:rPr>
        <w:tab/>
        <w:t xml:space="preserve">MEPR </w:t>
      </w:r>
      <w:r w:rsidRPr="00A03B1B">
        <w:rPr>
          <w:bCs/>
          <w:i/>
          <w:vertAlign w:val="subscript"/>
          <w:lang w:val="x-none" w:eastAsia="x-none"/>
        </w:rPr>
        <w:t>q, r, i</w:t>
      </w:r>
      <w:r w:rsidRPr="00A03B1B">
        <w:rPr>
          <w:bCs/>
          <w:iCs/>
        </w:rPr>
        <w:tab/>
        <w:t>=</w:t>
      </w:r>
      <w:r w:rsidRPr="00A03B1B">
        <w:rPr>
          <w:bCs/>
          <w:iCs/>
        </w:rPr>
        <w:tab/>
        <w:t xml:space="preserve">Min (MEO </w:t>
      </w:r>
      <w:r w:rsidRPr="00A03B1B">
        <w:rPr>
          <w:bCs/>
          <w:i/>
          <w:vertAlign w:val="subscript"/>
          <w:lang w:val="x-none" w:eastAsia="x-none"/>
        </w:rPr>
        <w:t>q, r, i</w:t>
      </w:r>
      <w:r w:rsidRPr="00A03B1B">
        <w:rPr>
          <w:bCs/>
          <w:lang w:val="x-none" w:eastAsia="x-none"/>
        </w:rPr>
        <w:t xml:space="preserve">, </w:t>
      </w:r>
      <w:r w:rsidRPr="00A03B1B">
        <w:rPr>
          <w:bCs/>
          <w:iCs/>
        </w:rPr>
        <w:t xml:space="preserve">MECAP </w:t>
      </w:r>
      <w:r w:rsidRPr="00A03B1B">
        <w:rPr>
          <w:bCs/>
          <w:i/>
          <w:vertAlign w:val="subscript"/>
          <w:lang w:val="x-none" w:eastAsia="x-none"/>
        </w:rPr>
        <w:t>q, r, i</w:t>
      </w:r>
      <w:r w:rsidRPr="00A03B1B">
        <w:rPr>
          <w:bCs/>
          <w:lang w:val="x-none" w:eastAsia="x-none"/>
        </w:rPr>
        <w:t>)</w:t>
      </w:r>
    </w:p>
    <w:p w14:paraId="3D87A81F" w14:textId="77777777" w:rsidR="00A03B1B" w:rsidRPr="00A03B1B" w:rsidRDefault="00A03B1B" w:rsidP="00A03B1B">
      <w:pPr>
        <w:tabs>
          <w:tab w:val="left" w:pos="1440"/>
          <w:tab w:val="left" w:pos="2340"/>
        </w:tabs>
        <w:spacing w:after="240"/>
        <w:ind w:left="720"/>
        <w:rPr>
          <w:iCs/>
        </w:rPr>
      </w:pPr>
      <w:r w:rsidRPr="00A03B1B">
        <w:rPr>
          <w:bCs/>
          <w:iCs/>
        </w:rPr>
        <w:tab/>
        <w:t xml:space="preserve">Otherwise, </w:t>
      </w:r>
      <w:r w:rsidRPr="00A03B1B">
        <w:rPr>
          <w:bCs/>
          <w:iCs/>
        </w:rPr>
        <w:tab/>
        <w:t xml:space="preserve">MEPR </w:t>
      </w:r>
      <w:r w:rsidRPr="00A03B1B">
        <w:rPr>
          <w:bCs/>
          <w:i/>
          <w:vertAlign w:val="subscript"/>
          <w:lang w:val="x-none" w:eastAsia="x-none"/>
        </w:rPr>
        <w:t>q, r, i</w:t>
      </w:r>
      <w:r w:rsidRPr="00A03B1B">
        <w:rPr>
          <w:bCs/>
          <w:iCs/>
        </w:rPr>
        <w:t xml:space="preserve"> </w:t>
      </w:r>
      <w:r w:rsidRPr="00A03B1B">
        <w:rPr>
          <w:bCs/>
          <w:iCs/>
        </w:rPr>
        <w:tab/>
        <w:t xml:space="preserve">= </w:t>
      </w:r>
      <w:r w:rsidRPr="00A03B1B">
        <w:rPr>
          <w:bCs/>
          <w:iCs/>
        </w:rPr>
        <w:tab/>
        <w:t xml:space="preserve">MECAP </w:t>
      </w:r>
      <w:r w:rsidRPr="00A03B1B">
        <w:rPr>
          <w:bCs/>
          <w:i/>
          <w:vertAlign w:val="subscript"/>
          <w:lang w:val="x-none" w:eastAsia="x-none"/>
        </w:rPr>
        <w:t>q, r, i</w:t>
      </w:r>
    </w:p>
    <w:p w14:paraId="184973C6" w14:textId="77777777" w:rsidR="00A03B1B" w:rsidRPr="00A03B1B" w:rsidRDefault="00A03B1B" w:rsidP="00A03B1B">
      <w:pPr>
        <w:tabs>
          <w:tab w:val="left" w:pos="1440"/>
          <w:tab w:val="left" w:pos="2340"/>
        </w:tabs>
        <w:spacing w:after="240"/>
        <w:ind w:left="720"/>
        <w:rPr>
          <w:szCs w:val="20"/>
        </w:rPr>
      </w:pPr>
      <w:r w:rsidRPr="00A03B1B">
        <w:rPr>
          <w:bCs/>
          <w:iCs/>
        </w:rPr>
        <w:t>If ERCOT has approved verifiable minimum-energy costs for the Resource,</w:t>
      </w:r>
    </w:p>
    <w:p w14:paraId="54EB237B" w14:textId="77777777" w:rsidR="00A03B1B" w:rsidRPr="00A03B1B" w:rsidRDefault="00A03B1B" w:rsidP="00A03B1B">
      <w:pPr>
        <w:tabs>
          <w:tab w:val="left" w:pos="1440"/>
          <w:tab w:val="left" w:pos="2340"/>
        </w:tabs>
        <w:spacing w:after="240"/>
        <w:ind w:left="720"/>
        <w:rPr>
          <w:bCs/>
        </w:rPr>
      </w:pPr>
      <w:r w:rsidRPr="00A03B1B">
        <w:rPr>
          <w:bCs/>
          <w:iCs/>
        </w:rPr>
        <w:tab/>
        <w:t>Then,</w:t>
      </w:r>
      <w:r w:rsidRPr="00A03B1B">
        <w:rPr>
          <w:bCs/>
          <w:iCs/>
        </w:rPr>
        <w:tab/>
      </w:r>
      <w:r w:rsidRPr="00A03B1B">
        <w:rPr>
          <w:bCs/>
          <w:iCs/>
        </w:rPr>
        <w:tab/>
        <w:t xml:space="preserve">MECAP </w:t>
      </w:r>
      <w:r w:rsidRPr="00A03B1B">
        <w:rPr>
          <w:bCs/>
          <w:i/>
          <w:vertAlign w:val="subscript"/>
          <w:lang w:val="x-none" w:eastAsia="x-none"/>
        </w:rPr>
        <w:t>q, r, i</w:t>
      </w:r>
      <w:r w:rsidRPr="00A03B1B">
        <w:rPr>
          <w:bCs/>
          <w:iCs/>
        </w:rPr>
        <w:tab/>
        <w:t>=</w:t>
      </w:r>
      <w:r w:rsidRPr="00A03B1B">
        <w:rPr>
          <w:bCs/>
          <w:iCs/>
        </w:rPr>
        <w:tab/>
        <w:t xml:space="preserve">verifiable minimum-energy costs </w:t>
      </w:r>
      <w:r w:rsidRPr="00A03B1B">
        <w:rPr>
          <w:bCs/>
          <w:i/>
          <w:vertAlign w:val="subscript"/>
          <w:lang w:val="x-none" w:eastAsia="x-none"/>
        </w:rPr>
        <w:t>q, r, i</w:t>
      </w:r>
    </w:p>
    <w:p w14:paraId="5BBD1A7F" w14:textId="77777777" w:rsidR="00A03B1B" w:rsidRPr="00A03B1B" w:rsidRDefault="00A03B1B" w:rsidP="00A03B1B">
      <w:pPr>
        <w:tabs>
          <w:tab w:val="left" w:pos="1440"/>
          <w:tab w:val="left" w:pos="2340"/>
        </w:tabs>
        <w:spacing w:after="240"/>
        <w:ind w:left="720"/>
        <w:rPr>
          <w:bCs/>
        </w:rPr>
      </w:pPr>
      <w:r w:rsidRPr="00A03B1B">
        <w:rPr>
          <w:bCs/>
          <w:iCs/>
        </w:rPr>
        <w:tab/>
        <w:t xml:space="preserve">Otherwise, </w:t>
      </w:r>
      <w:r w:rsidRPr="00A03B1B">
        <w:rPr>
          <w:bCs/>
          <w:iCs/>
        </w:rPr>
        <w:tab/>
        <w:t xml:space="preserve">MECAP </w:t>
      </w:r>
      <w:r w:rsidRPr="00A03B1B">
        <w:rPr>
          <w:bCs/>
          <w:i/>
          <w:vertAlign w:val="subscript"/>
          <w:lang w:val="x-none" w:eastAsia="x-none"/>
        </w:rPr>
        <w:t>q, r, i</w:t>
      </w:r>
      <w:r w:rsidRPr="00A03B1B">
        <w:rPr>
          <w:bCs/>
          <w:iCs/>
        </w:rPr>
        <w:tab/>
        <w:t xml:space="preserve">= </w:t>
      </w:r>
      <w:r w:rsidRPr="00A03B1B">
        <w:rPr>
          <w:bCs/>
          <w:iCs/>
        </w:rPr>
        <w:tab/>
        <w:t xml:space="preserve">RCGMEC </w:t>
      </w:r>
      <w:r w:rsidRPr="00A03B1B">
        <w:rPr>
          <w:bCs/>
          <w:i/>
          <w:vertAlign w:val="subscript"/>
          <w:lang w:val="x-none" w:eastAsia="x-none"/>
        </w:rPr>
        <w:t>i</w:t>
      </w:r>
    </w:p>
    <w:p w14:paraId="00AE5ACC" w14:textId="77777777" w:rsidR="00A03B1B" w:rsidRPr="00A03B1B" w:rsidRDefault="00A03B1B" w:rsidP="00A03B1B">
      <w:pPr>
        <w:tabs>
          <w:tab w:val="left" w:pos="1170"/>
        </w:tabs>
        <w:spacing w:line="360" w:lineRule="auto"/>
        <w:ind w:left="2700" w:hanging="1980"/>
        <w:rPr>
          <w:iCs/>
          <w:szCs w:val="20"/>
          <w:lang w:val="pt-BR"/>
        </w:rPr>
      </w:pPr>
      <w:r w:rsidRPr="00A03B1B">
        <w:rPr>
          <w:iCs/>
          <w:szCs w:val="20"/>
          <w:lang w:val="pt-BR"/>
        </w:rPr>
        <w:t xml:space="preserve">Where, </w:t>
      </w:r>
    </w:p>
    <w:p w14:paraId="3BDE03B9" w14:textId="77777777" w:rsidR="00A03B1B" w:rsidRPr="00A03B1B" w:rsidRDefault="00A03B1B" w:rsidP="00A03B1B">
      <w:pPr>
        <w:tabs>
          <w:tab w:val="left" w:pos="1440"/>
          <w:tab w:val="left" w:pos="2340"/>
        </w:tabs>
        <w:spacing w:after="240"/>
        <w:ind w:left="720"/>
        <w:rPr>
          <w:bCs/>
        </w:rPr>
      </w:pPr>
      <w:r w:rsidRPr="00A03B1B">
        <w:rPr>
          <w:bCs/>
          <w:iCs/>
        </w:rPr>
        <w:t xml:space="preserve">RTASREV </w:t>
      </w:r>
      <w:r w:rsidRPr="00A03B1B">
        <w:rPr>
          <w:bCs/>
          <w:i/>
          <w:vertAlign w:val="subscript"/>
          <w:lang w:val="it-IT" w:eastAsia="x-none"/>
        </w:rPr>
        <w:t xml:space="preserve">q, r, i </w:t>
      </w:r>
      <w:r w:rsidRPr="00A03B1B">
        <w:rPr>
          <w:bCs/>
          <w:i/>
          <w:lang w:val="it-IT" w:eastAsia="x-none"/>
        </w:rPr>
        <w:t xml:space="preserve">= </w:t>
      </w:r>
      <w:r w:rsidRPr="00A03B1B">
        <w:rPr>
          <w:bCs/>
          <w:iCs/>
        </w:rPr>
        <w:t xml:space="preserve">RTRUREV </w:t>
      </w:r>
      <w:r w:rsidRPr="00A03B1B">
        <w:rPr>
          <w:bCs/>
          <w:i/>
          <w:vertAlign w:val="subscript"/>
          <w:lang w:val="it-IT" w:eastAsia="x-none"/>
        </w:rPr>
        <w:t xml:space="preserve">q, r, i </w:t>
      </w:r>
      <w:r w:rsidRPr="00A03B1B">
        <w:rPr>
          <w:bCs/>
          <w:i/>
          <w:lang w:val="it-IT" w:eastAsia="x-none"/>
        </w:rPr>
        <w:t>+</w:t>
      </w:r>
      <w:r w:rsidRPr="00A03B1B">
        <w:rPr>
          <w:bCs/>
          <w:iCs/>
        </w:rPr>
        <w:t xml:space="preserve"> RTRDREV </w:t>
      </w:r>
      <w:r w:rsidRPr="00A03B1B">
        <w:rPr>
          <w:bCs/>
          <w:i/>
          <w:vertAlign w:val="subscript"/>
          <w:lang w:val="it-IT" w:eastAsia="x-none"/>
        </w:rPr>
        <w:t xml:space="preserve">q, r, i </w:t>
      </w:r>
      <w:r w:rsidRPr="00A03B1B">
        <w:rPr>
          <w:bCs/>
          <w:i/>
          <w:lang w:val="it-IT" w:eastAsia="x-none"/>
        </w:rPr>
        <w:t>+</w:t>
      </w:r>
      <w:r w:rsidRPr="00A03B1B">
        <w:rPr>
          <w:bCs/>
          <w:iCs/>
        </w:rPr>
        <w:t xml:space="preserve"> RTRRREV </w:t>
      </w:r>
      <w:r w:rsidRPr="00A03B1B">
        <w:rPr>
          <w:bCs/>
          <w:i/>
          <w:vertAlign w:val="subscript"/>
          <w:lang w:val="it-IT" w:eastAsia="x-none"/>
        </w:rPr>
        <w:t xml:space="preserve">q, r, i </w:t>
      </w:r>
      <w:r w:rsidRPr="00A03B1B">
        <w:rPr>
          <w:bCs/>
          <w:i/>
          <w:lang w:val="it-IT" w:eastAsia="x-none"/>
        </w:rPr>
        <w:t>+</w:t>
      </w:r>
      <w:r w:rsidRPr="00A03B1B">
        <w:rPr>
          <w:bCs/>
          <w:iCs/>
        </w:rPr>
        <w:t xml:space="preserve"> RTECRREV </w:t>
      </w:r>
      <w:r w:rsidRPr="00A03B1B">
        <w:rPr>
          <w:bCs/>
          <w:i/>
          <w:vertAlign w:val="subscript"/>
          <w:lang w:val="it-IT" w:eastAsia="x-none"/>
        </w:rPr>
        <w:t xml:space="preserve">q, r, i  </w:t>
      </w:r>
      <w:r w:rsidRPr="00A03B1B">
        <w:rPr>
          <w:bCs/>
          <w:i/>
          <w:lang w:val="it-IT" w:eastAsia="x-none"/>
        </w:rPr>
        <w:t xml:space="preserve">+  </w:t>
      </w:r>
      <w:r w:rsidRPr="00A03B1B">
        <w:rPr>
          <w:bCs/>
          <w:iCs/>
        </w:rPr>
        <w:t>RTNSREV</w:t>
      </w:r>
      <w:r w:rsidRPr="00A03B1B">
        <w:rPr>
          <w:bCs/>
          <w:iCs/>
          <w:sz w:val="20"/>
          <w:lang w:val="x-none" w:eastAsia="x-none"/>
        </w:rPr>
        <w:t xml:space="preserve"> </w:t>
      </w:r>
      <w:r w:rsidRPr="00A03B1B">
        <w:rPr>
          <w:bCs/>
          <w:i/>
          <w:iCs/>
          <w:vertAlign w:val="subscript"/>
          <w:lang w:val="pt-BR" w:eastAsia="x-none"/>
        </w:rPr>
        <w:t>q, r, i</w:t>
      </w:r>
      <w:ins w:id="673" w:author="ERCOT" w:date="2025-07-28T14:19:00Z">
        <w:r w:rsidRPr="00A03B1B">
          <w:rPr>
            <w:i/>
            <w:szCs w:val="20"/>
            <w:lang w:val="it-IT"/>
          </w:rPr>
          <w:t xml:space="preserve"> + </w:t>
        </w:r>
        <w:r w:rsidRPr="00A03B1B">
          <w:rPr>
            <w:szCs w:val="20"/>
          </w:rPr>
          <w:t>RTDRRREV</w:t>
        </w:r>
        <w:r w:rsidRPr="00A03B1B">
          <w:rPr>
            <w:iCs/>
            <w:sz w:val="20"/>
            <w:szCs w:val="20"/>
          </w:rPr>
          <w:t xml:space="preserve"> </w:t>
        </w:r>
        <w:r w:rsidRPr="00A03B1B">
          <w:rPr>
            <w:i/>
            <w:iCs/>
            <w:szCs w:val="20"/>
            <w:vertAlign w:val="subscript"/>
            <w:lang w:val="pt-BR"/>
          </w:rPr>
          <w:t>q, r, i</w:t>
        </w:r>
      </w:ins>
    </w:p>
    <w:p w14:paraId="4F41B237" w14:textId="77777777" w:rsidR="00A03B1B" w:rsidRPr="00A03B1B" w:rsidRDefault="00A03B1B" w:rsidP="00A03B1B">
      <w:pPr>
        <w:spacing w:before="240"/>
        <w:rPr>
          <w:rFonts w:eastAsia="SimSun"/>
          <w:bCs/>
          <w:iCs/>
          <w:szCs w:val="20"/>
        </w:rPr>
      </w:pPr>
      <w:r w:rsidRPr="00A03B1B">
        <w:rPr>
          <w:rFonts w:eastAsia="SimSun"/>
          <w:iCs/>
          <w:szCs w:val="20"/>
        </w:rPr>
        <w:t>The above variables are defined as follows:</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67"/>
        <w:gridCol w:w="889"/>
        <w:gridCol w:w="6882"/>
      </w:tblGrid>
      <w:tr w:rsidR="00A03B1B" w:rsidRPr="00A03B1B" w14:paraId="72F298BC" w14:textId="77777777" w:rsidTr="00B31BB1">
        <w:trPr>
          <w:cantSplit/>
          <w:tblHeader/>
        </w:trPr>
        <w:tc>
          <w:tcPr>
            <w:tcW w:w="883" w:type="pct"/>
            <w:tcBorders>
              <w:top w:val="single" w:sz="4" w:space="0" w:color="auto"/>
              <w:left w:val="single" w:sz="4" w:space="0" w:color="auto"/>
              <w:bottom w:val="single" w:sz="6" w:space="0" w:color="auto"/>
              <w:right w:val="single" w:sz="6" w:space="0" w:color="auto"/>
            </w:tcBorders>
            <w:hideMark/>
          </w:tcPr>
          <w:p w14:paraId="265EBD67" w14:textId="77777777" w:rsidR="00A03B1B" w:rsidRPr="00A03B1B" w:rsidRDefault="00A03B1B" w:rsidP="00A03B1B">
            <w:pPr>
              <w:spacing w:after="120"/>
              <w:rPr>
                <w:rFonts w:eastAsia="SimSun"/>
                <w:b/>
                <w:iCs/>
                <w:sz w:val="20"/>
                <w:szCs w:val="20"/>
              </w:rPr>
            </w:pPr>
            <w:r w:rsidRPr="00A03B1B">
              <w:rPr>
                <w:rFonts w:eastAsia="SimSun"/>
                <w:b/>
                <w:iCs/>
                <w:sz w:val="20"/>
                <w:szCs w:val="20"/>
              </w:rPr>
              <w:t>Variable</w:t>
            </w:r>
          </w:p>
        </w:tc>
        <w:tc>
          <w:tcPr>
            <w:tcW w:w="471" w:type="pct"/>
            <w:tcBorders>
              <w:top w:val="single" w:sz="4" w:space="0" w:color="auto"/>
              <w:left w:val="single" w:sz="6" w:space="0" w:color="auto"/>
              <w:bottom w:val="single" w:sz="6" w:space="0" w:color="auto"/>
              <w:right w:val="single" w:sz="6" w:space="0" w:color="auto"/>
            </w:tcBorders>
            <w:hideMark/>
          </w:tcPr>
          <w:p w14:paraId="1B94CE98" w14:textId="77777777" w:rsidR="00A03B1B" w:rsidRPr="00A03B1B" w:rsidRDefault="00A03B1B" w:rsidP="00A03B1B">
            <w:pPr>
              <w:spacing w:after="120"/>
              <w:jc w:val="center"/>
              <w:rPr>
                <w:rFonts w:eastAsia="SimSun"/>
                <w:b/>
                <w:iCs/>
                <w:sz w:val="20"/>
                <w:szCs w:val="20"/>
              </w:rPr>
            </w:pPr>
            <w:r w:rsidRPr="00A03B1B">
              <w:rPr>
                <w:rFonts w:eastAsia="SimSun"/>
                <w:b/>
                <w:iCs/>
                <w:sz w:val="20"/>
                <w:szCs w:val="20"/>
              </w:rPr>
              <w:t>Unit</w:t>
            </w:r>
          </w:p>
        </w:tc>
        <w:tc>
          <w:tcPr>
            <w:tcW w:w="3646" w:type="pct"/>
            <w:tcBorders>
              <w:top w:val="single" w:sz="4" w:space="0" w:color="auto"/>
              <w:left w:val="single" w:sz="6" w:space="0" w:color="auto"/>
              <w:bottom w:val="single" w:sz="6" w:space="0" w:color="auto"/>
              <w:right w:val="single" w:sz="4" w:space="0" w:color="auto"/>
            </w:tcBorders>
            <w:hideMark/>
          </w:tcPr>
          <w:p w14:paraId="36C65D35" w14:textId="77777777" w:rsidR="00A03B1B" w:rsidRPr="00A03B1B" w:rsidRDefault="00A03B1B" w:rsidP="00A03B1B">
            <w:pPr>
              <w:spacing w:after="120"/>
              <w:rPr>
                <w:rFonts w:eastAsia="SimSun"/>
                <w:b/>
                <w:iCs/>
                <w:sz w:val="20"/>
                <w:szCs w:val="20"/>
              </w:rPr>
            </w:pPr>
            <w:r w:rsidRPr="00A03B1B">
              <w:rPr>
                <w:rFonts w:eastAsia="SimSun"/>
                <w:b/>
                <w:iCs/>
                <w:sz w:val="20"/>
                <w:szCs w:val="20"/>
              </w:rPr>
              <w:t>Definition</w:t>
            </w:r>
          </w:p>
        </w:tc>
      </w:tr>
      <w:tr w:rsidR="00A03B1B" w:rsidRPr="00A03B1B" w14:paraId="7BE9072A" w14:textId="77777777" w:rsidTr="00B31BB1">
        <w:trPr>
          <w:cantSplit/>
        </w:trPr>
        <w:tc>
          <w:tcPr>
            <w:tcW w:w="883" w:type="pct"/>
            <w:tcBorders>
              <w:top w:val="single" w:sz="6" w:space="0" w:color="auto"/>
              <w:left w:val="single" w:sz="4" w:space="0" w:color="auto"/>
              <w:bottom w:val="single" w:sz="6" w:space="0" w:color="auto"/>
              <w:right w:val="single" w:sz="6" w:space="0" w:color="auto"/>
            </w:tcBorders>
            <w:hideMark/>
          </w:tcPr>
          <w:p w14:paraId="5FDA665F"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RUCEXRQC </w:t>
            </w:r>
            <w:r w:rsidRPr="00A03B1B">
              <w:rPr>
                <w:rFonts w:eastAsia="SimSun"/>
                <w:i/>
                <w:iCs/>
                <w:sz w:val="20"/>
                <w:szCs w:val="20"/>
                <w:vertAlign w:val="subscript"/>
              </w:rPr>
              <w:t>q, r, d</w:t>
            </w:r>
          </w:p>
        </w:tc>
        <w:tc>
          <w:tcPr>
            <w:tcW w:w="471" w:type="pct"/>
            <w:tcBorders>
              <w:top w:val="single" w:sz="6" w:space="0" w:color="auto"/>
              <w:left w:val="single" w:sz="6" w:space="0" w:color="auto"/>
              <w:bottom w:val="single" w:sz="6" w:space="0" w:color="auto"/>
              <w:right w:val="single" w:sz="6" w:space="0" w:color="auto"/>
            </w:tcBorders>
            <w:hideMark/>
          </w:tcPr>
          <w:p w14:paraId="589630F0" w14:textId="77777777" w:rsidR="00A03B1B" w:rsidRPr="00A03B1B" w:rsidRDefault="00A03B1B" w:rsidP="00A03B1B">
            <w:pPr>
              <w:spacing w:after="60"/>
              <w:jc w:val="center"/>
              <w:rPr>
                <w:rFonts w:eastAsia="SimSun"/>
                <w:iCs/>
                <w:sz w:val="20"/>
                <w:szCs w:val="20"/>
              </w:rPr>
            </w:pPr>
            <w:r w:rsidRPr="00A03B1B">
              <w:rPr>
                <w:rFonts w:eastAsia="SimSun"/>
                <w:iCs/>
                <w:sz w:val="20"/>
                <w:szCs w:val="20"/>
              </w:rPr>
              <w:t>$</w:t>
            </w:r>
          </w:p>
        </w:tc>
        <w:tc>
          <w:tcPr>
            <w:tcW w:w="3646" w:type="pct"/>
            <w:tcBorders>
              <w:top w:val="single" w:sz="6" w:space="0" w:color="auto"/>
              <w:left w:val="single" w:sz="6" w:space="0" w:color="auto"/>
              <w:bottom w:val="single" w:sz="6" w:space="0" w:color="auto"/>
              <w:right w:val="single" w:sz="4" w:space="0" w:color="auto"/>
            </w:tcBorders>
            <w:hideMark/>
          </w:tcPr>
          <w:p w14:paraId="14E04CA5" w14:textId="77777777" w:rsidR="00A03B1B" w:rsidRPr="00A03B1B" w:rsidRDefault="00A03B1B" w:rsidP="00A03B1B">
            <w:pPr>
              <w:spacing w:after="60"/>
              <w:rPr>
                <w:rFonts w:eastAsia="SimSun"/>
                <w:iCs/>
                <w:sz w:val="20"/>
                <w:szCs w:val="20"/>
              </w:rPr>
            </w:pPr>
            <w:r w:rsidRPr="00A03B1B">
              <w:rPr>
                <w:rFonts w:eastAsia="SimSun"/>
                <w:i/>
                <w:iCs/>
                <w:sz w:val="20"/>
                <w:szCs w:val="20"/>
              </w:rPr>
              <w:t>Revenue Less Cost During QSE-Clawback Intervals</w:t>
            </w:r>
            <w:r w:rsidRPr="00A03B1B">
              <w:rPr>
                <w:rFonts w:eastAsia="SimSun"/>
                <w:iCs/>
                <w:sz w:val="20"/>
                <w:szCs w:val="20"/>
              </w:rPr>
              <w:t xml:space="preserve">—The sum of the total revenue for Resource </w:t>
            </w:r>
            <w:r w:rsidRPr="00A03B1B">
              <w:rPr>
                <w:rFonts w:eastAsia="SimSun"/>
                <w:i/>
                <w:iCs/>
                <w:sz w:val="20"/>
                <w:szCs w:val="20"/>
              </w:rPr>
              <w:t xml:space="preserve">r </w:t>
            </w:r>
            <w:r w:rsidRPr="00A03B1B">
              <w:rPr>
                <w:rFonts w:eastAsia="SimSun"/>
                <w:iCs/>
                <w:sz w:val="20"/>
                <w:szCs w:val="20"/>
              </w:rPr>
              <w:t>less the cost during all QSE-Clawback Intervals for the Operating Day.  When one or more Combined Cycle Generation Resources are committed by RUC, Revenue Less Cost During QSE-Clawback Intervals is calculated for the Combined Cycle Train for all Combined Cycle Generation Resources earning revenue in QSE-Clawback Intervals.</w:t>
            </w:r>
          </w:p>
        </w:tc>
      </w:tr>
      <w:tr w:rsidR="00A03B1B" w:rsidRPr="00A03B1B" w14:paraId="3065CEFC" w14:textId="77777777" w:rsidTr="00B31BB1">
        <w:trPr>
          <w:cantSplit/>
        </w:trPr>
        <w:tc>
          <w:tcPr>
            <w:tcW w:w="883" w:type="pct"/>
            <w:tcBorders>
              <w:top w:val="single" w:sz="6" w:space="0" w:color="auto"/>
              <w:left w:val="single" w:sz="4" w:space="0" w:color="auto"/>
              <w:bottom w:val="single" w:sz="6" w:space="0" w:color="auto"/>
              <w:right w:val="single" w:sz="6" w:space="0" w:color="auto"/>
            </w:tcBorders>
            <w:hideMark/>
          </w:tcPr>
          <w:p w14:paraId="35C4E36C"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RTSPP </w:t>
            </w:r>
            <w:r w:rsidRPr="00A03B1B">
              <w:rPr>
                <w:rFonts w:eastAsia="SimSun"/>
                <w:i/>
                <w:iCs/>
                <w:sz w:val="20"/>
                <w:szCs w:val="20"/>
                <w:vertAlign w:val="subscript"/>
              </w:rPr>
              <w:t>p, i</w:t>
            </w:r>
          </w:p>
        </w:tc>
        <w:tc>
          <w:tcPr>
            <w:tcW w:w="471" w:type="pct"/>
            <w:tcBorders>
              <w:top w:val="single" w:sz="6" w:space="0" w:color="auto"/>
              <w:left w:val="single" w:sz="6" w:space="0" w:color="auto"/>
              <w:bottom w:val="single" w:sz="6" w:space="0" w:color="auto"/>
              <w:right w:val="single" w:sz="6" w:space="0" w:color="auto"/>
            </w:tcBorders>
            <w:hideMark/>
          </w:tcPr>
          <w:p w14:paraId="5D55882A" w14:textId="77777777" w:rsidR="00A03B1B" w:rsidRPr="00A03B1B" w:rsidRDefault="00A03B1B" w:rsidP="00A03B1B">
            <w:pPr>
              <w:spacing w:after="60"/>
              <w:jc w:val="center"/>
              <w:rPr>
                <w:rFonts w:eastAsia="SimSun"/>
                <w:iCs/>
                <w:sz w:val="20"/>
                <w:szCs w:val="20"/>
              </w:rPr>
            </w:pPr>
            <w:r w:rsidRPr="00A03B1B">
              <w:rPr>
                <w:rFonts w:eastAsia="SimSun"/>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35559C9C" w14:textId="77777777" w:rsidR="00A03B1B" w:rsidRPr="00A03B1B" w:rsidRDefault="00A03B1B" w:rsidP="00A03B1B">
            <w:pPr>
              <w:spacing w:after="60"/>
              <w:rPr>
                <w:rFonts w:eastAsia="SimSun"/>
                <w:iCs/>
                <w:sz w:val="20"/>
                <w:szCs w:val="20"/>
              </w:rPr>
            </w:pPr>
            <w:r w:rsidRPr="00A03B1B">
              <w:rPr>
                <w:rFonts w:eastAsia="SimSun"/>
                <w:i/>
                <w:iCs/>
                <w:sz w:val="20"/>
                <w:szCs w:val="20"/>
              </w:rPr>
              <w:t>Real-Time Settlement Point Price</w:t>
            </w:r>
            <w:r w:rsidRPr="00A03B1B">
              <w:rPr>
                <w:rFonts w:eastAsia="SimSun"/>
                <w:iCs/>
                <w:sz w:val="20"/>
                <w:szCs w:val="20"/>
              </w:rPr>
              <w:t xml:space="preserve">—The Real-Time Settlement Point Price at the Resource’s Settlement Point for the Settlement Interval </w:t>
            </w:r>
            <w:r w:rsidRPr="00A03B1B">
              <w:rPr>
                <w:rFonts w:eastAsia="SimSun"/>
                <w:i/>
                <w:iCs/>
                <w:sz w:val="20"/>
                <w:szCs w:val="20"/>
              </w:rPr>
              <w:t>i</w:t>
            </w:r>
            <w:r w:rsidRPr="00A03B1B">
              <w:rPr>
                <w:rFonts w:eastAsia="SimSun"/>
                <w:iCs/>
                <w:sz w:val="20"/>
                <w:szCs w:val="20"/>
              </w:rPr>
              <w:t>.</w:t>
            </w:r>
          </w:p>
        </w:tc>
      </w:tr>
      <w:tr w:rsidR="00A03B1B" w:rsidRPr="00A03B1B" w14:paraId="5BDC0AC8" w14:textId="77777777" w:rsidTr="00B31BB1">
        <w:trPr>
          <w:cantSplit/>
        </w:trPr>
        <w:tc>
          <w:tcPr>
            <w:tcW w:w="883" w:type="pct"/>
            <w:tcBorders>
              <w:top w:val="single" w:sz="6" w:space="0" w:color="auto"/>
              <w:left w:val="single" w:sz="4" w:space="0" w:color="auto"/>
              <w:bottom w:val="single" w:sz="6" w:space="0" w:color="auto"/>
              <w:right w:val="single" w:sz="6" w:space="0" w:color="auto"/>
            </w:tcBorders>
            <w:hideMark/>
          </w:tcPr>
          <w:p w14:paraId="4CC269DF"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MEPR </w:t>
            </w:r>
            <w:r w:rsidRPr="00A03B1B">
              <w:rPr>
                <w:rFonts w:eastAsia="SimSun"/>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59645F0F" w14:textId="77777777" w:rsidR="00A03B1B" w:rsidRPr="00A03B1B" w:rsidRDefault="00A03B1B" w:rsidP="00A03B1B">
            <w:pPr>
              <w:spacing w:after="60"/>
              <w:jc w:val="center"/>
              <w:rPr>
                <w:rFonts w:eastAsia="SimSun"/>
                <w:iCs/>
                <w:sz w:val="20"/>
                <w:szCs w:val="20"/>
              </w:rPr>
            </w:pPr>
            <w:r w:rsidRPr="00A03B1B">
              <w:rPr>
                <w:rFonts w:eastAsia="SimSun"/>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7A9FB47D" w14:textId="77777777" w:rsidR="00A03B1B" w:rsidRPr="00A03B1B" w:rsidRDefault="00A03B1B" w:rsidP="00A03B1B">
            <w:pPr>
              <w:spacing w:after="60"/>
              <w:rPr>
                <w:rFonts w:eastAsia="SimSun"/>
                <w:iCs/>
                <w:sz w:val="20"/>
                <w:szCs w:val="20"/>
              </w:rPr>
            </w:pPr>
            <w:r w:rsidRPr="00A03B1B">
              <w:rPr>
                <w:rFonts w:eastAsia="SimSun"/>
                <w:i/>
                <w:iCs/>
                <w:sz w:val="20"/>
                <w:szCs w:val="20"/>
              </w:rPr>
              <w:t>Minimum-Energy Price</w:t>
            </w:r>
            <w:r w:rsidRPr="00A03B1B">
              <w:rPr>
                <w:rFonts w:eastAsia="SimSun"/>
                <w:iCs/>
                <w:sz w:val="20"/>
                <w:szCs w:val="20"/>
              </w:rPr>
              <w:t xml:space="preserve">—The Settlement price for Resource </w:t>
            </w:r>
            <w:r w:rsidRPr="00A03B1B">
              <w:rPr>
                <w:rFonts w:eastAsia="SimSun"/>
                <w:i/>
                <w:iCs/>
                <w:sz w:val="20"/>
                <w:szCs w:val="20"/>
              </w:rPr>
              <w:t xml:space="preserve">r </w:t>
            </w:r>
            <w:r w:rsidRPr="00A03B1B">
              <w:rPr>
                <w:rFonts w:eastAsia="SimSun"/>
                <w:iCs/>
                <w:sz w:val="20"/>
                <w:szCs w:val="20"/>
              </w:rPr>
              <w:t xml:space="preserve">for minimum energy for the Settlement Interval </w:t>
            </w:r>
            <w:r w:rsidRPr="00A03B1B">
              <w:rPr>
                <w:rFonts w:eastAsia="SimSun"/>
                <w:i/>
                <w:iCs/>
                <w:sz w:val="20"/>
                <w:szCs w:val="20"/>
              </w:rPr>
              <w:t>i</w:t>
            </w:r>
            <w:r w:rsidRPr="00A03B1B">
              <w:rPr>
                <w:rFonts w:eastAsia="SimSun"/>
                <w:iCs/>
                <w:sz w:val="20"/>
                <w:szCs w:val="20"/>
              </w:rPr>
              <w:t xml:space="preserve">.  Where for a Combined Cycle Train, the Resource </w:t>
            </w:r>
            <w:r w:rsidRPr="00A03B1B">
              <w:rPr>
                <w:rFonts w:eastAsia="SimSun"/>
                <w:i/>
                <w:iCs/>
                <w:sz w:val="20"/>
                <w:szCs w:val="20"/>
              </w:rPr>
              <w:t xml:space="preserve">r </w:t>
            </w:r>
            <w:r w:rsidRPr="00A03B1B">
              <w:rPr>
                <w:rFonts w:eastAsia="SimSun"/>
                <w:iCs/>
                <w:sz w:val="20"/>
                <w:szCs w:val="20"/>
              </w:rPr>
              <w:t>is a Combined Cycle Generation Resource within the Combined Cycle Train.</w:t>
            </w:r>
          </w:p>
        </w:tc>
      </w:tr>
      <w:tr w:rsidR="00A03B1B" w:rsidRPr="00A03B1B" w14:paraId="7A84B87E" w14:textId="77777777" w:rsidTr="00B31BB1">
        <w:trPr>
          <w:cantSplit/>
        </w:trPr>
        <w:tc>
          <w:tcPr>
            <w:tcW w:w="883" w:type="pct"/>
            <w:tcBorders>
              <w:top w:val="single" w:sz="6" w:space="0" w:color="auto"/>
              <w:left w:val="single" w:sz="4" w:space="0" w:color="auto"/>
              <w:bottom w:val="single" w:sz="6" w:space="0" w:color="auto"/>
              <w:right w:val="single" w:sz="6" w:space="0" w:color="auto"/>
            </w:tcBorders>
            <w:hideMark/>
          </w:tcPr>
          <w:p w14:paraId="23967FBD"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MEO </w:t>
            </w:r>
            <w:r w:rsidRPr="00A03B1B">
              <w:rPr>
                <w:rFonts w:eastAsia="SimSun"/>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5FAF2A68" w14:textId="77777777" w:rsidR="00A03B1B" w:rsidRPr="00A03B1B" w:rsidRDefault="00A03B1B" w:rsidP="00A03B1B">
            <w:pPr>
              <w:spacing w:after="60"/>
              <w:jc w:val="center"/>
              <w:rPr>
                <w:rFonts w:eastAsia="SimSun"/>
                <w:iCs/>
                <w:sz w:val="20"/>
                <w:szCs w:val="20"/>
              </w:rPr>
            </w:pPr>
            <w:r w:rsidRPr="00A03B1B">
              <w:rPr>
                <w:rFonts w:eastAsia="SimSun"/>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5DFAD330" w14:textId="77777777" w:rsidR="00A03B1B" w:rsidRPr="00A03B1B" w:rsidRDefault="00A03B1B" w:rsidP="00A03B1B">
            <w:pPr>
              <w:spacing w:after="60"/>
              <w:rPr>
                <w:rFonts w:eastAsia="SimSun"/>
                <w:iCs/>
                <w:sz w:val="20"/>
                <w:szCs w:val="20"/>
              </w:rPr>
            </w:pPr>
            <w:r w:rsidRPr="00A03B1B">
              <w:rPr>
                <w:rFonts w:eastAsia="SimSun"/>
                <w:i/>
                <w:iCs/>
                <w:sz w:val="20"/>
                <w:szCs w:val="20"/>
              </w:rPr>
              <w:t>Minimum-Energy Offer</w:t>
            </w:r>
            <w:r w:rsidRPr="00A03B1B">
              <w:rPr>
                <w:rFonts w:eastAsia="SimSun"/>
                <w:iCs/>
                <w:sz w:val="20"/>
                <w:szCs w:val="20"/>
              </w:rPr>
              <w:t xml:space="preserve">—Represents an offer for the costs incurred by Resource </w:t>
            </w:r>
            <w:r w:rsidRPr="00A03B1B">
              <w:rPr>
                <w:rFonts w:eastAsia="SimSun"/>
                <w:i/>
                <w:iCs/>
                <w:sz w:val="20"/>
                <w:szCs w:val="20"/>
              </w:rPr>
              <w:t xml:space="preserve">r </w:t>
            </w:r>
            <w:r w:rsidRPr="00A03B1B">
              <w:rPr>
                <w:rFonts w:eastAsia="SimSun"/>
                <w:iCs/>
                <w:sz w:val="20"/>
                <w:szCs w:val="20"/>
              </w:rPr>
              <w:t xml:space="preserve">in producing energy at the Resource’s LSL for the Settlement Interval </w:t>
            </w:r>
            <w:r w:rsidRPr="00A03B1B">
              <w:rPr>
                <w:rFonts w:eastAsia="SimSun"/>
                <w:i/>
                <w:iCs/>
                <w:sz w:val="20"/>
                <w:szCs w:val="20"/>
              </w:rPr>
              <w:t>i</w:t>
            </w:r>
            <w:r w:rsidRPr="00A03B1B">
              <w:rPr>
                <w:rFonts w:eastAsia="SimSun"/>
                <w:iCs/>
                <w:sz w:val="20"/>
                <w:szCs w:val="20"/>
              </w:rPr>
              <w:t xml:space="preserve">.  Where for a Combined Cycle Train, the Resource </w:t>
            </w:r>
            <w:r w:rsidRPr="00A03B1B">
              <w:rPr>
                <w:rFonts w:eastAsia="SimSun"/>
                <w:i/>
                <w:iCs/>
                <w:sz w:val="20"/>
                <w:szCs w:val="20"/>
              </w:rPr>
              <w:t xml:space="preserve">r </w:t>
            </w:r>
            <w:r w:rsidRPr="00A03B1B">
              <w:rPr>
                <w:rFonts w:eastAsia="SimSun"/>
                <w:iCs/>
                <w:sz w:val="20"/>
                <w:szCs w:val="20"/>
              </w:rPr>
              <w:t>is a Combined Cycle Generation Resource within the Combined Cycle Train.</w:t>
            </w:r>
          </w:p>
        </w:tc>
      </w:tr>
      <w:tr w:rsidR="00A03B1B" w:rsidRPr="00A03B1B" w14:paraId="3330A92E" w14:textId="77777777" w:rsidTr="00B31BB1">
        <w:trPr>
          <w:cantSplit/>
        </w:trPr>
        <w:tc>
          <w:tcPr>
            <w:tcW w:w="883" w:type="pct"/>
            <w:tcBorders>
              <w:top w:val="single" w:sz="6" w:space="0" w:color="auto"/>
              <w:left w:val="single" w:sz="4" w:space="0" w:color="auto"/>
              <w:bottom w:val="single" w:sz="6" w:space="0" w:color="auto"/>
              <w:right w:val="single" w:sz="6" w:space="0" w:color="auto"/>
            </w:tcBorders>
            <w:hideMark/>
          </w:tcPr>
          <w:p w14:paraId="50A6B4BB" w14:textId="77777777" w:rsidR="00A03B1B" w:rsidRPr="00A03B1B" w:rsidRDefault="00A03B1B" w:rsidP="00A03B1B">
            <w:pPr>
              <w:spacing w:after="60"/>
              <w:rPr>
                <w:rFonts w:eastAsia="SimSun"/>
                <w:iCs/>
                <w:sz w:val="20"/>
                <w:szCs w:val="20"/>
              </w:rPr>
            </w:pPr>
            <w:r w:rsidRPr="00A03B1B">
              <w:rPr>
                <w:rFonts w:eastAsia="SimSun"/>
                <w:iCs/>
                <w:sz w:val="20"/>
                <w:szCs w:val="20"/>
              </w:rPr>
              <w:lastRenderedPageBreak/>
              <w:t xml:space="preserve">MECAP </w:t>
            </w:r>
            <w:r w:rsidRPr="00A03B1B">
              <w:rPr>
                <w:rFonts w:eastAsia="SimSun"/>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2670469F" w14:textId="77777777" w:rsidR="00A03B1B" w:rsidRPr="00A03B1B" w:rsidRDefault="00A03B1B" w:rsidP="00A03B1B">
            <w:pPr>
              <w:spacing w:after="60"/>
              <w:jc w:val="center"/>
              <w:rPr>
                <w:rFonts w:eastAsia="SimSun"/>
                <w:iCs/>
                <w:sz w:val="20"/>
                <w:szCs w:val="20"/>
              </w:rPr>
            </w:pPr>
            <w:r w:rsidRPr="00A03B1B">
              <w:rPr>
                <w:rFonts w:eastAsia="SimSun"/>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3C520FB0" w14:textId="77777777" w:rsidR="00A03B1B" w:rsidRPr="00A03B1B" w:rsidRDefault="00A03B1B" w:rsidP="00A03B1B">
            <w:pPr>
              <w:spacing w:after="60"/>
              <w:rPr>
                <w:rFonts w:eastAsia="SimSun"/>
                <w:i/>
                <w:iCs/>
                <w:sz w:val="20"/>
                <w:szCs w:val="20"/>
              </w:rPr>
            </w:pPr>
            <w:r w:rsidRPr="00A03B1B">
              <w:rPr>
                <w:rFonts w:eastAsia="SimSun"/>
                <w:i/>
                <w:iCs/>
                <w:sz w:val="20"/>
                <w:szCs w:val="20"/>
              </w:rPr>
              <w:t>Minimum-Energy Cap</w:t>
            </w:r>
            <w:r w:rsidRPr="00A03B1B">
              <w:rPr>
                <w:rFonts w:eastAsia="SimSun"/>
                <w:iCs/>
                <w:sz w:val="20"/>
                <w:szCs w:val="20"/>
              </w:rPr>
              <w:t xml:space="preserve">—The amount used for Resource </w:t>
            </w:r>
            <w:r w:rsidRPr="00A03B1B">
              <w:rPr>
                <w:rFonts w:eastAsia="SimSun"/>
                <w:i/>
                <w:iCs/>
                <w:sz w:val="20"/>
                <w:szCs w:val="20"/>
              </w:rPr>
              <w:t xml:space="preserve">r </w:t>
            </w:r>
            <w:r w:rsidRPr="00A03B1B">
              <w:rPr>
                <w:rFonts w:eastAsia="SimSun"/>
                <w:iCs/>
                <w:sz w:val="20"/>
                <w:szCs w:val="20"/>
              </w:rPr>
              <w:t xml:space="preserve">for minimum-energy costs.  The minimum cost is the Resource Category Minimum-Energy Generic Cap (RCGMEC) unless ERCOT has approved verifiable unit-specific minimum energy costs for that Resource, in which case the Minimum-Energy Cap is the verifiable unit-specific minimum energy cost.  See Section 5.6.1, Verifiable Costs, for more information on verifiable costs.  Where for a Combined Cycle Train, the Resource </w:t>
            </w:r>
            <w:r w:rsidRPr="00A03B1B">
              <w:rPr>
                <w:rFonts w:eastAsia="SimSun"/>
                <w:i/>
                <w:iCs/>
                <w:sz w:val="20"/>
                <w:szCs w:val="20"/>
              </w:rPr>
              <w:t xml:space="preserve">r </w:t>
            </w:r>
            <w:r w:rsidRPr="00A03B1B">
              <w:rPr>
                <w:rFonts w:eastAsia="SimSun"/>
                <w:iCs/>
                <w:sz w:val="20"/>
                <w:szCs w:val="20"/>
              </w:rPr>
              <w:t>is a Combined Cycle Generation Resource within the Combined Cycle Train.</w:t>
            </w:r>
          </w:p>
        </w:tc>
      </w:tr>
      <w:tr w:rsidR="00A03B1B" w:rsidRPr="00A03B1B" w14:paraId="66CFEC52" w14:textId="77777777" w:rsidTr="00B31BB1">
        <w:trPr>
          <w:cantSplit/>
        </w:trPr>
        <w:tc>
          <w:tcPr>
            <w:tcW w:w="883" w:type="pct"/>
            <w:tcBorders>
              <w:top w:val="single" w:sz="6" w:space="0" w:color="auto"/>
              <w:left w:val="single" w:sz="4" w:space="0" w:color="auto"/>
              <w:bottom w:val="single" w:sz="6" w:space="0" w:color="auto"/>
              <w:right w:val="single" w:sz="6" w:space="0" w:color="auto"/>
            </w:tcBorders>
            <w:hideMark/>
          </w:tcPr>
          <w:p w14:paraId="6CD7262C"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RCGMEC </w:t>
            </w:r>
            <w:r w:rsidRPr="00A03B1B">
              <w:rPr>
                <w:rFonts w:eastAsia="SimSun"/>
                <w:i/>
                <w:iCs/>
                <w:sz w:val="20"/>
                <w:szCs w:val="20"/>
                <w:vertAlign w:val="subscript"/>
              </w:rPr>
              <w:t>i</w:t>
            </w:r>
          </w:p>
        </w:tc>
        <w:tc>
          <w:tcPr>
            <w:tcW w:w="471" w:type="pct"/>
            <w:tcBorders>
              <w:top w:val="single" w:sz="6" w:space="0" w:color="auto"/>
              <w:left w:val="single" w:sz="6" w:space="0" w:color="auto"/>
              <w:bottom w:val="single" w:sz="6" w:space="0" w:color="auto"/>
              <w:right w:val="single" w:sz="6" w:space="0" w:color="auto"/>
            </w:tcBorders>
            <w:hideMark/>
          </w:tcPr>
          <w:p w14:paraId="14E0455F" w14:textId="77777777" w:rsidR="00A03B1B" w:rsidRPr="00A03B1B" w:rsidRDefault="00A03B1B" w:rsidP="00A03B1B">
            <w:pPr>
              <w:spacing w:after="60"/>
              <w:jc w:val="center"/>
              <w:rPr>
                <w:rFonts w:eastAsia="SimSun"/>
                <w:iCs/>
                <w:sz w:val="20"/>
                <w:szCs w:val="20"/>
              </w:rPr>
            </w:pPr>
            <w:r w:rsidRPr="00A03B1B">
              <w:rPr>
                <w:rFonts w:eastAsia="SimSun"/>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7AD209D3" w14:textId="77777777" w:rsidR="00A03B1B" w:rsidRPr="00A03B1B" w:rsidRDefault="00A03B1B" w:rsidP="00A03B1B">
            <w:pPr>
              <w:spacing w:after="60"/>
              <w:rPr>
                <w:rFonts w:eastAsia="SimSun"/>
                <w:iCs/>
                <w:sz w:val="20"/>
                <w:szCs w:val="20"/>
              </w:rPr>
            </w:pPr>
            <w:r w:rsidRPr="00A03B1B">
              <w:rPr>
                <w:rFonts w:eastAsia="SimSun"/>
                <w:i/>
                <w:iCs/>
                <w:sz w:val="20"/>
                <w:szCs w:val="20"/>
              </w:rPr>
              <w:t>Resource Category Generic Minimum-Energy Cost</w:t>
            </w:r>
            <w:r w:rsidRPr="00A03B1B">
              <w:rPr>
                <w:rFonts w:eastAsia="SimSun"/>
                <w:iCs/>
                <w:sz w:val="20"/>
                <w:szCs w:val="20"/>
              </w:rPr>
              <w:t>—The Resource Category Generic Minimum-Energy Cost cap for the category of the Resource, according to Section 4.4.9.2.3, Startup Offer and Minimum-Energy Offer Generic Caps, for the Operating Day.</w:t>
            </w:r>
          </w:p>
        </w:tc>
      </w:tr>
      <w:tr w:rsidR="00A03B1B" w:rsidRPr="00A03B1B" w14:paraId="12998244" w14:textId="77777777" w:rsidTr="00B31BB1">
        <w:trPr>
          <w:cantSplit/>
        </w:trPr>
        <w:tc>
          <w:tcPr>
            <w:tcW w:w="883" w:type="pct"/>
            <w:tcBorders>
              <w:top w:val="single" w:sz="6" w:space="0" w:color="auto"/>
              <w:left w:val="single" w:sz="4" w:space="0" w:color="auto"/>
              <w:bottom w:val="single" w:sz="6" w:space="0" w:color="auto"/>
              <w:right w:val="single" w:sz="6" w:space="0" w:color="auto"/>
            </w:tcBorders>
            <w:hideMark/>
          </w:tcPr>
          <w:p w14:paraId="51A9EB9E"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RTEOCOST </w:t>
            </w:r>
            <w:r w:rsidRPr="00A03B1B">
              <w:rPr>
                <w:rFonts w:eastAsia="SimSun"/>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7EC0E077" w14:textId="77777777" w:rsidR="00A03B1B" w:rsidRPr="00A03B1B" w:rsidRDefault="00A03B1B" w:rsidP="00A03B1B">
            <w:pPr>
              <w:spacing w:after="60"/>
              <w:jc w:val="center"/>
              <w:rPr>
                <w:rFonts w:eastAsia="SimSun"/>
                <w:iCs/>
                <w:sz w:val="20"/>
                <w:szCs w:val="20"/>
              </w:rPr>
            </w:pPr>
            <w:r w:rsidRPr="00A03B1B">
              <w:rPr>
                <w:rFonts w:eastAsia="SimSun"/>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48702DCA" w14:textId="77777777" w:rsidR="00A03B1B" w:rsidRPr="00A03B1B" w:rsidRDefault="00A03B1B" w:rsidP="00A03B1B">
            <w:pPr>
              <w:spacing w:after="60"/>
              <w:rPr>
                <w:rFonts w:eastAsia="SimSun"/>
                <w:i/>
                <w:iCs/>
                <w:sz w:val="20"/>
                <w:szCs w:val="20"/>
              </w:rPr>
            </w:pPr>
            <w:r w:rsidRPr="00A03B1B">
              <w:rPr>
                <w:rFonts w:eastAsia="SimSun"/>
                <w:i/>
                <w:iCs/>
                <w:sz w:val="20"/>
                <w:szCs w:val="20"/>
              </w:rPr>
              <w:t>Real-Time Energy Offer Curve Cost Cap</w:t>
            </w:r>
            <w:r w:rsidRPr="00A03B1B">
              <w:rPr>
                <w:rFonts w:ascii="Symbol" w:eastAsia="Symbol" w:hAnsi="Symbol" w:cs="Symbol"/>
                <w:sz w:val="20"/>
                <w:szCs w:val="20"/>
              </w:rPr>
              <w:t>¾</w:t>
            </w:r>
            <w:r w:rsidRPr="00A03B1B">
              <w:rPr>
                <w:rFonts w:eastAsia="SimSun"/>
                <w:iCs/>
                <w:sz w:val="20"/>
                <w:szCs w:val="20"/>
              </w:rPr>
              <w:t xml:space="preserve">The Energy Offer Curve Cost Cap for Resource </w:t>
            </w:r>
            <w:r w:rsidRPr="00A03B1B">
              <w:rPr>
                <w:rFonts w:eastAsia="SimSun"/>
                <w:i/>
                <w:iCs/>
                <w:sz w:val="20"/>
                <w:szCs w:val="20"/>
              </w:rPr>
              <w:t>r</w:t>
            </w:r>
            <w:r w:rsidRPr="00A03B1B">
              <w:rPr>
                <w:rFonts w:eastAsia="SimSun"/>
                <w:iCs/>
                <w:sz w:val="20"/>
                <w:szCs w:val="20"/>
              </w:rPr>
              <w:t xml:space="preserve"> represented by QSE </w:t>
            </w:r>
            <w:r w:rsidRPr="00A03B1B">
              <w:rPr>
                <w:rFonts w:eastAsia="SimSun"/>
                <w:i/>
                <w:iCs/>
                <w:sz w:val="20"/>
                <w:szCs w:val="20"/>
              </w:rPr>
              <w:t>q</w:t>
            </w:r>
            <w:r w:rsidRPr="00A03B1B">
              <w:rPr>
                <w:rFonts w:eastAsia="SimSun"/>
                <w:iCs/>
                <w:sz w:val="20"/>
                <w:szCs w:val="20"/>
              </w:rPr>
              <w:t xml:space="preserve">, for the Resource’s generation above the LSL for the Settlement Interval </w:t>
            </w:r>
            <w:r w:rsidRPr="00A03B1B">
              <w:rPr>
                <w:rFonts w:eastAsia="SimSun"/>
                <w:i/>
                <w:iCs/>
                <w:sz w:val="20"/>
                <w:szCs w:val="20"/>
              </w:rPr>
              <w:t xml:space="preserve">i. </w:t>
            </w:r>
            <w:r w:rsidRPr="00A03B1B">
              <w:rPr>
                <w:rFonts w:eastAsia="SimSun"/>
                <w:iCs/>
                <w:sz w:val="20"/>
                <w:szCs w:val="20"/>
              </w:rPr>
              <w:t xml:space="preserve"> See</w:t>
            </w:r>
            <w:r w:rsidRPr="00A03B1B">
              <w:rPr>
                <w:rFonts w:eastAsia="SimSun"/>
                <w:b/>
                <w:iCs/>
                <w:sz w:val="20"/>
                <w:szCs w:val="20"/>
              </w:rPr>
              <w:t xml:space="preserve"> </w:t>
            </w:r>
            <w:r w:rsidRPr="00A03B1B">
              <w:rPr>
                <w:rFonts w:eastAsia="SimSun"/>
                <w:iCs/>
                <w:sz w:val="20"/>
                <w:szCs w:val="20"/>
              </w:rPr>
              <w:t xml:space="preserve">Section 4.4.9.3.3.  Where for a Combined Cycle Train, the Resource </w:t>
            </w:r>
            <w:r w:rsidRPr="00A03B1B">
              <w:rPr>
                <w:rFonts w:eastAsia="SimSun"/>
                <w:i/>
                <w:iCs/>
                <w:sz w:val="20"/>
                <w:szCs w:val="20"/>
              </w:rPr>
              <w:t xml:space="preserve">r </w:t>
            </w:r>
            <w:r w:rsidRPr="00A03B1B">
              <w:rPr>
                <w:rFonts w:eastAsia="SimSun"/>
                <w:iCs/>
                <w:sz w:val="20"/>
                <w:szCs w:val="20"/>
              </w:rPr>
              <w:t>is the Combined Cycle Train.</w:t>
            </w:r>
          </w:p>
        </w:tc>
      </w:tr>
      <w:tr w:rsidR="00A03B1B" w:rsidRPr="00A03B1B" w14:paraId="02CF1FAF" w14:textId="77777777" w:rsidTr="00B31BB1">
        <w:trPr>
          <w:cantSplit/>
        </w:trPr>
        <w:tc>
          <w:tcPr>
            <w:tcW w:w="883" w:type="pct"/>
            <w:tcBorders>
              <w:top w:val="single" w:sz="6" w:space="0" w:color="auto"/>
              <w:left w:val="single" w:sz="4" w:space="0" w:color="auto"/>
              <w:bottom w:val="single" w:sz="6" w:space="0" w:color="auto"/>
              <w:right w:val="single" w:sz="6" w:space="0" w:color="auto"/>
            </w:tcBorders>
            <w:hideMark/>
          </w:tcPr>
          <w:p w14:paraId="2627230D"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RTMG </w:t>
            </w:r>
            <w:r w:rsidRPr="00A03B1B">
              <w:rPr>
                <w:rFonts w:eastAsia="SimSun"/>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467873FA" w14:textId="77777777" w:rsidR="00A03B1B" w:rsidRPr="00A03B1B" w:rsidRDefault="00A03B1B" w:rsidP="00A03B1B">
            <w:pPr>
              <w:spacing w:after="60"/>
              <w:jc w:val="center"/>
              <w:rPr>
                <w:rFonts w:eastAsia="SimSun"/>
                <w:iCs/>
                <w:sz w:val="20"/>
                <w:szCs w:val="20"/>
              </w:rPr>
            </w:pPr>
            <w:r w:rsidRPr="00A03B1B">
              <w:rPr>
                <w:rFonts w:eastAsia="SimSun"/>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160617E3" w14:textId="77777777" w:rsidR="00A03B1B" w:rsidRPr="00A03B1B" w:rsidRDefault="00A03B1B" w:rsidP="00A03B1B">
            <w:pPr>
              <w:spacing w:after="60"/>
              <w:rPr>
                <w:rFonts w:eastAsia="SimSun"/>
                <w:iCs/>
                <w:sz w:val="20"/>
                <w:szCs w:val="20"/>
              </w:rPr>
            </w:pPr>
            <w:r w:rsidRPr="00A03B1B">
              <w:rPr>
                <w:rFonts w:eastAsia="SimSun"/>
                <w:i/>
                <w:iCs/>
                <w:sz w:val="20"/>
                <w:szCs w:val="20"/>
              </w:rPr>
              <w:t>Real-Time Metered Generation</w:t>
            </w:r>
            <w:r w:rsidRPr="00A03B1B">
              <w:rPr>
                <w:rFonts w:eastAsia="SimSun"/>
                <w:iCs/>
                <w:sz w:val="20"/>
                <w:szCs w:val="20"/>
              </w:rPr>
              <w:t xml:space="preserve">—The Resource </w:t>
            </w:r>
            <w:r w:rsidRPr="00A03B1B">
              <w:rPr>
                <w:rFonts w:eastAsia="SimSun"/>
                <w:i/>
                <w:iCs/>
                <w:sz w:val="20"/>
                <w:szCs w:val="20"/>
              </w:rPr>
              <w:t>r</w:t>
            </w:r>
            <w:r w:rsidRPr="00A03B1B">
              <w:rPr>
                <w:rFonts w:eastAsia="SimSun"/>
                <w:iCs/>
                <w:sz w:val="20"/>
                <w:szCs w:val="20"/>
              </w:rPr>
              <w:t xml:space="preserve">’s metered generation for the Settlement Interval </w:t>
            </w:r>
            <w:r w:rsidRPr="00A03B1B">
              <w:rPr>
                <w:rFonts w:eastAsia="SimSun"/>
                <w:i/>
                <w:iCs/>
                <w:sz w:val="20"/>
                <w:szCs w:val="20"/>
              </w:rPr>
              <w:t>i</w:t>
            </w:r>
            <w:r w:rsidRPr="00A03B1B">
              <w:rPr>
                <w:rFonts w:eastAsia="SimSun"/>
                <w:iCs/>
                <w:sz w:val="20"/>
                <w:szCs w:val="20"/>
              </w:rPr>
              <w:t xml:space="preserve">.  Where for a Combined Cycle Train, the Resource </w:t>
            </w:r>
            <w:r w:rsidRPr="00A03B1B">
              <w:rPr>
                <w:rFonts w:eastAsia="SimSun"/>
                <w:i/>
                <w:iCs/>
                <w:sz w:val="20"/>
                <w:szCs w:val="20"/>
              </w:rPr>
              <w:t xml:space="preserve">r </w:t>
            </w:r>
            <w:r w:rsidRPr="00A03B1B">
              <w:rPr>
                <w:rFonts w:eastAsia="SimSun"/>
                <w:iCs/>
                <w:sz w:val="20"/>
                <w:szCs w:val="20"/>
              </w:rPr>
              <w:t>is the Combined Cycle Train.</w:t>
            </w:r>
          </w:p>
        </w:tc>
      </w:tr>
      <w:tr w:rsidR="00A03B1B" w:rsidRPr="00A03B1B" w14:paraId="14E3398E" w14:textId="77777777" w:rsidTr="00B31BB1">
        <w:trPr>
          <w:cantSplit/>
        </w:trPr>
        <w:tc>
          <w:tcPr>
            <w:tcW w:w="883" w:type="pct"/>
            <w:tcBorders>
              <w:top w:val="single" w:sz="6" w:space="0" w:color="auto"/>
              <w:left w:val="single" w:sz="4" w:space="0" w:color="auto"/>
              <w:bottom w:val="single" w:sz="6" w:space="0" w:color="auto"/>
              <w:right w:val="single" w:sz="6" w:space="0" w:color="auto"/>
            </w:tcBorders>
            <w:hideMark/>
          </w:tcPr>
          <w:p w14:paraId="5EFF233C"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LSL </w:t>
            </w:r>
            <w:r w:rsidRPr="00A03B1B">
              <w:rPr>
                <w:rFonts w:eastAsia="SimSun"/>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7CF7AA82" w14:textId="77777777" w:rsidR="00A03B1B" w:rsidRPr="00A03B1B" w:rsidRDefault="00A03B1B" w:rsidP="00A03B1B">
            <w:pPr>
              <w:spacing w:after="60"/>
              <w:jc w:val="center"/>
              <w:rPr>
                <w:rFonts w:eastAsia="SimSun"/>
                <w:iCs/>
                <w:sz w:val="20"/>
                <w:szCs w:val="20"/>
              </w:rPr>
            </w:pPr>
            <w:r w:rsidRPr="00A03B1B">
              <w:rPr>
                <w:rFonts w:eastAsia="SimSun"/>
                <w:iCs/>
                <w:sz w:val="20"/>
                <w:szCs w:val="20"/>
              </w:rPr>
              <w:t>MW</w:t>
            </w:r>
          </w:p>
        </w:tc>
        <w:tc>
          <w:tcPr>
            <w:tcW w:w="3646" w:type="pct"/>
            <w:tcBorders>
              <w:top w:val="single" w:sz="6" w:space="0" w:color="auto"/>
              <w:left w:val="single" w:sz="6" w:space="0" w:color="auto"/>
              <w:bottom w:val="single" w:sz="6" w:space="0" w:color="auto"/>
              <w:right w:val="single" w:sz="4" w:space="0" w:color="auto"/>
            </w:tcBorders>
            <w:hideMark/>
          </w:tcPr>
          <w:p w14:paraId="44553BC8" w14:textId="77777777" w:rsidR="00A03B1B" w:rsidRPr="00A03B1B" w:rsidRDefault="00A03B1B" w:rsidP="00A03B1B">
            <w:pPr>
              <w:spacing w:after="60"/>
              <w:rPr>
                <w:rFonts w:eastAsia="SimSun"/>
                <w:iCs/>
                <w:sz w:val="20"/>
                <w:szCs w:val="20"/>
              </w:rPr>
            </w:pPr>
            <w:r w:rsidRPr="00A03B1B">
              <w:rPr>
                <w:rFonts w:eastAsia="SimSun"/>
                <w:i/>
                <w:iCs/>
                <w:sz w:val="20"/>
                <w:szCs w:val="20"/>
              </w:rPr>
              <w:t>Low Sustained Limit</w:t>
            </w:r>
            <w:r w:rsidRPr="00A03B1B">
              <w:rPr>
                <w:rFonts w:eastAsia="SimSun"/>
                <w:iCs/>
                <w:sz w:val="20"/>
                <w:szCs w:val="20"/>
              </w:rPr>
              <w:t xml:space="preserve">—The LSL of Generation Resource </w:t>
            </w:r>
            <w:r w:rsidRPr="00A03B1B">
              <w:rPr>
                <w:rFonts w:eastAsia="SimSun"/>
                <w:i/>
                <w:iCs/>
                <w:sz w:val="20"/>
                <w:szCs w:val="20"/>
              </w:rPr>
              <w:t>r</w:t>
            </w:r>
            <w:r w:rsidRPr="00A03B1B">
              <w:rPr>
                <w:rFonts w:eastAsia="SimSun"/>
                <w:iCs/>
                <w:sz w:val="20"/>
                <w:szCs w:val="20"/>
              </w:rPr>
              <w:t xml:space="preserve"> represented by QSE </w:t>
            </w:r>
            <w:r w:rsidRPr="00A03B1B">
              <w:rPr>
                <w:rFonts w:eastAsia="SimSun"/>
                <w:i/>
                <w:iCs/>
                <w:sz w:val="20"/>
                <w:szCs w:val="20"/>
              </w:rPr>
              <w:t>q</w:t>
            </w:r>
            <w:r w:rsidRPr="00A03B1B">
              <w:rPr>
                <w:rFonts w:eastAsia="SimSun"/>
                <w:iCs/>
                <w:sz w:val="20"/>
                <w:szCs w:val="20"/>
              </w:rPr>
              <w:t xml:space="preserve"> for the hour that includes the Settlement Interval </w:t>
            </w:r>
            <w:r w:rsidRPr="00A03B1B">
              <w:rPr>
                <w:rFonts w:eastAsia="SimSun"/>
                <w:i/>
                <w:iCs/>
                <w:sz w:val="20"/>
                <w:szCs w:val="20"/>
              </w:rPr>
              <w:t>i</w:t>
            </w:r>
            <w:r w:rsidRPr="00A03B1B">
              <w:rPr>
                <w:rFonts w:eastAsia="SimSun"/>
                <w:iCs/>
                <w:sz w:val="20"/>
                <w:szCs w:val="20"/>
              </w:rPr>
              <w:t xml:space="preserve">, as submitted in the COP.  Where for a Combined Cycle Train, the Resource </w:t>
            </w:r>
            <w:r w:rsidRPr="00A03B1B">
              <w:rPr>
                <w:rFonts w:eastAsia="SimSun"/>
                <w:i/>
                <w:iCs/>
                <w:sz w:val="20"/>
                <w:szCs w:val="20"/>
              </w:rPr>
              <w:t xml:space="preserve">r </w:t>
            </w:r>
            <w:r w:rsidRPr="00A03B1B">
              <w:rPr>
                <w:rFonts w:eastAsia="SimSun"/>
                <w:iCs/>
                <w:sz w:val="20"/>
                <w:szCs w:val="20"/>
              </w:rPr>
              <w:t>is a Combined Cycle Generation Resource within the Combined Cycle Train.</w:t>
            </w:r>
          </w:p>
        </w:tc>
      </w:tr>
      <w:tr w:rsidR="00A03B1B" w:rsidRPr="00A03B1B" w14:paraId="36009324" w14:textId="77777777" w:rsidTr="00B31BB1">
        <w:trPr>
          <w:cantSplit/>
        </w:trPr>
        <w:tc>
          <w:tcPr>
            <w:tcW w:w="883" w:type="pct"/>
            <w:tcBorders>
              <w:top w:val="single" w:sz="6" w:space="0" w:color="auto"/>
              <w:left w:val="single" w:sz="4" w:space="0" w:color="auto"/>
              <w:bottom w:val="single" w:sz="6" w:space="0" w:color="auto"/>
              <w:right w:val="single" w:sz="6" w:space="0" w:color="auto"/>
            </w:tcBorders>
          </w:tcPr>
          <w:p w14:paraId="6C23C484"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RTASREV </w:t>
            </w:r>
            <w:r w:rsidRPr="00A03B1B">
              <w:rPr>
                <w:rFonts w:eastAsia="SimSun"/>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3336E42E" w14:textId="77777777" w:rsidR="00A03B1B" w:rsidRPr="00A03B1B" w:rsidRDefault="00A03B1B" w:rsidP="00A03B1B">
            <w:pPr>
              <w:spacing w:after="60"/>
              <w:jc w:val="center"/>
              <w:rPr>
                <w:rFonts w:eastAsia="SimSun"/>
                <w:iCs/>
                <w:sz w:val="20"/>
                <w:szCs w:val="20"/>
              </w:rPr>
            </w:pPr>
            <w:r w:rsidRPr="00A03B1B">
              <w:rPr>
                <w:rFonts w:eastAsia="SimSun"/>
                <w:sz w:val="20"/>
                <w:szCs w:val="20"/>
              </w:rPr>
              <w:t>$</w:t>
            </w:r>
          </w:p>
        </w:tc>
        <w:tc>
          <w:tcPr>
            <w:tcW w:w="3646" w:type="pct"/>
            <w:tcBorders>
              <w:top w:val="single" w:sz="6" w:space="0" w:color="auto"/>
              <w:left w:val="single" w:sz="6" w:space="0" w:color="auto"/>
              <w:bottom w:val="single" w:sz="6" w:space="0" w:color="auto"/>
              <w:right w:val="single" w:sz="4" w:space="0" w:color="auto"/>
            </w:tcBorders>
          </w:tcPr>
          <w:p w14:paraId="5BDC85A9" w14:textId="77777777" w:rsidR="00A03B1B" w:rsidRPr="00A03B1B" w:rsidRDefault="00A03B1B" w:rsidP="00A03B1B">
            <w:pPr>
              <w:spacing w:after="60"/>
              <w:rPr>
                <w:rFonts w:eastAsia="SimSun"/>
                <w:i/>
                <w:iCs/>
                <w:sz w:val="20"/>
                <w:szCs w:val="20"/>
              </w:rPr>
            </w:pPr>
            <w:r w:rsidRPr="00A03B1B">
              <w:rPr>
                <w:rFonts w:eastAsia="SimSun"/>
                <w:i/>
                <w:sz w:val="20"/>
                <w:szCs w:val="20"/>
              </w:rPr>
              <w:t xml:space="preserve">Real-Time Ancillary Service Revenue </w:t>
            </w:r>
            <w:r w:rsidRPr="00A03B1B">
              <w:rPr>
                <w:rFonts w:eastAsia="SimSun"/>
                <w:sz w:val="20"/>
                <w:szCs w:val="20"/>
              </w:rPr>
              <w:t xml:space="preserve">— The total Real-Time Ancillary Service revenue for QSE </w:t>
            </w:r>
            <w:r w:rsidRPr="00A03B1B">
              <w:rPr>
                <w:rFonts w:eastAsia="SimSun"/>
                <w:i/>
                <w:sz w:val="20"/>
                <w:szCs w:val="20"/>
              </w:rPr>
              <w:t>q</w:t>
            </w:r>
            <w:r w:rsidRPr="00A03B1B">
              <w:rPr>
                <w:rFonts w:eastAsia="SimSun"/>
                <w:sz w:val="20"/>
                <w:szCs w:val="20"/>
              </w:rPr>
              <w:t xml:space="preserve"> calculated for Resource </w:t>
            </w:r>
            <w:r w:rsidRPr="00A03B1B">
              <w:rPr>
                <w:rFonts w:eastAsia="SimSun"/>
                <w:i/>
                <w:sz w:val="20"/>
                <w:szCs w:val="20"/>
              </w:rPr>
              <w:t>r</w:t>
            </w:r>
            <w:r w:rsidRPr="00A03B1B">
              <w:rPr>
                <w:rFonts w:eastAsia="SimSun"/>
                <w:sz w:val="20"/>
                <w:szCs w:val="20"/>
              </w:rPr>
              <w:t xml:space="preserve"> for the 15-minute Settlement Interval </w:t>
            </w:r>
            <w:r w:rsidRPr="00A03B1B">
              <w:rPr>
                <w:rFonts w:eastAsia="SimSun"/>
                <w:i/>
                <w:sz w:val="20"/>
                <w:szCs w:val="20"/>
              </w:rPr>
              <w:t>i</w:t>
            </w:r>
            <w:r w:rsidRPr="00A03B1B">
              <w:rPr>
                <w:rFonts w:eastAsia="SimSun"/>
                <w:sz w:val="20"/>
                <w:szCs w:val="20"/>
              </w:rPr>
              <w:t xml:space="preserve">.  Where for a Combined Cycle Train, the Resource </w:t>
            </w:r>
            <w:r w:rsidRPr="00A03B1B">
              <w:rPr>
                <w:rFonts w:eastAsia="SimSun"/>
                <w:i/>
                <w:sz w:val="20"/>
                <w:szCs w:val="20"/>
              </w:rPr>
              <w:t>r</w:t>
            </w:r>
            <w:r w:rsidRPr="00A03B1B">
              <w:rPr>
                <w:rFonts w:eastAsia="SimSun"/>
                <w:sz w:val="20"/>
                <w:szCs w:val="20"/>
              </w:rPr>
              <w:t xml:space="preserve"> is the Combined Cycle Train.</w:t>
            </w:r>
          </w:p>
        </w:tc>
      </w:tr>
      <w:tr w:rsidR="00A03B1B" w:rsidRPr="00A03B1B" w14:paraId="285039A2" w14:textId="77777777" w:rsidTr="00B31BB1">
        <w:trPr>
          <w:cantSplit/>
        </w:trPr>
        <w:tc>
          <w:tcPr>
            <w:tcW w:w="883" w:type="pct"/>
            <w:tcBorders>
              <w:top w:val="single" w:sz="6" w:space="0" w:color="auto"/>
              <w:left w:val="single" w:sz="4" w:space="0" w:color="auto"/>
              <w:bottom w:val="single" w:sz="6" w:space="0" w:color="auto"/>
              <w:right w:val="single" w:sz="6" w:space="0" w:color="auto"/>
            </w:tcBorders>
          </w:tcPr>
          <w:p w14:paraId="4F199163" w14:textId="77777777" w:rsidR="00A03B1B" w:rsidRPr="00A03B1B" w:rsidRDefault="00A03B1B" w:rsidP="00A03B1B">
            <w:pPr>
              <w:spacing w:after="60"/>
              <w:rPr>
                <w:rFonts w:eastAsia="SimSun"/>
                <w:iCs/>
                <w:sz w:val="20"/>
                <w:szCs w:val="20"/>
              </w:rPr>
            </w:pPr>
            <w:r w:rsidRPr="00A03B1B">
              <w:rPr>
                <w:rFonts w:eastAsia="SimSun"/>
                <w:sz w:val="20"/>
                <w:szCs w:val="20"/>
              </w:rPr>
              <w:t xml:space="preserve">RTRUREV </w:t>
            </w:r>
            <w:r w:rsidRPr="00A03B1B">
              <w:rPr>
                <w:rFonts w:eastAsia="SimSun"/>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22EB5D7B" w14:textId="77777777" w:rsidR="00A03B1B" w:rsidRPr="00A03B1B" w:rsidRDefault="00A03B1B" w:rsidP="00A03B1B">
            <w:pPr>
              <w:spacing w:after="60"/>
              <w:jc w:val="center"/>
              <w:rPr>
                <w:rFonts w:eastAsia="SimSun"/>
                <w:iCs/>
                <w:sz w:val="20"/>
                <w:szCs w:val="20"/>
              </w:rPr>
            </w:pPr>
            <w:r w:rsidRPr="00A03B1B">
              <w:rPr>
                <w:rFonts w:eastAsia="SimSun"/>
                <w:sz w:val="20"/>
                <w:szCs w:val="20"/>
              </w:rPr>
              <w:t>$</w:t>
            </w:r>
          </w:p>
        </w:tc>
        <w:tc>
          <w:tcPr>
            <w:tcW w:w="3646" w:type="pct"/>
            <w:tcBorders>
              <w:top w:val="single" w:sz="6" w:space="0" w:color="auto"/>
              <w:left w:val="single" w:sz="6" w:space="0" w:color="auto"/>
              <w:bottom w:val="single" w:sz="6" w:space="0" w:color="auto"/>
              <w:right w:val="single" w:sz="4" w:space="0" w:color="auto"/>
            </w:tcBorders>
          </w:tcPr>
          <w:p w14:paraId="3A6DFB58" w14:textId="77777777" w:rsidR="00A03B1B" w:rsidRPr="00A03B1B" w:rsidRDefault="00A03B1B" w:rsidP="00A03B1B">
            <w:pPr>
              <w:spacing w:after="60"/>
              <w:rPr>
                <w:rFonts w:eastAsia="SimSun"/>
                <w:i/>
                <w:iCs/>
                <w:sz w:val="20"/>
                <w:szCs w:val="20"/>
              </w:rPr>
            </w:pPr>
            <w:r w:rsidRPr="00A03B1B">
              <w:rPr>
                <w:rFonts w:eastAsia="SimSun"/>
                <w:i/>
                <w:sz w:val="20"/>
                <w:szCs w:val="20"/>
              </w:rPr>
              <w:t xml:space="preserve">Real-Time Reg-Up Revenue </w:t>
            </w:r>
            <w:r w:rsidRPr="00A03B1B">
              <w:rPr>
                <w:rFonts w:eastAsia="SimSun"/>
                <w:sz w:val="20"/>
                <w:szCs w:val="20"/>
              </w:rPr>
              <w:t xml:space="preserve">— The Real-Time Reg-Up revenue for QSE </w:t>
            </w:r>
            <w:r w:rsidRPr="00A03B1B">
              <w:rPr>
                <w:rFonts w:eastAsia="SimSun"/>
                <w:i/>
                <w:sz w:val="20"/>
                <w:szCs w:val="20"/>
              </w:rPr>
              <w:t>q</w:t>
            </w:r>
            <w:r w:rsidRPr="00A03B1B">
              <w:rPr>
                <w:rFonts w:eastAsia="SimSun"/>
                <w:sz w:val="20"/>
                <w:szCs w:val="20"/>
              </w:rPr>
              <w:t xml:space="preserve"> calculated for Resource </w:t>
            </w:r>
            <w:r w:rsidRPr="00A03B1B">
              <w:rPr>
                <w:rFonts w:eastAsia="SimSun"/>
                <w:i/>
                <w:sz w:val="20"/>
                <w:szCs w:val="20"/>
              </w:rPr>
              <w:t>r</w:t>
            </w:r>
            <w:r w:rsidRPr="00A03B1B">
              <w:rPr>
                <w:rFonts w:eastAsia="SimSun"/>
                <w:sz w:val="20"/>
                <w:szCs w:val="20"/>
              </w:rPr>
              <w:t xml:space="preserve"> for the 15-minute Settlement Interval </w:t>
            </w:r>
            <w:r w:rsidRPr="00A03B1B">
              <w:rPr>
                <w:rFonts w:eastAsia="SimSun"/>
                <w:i/>
                <w:sz w:val="20"/>
                <w:szCs w:val="20"/>
              </w:rPr>
              <w:t>i</w:t>
            </w:r>
            <w:r w:rsidRPr="00A03B1B">
              <w:rPr>
                <w:rFonts w:eastAsia="SimSun"/>
                <w:sz w:val="20"/>
                <w:szCs w:val="20"/>
              </w:rPr>
              <w:t xml:space="preserve">.  See Section 6.7.5, Real-Time Ancillary Service Imbalance Payment or Charge.  Where for a Combined Cycle Train, the Resource </w:t>
            </w:r>
            <w:r w:rsidRPr="00A03B1B">
              <w:rPr>
                <w:rFonts w:eastAsia="SimSun"/>
                <w:i/>
                <w:sz w:val="20"/>
                <w:szCs w:val="20"/>
              </w:rPr>
              <w:t>r</w:t>
            </w:r>
            <w:r w:rsidRPr="00A03B1B">
              <w:rPr>
                <w:rFonts w:eastAsia="SimSun"/>
                <w:sz w:val="20"/>
                <w:szCs w:val="20"/>
              </w:rPr>
              <w:t xml:space="preserve"> is the Combined Cycle Train.</w:t>
            </w:r>
          </w:p>
        </w:tc>
      </w:tr>
      <w:tr w:rsidR="00A03B1B" w:rsidRPr="00A03B1B" w14:paraId="02F739C2" w14:textId="77777777" w:rsidTr="00B31BB1">
        <w:trPr>
          <w:cantSplit/>
        </w:trPr>
        <w:tc>
          <w:tcPr>
            <w:tcW w:w="883" w:type="pct"/>
            <w:tcBorders>
              <w:top w:val="single" w:sz="6" w:space="0" w:color="auto"/>
              <w:left w:val="single" w:sz="4" w:space="0" w:color="auto"/>
              <w:bottom w:val="single" w:sz="6" w:space="0" w:color="auto"/>
              <w:right w:val="single" w:sz="6" w:space="0" w:color="auto"/>
            </w:tcBorders>
          </w:tcPr>
          <w:p w14:paraId="28BFCD73" w14:textId="77777777" w:rsidR="00A03B1B" w:rsidRPr="00A03B1B" w:rsidRDefault="00A03B1B" w:rsidP="00A03B1B">
            <w:pPr>
              <w:spacing w:after="60"/>
              <w:rPr>
                <w:rFonts w:eastAsia="SimSun"/>
                <w:iCs/>
                <w:sz w:val="20"/>
                <w:szCs w:val="20"/>
              </w:rPr>
            </w:pPr>
            <w:r w:rsidRPr="00A03B1B">
              <w:rPr>
                <w:rFonts w:eastAsia="SimSun"/>
                <w:sz w:val="20"/>
                <w:szCs w:val="20"/>
              </w:rPr>
              <w:t xml:space="preserve">RTRDREV </w:t>
            </w:r>
            <w:r w:rsidRPr="00A03B1B">
              <w:rPr>
                <w:rFonts w:eastAsia="SimSun"/>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61398732" w14:textId="77777777" w:rsidR="00A03B1B" w:rsidRPr="00A03B1B" w:rsidRDefault="00A03B1B" w:rsidP="00A03B1B">
            <w:pPr>
              <w:spacing w:after="60"/>
              <w:jc w:val="center"/>
              <w:rPr>
                <w:rFonts w:eastAsia="SimSun"/>
                <w:iCs/>
                <w:sz w:val="20"/>
                <w:szCs w:val="20"/>
              </w:rPr>
            </w:pPr>
            <w:r w:rsidRPr="00A03B1B">
              <w:rPr>
                <w:rFonts w:eastAsia="SimSun"/>
                <w:sz w:val="20"/>
                <w:szCs w:val="20"/>
              </w:rPr>
              <w:t>$</w:t>
            </w:r>
          </w:p>
        </w:tc>
        <w:tc>
          <w:tcPr>
            <w:tcW w:w="3646" w:type="pct"/>
            <w:tcBorders>
              <w:top w:val="single" w:sz="6" w:space="0" w:color="auto"/>
              <w:left w:val="single" w:sz="6" w:space="0" w:color="auto"/>
              <w:bottom w:val="single" w:sz="6" w:space="0" w:color="auto"/>
              <w:right w:val="single" w:sz="4" w:space="0" w:color="auto"/>
            </w:tcBorders>
          </w:tcPr>
          <w:p w14:paraId="770481DF" w14:textId="77777777" w:rsidR="00A03B1B" w:rsidRPr="00A03B1B" w:rsidRDefault="00A03B1B" w:rsidP="00A03B1B">
            <w:pPr>
              <w:spacing w:after="60"/>
              <w:rPr>
                <w:rFonts w:eastAsia="SimSun"/>
                <w:i/>
                <w:iCs/>
                <w:sz w:val="20"/>
                <w:szCs w:val="20"/>
              </w:rPr>
            </w:pPr>
            <w:r w:rsidRPr="00A03B1B">
              <w:rPr>
                <w:rFonts w:eastAsia="SimSun"/>
                <w:i/>
                <w:sz w:val="20"/>
                <w:szCs w:val="20"/>
              </w:rPr>
              <w:t xml:space="preserve">Real-Time Reg-Down Revenue </w:t>
            </w:r>
            <w:r w:rsidRPr="00A03B1B">
              <w:rPr>
                <w:rFonts w:eastAsia="SimSun"/>
                <w:sz w:val="20"/>
                <w:szCs w:val="20"/>
              </w:rPr>
              <w:t xml:space="preserve">— The Real-Time Reg-Down revenue for QSE </w:t>
            </w:r>
            <w:r w:rsidRPr="00A03B1B">
              <w:rPr>
                <w:rFonts w:eastAsia="SimSun"/>
                <w:i/>
                <w:sz w:val="20"/>
                <w:szCs w:val="20"/>
              </w:rPr>
              <w:t>q</w:t>
            </w:r>
            <w:r w:rsidRPr="00A03B1B">
              <w:rPr>
                <w:rFonts w:eastAsia="SimSun"/>
                <w:sz w:val="20"/>
                <w:szCs w:val="20"/>
              </w:rPr>
              <w:t xml:space="preserve"> calculated for Resource </w:t>
            </w:r>
            <w:r w:rsidRPr="00A03B1B">
              <w:rPr>
                <w:rFonts w:eastAsia="SimSun"/>
                <w:i/>
                <w:sz w:val="20"/>
                <w:szCs w:val="20"/>
              </w:rPr>
              <w:t>r</w:t>
            </w:r>
            <w:r w:rsidRPr="00A03B1B">
              <w:rPr>
                <w:rFonts w:eastAsia="SimSun"/>
                <w:sz w:val="20"/>
                <w:szCs w:val="20"/>
              </w:rPr>
              <w:t xml:space="preserve"> for the 15-minute Settlement Interval </w:t>
            </w:r>
            <w:r w:rsidRPr="00A03B1B">
              <w:rPr>
                <w:rFonts w:eastAsia="SimSun"/>
                <w:i/>
                <w:sz w:val="20"/>
                <w:szCs w:val="20"/>
              </w:rPr>
              <w:t>i</w:t>
            </w:r>
            <w:r w:rsidRPr="00A03B1B">
              <w:rPr>
                <w:rFonts w:eastAsia="SimSun"/>
                <w:sz w:val="20"/>
                <w:szCs w:val="20"/>
              </w:rPr>
              <w:t xml:space="preserve">.  See Section 6.7.5.  Where for a Combined Cycle Train, the Resource </w:t>
            </w:r>
            <w:r w:rsidRPr="00A03B1B">
              <w:rPr>
                <w:rFonts w:eastAsia="SimSun"/>
                <w:i/>
                <w:sz w:val="20"/>
                <w:szCs w:val="20"/>
              </w:rPr>
              <w:t>r</w:t>
            </w:r>
            <w:r w:rsidRPr="00A03B1B">
              <w:rPr>
                <w:rFonts w:eastAsia="SimSun"/>
                <w:sz w:val="20"/>
                <w:szCs w:val="20"/>
              </w:rPr>
              <w:t xml:space="preserve"> is the Combined Cycle Train.</w:t>
            </w:r>
          </w:p>
        </w:tc>
      </w:tr>
      <w:tr w:rsidR="00A03B1B" w:rsidRPr="00A03B1B" w14:paraId="5F6D1F16" w14:textId="77777777" w:rsidTr="00B31BB1">
        <w:trPr>
          <w:cantSplit/>
        </w:trPr>
        <w:tc>
          <w:tcPr>
            <w:tcW w:w="883" w:type="pct"/>
            <w:tcBorders>
              <w:top w:val="single" w:sz="6" w:space="0" w:color="auto"/>
              <w:left w:val="single" w:sz="4" w:space="0" w:color="auto"/>
              <w:bottom w:val="single" w:sz="6" w:space="0" w:color="auto"/>
              <w:right w:val="single" w:sz="6" w:space="0" w:color="auto"/>
            </w:tcBorders>
          </w:tcPr>
          <w:p w14:paraId="616F70C3" w14:textId="77777777" w:rsidR="00A03B1B" w:rsidRPr="00A03B1B" w:rsidRDefault="00A03B1B" w:rsidP="00A03B1B">
            <w:pPr>
              <w:spacing w:after="60"/>
              <w:rPr>
                <w:rFonts w:eastAsia="SimSun"/>
                <w:iCs/>
                <w:sz w:val="20"/>
                <w:szCs w:val="20"/>
              </w:rPr>
            </w:pPr>
            <w:r w:rsidRPr="00A03B1B">
              <w:rPr>
                <w:rFonts w:eastAsia="SimSun"/>
                <w:sz w:val="20"/>
                <w:szCs w:val="20"/>
              </w:rPr>
              <w:t xml:space="preserve">RTRRREV </w:t>
            </w:r>
            <w:r w:rsidRPr="00A03B1B">
              <w:rPr>
                <w:rFonts w:eastAsia="SimSun"/>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0B45C5E8" w14:textId="77777777" w:rsidR="00A03B1B" w:rsidRPr="00A03B1B" w:rsidRDefault="00A03B1B" w:rsidP="00A03B1B">
            <w:pPr>
              <w:spacing w:after="60"/>
              <w:jc w:val="center"/>
              <w:rPr>
                <w:rFonts w:eastAsia="SimSun"/>
                <w:iCs/>
                <w:sz w:val="20"/>
                <w:szCs w:val="20"/>
              </w:rPr>
            </w:pPr>
            <w:r w:rsidRPr="00A03B1B">
              <w:rPr>
                <w:rFonts w:eastAsia="SimSun"/>
                <w:sz w:val="20"/>
                <w:szCs w:val="20"/>
              </w:rPr>
              <w:t>$</w:t>
            </w:r>
          </w:p>
        </w:tc>
        <w:tc>
          <w:tcPr>
            <w:tcW w:w="3646" w:type="pct"/>
            <w:tcBorders>
              <w:top w:val="single" w:sz="6" w:space="0" w:color="auto"/>
              <w:left w:val="single" w:sz="6" w:space="0" w:color="auto"/>
              <w:bottom w:val="single" w:sz="6" w:space="0" w:color="auto"/>
              <w:right w:val="single" w:sz="4" w:space="0" w:color="auto"/>
            </w:tcBorders>
          </w:tcPr>
          <w:p w14:paraId="0EC61054" w14:textId="77777777" w:rsidR="00A03B1B" w:rsidRPr="00A03B1B" w:rsidRDefault="00A03B1B" w:rsidP="00A03B1B">
            <w:pPr>
              <w:spacing w:after="60"/>
              <w:rPr>
                <w:rFonts w:eastAsia="SimSun"/>
                <w:i/>
                <w:iCs/>
                <w:sz w:val="20"/>
                <w:szCs w:val="20"/>
              </w:rPr>
            </w:pPr>
            <w:r w:rsidRPr="00A03B1B">
              <w:rPr>
                <w:rFonts w:eastAsia="SimSun"/>
                <w:i/>
                <w:sz w:val="20"/>
                <w:szCs w:val="20"/>
              </w:rPr>
              <w:t xml:space="preserve">Real-Time Responsive Reserve Revenue </w:t>
            </w:r>
            <w:r w:rsidRPr="00A03B1B">
              <w:rPr>
                <w:rFonts w:eastAsia="SimSun"/>
                <w:sz w:val="20"/>
                <w:szCs w:val="20"/>
              </w:rPr>
              <w:t xml:space="preserve">— The Real-Time RRS revenue for QSE </w:t>
            </w:r>
            <w:r w:rsidRPr="00A03B1B">
              <w:rPr>
                <w:rFonts w:eastAsia="SimSun"/>
                <w:i/>
                <w:sz w:val="20"/>
                <w:szCs w:val="20"/>
              </w:rPr>
              <w:t>q</w:t>
            </w:r>
            <w:r w:rsidRPr="00A03B1B">
              <w:rPr>
                <w:rFonts w:eastAsia="SimSun"/>
                <w:sz w:val="20"/>
                <w:szCs w:val="20"/>
              </w:rPr>
              <w:t xml:space="preserve"> calculated for Resource </w:t>
            </w:r>
            <w:r w:rsidRPr="00A03B1B">
              <w:rPr>
                <w:rFonts w:eastAsia="SimSun"/>
                <w:i/>
                <w:sz w:val="20"/>
                <w:szCs w:val="20"/>
              </w:rPr>
              <w:t>r</w:t>
            </w:r>
            <w:r w:rsidRPr="00A03B1B">
              <w:rPr>
                <w:rFonts w:eastAsia="SimSun"/>
                <w:sz w:val="20"/>
                <w:szCs w:val="20"/>
              </w:rPr>
              <w:t xml:space="preserve"> for the 15-minute Settlement Interval </w:t>
            </w:r>
            <w:r w:rsidRPr="00A03B1B">
              <w:rPr>
                <w:rFonts w:eastAsia="SimSun"/>
                <w:i/>
                <w:sz w:val="20"/>
                <w:szCs w:val="20"/>
              </w:rPr>
              <w:t>i</w:t>
            </w:r>
            <w:r w:rsidRPr="00A03B1B">
              <w:rPr>
                <w:rFonts w:eastAsia="SimSun"/>
                <w:sz w:val="20"/>
                <w:szCs w:val="20"/>
              </w:rPr>
              <w:t xml:space="preserve">.  See Section 6.7.5.  Where for a Combined Cycle Train, the Resource </w:t>
            </w:r>
            <w:r w:rsidRPr="00A03B1B">
              <w:rPr>
                <w:rFonts w:eastAsia="SimSun"/>
                <w:i/>
                <w:sz w:val="20"/>
                <w:szCs w:val="20"/>
              </w:rPr>
              <w:t>r</w:t>
            </w:r>
            <w:r w:rsidRPr="00A03B1B">
              <w:rPr>
                <w:rFonts w:eastAsia="SimSun"/>
                <w:sz w:val="20"/>
                <w:szCs w:val="20"/>
              </w:rPr>
              <w:t xml:space="preserve"> is the Combined Cycle Train.</w:t>
            </w:r>
          </w:p>
        </w:tc>
      </w:tr>
      <w:tr w:rsidR="00A03B1B" w:rsidRPr="00A03B1B" w14:paraId="3F57CE1A" w14:textId="77777777" w:rsidTr="00B31BB1">
        <w:trPr>
          <w:cantSplit/>
        </w:trPr>
        <w:tc>
          <w:tcPr>
            <w:tcW w:w="883" w:type="pct"/>
            <w:tcBorders>
              <w:top w:val="single" w:sz="6" w:space="0" w:color="auto"/>
              <w:left w:val="single" w:sz="4" w:space="0" w:color="auto"/>
              <w:bottom w:val="single" w:sz="6" w:space="0" w:color="auto"/>
              <w:right w:val="single" w:sz="6" w:space="0" w:color="auto"/>
            </w:tcBorders>
          </w:tcPr>
          <w:p w14:paraId="784E6E26" w14:textId="77777777" w:rsidR="00A03B1B" w:rsidRPr="00A03B1B" w:rsidRDefault="00A03B1B" w:rsidP="00A03B1B">
            <w:pPr>
              <w:spacing w:after="60"/>
              <w:rPr>
                <w:rFonts w:eastAsia="SimSun"/>
                <w:iCs/>
                <w:sz w:val="20"/>
                <w:szCs w:val="20"/>
              </w:rPr>
            </w:pPr>
            <w:r w:rsidRPr="00A03B1B">
              <w:rPr>
                <w:rFonts w:eastAsia="SimSun"/>
                <w:sz w:val="20"/>
                <w:szCs w:val="20"/>
              </w:rPr>
              <w:t xml:space="preserve">RTNSREV </w:t>
            </w:r>
            <w:r w:rsidRPr="00A03B1B">
              <w:rPr>
                <w:rFonts w:eastAsia="SimSun"/>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73E49BDE" w14:textId="77777777" w:rsidR="00A03B1B" w:rsidRPr="00A03B1B" w:rsidRDefault="00A03B1B" w:rsidP="00A03B1B">
            <w:pPr>
              <w:spacing w:after="60"/>
              <w:jc w:val="center"/>
              <w:rPr>
                <w:rFonts w:eastAsia="SimSun"/>
                <w:iCs/>
                <w:sz w:val="20"/>
                <w:szCs w:val="20"/>
              </w:rPr>
            </w:pPr>
            <w:r w:rsidRPr="00A03B1B">
              <w:rPr>
                <w:rFonts w:eastAsia="SimSun"/>
                <w:sz w:val="20"/>
                <w:szCs w:val="20"/>
              </w:rPr>
              <w:t>$</w:t>
            </w:r>
          </w:p>
        </w:tc>
        <w:tc>
          <w:tcPr>
            <w:tcW w:w="3646" w:type="pct"/>
            <w:tcBorders>
              <w:top w:val="single" w:sz="6" w:space="0" w:color="auto"/>
              <w:left w:val="single" w:sz="6" w:space="0" w:color="auto"/>
              <w:bottom w:val="single" w:sz="6" w:space="0" w:color="auto"/>
              <w:right w:val="single" w:sz="4" w:space="0" w:color="auto"/>
            </w:tcBorders>
          </w:tcPr>
          <w:p w14:paraId="243C7B6D" w14:textId="77777777" w:rsidR="00A03B1B" w:rsidRPr="00A03B1B" w:rsidRDefault="00A03B1B" w:rsidP="00A03B1B">
            <w:pPr>
              <w:spacing w:after="60"/>
              <w:rPr>
                <w:rFonts w:eastAsia="SimSun"/>
                <w:i/>
                <w:iCs/>
                <w:sz w:val="20"/>
                <w:szCs w:val="20"/>
              </w:rPr>
            </w:pPr>
            <w:r w:rsidRPr="00A03B1B">
              <w:rPr>
                <w:rFonts w:eastAsia="SimSun"/>
                <w:i/>
                <w:sz w:val="20"/>
                <w:szCs w:val="20"/>
              </w:rPr>
              <w:t xml:space="preserve">Real-Time Non-Spin Revenue </w:t>
            </w:r>
            <w:r w:rsidRPr="00A03B1B">
              <w:rPr>
                <w:rFonts w:eastAsia="SimSun"/>
                <w:sz w:val="20"/>
                <w:szCs w:val="20"/>
              </w:rPr>
              <w:t xml:space="preserve">— The Real-Time Non-Spin revenue for QSE </w:t>
            </w:r>
            <w:r w:rsidRPr="00A03B1B">
              <w:rPr>
                <w:rFonts w:eastAsia="SimSun"/>
                <w:i/>
                <w:sz w:val="20"/>
                <w:szCs w:val="20"/>
              </w:rPr>
              <w:t>q</w:t>
            </w:r>
            <w:r w:rsidRPr="00A03B1B">
              <w:rPr>
                <w:rFonts w:eastAsia="SimSun"/>
                <w:sz w:val="20"/>
                <w:szCs w:val="20"/>
              </w:rPr>
              <w:t xml:space="preserve"> calculated for Resource </w:t>
            </w:r>
            <w:r w:rsidRPr="00A03B1B">
              <w:rPr>
                <w:rFonts w:eastAsia="SimSun"/>
                <w:i/>
                <w:sz w:val="20"/>
                <w:szCs w:val="20"/>
              </w:rPr>
              <w:t>r</w:t>
            </w:r>
            <w:r w:rsidRPr="00A03B1B">
              <w:rPr>
                <w:rFonts w:eastAsia="SimSun"/>
                <w:sz w:val="20"/>
                <w:szCs w:val="20"/>
              </w:rPr>
              <w:t xml:space="preserve"> for the 15-minute Settlement Interval </w:t>
            </w:r>
            <w:r w:rsidRPr="00A03B1B">
              <w:rPr>
                <w:rFonts w:eastAsia="SimSun"/>
                <w:i/>
                <w:sz w:val="20"/>
                <w:szCs w:val="20"/>
              </w:rPr>
              <w:t>i</w:t>
            </w:r>
            <w:r w:rsidRPr="00A03B1B">
              <w:rPr>
                <w:rFonts w:eastAsia="SimSun"/>
                <w:sz w:val="20"/>
                <w:szCs w:val="20"/>
              </w:rPr>
              <w:t xml:space="preserve">.  See Section 6.7.5.  Where for a Combined Cycle Train, the Resource </w:t>
            </w:r>
            <w:r w:rsidRPr="00A03B1B">
              <w:rPr>
                <w:rFonts w:eastAsia="SimSun"/>
                <w:i/>
                <w:sz w:val="20"/>
                <w:szCs w:val="20"/>
              </w:rPr>
              <w:t>r</w:t>
            </w:r>
            <w:r w:rsidRPr="00A03B1B">
              <w:rPr>
                <w:rFonts w:eastAsia="SimSun"/>
                <w:sz w:val="20"/>
                <w:szCs w:val="20"/>
              </w:rPr>
              <w:t xml:space="preserve"> is the Combined Cycle Train.</w:t>
            </w:r>
          </w:p>
        </w:tc>
      </w:tr>
      <w:tr w:rsidR="00A03B1B" w:rsidRPr="00A03B1B" w14:paraId="129891B3" w14:textId="77777777" w:rsidTr="00B31BB1">
        <w:trPr>
          <w:cantSplit/>
          <w:ins w:id="674" w:author="ERCOT" w:date="2025-12-08T11:00:00Z"/>
        </w:trPr>
        <w:tc>
          <w:tcPr>
            <w:tcW w:w="883" w:type="pct"/>
            <w:tcBorders>
              <w:top w:val="single" w:sz="6" w:space="0" w:color="auto"/>
              <w:left w:val="single" w:sz="4" w:space="0" w:color="auto"/>
              <w:bottom w:val="single" w:sz="6" w:space="0" w:color="auto"/>
              <w:right w:val="single" w:sz="6" w:space="0" w:color="auto"/>
            </w:tcBorders>
          </w:tcPr>
          <w:p w14:paraId="268A9C8E" w14:textId="77777777" w:rsidR="00A03B1B" w:rsidRPr="00A03B1B" w:rsidRDefault="00A03B1B" w:rsidP="00A03B1B">
            <w:pPr>
              <w:spacing w:after="60"/>
              <w:rPr>
                <w:ins w:id="675" w:author="ERCOT" w:date="2025-12-08T11:00:00Z"/>
                <w:rFonts w:eastAsia="SimSun"/>
                <w:sz w:val="20"/>
                <w:szCs w:val="20"/>
              </w:rPr>
            </w:pPr>
            <w:ins w:id="676" w:author="ERCOT" w:date="2025-12-08T11:00:00Z">
              <w:r w:rsidRPr="00A03B1B">
                <w:rPr>
                  <w:rFonts w:eastAsia="SimSun"/>
                  <w:sz w:val="20"/>
                  <w:szCs w:val="20"/>
                </w:rPr>
                <w:t xml:space="preserve">RTDRRREV </w:t>
              </w:r>
              <w:r w:rsidRPr="00A03B1B">
                <w:rPr>
                  <w:rFonts w:eastAsia="SimSun"/>
                  <w:i/>
                  <w:sz w:val="20"/>
                  <w:szCs w:val="20"/>
                  <w:vertAlign w:val="subscript"/>
                </w:rPr>
                <w:t>q, r, i</w:t>
              </w:r>
            </w:ins>
          </w:p>
        </w:tc>
        <w:tc>
          <w:tcPr>
            <w:tcW w:w="471" w:type="pct"/>
            <w:tcBorders>
              <w:top w:val="single" w:sz="6" w:space="0" w:color="auto"/>
              <w:left w:val="single" w:sz="6" w:space="0" w:color="auto"/>
              <w:bottom w:val="single" w:sz="6" w:space="0" w:color="auto"/>
              <w:right w:val="single" w:sz="6" w:space="0" w:color="auto"/>
            </w:tcBorders>
          </w:tcPr>
          <w:p w14:paraId="2EA4B6A6" w14:textId="77777777" w:rsidR="00A03B1B" w:rsidRPr="00A03B1B" w:rsidRDefault="00A03B1B" w:rsidP="00A03B1B">
            <w:pPr>
              <w:spacing w:after="60"/>
              <w:jc w:val="center"/>
              <w:rPr>
                <w:ins w:id="677" w:author="ERCOT" w:date="2025-12-08T11:00:00Z"/>
                <w:rFonts w:eastAsia="SimSun"/>
                <w:sz w:val="20"/>
                <w:szCs w:val="20"/>
              </w:rPr>
            </w:pPr>
            <w:ins w:id="678" w:author="ERCOT" w:date="2025-12-08T11:00:00Z">
              <w:r w:rsidRPr="00A03B1B">
                <w:rPr>
                  <w:rFonts w:eastAsia="SimSun"/>
                  <w:sz w:val="20"/>
                  <w:szCs w:val="20"/>
                </w:rPr>
                <w:t>$</w:t>
              </w:r>
            </w:ins>
          </w:p>
        </w:tc>
        <w:tc>
          <w:tcPr>
            <w:tcW w:w="3646" w:type="pct"/>
            <w:tcBorders>
              <w:top w:val="single" w:sz="6" w:space="0" w:color="auto"/>
              <w:left w:val="single" w:sz="6" w:space="0" w:color="auto"/>
              <w:bottom w:val="single" w:sz="6" w:space="0" w:color="auto"/>
              <w:right w:val="single" w:sz="4" w:space="0" w:color="auto"/>
            </w:tcBorders>
          </w:tcPr>
          <w:p w14:paraId="7FFFC795" w14:textId="77777777" w:rsidR="00A03B1B" w:rsidRPr="00A03B1B" w:rsidRDefault="00A03B1B" w:rsidP="00A03B1B">
            <w:pPr>
              <w:spacing w:after="60"/>
              <w:rPr>
                <w:ins w:id="679" w:author="ERCOT" w:date="2025-12-08T11:00:00Z"/>
                <w:rFonts w:eastAsia="SimSun"/>
                <w:i/>
                <w:sz w:val="20"/>
                <w:szCs w:val="20"/>
              </w:rPr>
            </w:pPr>
            <w:ins w:id="680" w:author="ERCOT" w:date="2025-12-08T11:00:00Z">
              <w:r w:rsidRPr="00A03B1B">
                <w:rPr>
                  <w:rFonts w:eastAsia="SimSun"/>
                  <w:i/>
                  <w:sz w:val="20"/>
                  <w:szCs w:val="20"/>
                </w:rPr>
                <w:t xml:space="preserve">Real-Time Dispatchable Reliability Reserve Service Revenue </w:t>
              </w:r>
              <w:r w:rsidRPr="00A03B1B">
                <w:rPr>
                  <w:rFonts w:eastAsia="SimSun"/>
                  <w:sz w:val="20"/>
                  <w:szCs w:val="20"/>
                </w:rPr>
                <w:t xml:space="preserve">— The Real-Time DRRS revenue for QSE </w:t>
              </w:r>
              <w:r w:rsidRPr="00A03B1B">
                <w:rPr>
                  <w:rFonts w:eastAsia="SimSun"/>
                  <w:i/>
                  <w:sz w:val="20"/>
                  <w:szCs w:val="20"/>
                </w:rPr>
                <w:t>q</w:t>
              </w:r>
              <w:r w:rsidRPr="00A03B1B">
                <w:rPr>
                  <w:rFonts w:eastAsia="SimSun"/>
                  <w:sz w:val="20"/>
                  <w:szCs w:val="20"/>
                </w:rPr>
                <w:t xml:space="preserve"> calculated for Resource </w:t>
              </w:r>
              <w:r w:rsidRPr="00A03B1B">
                <w:rPr>
                  <w:rFonts w:eastAsia="SimSun"/>
                  <w:i/>
                  <w:sz w:val="20"/>
                  <w:szCs w:val="20"/>
                </w:rPr>
                <w:t>r</w:t>
              </w:r>
              <w:r w:rsidRPr="00A03B1B">
                <w:rPr>
                  <w:rFonts w:eastAsia="SimSun"/>
                  <w:sz w:val="20"/>
                  <w:szCs w:val="20"/>
                </w:rPr>
                <w:t xml:space="preserve"> for the 15-minute Settlement Interval </w:t>
              </w:r>
              <w:r w:rsidRPr="00A03B1B">
                <w:rPr>
                  <w:rFonts w:eastAsia="SimSun"/>
                  <w:i/>
                  <w:sz w:val="20"/>
                  <w:szCs w:val="20"/>
                </w:rPr>
                <w:t>i</w:t>
              </w:r>
              <w:r w:rsidRPr="00A03B1B">
                <w:rPr>
                  <w:rFonts w:eastAsia="SimSun"/>
                  <w:sz w:val="20"/>
                  <w:szCs w:val="20"/>
                </w:rPr>
                <w:t xml:space="preserve">.  See Section 6.7.5.  Where for a Combined Cycle Train, the Resource </w:t>
              </w:r>
              <w:r w:rsidRPr="00A03B1B">
                <w:rPr>
                  <w:rFonts w:eastAsia="SimSun"/>
                  <w:i/>
                  <w:sz w:val="20"/>
                  <w:szCs w:val="20"/>
                </w:rPr>
                <w:t>r</w:t>
              </w:r>
              <w:r w:rsidRPr="00A03B1B">
                <w:rPr>
                  <w:rFonts w:eastAsia="SimSun"/>
                  <w:sz w:val="20"/>
                  <w:szCs w:val="20"/>
                </w:rPr>
                <w:t xml:space="preserve"> is the Combined Cycle Train.</w:t>
              </w:r>
            </w:ins>
          </w:p>
        </w:tc>
      </w:tr>
      <w:tr w:rsidR="00A03B1B" w:rsidRPr="00A03B1B" w14:paraId="111CE025" w14:textId="77777777" w:rsidTr="00B31BB1">
        <w:trPr>
          <w:cantSplit/>
        </w:trPr>
        <w:tc>
          <w:tcPr>
            <w:tcW w:w="883" w:type="pct"/>
            <w:tcBorders>
              <w:top w:val="single" w:sz="6" w:space="0" w:color="auto"/>
              <w:left w:val="single" w:sz="4" w:space="0" w:color="auto"/>
              <w:bottom w:val="single" w:sz="6" w:space="0" w:color="auto"/>
              <w:right w:val="single" w:sz="6" w:space="0" w:color="auto"/>
            </w:tcBorders>
          </w:tcPr>
          <w:p w14:paraId="021A292B" w14:textId="77777777" w:rsidR="00A03B1B" w:rsidRPr="00A03B1B" w:rsidRDefault="00A03B1B" w:rsidP="00A03B1B">
            <w:pPr>
              <w:spacing w:after="60"/>
              <w:rPr>
                <w:rFonts w:eastAsia="SimSun"/>
                <w:iCs/>
                <w:sz w:val="20"/>
                <w:szCs w:val="20"/>
              </w:rPr>
            </w:pPr>
            <w:r w:rsidRPr="00A03B1B">
              <w:rPr>
                <w:rFonts w:eastAsia="SimSun"/>
                <w:sz w:val="20"/>
                <w:szCs w:val="20"/>
              </w:rPr>
              <w:t xml:space="preserve">RTECRREV </w:t>
            </w:r>
            <w:r w:rsidRPr="00A03B1B">
              <w:rPr>
                <w:rFonts w:eastAsia="SimSun"/>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40A9FF62" w14:textId="77777777" w:rsidR="00A03B1B" w:rsidRPr="00A03B1B" w:rsidRDefault="00A03B1B" w:rsidP="00A03B1B">
            <w:pPr>
              <w:spacing w:after="60"/>
              <w:jc w:val="center"/>
              <w:rPr>
                <w:rFonts w:eastAsia="SimSun"/>
                <w:iCs/>
                <w:sz w:val="20"/>
                <w:szCs w:val="20"/>
              </w:rPr>
            </w:pPr>
            <w:r w:rsidRPr="00A03B1B">
              <w:rPr>
                <w:rFonts w:eastAsia="SimSun"/>
                <w:sz w:val="20"/>
                <w:szCs w:val="20"/>
              </w:rPr>
              <w:t>$</w:t>
            </w:r>
          </w:p>
        </w:tc>
        <w:tc>
          <w:tcPr>
            <w:tcW w:w="3646" w:type="pct"/>
            <w:tcBorders>
              <w:top w:val="single" w:sz="6" w:space="0" w:color="auto"/>
              <w:left w:val="single" w:sz="6" w:space="0" w:color="auto"/>
              <w:bottom w:val="single" w:sz="6" w:space="0" w:color="auto"/>
              <w:right w:val="single" w:sz="4" w:space="0" w:color="auto"/>
            </w:tcBorders>
          </w:tcPr>
          <w:p w14:paraId="54B72540" w14:textId="77777777" w:rsidR="00A03B1B" w:rsidRPr="00A03B1B" w:rsidRDefault="00A03B1B" w:rsidP="00A03B1B">
            <w:pPr>
              <w:spacing w:after="60"/>
              <w:rPr>
                <w:rFonts w:eastAsia="SimSun"/>
                <w:i/>
                <w:iCs/>
                <w:sz w:val="20"/>
                <w:szCs w:val="20"/>
              </w:rPr>
            </w:pPr>
            <w:r w:rsidRPr="00A03B1B">
              <w:rPr>
                <w:rFonts w:eastAsia="SimSun"/>
                <w:i/>
                <w:sz w:val="20"/>
                <w:szCs w:val="20"/>
              </w:rPr>
              <w:t xml:space="preserve">Real-Time ERCOT Contingency Reserve Service Revenue </w:t>
            </w:r>
            <w:r w:rsidRPr="00A03B1B">
              <w:rPr>
                <w:rFonts w:eastAsia="SimSun"/>
                <w:sz w:val="20"/>
                <w:szCs w:val="20"/>
              </w:rPr>
              <w:t xml:space="preserve">— The Real-Time ECRS revenue for QSE </w:t>
            </w:r>
            <w:r w:rsidRPr="00A03B1B">
              <w:rPr>
                <w:rFonts w:eastAsia="SimSun"/>
                <w:i/>
                <w:sz w:val="20"/>
                <w:szCs w:val="20"/>
              </w:rPr>
              <w:t>q</w:t>
            </w:r>
            <w:r w:rsidRPr="00A03B1B">
              <w:rPr>
                <w:rFonts w:eastAsia="SimSun"/>
                <w:sz w:val="20"/>
                <w:szCs w:val="20"/>
              </w:rPr>
              <w:t xml:space="preserve"> calculated for Resource </w:t>
            </w:r>
            <w:r w:rsidRPr="00A03B1B">
              <w:rPr>
                <w:rFonts w:eastAsia="SimSun"/>
                <w:i/>
                <w:sz w:val="20"/>
                <w:szCs w:val="20"/>
              </w:rPr>
              <w:t>r</w:t>
            </w:r>
            <w:r w:rsidRPr="00A03B1B">
              <w:rPr>
                <w:rFonts w:eastAsia="SimSun"/>
                <w:sz w:val="20"/>
                <w:szCs w:val="20"/>
              </w:rPr>
              <w:t xml:space="preserve"> for the 15-minute Settlement Interval </w:t>
            </w:r>
            <w:r w:rsidRPr="00A03B1B">
              <w:rPr>
                <w:rFonts w:eastAsia="SimSun"/>
                <w:i/>
                <w:sz w:val="20"/>
                <w:szCs w:val="20"/>
              </w:rPr>
              <w:t>i</w:t>
            </w:r>
            <w:r w:rsidRPr="00A03B1B">
              <w:rPr>
                <w:rFonts w:eastAsia="SimSun"/>
                <w:sz w:val="20"/>
                <w:szCs w:val="20"/>
              </w:rPr>
              <w:t xml:space="preserve">.  See Section 6.7.5.  Where for a Combined Cycle Train, the Resource </w:t>
            </w:r>
            <w:r w:rsidRPr="00A03B1B">
              <w:rPr>
                <w:rFonts w:eastAsia="SimSun"/>
                <w:i/>
                <w:sz w:val="20"/>
                <w:szCs w:val="20"/>
              </w:rPr>
              <w:t>r</w:t>
            </w:r>
            <w:r w:rsidRPr="00A03B1B">
              <w:rPr>
                <w:rFonts w:eastAsia="SimSun"/>
                <w:sz w:val="20"/>
                <w:szCs w:val="20"/>
              </w:rPr>
              <w:t xml:space="preserve"> is the Combined Cycle Train.</w:t>
            </w:r>
          </w:p>
        </w:tc>
      </w:tr>
      <w:tr w:rsidR="00A03B1B" w:rsidRPr="00A03B1B" w14:paraId="01EA44E3" w14:textId="77777777" w:rsidTr="00B31BB1">
        <w:trPr>
          <w:cantSplit/>
        </w:trPr>
        <w:tc>
          <w:tcPr>
            <w:tcW w:w="883" w:type="pct"/>
            <w:tcBorders>
              <w:top w:val="single" w:sz="6" w:space="0" w:color="auto"/>
              <w:left w:val="single" w:sz="4" w:space="0" w:color="auto"/>
              <w:bottom w:val="single" w:sz="6" w:space="0" w:color="auto"/>
              <w:right w:val="single" w:sz="6" w:space="0" w:color="auto"/>
            </w:tcBorders>
            <w:hideMark/>
          </w:tcPr>
          <w:p w14:paraId="1BCFA164" w14:textId="77777777" w:rsidR="00A03B1B" w:rsidRPr="00A03B1B" w:rsidRDefault="00A03B1B" w:rsidP="00A03B1B">
            <w:pPr>
              <w:spacing w:after="60"/>
              <w:rPr>
                <w:rFonts w:eastAsia="SimSun"/>
                <w:iCs/>
                <w:sz w:val="20"/>
                <w:szCs w:val="20"/>
              </w:rPr>
            </w:pPr>
            <w:r w:rsidRPr="00A03B1B">
              <w:rPr>
                <w:rFonts w:eastAsia="SimSun"/>
                <w:iCs/>
                <w:sz w:val="20"/>
                <w:szCs w:val="20"/>
              </w:rPr>
              <w:lastRenderedPageBreak/>
              <w:t xml:space="preserve">VSSVARAMT </w:t>
            </w:r>
            <w:r w:rsidRPr="00A03B1B">
              <w:rPr>
                <w:rFonts w:eastAsia="SimSun"/>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076F4AC7" w14:textId="77777777" w:rsidR="00A03B1B" w:rsidRPr="00A03B1B" w:rsidRDefault="00A03B1B" w:rsidP="00A03B1B">
            <w:pPr>
              <w:spacing w:after="60"/>
              <w:jc w:val="center"/>
              <w:rPr>
                <w:rFonts w:eastAsia="SimSun"/>
                <w:iCs/>
                <w:sz w:val="20"/>
                <w:szCs w:val="20"/>
              </w:rPr>
            </w:pPr>
            <w:r w:rsidRPr="00A03B1B">
              <w:rPr>
                <w:rFonts w:eastAsia="SimSun"/>
                <w:iCs/>
                <w:sz w:val="20"/>
                <w:szCs w:val="20"/>
              </w:rPr>
              <w:t>$</w:t>
            </w:r>
          </w:p>
        </w:tc>
        <w:tc>
          <w:tcPr>
            <w:tcW w:w="3646" w:type="pct"/>
            <w:tcBorders>
              <w:top w:val="single" w:sz="6" w:space="0" w:color="auto"/>
              <w:left w:val="single" w:sz="6" w:space="0" w:color="auto"/>
              <w:bottom w:val="single" w:sz="6" w:space="0" w:color="auto"/>
              <w:right w:val="single" w:sz="4" w:space="0" w:color="auto"/>
            </w:tcBorders>
            <w:hideMark/>
          </w:tcPr>
          <w:p w14:paraId="539478C7" w14:textId="77777777" w:rsidR="00A03B1B" w:rsidRPr="00A03B1B" w:rsidRDefault="00A03B1B" w:rsidP="00A03B1B">
            <w:pPr>
              <w:spacing w:after="60"/>
              <w:rPr>
                <w:rFonts w:eastAsia="SimSun"/>
                <w:i/>
                <w:iCs/>
                <w:sz w:val="20"/>
                <w:szCs w:val="20"/>
              </w:rPr>
            </w:pPr>
            <w:r w:rsidRPr="00A03B1B">
              <w:rPr>
                <w:rFonts w:eastAsia="SimSun"/>
                <w:i/>
                <w:sz w:val="20"/>
                <w:szCs w:val="20"/>
              </w:rPr>
              <w:t>Voltage Support Service VAr Amount—</w:t>
            </w:r>
            <w:r w:rsidRPr="00A03B1B">
              <w:rPr>
                <w:rFonts w:eastAsia="SimSun"/>
                <w:sz w:val="20"/>
                <w:szCs w:val="20"/>
              </w:rPr>
              <w:t xml:space="preserve">The payment to the QSE for the VSS provided by Generation Resource r for the 15-minute Settlement Interval </w:t>
            </w:r>
            <w:r w:rsidRPr="00A03B1B">
              <w:rPr>
                <w:rFonts w:eastAsia="SimSun"/>
                <w:i/>
                <w:sz w:val="20"/>
                <w:szCs w:val="20"/>
              </w:rPr>
              <w:t>i</w:t>
            </w:r>
            <w:r w:rsidRPr="00A03B1B">
              <w:rPr>
                <w:rFonts w:eastAsia="SimSun"/>
                <w:sz w:val="20"/>
                <w:szCs w:val="20"/>
              </w:rPr>
              <w:t>.  See Section 6.6.7.1, Voltage Support Service Payments.  Payment for VSS is made to the Combined Cycle Train.</w:t>
            </w:r>
            <w:r w:rsidRPr="00A03B1B" w:rsidDel="00CB54C9">
              <w:rPr>
                <w:rFonts w:eastAsia="SimSun"/>
                <w:i/>
                <w:sz w:val="20"/>
                <w:szCs w:val="20"/>
              </w:rPr>
              <w:t xml:space="preserve"> </w:t>
            </w:r>
          </w:p>
        </w:tc>
      </w:tr>
      <w:tr w:rsidR="00A03B1B" w:rsidRPr="00A03B1B" w14:paraId="7CFA7E70" w14:textId="77777777" w:rsidTr="00B31BB1">
        <w:trPr>
          <w:cantSplit/>
        </w:trPr>
        <w:tc>
          <w:tcPr>
            <w:tcW w:w="883" w:type="pct"/>
            <w:tcBorders>
              <w:top w:val="single" w:sz="6" w:space="0" w:color="auto"/>
              <w:left w:val="single" w:sz="4" w:space="0" w:color="auto"/>
              <w:bottom w:val="single" w:sz="6" w:space="0" w:color="auto"/>
              <w:right w:val="single" w:sz="6" w:space="0" w:color="auto"/>
            </w:tcBorders>
            <w:hideMark/>
          </w:tcPr>
          <w:p w14:paraId="13615CBC"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VSSEAMT </w:t>
            </w:r>
            <w:r w:rsidRPr="00A03B1B">
              <w:rPr>
                <w:rFonts w:eastAsia="SimSun"/>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192F487B" w14:textId="77777777" w:rsidR="00A03B1B" w:rsidRPr="00A03B1B" w:rsidRDefault="00A03B1B" w:rsidP="00A03B1B">
            <w:pPr>
              <w:spacing w:after="60"/>
              <w:jc w:val="center"/>
              <w:rPr>
                <w:rFonts w:eastAsia="SimSun"/>
                <w:iCs/>
                <w:sz w:val="20"/>
                <w:szCs w:val="20"/>
              </w:rPr>
            </w:pPr>
            <w:r w:rsidRPr="00A03B1B">
              <w:rPr>
                <w:rFonts w:eastAsia="SimSun"/>
                <w:iCs/>
                <w:sz w:val="20"/>
                <w:szCs w:val="20"/>
              </w:rPr>
              <w:t>$</w:t>
            </w:r>
          </w:p>
        </w:tc>
        <w:tc>
          <w:tcPr>
            <w:tcW w:w="3646" w:type="pct"/>
            <w:tcBorders>
              <w:top w:val="single" w:sz="6" w:space="0" w:color="auto"/>
              <w:left w:val="single" w:sz="6" w:space="0" w:color="auto"/>
              <w:bottom w:val="single" w:sz="6" w:space="0" w:color="auto"/>
              <w:right w:val="single" w:sz="4" w:space="0" w:color="auto"/>
            </w:tcBorders>
            <w:hideMark/>
          </w:tcPr>
          <w:p w14:paraId="45FC594B" w14:textId="77777777" w:rsidR="00A03B1B" w:rsidRPr="00A03B1B" w:rsidRDefault="00A03B1B" w:rsidP="00A03B1B">
            <w:pPr>
              <w:spacing w:after="60"/>
              <w:rPr>
                <w:rFonts w:eastAsia="SimSun"/>
                <w:i/>
                <w:iCs/>
                <w:sz w:val="20"/>
                <w:szCs w:val="20"/>
              </w:rPr>
            </w:pPr>
            <w:r w:rsidRPr="00A03B1B">
              <w:rPr>
                <w:rFonts w:eastAsia="SimSun"/>
                <w:i/>
                <w:sz w:val="20"/>
                <w:szCs w:val="20"/>
              </w:rPr>
              <w:t>Voltage Support Service Energy Amount—</w:t>
            </w:r>
            <w:r w:rsidRPr="00A03B1B">
              <w:rPr>
                <w:rFonts w:eastAsia="SimSun"/>
                <w:sz w:val="20"/>
                <w:szCs w:val="20"/>
              </w:rPr>
              <w:t xml:space="preserve">The lost opportunity payment to the QSE for ERCOT-directed VSS from the Generation Resource r for the 15-minute Settlement Interval </w:t>
            </w:r>
            <w:r w:rsidRPr="00A03B1B">
              <w:rPr>
                <w:rFonts w:eastAsia="SimSun"/>
                <w:i/>
                <w:sz w:val="20"/>
                <w:szCs w:val="20"/>
              </w:rPr>
              <w:t>i</w:t>
            </w:r>
            <w:r w:rsidRPr="00A03B1B">
              <w:rPr>
                <w:rFonts w:eastAsia="SimSun"/>
                <w:sz w:val="20"/>
                <w:szCs w:val="20"/>
              </w:rPr>
              <w:t>.  See Section 6.6.7.1.  Payment for VSS is made to the Combined Cycle Train.</w:t>
            </w:r>
            <w:r w:rsidRPr="00A03B1B">
              <w:rPr>
                <w:rFonts w:eastAsia="SimSun"/>
                <w:i/>
                <w:sz w:val="20"/>
                <w:szCs w:val="20"/>
              </w:rPr>
              <w:t xml:space="preserve"> </w:t>
            </w:r>
          </w:p>
        </w:tc>
      </w:tr>
      <w:tr w:rsidR="00A03B1B" w:rsidRPr="00A03B1B" w14:paraId="4E37EE1A" w14:textId="77777777" w:rsidTr="00B31BB1">
        <w:trPr>
          <w:cantSplit/>
        </w:trPr>
        <w:tc>
          <w:tcPr>
            <w:tcW w:w="883" w:type="pct"/>
            <w:tcBorders>
              <w:top w:val="single" w:sz="6" w:space="0" w:color="auto"/>
              <w:left w:val="single" w:sz="4" w:space="0" w:color="auto"/>
              <w:bottom w:val="single" w:sz="6" w:space="0" w:color="auto"/>
              <w:right w:val="single" w:sz="6" w:space="0" w:color="auto"/>
            </w:tcBorders>
            <w:hideMark/>
          </w:tcPr>
          <w:p w14:paraId="30D199FB"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EMREAMT </w:t>
            </w:r>
            <w:r w:rsidRPr="00A03B1B">
              <w:rPr>
                <w:rFonts w:eastAsia="SimSun"/>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740CFF6F" w14:textId="77777777" w:rsidR="00A03B1B" w:rsidRPr="00A03B1B" w:rsidRDefault="00A03B1B" w:rsidP="00A03B1B">
            <w:pPr>
              <w:spacing w:after="60"/>
              <w:jc w:val="center"/>
              <w:rPr>
                <w:rFonts w:eastAsia="SimSun"/>
                <w:iCs/>
                <w:sz w:val="20"/>
                <w:szCs w:val="20"/>
              </w:rPr>
            </w:pPr>
            <w:r w:rsidRPr="00A03B1B">
              <w:rPr>
                <w:rFonts w:eastAsia="SimSun"/>
                <w:iCs/>
                <w:sz w:val="20"/>
                <w:szCs w:val="20"/>
              </w:rPr>
              <w:t>$</w:t>
            </w:r>
          </w:p>
        </w:tc>
        <w:tc>
          <w:tcPr>
            <w:tcW w:w="3646" w:type="pct"/>
            <w:tcBorders>
              <w:top w:val="single" w:sz="6" w:space="0" w:color="auto"/>
              <w:left w:val="single" w:sz="6" w:space="0" w:color="auto"/>
              <w:bottom w:val="single" w:sz="6" w:space="0" w:color="auto"/>
              <w:right w:val="single" w:sz="4" w:space="0" w:color="auto"/>
            </w:tcBorders>
            <w:hideMark/>
          </w:tcPr>
          <w:p w14:paraId="31B02994" w14:textId="77777777" w:rsidR="00A03B1B" w:rsidRPr="00A03B1B" w:rsidRDefault="00A03B1B" w:rsidP="00A03B1B">
            <w:pPr>
              <w:spacing w:after="60"/>
              <w:rPr>
                <w:rFonts w:eastAsia="SimSun"/>
                <w:i/>
                <w:iCs/>
                <w:sz w:val="20"/>
                <w:szCs w:val="20"/>
              </w:rPr>
            </w:pPr>
            <w:r w:rsidRPr="00A03B1B">
              <w:rPr>
                <w:rFonts w:eastAsia="SimSun"/>
                <w:i/>
                <w:sz w:val="20"/>
                <w:szCs w:val="20"/>
              </w:rPr>
              <w:t>Emergency Energy Amount—</w:t>
            </w:r>
            <w:r w:rsidRPr="00A03B1B">
              <w:rPr>
                <w:rFonts w:eastAsia="SimSun"/>
                <w:sz w:val="20"/>
                <w:szCs w:val="20"/>
              </w:rPr>
              <w:t xml:space="preserve">The payment to the QSE as additional compensation for the additional energy or Ancillary Services produced or consumed by the Resource </w:t>
            </w:r>
            <w:r w:rsidRPr="00A03B1B">
              <w:rPr>
                <w:rFonts w:eastAsia="SimSun"/>
                <w:i/>
                <w:sz w:val="20"/>
                <w:szCs w:val="20"/>
              </w:rPr>
              <w:t>r</w:t>
            </w:r>
            <w:r w:rsidRPr="00A03B1B">
              <w:rPr>
                <w:rFonts w:eastAsia="SimSun"/>
                <w:sz w:val="20"/>
                <w:szCs w:val="20"/>
              </w:rPr>
              <w:t xml:space="preserve"> in Real-Time during the Emergency Condition, for the 15-minute Settlement Interval </w:t>
            </w:r>
            <w:r w:rsidRPr="00A03B1B">
              <w:rPr>
                <w:rFonts w:eastAsia="SimSun"/>
                <w:i/>
                <w:sz w:val="20"/>
                <w:szCs w:val="20"/>
              </w:rPr>
              <w:t>i</w:t>
            </w:r>
            <w:r w:rsidRPr="00A03B1B">
              <w:rPr>
                <w:rFonts w:eastAsia="SimSun"/>
                <w:sz w:val="20"/>
                <w:szCs w:val="20"/>
              </w:rPr>
              <w:t>.  See Section 6.6.9.1, Payment for Emergency Operations Settlement.  Payment for emergency energy is made to the Combined Cycle Train.</w:t>
            </w:r>
          </w:p>
        </w:tc>
      </w:tr>
      <w:tr w:rsidR="00A03B1B" w:rsidRPr="00A03B1B" w14:paraId="699FA99E" w14:textId="77777777" w:rsidTr="00B31BB1">
        <w:trPr>
          <w:cantSplit/>
        </w:trPr>
        <w:tc>
          <w:tcPr>
            <w:tcW w:w="883" w:type="pct"/>
            <w:tcBorders>
              <w:top w:val="single" w:sz="6" w:space="0" w:color="auto"/>
              <w:left w:val="single" w:sz="4" w:space="0" w:color="auto"/>
              <w:bottom w:val="single" w:sz="6" w:space="0" w:color="auto"/>
              <w:right w:val="single" w:sz="6" w:space="0" w:color="auto"/>
            </w:tcBorders>
            <w:hideMark/>
          </w:tcPr>
          <w:p w14:paraId="52B64565" w14:textId="77777777" w:rsidR="00A03B1B" w:rsidRPr="00A03B1B" w:rsidRDefault="00A03B1B" w:rsidP="00A03B1B">
            <w:pPr>
              <w:spacing w:after="60"/>
              <w:rPr>
                <w:rFonts w:eastAsia="SimSun"/>
                <w:iCs/>
                <w:sz w:val="20"/>
                <w:szCs w:val="20"/>
              </w:rPr>
            </w:pPr>
            <w:r w:rsidRPr="00A03B1B">
              <w:rPr>
                <w:rFonts w:eastAsia="SimSun"/>
                <w:i/>
                <w:iCs/>
                <w:sz w:val="20"/>
                <w:szCs w:val="20"/>
              </w:rPr>
              <w:t>q</w:t>
            </w:r>
          </w:p>
        </w:tc>
        <w:tc>
          <w:tcPr>
            <w:tcW w:w="471" w:type="pct"/>
            <w:tcBorders>
              <w:top w:val="single" w:sz="6" w:space="0" w:color="auto"/>
              <w:left w:val="single" w:sz="6" w:space="0" w:color="auto"/>
              <w:bottom w:val="single" w:sz="6" w:space="0" w:color="auto"/>
              <w:right w:val="single" w:sz="6" w:space="0" w:color="auto"/>
            </w:tcBorders>
            <w:hideMark/>
          </w:tcPr>
          <w:p w14:paraId="35910763" w14:textId="77777777" w:rsidR="00A03B1B" w:rsidRPr="00A03B1B" w:rsidRDefault="00A03B1B" w:rsidP="00A03B1B">
            <w:pPr>
              <w:spacing w:after="60"/>
              <w:jc w:val="center"/>
              <w:rPr>
                <w:rFonts w:eastAsia="SimSun"/>
                <w:iCs/>
                <w:sz w:val="20"/>
                <w:szCs w:val="20"/>
              </w:rPr>
            </w:pPr>
            <w:r w:rsidRPr="00A03B1B">
              <w:rPr>
                <w:rFonts w:eastAsia="SimSun"/>
                <w:iCs/>
                <w:sz w:val="20"/>
                <w:szCs w:val="20"/>
              </w:rPr>
              <w:t>none</w:t>
            </w:r>
          </w:p>
        </w:tc>
        <w:tc>
          <w:tcPr>
            <w:tcW w:w="3646" w:type="pct"/>
            <w:tcBorders>
              <w:top w:val="single" w:sz="6" w:space="0" w:color="auto"/>
              <w:left w:val="single" w:sz="6" w:space="0" w:color="auto"/>
              <w:bottom w:val="single" w:sz="6" w:space="0" w:color="auto"/>
              <w:right w:val="single" w:sz="4" w:space="0" w:color="auto"/>
            </w:tcBorders>
            <w:hideMark/>
          </w:tcPr>
          <w:p w14:paraId="17D536B0" w14:textId="77777777" w:rsidR="00A03B1B" w:rsidRPr="00A03B1B" w:rsidRDefault="00A03B1B" w:rsidP="00A03B1B">
            <w:pPr>
              <w:spacing w:after="60"/>
              <w:rPr>
                <w:rFonts w:eastAsia="SimSun"/>
                <w:iCs/>
                <w:sz w:val="20"/>
                <w:szCs w:val="20"/>
              </w:rPr>
            </w:pPr>
            <w:r w:rsidRPr="00A03B1B">
              <w:rPr>
                <w:rFonts w:eastAsia="SimSun"/>
                <w:iCs/>
                <w:sz w:val="20"/>
                <w:szCs w:val="20"/>
              </w:rPr>
              <w:t>A QSE.</w:t>
            </w:r>
          </w:p>
        </w:tc>
      </w:tr>
      <w:tr w:rsidR="00A03B1B" w:rsidRPr="00A03B1B" w14:paraId="3CFE4DDD" w14:textId="77777777" w:rsidTr="00B31BB1">
        <w:trPr>
          <w:cantSplit/>
        </w:trPr>
        <w:tc>
          <w:tcPr>
            <w:tcW w:w="883" w:type="pct"/>
            <w:tcBorders>
              <w:top w:val="single" w:sz="6" w:space="0" w:color="auto"/>
              <w:left w:val="single" w:sz="4" w:space="0" w:color="auto"/>
              <w:bottom w:val="single" w:sz="6" w:space="0" w:color="auto"/>
              <w:right w:val="single" w:sz="6" w:space="0" w:color="auto"/>
            </w:tcBorders>
            <w:hideMark/>
          </w:tcPr>
          <w:p w14:paraId="2D3B0EA2" w14:textId="77777777" w:rsidR="00A03B1B" w:rsidRPr="00A03B1B" w:rsidRDefault="00A03B1B" w:rsidP="00A03B1B">
            <w:pPr>
              <w:spacing w:after="60"/>
              <w:rPr>
                <w:rFonts w:eastAsia="SimSun"/>
                <w:iCs/>
                <w:sz w:val="20"/>
                <w:szCs w:val="20"/>
              </w:rPr>
            </w:pPr>
            <w:r w:rsidRPr="00A03B1B">
              <w:rPr>
                <w:rFonts w:eastAsia="SimSun"/>
                <w:i/>
                <w:iCs/>
                <w:sz w:val="20"/>
                <w:szCs w:val="20"/>
              </w:rPr>
              <w:t>r</w:t>
            </w:r>
          </w:p>
        </w:tc>
        <w:tc>
          <w:tcPr>
            <w:tcW w:w="471" w:type="pct"/>
            <w:tcBorders>
              <w:top w:val="single" w:sz="6" w:space="0" w:color="auto"/>
              <w:left w:val="single" w:sz="6" w:space="0" w:color="auto"/>
              <w:bottom w:val="single" w:sz="6" w:space="0" w:color="auto"/>
              <w:right w:val="single" w:sz="6" w:space="0" w:color="auto"/>
            </w:tcBorders>
            <w:hideMark/>
          </w:tcPr>
          <w:p w14:paraId="4DAD1679" w14:textId="77777777" w:rsidR="00A03B1B" w:rsidRPr="00A03B1B" w:rsidRDefault="00A03B1B" w:rsidP="00A03B1B">
            <w:pPr>
              <w:spacing w:after="60"/>
              <w:jc w:val="center"/>
              <w:rPr>
                <w:rFonts w:eastAsia="SimSun"/>
                <w:iCs/>
                <w:sz w:val="20"/>
                <w:szCs w:val="20"/>
              </w:rPr>
            </w:pPr>
            <w:r w:rsidRPr="00A03B1B">
              <w:rPr>
                <w:rFonts w:eastAsia="SimSun"/>
                <w:iCs/>
                <w:sz w:val="20"/>
                <w:szCs w:val="20"/>
              </w:rPr>
              <w:t>none</w:t>
            </w:r>
          </w:p>
        </w:tc>
        <w:tc>
          <w:tcPr>
            <w:tcW w:w="3646" w:type="pct"/>
            <w:tcBorders>
              <w:top w:val="single" w:sz="6" w:space="0" w:color="auto"/>
              <w:left w:val="single" w:sz="6" w:space="0" w:color="auto"/>
              <w:bottom w:val="single" w:sz="6" w:space="0" w:color="auto"/>
              <w:right w:val="single" w:sz="4" w:space="0" w:color="auto"/>
            </w:tcBorders>
            <w:hideMark/>
          </w:tcPr>
          <w:p w14:paraId="0443ED96" w14:textId="77777777" w:rsidR="00A03B1B" w:rsidRPr="00A03B1B" w:rsidRDefault="00A03B1B" w:rsidP="00A03B1B">
            <w:pPr>
              <w:spacing w:after="60"/>
              <w:rPr>
                <w:rFonts w:eastAsia="SimSun"/>
                <w:iCs/>
                <w:sz w:val="20"/>
                <w:szCs w:val="20"/>
              </w:rPr>
            </w:pPr>
            <w:r w:rsidRPr="00A03B1B">
              <w:rPr>
                <w:rFonts w:eastAsia="SimSun"/>
                <w:iCs/>
                <w:sz w:val="20"/>
                <w:szCs w:val="20"/>
              </w:rPr>
              <w:t>A RUC-committed Generation Resource.</w:t>
            </w:r>
          </w:p>
        </w:tc>
      </w:tr>
      <w:tr w:rsidR="00A03B1B" w:rsidRPr="00A03B1B" w14:paraId="3747841E" w14:textId="77777777" w:rsidTr="00B31BB1">
        <w:trPr>
          <w:cantSplit/>
        </w:trPr>
        <w:tc>
          <w:tcPr>
            <w:tcW w:w="883" w:type="pct"/>
            <w:tcBorders>
              <w:top w:val="single" w:sz="6" w:space="0" w:color="auto"/>
              <w:left w:val="single" w:sz="4" w:space="0" w:color="auto"/>
              <w:bottom w:val="single" w:sz="6" w:space="0" w:color="auto"/>
              <w:right w:val="single" w:sz="6" w:space="0" w:color="auto"/>
            </w:tcBorders>
            <w:hideMark/>
          </w:tcPr>
          <w:p w14:paraId="02FDDDDF" w14:textId="77777777" w:rsidR="00A03B1B" w:rsidRPr="00A03B1B" w:rsidRDefault="00A03B1B" w:rsidP="00A03B1B">
            <w:pPr>
              <w:spacing w:after="60"/>
              <w:rPr>
                <w:rFonts w:eastAsia="SimSun"/>
                <w:iCs/>
                <w:sz w:val="20"/>
                <w:szCs w:val="20"/>
              </w:rPr>
            </w:pPr>
            <w:r w:rsidRPr="00A03B1B">
              <w:rPr>
                <w:rFonts w:eastAsia="SimSun"/>
                <w:i/>
                <w:iCs/>
                <w:sz w:val="20"/>
                <w:szCs w:val="20"/>
              </w:rPr>
              <w:t>d</w:t>
            </w:r>
          </w:p>
        </w:tc>
        <w:tc>
          <w:tcPr>
            <w:tcW w:w="471" w:type="pct"/>
            <w:tcBorders>
              <w:top w:val="single" w:sz="6" w:space="0" w:color="auto"/>
              <w:left w:val="single" w:sz="6" w:space="0" w:color="auto"/>
              <w:bottom w:val="single" w:sz="6" w:space="0" w:color="auto"/>
              <w:right w:val="single" w:sz="6" w:space="0" w:color="auto"/>
            </w:tcBorders>
            <w:hideMark/>
          </w:tcPr>
          <w:p w14:paraId="60356B88" w14:textId="77777777" w:rsidR="00A03B1B" w:rsidRPr="00A03B1B" w:rsidRDefault="00A03B1B" w:rsidP="00A03B1B">
            <w:pPr>
              <w:spacing w:after="60"/>
              <w:jc w:val="center"/>
              <w:rPr>
                <w:rFonts w:eastAsia="SimSun"/>
                <w:iCs/>
                <w:sz w:val="20"/>
                <w:szCs w:val="20"/>
              </w:rPr>
            </w:pPr>
            <w:r w:rsidRPr="00A03B1B">
              <w:rPr>
                <w:rFonts w:eastAsia="SimSun"/>
                <w:iCs/>
                <w:sz w:val="20"/>
                <w:szCs w:val="20"/>
              </w:rPr>
              <w:t>none</w:t>
            </w:r>
          </w:p>
        </w:tc>
        <w:tc>
          <w:tcPr>
            <w:tcW w:w="3646" w:type="pct"/>
            <w:tcBorders>
              <w:top w:val="single" w:sz="6" w:space="0" w:color="auto"/>
              <w:left w:val="single" w:sz="6" w:space="0" w:color="auto"/>
              <w:bottom w:val="single" w:sz="6" w:space="0" w:color="auto"/>
              <w:right w:val="single" w:sz="4" w:space="0" w:color="auto"/>
            </w:tcBorders>
            <w:hideMark/>
          </w:tcPr>
          <w:p w14:paraId="7C6B3119" w14:textId="77777777" w:rsidR="00A03B1B" w:rsidRPr="00A03B1B" w:rsidRDefault="00A03B1B" w:rsidP="00A03B1B">
            <w:pPr>
              <w:spacing w:after="60"/>
              <w:rPr>
                <w:rFonts w:eastAsia="SimSun"/>
                <w:iCs/>
                <w:sz w:val="20"/>
                <w:szCs w:val="20"/>
              </w:rPr>
            </w:pPr>
            <w:r w:rsidRPr="00A03B1B">
              <w:rPr>
                <w:rFonts w:eastAsia="SimSun"/>
                <w:iCs/>
                <w:sz w:val="20"/>
                <w:szCs w:val="20"/>
              </w:rPr>
              <w:t>An Operating Day containing the RUC-commitment.</w:t>
            </w:r>
          </w:p>
        </w:tc>
      </w:tr>
      <w:tr w:rsidR="00A03B1B" w:rsidRPr="00A03B1B" w14:paraId="44EC227B" w14:textId="77777777" w:rsidTr="00B31BB1">
        <w:trPr>
          <w:cantSplit/>
        </w:trPr>
        <w:tc>
          <w:tcPr>
            <w:tcW w:w="883" w:type="pct"/>
            <w:tcBorders>
              <w:top w:val="single" w:sz="6" w:space="0" w:color="auto"/>
              <w:left w:val="single" w:sz="4" w:space="0" w:color="auto"/>
              <w:bottom w:val="single" w:sz="6" w:space="0" w:color="auto"/>
              <w:right w:val="single" w:sz="6" w:space="0" w:color="auto"/>
            </w:tcBorders>
            <w:hideMark/>
          </w:tcPr>
          <w:p w14:paraId="4DA44C70" w14:textId="77777777" w:rsidR="00A03B1B" w:rsidRPr="00A03B1B" w:rsidRDefault="00A03B1B" w:rsidP="00A03B1B">
            <w:pPr>
              <w:spacing w:after="60"/>
              <w:rPr>
                <w:rFonts w:eastAsia="SimSun"/>
                <w:i/>
                <w:iCs/>
                <w:sz w:val="20"/>
                <w:szCs w:val="20"/>
              </w:rPr>
            </w:pPr>
            <w:r w:rsidRPr="00A03B1B">
              <w:rPr>
                <w:rFonts w:eastAsia="SimSun"/>
                <w:i/>
                <w:iCs/>
                <w:sz w:val="20"/>
                <w:szCs w:val="20"/>
              </w:rPr>
              <w:t>p</w:t>
            </w:r>
          </w:p>
        </w:tc>
        <w:tc>
          <w:tcPr>
            <w:tcW w:w="471" w:type="pct"/>
            <w:tcBorders>
              <w:top w:val="single" w:sz="6" w:space="0" w:color="auto"/>
              <w:left w:val="single" w:sz="6" w:space="0" w:color="auto"/>
              <w:bottom w:val="single" w:sz="6" w:space="0" w:color="auto"/>
              <w:right w:val="single" w:sz="6" w:space="0" w:color="auto"/>
            </w:tcBorders>
            <w:hideMark/>
          </w:tcPr>
          <w:p w14:paraId="331540DA" w14:textId="77777777" w:rsidR="00A03B1B" w:rsidRPr="00A03B1B" w:rsidRDefault="00A03B1B" w:rsidP="00A03B1B">
            <w:pPr>
              <w:spacing w:after="60"/>
              <w:jc w:val="center"/>
              <w:rPr>
                <w:rFonts w:eastAsia="SimSun"/>
                <w:iCs/>
                <w:sz w:val="20"/>
                <w:szCs w:val="20"/>
              </w:rPr>
            </w:pPr>
            <w:r w:rsidRPr="00A03B1B">
              <w:rPr>
                <w:rFonts w:eastAsia="SimSun"/>
                <w:iCs/>
                <w:sz w:val="20"/>
                <w:szCs w:val="20"/>
              </w:rPr>
              <w:t>none</w:t>
            </w:r>
          </w:p>
        </w:tc>
        <w:tc>
          <w:tcPr>
            <w:tcW w:w="3646" w:type="pct"/>
            <w:tcBorders>
              <w:top w:val="single" w:sz="6" w:space="0" w:color="auto"/>
              <w:left w:val="single" w:sz="6" w:space="0" w:color="auto"/>
              <w:bottom w:val="single" w:sz="6" w:space="0" w:color="auto"/>
              <w:right w:val="single" w:sz="4" w:space="0" w:color="auto"/>
            </w:tcBorders>
            <w:hideMark/>
          </w:tcPr>
          <w:p w14:paraId="5165AEB4" w14:textId="77777777" w:rsidR="00A03B1B" w:rsidRPr="00A03B1B" w:rsidRDefault="00A03B1B" w:rsidP="00A03B1B">
            <w:pPr>
              <w:spacing w:after="60"/>
              <w:rPr>
                <w:rFonts w:eastAsia="SimSun"/>
                <w:i/>
                <w:iCs/>
                <w:sz w:val="20"/>
                <w:szCs w:val="20"/>
              </w:rPr>
            </w:pPr>
            <w:r w:rsidRPr="00A03B1B">
              <w:rPr>
                <w:rFonts w:eastAsia="SimSun"/>
                <w:iCs/>
                <w:sz w:val="20"/>
                <w:szCs w:val="20"/>
              </w:rPr>
              <w:t>A Resource Node Settlement Point.</w:t>
            </w:r>
          </w:p>
        </w:tc>
      </w:tr>
      <w:tr w:rsidR="00A03B1B" w:rsidRPr="00A03B1B" w14:paraId="635A1837" w14:textId="77777777" w:rsidTr="00B31BB1">
        <w:trPr>
          <w:cantSplit/>
        </w:trPr>
        <w:tc>
          <w:tcPr>
            <w:tcW w:w="883" w:type="pct"/>
            <w:tcBorders>
              <w:top w:val="single" w:sz="6" w:space="0" w:color="auto"/>
              <w:left w:val="single" w:sz="4" w:space="0" w:color="auto"/>
              <w:bottom w:val="single" w:sz="4" w:space="0" w:color="auto"/>
              <w:right w:val="single" w:sz="6" w:space="0" w:color="auto"/>
            </w:tcBorders>
            <w:hideMark/>
          </w:tcPr>
          <w:p w14:paraId="31F3A286" w14:textId="77777777" w:rsidR="00A03B1B" w:rsidRPr="00A03B1B" w:rsidRDefault="00A03B1B" w:rsidP="00A03B1B">
            <w:pPr>
              <w:spacing w:after="60"/>
              <w:rPr>
                <w:rFonts w:eastAsia="SimSun"/>
                <w:i/>
                <w:iCs/>
                <w:sz w:val="20"/>
                <w:szCs w:val="20"/>
              </w:rPr>
            </w:pPr>
            <w:r w:rsidRPr="00A03B1B">
              <w:rPr>
                <w:rFonts w:eastAsia="SimSun"/>
                <w:i/>
                <w:iCs/>
                <w:sz w:val="20"/>
                <w:szCs w:val="20"/>
              </w:rPr>
              <w:t>i</w:t>
            </w:r>
          </w:p>
        </w:tc>
        <w:tc>
          <w:tcPr>
            <w:tcW w:w="471" w:type="pct"/>
            <w:tcBorders>
              <w:top w:val="single" w:sz="6" w:space="0" w:color="auto"/>
              <w:left w:val="single" w:sz="6" w:space="0" w:color="auto"/>
              <w:bottom w:val="single" w:sz="4" w:space="0" w:color="auto"/>
              <w:right w:val="single" w:sz="6" w:space="0" w:color="auto"/>
            </w:tcBorders>
            <w:hideMark/>
          </w:tcPr>
          <w:p w14:paraId="6AAEC059" w14:textId="77777777" w:rsidR="00A03B1B" w:rsidRPr="00A03B1B" w:rsidRDefault="00A03B1B" w:rsidP="00A03B1B">
            <w:pPr>
              <w:spacing w:after="60"/>
              <w:jc w:val="center"/>
              <w:rPr>
                <w:rFonts w:eastAsia="SimSun"/>
                <w:iCs/>
                <w:sz w:val="20"/>
                <w:szCs w:val="20"/>
              </w:rPr>
            </w:pPr>
            <w:r w:rsidRPr="00A03B1B">
              <w:rPr>
                <w:rFonts w:eastAsia="SimSun"/>
                <w:iCs/>
                <w:sz w:val="20"/>
                <w:szCs w:val="20"/>
              </w:rPr>
              <w:t>none</w:t>
            </w:r>
          </w:p>
        </w:tc>
        <w:tc>
          <w:tcPr>
            <w:tcW w:w="3646" w:type="pct"/>
            <w:tcBorders>
              <w:top w:val="single" w:sz="6" w:space="0" w:color="auto"/>
              <w:left w:val="single" w:sz="6" w:space="0" w:color="auto"/>
              <w:bottom w:val="single" w:sz="4" w:space="0" w:color="auto"/>
              <w:right w:val="single" w:sz="4" w:space="0" w:color="auto"/>
            </w:tcBorders>
            <w:hideMark/>
          </w:tcPr>
          <w:p w14:paraId="4D161616" w14:textId="77777777" w:rsidR="00A03B1B" w:rsidRPr="00A03B1B" w:rsidRDefault="00A03B1B" w:rsidP="00A03B1B">
            <w:pPr>
              <w:spacing w:after="60"/>
              <w:rPr>
                <w:rFonts w:eastAsia="SimSun"/>
                <w:iCs/>
                <w:sz w:val="20"/>
                <w:szCs w:val="20"/>
              </w:rPr>
            </w:pPr>
            <w:r w:rsidRPr="00A03B1B">
              <w:rPr>
                <w:rFonts w:eastAsia="SimSun"/>
                <w:iCs/>
                <w:sz w:val="20"/>
                <w:szCs w:val="20"/>
              </w:rPr>
              <w:t>A 15-minute Settlement Interval within the hour that is identified as a QSE-Clawback Interval.</w:t>
            </w:r>
          </w:p>
        </w:tc>
      </w:tr>
    </w:tbl>
    <w:p w14:paraId="125FE819" w14:textId="77777777" w:rsidR="00A03B1B" w:rsidRPr="00A03B1B" w:rsidRDefault="00A03B1B" w:rsidP="00A03B1B">
      <w:pPr>
        <w:keepNext/>
        <w:tabs>
          <w:tab w:val="left" w:pos="1080"/>
        </w:tabs>
        <w:spacing w:before="480" w:after="240"/>
        <w:ind w:left="1080" w:hanging="1080"/>
        <w:outlineLvl w:val="2"/>
        <w:rPr>
          <w:rFonts w:eastAsia="SimSun"/>
          <w:b/>
          <w:i/>
        </w:rPr>
      </w:pPr>
      <w:r w:rsidRPr="00A03B1B">
        <w:rPr>
          <w:rFonts w:eastAsia="SimSun"/>
          <w:b/>
          <w:i/>
        </w:rPr>
        <w:t>5.7.2</w:t>
      </w:r>
      <w:r w:rsidRPr="00A03B1B">
        <w:rPr>
          <w:rFonts w:eastAsia="SimSun"/>
        </w:rPr>
        <w:tab/>
      </w:r>
      <w:r w:rsidRPr="00A03B1B">
        <w:rPr>
          <w:rFonts w:eastAsia="SimSun"/>
          <w:b/>
          <w:i/>
        </w:rPr>
        <w:t>RUC Clawback Charge</w:t>
      </w:r>
      <w:bookmarkEnd w:id="606"/>
      <w:bookmarkEnd w:id="607"/>
      <w:bookmarkEnd w:id="608"/>
      <w:bookmarkEnd w:id="609"/>
      <w:bookmarkEnd w:id="610"/>
      <w:bookmarkEnd w:id="611"/>
      <w:bookmarkEnd w:id="612"/>
      <w:bookmarkEnd w:id="613"/>
    </w:p>
    <w:p w14:paraId="0457D310" w14:textId="77777777" w:rsidR="00A03B1B" w:rsidRPr="00A03B1B" w:rsidRDefault="00A03B1B" w:rsidP="00A03B1B">
      <w:pPr>
        <w:spacing w:after="240"/>
        <w:ind w:left="720" w:hanging="720"/>
        <w:rPr>
          <w:rFonts w:eastAsia="SimSun"/>
          <w:iCs/>
          <w:szCs w:val="20"/>
        </w:rPr>
      </w:pPr>
      <w:bookmarkStart w:id="681" w:name="_Toc106616866"/>
      <w:r w:rsidRPr="00A03B1B">
        <w:rPr>
          <w:rFonts w:eastAsia="SimSun"/>
          <w:iCs/>
          <w:szCs w:val="20"/>
        </w:rPr>
        <w:t>(1)</w:t>
      </w:r>
      <w:r w:rsidRPr="00A03B1B">
        <w:rPr>
          <w:rFonts w:eastAsia="SimSun"/>
          <w:iCs/>
          <w:szCs w:val="20"/>
        </w:rPr>
        <w:tab/>
        <w:t>A QSE for a Resource shall pay a RUC Clawback Charge for the Operating Day if the RUC Guarantee is less than the sum of:</w:t>
      </w:r>
      <w:bookmarkEnd w:id="681"/>
    </w:p>
    <w:p w14:paraId="3848C755" w14:textId="77777777" w:rsidR="00A03B1B" w:rsidRPr="00A03B1B" w:rsidRDefault="00A03B1B" w:rsidP="00A03B1B">
      <w:pPr>
        <w:spacing w:after="240"/>
        <w:ind w:left="1440" w:hanging="720"/>
        <w:rPr>
          <w:rFonts w:eastAsia="SimSun"/>
          <w:szCs w:val="20"/>
        </w:rPr>
      </w:pPr>
      <w:bookmarkStart w:id="682" w:name="_Toc106616867"/>
      <w:r w:rsidRPr="00A03B1B">
        <w:rPr>
          <w:rFonts w:eastAsia="SimSun"/>
          <w:szCs w:val="20"/>
        </w:rPr>
        <w:t>(a)</w:t>
      </w:r>
      <w:r w:rsidRPr="00A03B1B">
        <w:rPr>
          <w:rFonts w:eastAsia="SimSun"/>
          <w:szCs w:val="20"/>
        </w:rPr>
        <w:tab/>
        <w:t>RUC Minimum-Energy Revenue calculated in Section 5.7.1.2, RUC Minimum-Energy Revenue;</w:t>
      </w:r>
    </w:p>
    <w:p w14:paraId="5B13DC66" w14:textId="77777777" w:rsidR="00A03B1B" w:rsidRPr="00A03B1B" w:rsidRDefault="00A03B1B" w:rsidP="00A03B1B">
      <w:pPr>
        <w:spacing w:after="240"/>
        <w:ind w:left="1440" w:hanging="720"/>
        <w:rPr>
          <w:rFonts w:eastAsia="SimSun"/>
          <w:szCs w:val="20"/>
        </w:rPr>
      </w:pPr>
      <w:r w:rsidRPr="00A03B1B">
        <w:rPr>
          <w:rFonts w:eastAsia="SimSun"/>
          <w:szCs w:val="20"/>
        </w:rPr>
        <w:t>(b)</w:t>
      </w:r>
      <w:r w:rsidRPr="00A03B1B">
        <w:rPr>
          <w:rFonts w:eastAsia="SimSun"/>
          <w:szCs w:val="20"/>
        </w:rPr>
        <w:tab/>
        <w:t>Revenue Less Cost Above LSL During RUC-Committed Hours calculated in  Section 5.7.1.3, Revenue Less Cost Above LSL During RUC-Committed Hours; and</w:t>
      </w:r>
      <w:bookmarkEnd w:id="682"/>
      <w:r w:rsidRPr="00A03B1B">
        <w:rPr>
          <w:rFonts w:eastAsia="SimSun"/>
          <w:szCs w:val="20"/>
        </w:rPr>
        <w:t xml:space="preserve"> </w:t>
      </w:r>
    </w:p>
    <w:p w14:paraId="23FB0AB3" w14:textId="77777777" w:rsidR="00A03B1B" w:rsidRPr="00A03B1B" w:rsidRDefault="00A03B1B" w:rsidP="00A03B1B">
      <w:pPr>
        <w:spacing w:after="240"/>
        <w:ind w:left="1440" w:hanging="720"/>
        <w:rPr>
          <w:rFonts w:eastAsia="SimSun"/>
          <w:szCs w:val="20"/>
        </w:rPr>
      </w:pPr>
      <w:bookmarkStart w:id="683" w:name="_Toc106616868"/>
      <w:r w:rsidRPr="00A03B1B">
        <w:rPr>
          <w:rFonts w:eastAsia="SimSun"/>
          <w:szCs w:val="20"/>
        </w:rPr>
        <w:t>(c)</w:t>
      </w:r>
      <w:r w:rsidRPr="00A03B1B">
        <w:rPr>
          <w:rFonts w:eastAsia="SimSun"/>
          <w:szCs w:val="20"/>
        </w:rPr>
        <w:tab/>
        <w:t>Revenue Less Cost During QSE-Clawback Intervals calculated in Section 5.7.1.4, Revenue Less Cost During QSE Clawback Intervals.</w:t>
      </w:r>
      <w:bookmarkEnd w:id="683"/>
      <w:r w:rsidRPr="00A03B1B">
        <w:rPr>
          <w:rFonts w:eastAsia="SimSun"/>
          <w:szCs w:val="20"/>
        </w:rPr>
        <w:t xml:space="preserve"> </w:t>
      </w:r>
    </w:p>
    <w:p w14:paraId="70D6401A" w14:textId="77777777" w:rsidR="00A03B1B" w:rsidRPr="00A03B1B" w:rsidRDefault="00A03B1B" w:rsidP="00A03B1B">
      <w:pPr>
        <w:spacing w:before="240" w:after="240"/>
        <w:ind w:left="720" w:hanging="720"/>
        <w:rPr>
          <w:rFonts w:eastAsia="SimSun"/>
          <w:szCs w:val="20"/>
        </w:rPr>
      </w:pPr>
      <w:r w:rsidRPr="00A03B1B">
        <w:rPr>
          <w:rFonts w:eastAsia="SimSun"/>
          <w:szCs w:val="20"/>
        </w:rPr>
        <w:t>(2)</w:t>
      </w:r>
      <w:r w:rsidRPr="00A03B1B">
        <w:rPr>
          <w:rFonts w:eastAsia="SimSun"/>
          <w:szCs w:val="20"/>
        </w:rPr>
        <w:tab/>
        <w:t xml:space="preserve">The RUC Clawback Charge for a Resource, including RMR Units, for each Operating Day is allocated evenly over the RUC-Committed Hours for that Resource.  </w:t>
      </w:r>
    </w:p>
    <w:p w14:paraId="666625CC" w14:textId="77777777" w:rsidR="00A03B1B" w:rsidRPr="00A03B1B" w:rsidRDefault="00A03B1B" w:rsidP="00A03B1B">
      <w:pPr>
        <w:spacing w:before="240" w:after="240"/>
        <w:ind w:left="720" w:hanging="720"/>
        <w:rPr>
          <w:rFonts w:eastAsia="SimSun"/>
          <w:szCs w:val="20"/>
        </w:rPr>
      </w:pPr>
      <w:r w:rsidRPr="00A03B1B">
        <w:rPr>
          <w:rFonts w:eastAsia="SimSun"/>
          <w:iCs/>
          <w:szCs w:val="20"/>
        </w:rPr>
        <w:t>(3)</w:t>
      </w:r>
      <w:r w:rsidRPr="00A03B1B">
        <w:rPr>
          <w:rFonts w:eastAsia="SimSun"/>
          <w:iCs/>
          <w:szCs w:val="20"/>
        </w:rPr>
        <w:tab/>
        <w:t xml:space="preserve">ESRs </w:t>
      </w:r>
      <w:ins w:id="684" w:author="ERCOT" w:date="2024-03-07T12:22:00Z">
        <w:r w:rsidRPr="00A03B1B">
          <w:rPr>
            <w:rFonts w:eastAsia="SimSun"/>
            <w:iCs/>
            <w:szCs w:val="20"/>
          </w:rPr>
          <w:t xml:space="preserve">and DRRS </w:t>
        </w:r>
      </w:ins>
      <w:ins w:id="685" w:author="ERCOT" w:date="2024-04-19T10:14:00Z">
        <w:r w:rsidRPr="00A03B1B">
          <w:rPr>
            <w:rFonts w:eastAsia="SimSun"/>
            <w:iCs/>
            <w:szCs w:val="20"/>
          </w:rPr>
          <w:t>d</w:t>
        </w:r>
      </w:ins>
      <w:ins w:id="686" w:author="ERCOT" w:date="2024-03-07T12:22:00Z">
        <w:r w:rsidRPr="00A03B1B">
          <w:rPr>
            <w:rFonts w:eastAsia="SimSun"/>
            <w:iCs/>
            <w:szCs w:val="20"/>
          </w:rPr>
          <w:t xml:space="preserve">eployments </w:t>
        </w:r>
      </w:ins>
      <w:r w:rsidRPr="00A03B1B">
        <w:rPr>
          <w:rFonts w:eastAsia="SimSun"/>
          <w:iCs/>
          <w:szCs w:val="20"/>
        </w:rPr>
        <w:t>are not subject to RUC Clawback Charges.</w:t>
      </w:r>
    </w:p>
    <w:p w14:paraId="77C4E2CA" w14:textId="77777777" w:rsidR="00A03B1B" w:rsidRPr="00A03B1B" w:rsidRDefault="00A03B1B" w:rsidP="00A03B1B">
      <w:pPr>
        <w:spacing w:after="240"/>
        <w:ind w:left="720" w:hanging="720"/>
        <w:rPr>
          <w:rFonts w:eastAsia="SimSun"/>
          <w:iCs/>
          <w:szCs w:val="20"/>
        </w:rPr>
      </w:pPr>
      <w:r w:rsidRPr="00A03B1B">
        <w:rPr>
          <w:rFonts w:eastAsia="SimSun"/>
          <w:iCs/>
          <w:szCs w:val="20"/>
        </w:rPr>
        <w:t>(4)</w:t>
      </w:r>
      <w:r w:rsidRPr="00A03B1B">
        <w:rPr>
          <w:rFonts w:eastAsia="SimSun"/>
          <w:iCs/>
          <w:szCs w:val="20"/>
        </w:rPr>
        <w:tab/>
        <w:t>For each RUC-committed Resource, the RUC Clawback Charge for each RUC-Committed Hour of the Operating Day is calculated as follows:</w:t>
      </w:r>
    </w:p>
    <w:p w14:paraId="573D5DDC" w14:textId="77777777" w:rsidR="00A03B1B" w:rsidRPr="00A03B1B" w:rsidRDefault="00A03B1B" w:rsidP="00A03B1B">
      <w:pPr>
        <w:tabs>
          <w:tab w:val="left" w:pos="2340"/>
          <w:tab w:val="left" w:pos="2880"/>
        </w:tabs>
        <w:spacing w:after="240"/>
        <w:ind w:left="3067" w:hanging="2347"/>
        <w:rPr>
          <w:rFonts w:eastAsia="SimSun"/>
          <w:b/>
        </w:rPr>
      </w:pPr>
      <w:r w:rsidRPr="00A03B1B">
        <w:rPr>
          <w:rFonts w:eastAsia="SimSun"/>
          <w:b/>
        </w:rPr>
        <w:t xml:space="preserve">RUCCBAMT </w:t>
      </w:r>
      <w:r w:rsidRPr="00A03B1B">
        <w:rPr>
          <w:rFonts w:eastAsia="SimSun"/>
          <w:b/>
          <w:i/>
          <w:vertAlign w:val="subscript"/>
        </w:rPr>
        <w:t>q, r, h</w:t>
      </w:r>
      <w:r w:rsidRPr="00A03B1B">
        <w:rPr>
          <w:rFonts w:eastAsia="SimSun"/>
          <w:b/>
        </w:rPr>
        <w:t xml:space="preserve"> </w:t>
      </w:r>
      <w:r w:rsidRPr="00A03B1B">
        <w:rPr>
          <w:rFonts w:eastAsia="SimSun"/>
        </w:rPr>
        <w:tab/>
      </w:r>
      <w:r w:rsidRPr="00A03B1B">
        <w:rPr>
          <w:rFonts w:eastAsia="SimSun"/>
          <w:b/>
        </w:rPr>
        <w:t>=</w:t>
      </w:r>
      <w:r w:rsidRPr="00A03B1B">
        <w:rPr>
          <w:rFonts w:eastAsia="SimSun"/>
        </w:rPr>
        <w:tab/>
      </w:r>
      <w:r w:rsidRPr="00A03B1B">
        <w:rPr>
          <w:rFonts w:eastAsia="SimSun"/>
          <w:b/>
        </w:rPr>
        <w:t xml:space="preserve">Max (0, RUCMEREV </w:t>
      </w:r>
      <w:r w:rsidRPr="00A03B1B">
        <w:rPr>
          <w:rFonts w:eastAsia="SimSun"/>
          <w:b/>
          <w:i/>
          <w:vertAlign w:val="subscript"/>
        </w:rPr>
        <w:t>q, r, d</w:t>
      </w:r>
      <w:r w:rsidRPr="00A03B1B">
        <w:rPr>
          <w:rFonts w:eastAsia="SimSun"/>
          <w:b/>
        </w:rPr>
        <w:t xml:space="preserve"> + RUCEXRR </w:t>
      </w:r>
      <w:r w:rsidRPr="00A03B1B">
        <w:rPr>
          <w:rFonts w:eastAsia="SimSun"/>
          <w:b/>
          <w:i/>
          <w:vertAlign w:val="subscript"/>
        </w:rPr>
        <w:t>q, r, d</w:t>
      </w:r>
      <w:r w:rsidRPr="00A03B1B">
        <w:rPr>
          <w:rFonts w:eastAsia="SimSun"/>
          <w:b/>
        </w:rPr>
        <w:t xml:space="preserve"> + RUCEXRQC </w:t>
      </w:r>
      <w:r w:rsidRPr="00A03B1B">
        <w:rPr>
          <w:rFonts w:eastAsia="SimSun"/>
          <w:b/>
          <w:i/>
          <w:vertAlign w:val="subscript"/>
        </w:rPr>
        <w:t>q, r, d</w:t>
      </w:r>
      <w:r w:rsidRPr="00A03B1B">
        <w:rPr>
          <w:rFonts w:eastAsia="SimSun"/>
          <w:b/>
        </w:rPr>
        <w:t xml:space="preserve"> –  RUCACREV </w:t>
      </w:r>
      <w:r w:rsidRPr="00A03B1B">
        <w:rPr>
          <w:rFonts w:eastAsia="SimSun"/>
          <w:b/>
          <w:i/>
          <w:vertAlign w:val="subscript"/>
        </w:rPr>
        <w:t>q, r, d</w:t>
      </w:r>
      <w:r w:rsidRPr="00A03B1B">
        <w:rPr>
          <w:rFonts w:eastAsia="SimSun"/>
          <w:b/>
        </w:rPr>
        <w:t xml:space="preserve"> – RUCG </w:t>
      </w:r>
      <w:r w:rsidRPr="00A03B1B">
        <w:rPr>
          <w:rFonts w:eastAsia="SimSun"/>
          <w:b/>
          <w:i/>
          <w:vertAlign w:val="subscript"/>
        </w:rPr>
        <w:t>q, r, d</w:t>
      </w:r>
      <w:r w:rsidRPr="00A03B1B">
        <w:rPr>
          <w:rFonts w:eastAsia="SimSun"/>
          <w:b/>
        </w:rPr>
        <w:t xml:space="preserve">) / RUCHR </w:t>
      </w:r>
      <w:r w:rsidRPr="00A03B1B">
        <w:rPr>
          <w:rFonts w:eastAsia="SimSun"/>
          <w:b/>
          <w:i/>
          <w:vertAlign w:val="subscript"/>
        </w:rPr>
        <w:t>q, r, d</w:t>
      </w:r>
    </w:p>
    <w:p w14:paraId="6846B223" w14:textId="77777777" w:rsidR="00A03B1B" w:rsidRPr="00A03B1B" w:rsidRDefault="00A03B1B" w:rsidP="00A03B1B">
      <w:pPr>
        <w:spacing w:after="240"/>
        <w:ind w:left="720"/>
        <w:rPr>
          <w:rFonts w:eastAsia="SimSun"/>
          <w:iCs/>
          <w:szCs w:val="20"/>
        </w:rPr>
      </w:pPr>
      <w:r w:rsidRPr="00A03B1B">
        <w:rPr>
          <w:rFonts w:eastAsia="SimSun"/>
          <w:iCs/>
          <w:szCs w:val="20"/>
        </w:rPr>
        <w:lastRenderedPageBreak/>
        <w:t xml:space="preserve">Where, </w:t>
      </w:r>
    </w:p>
    <w:p w14:paraId="7B2CD429" w14:textId="77777777" w:rsidR="00A03B1B" w:rsidRPr="00A03B1B" w:rsidRDefault="00A03B1B" w:rsidP="00A03B1B">
      <w:pPr>
        <w:spacing w:after="240"/>
        <w:ind w:left="720"/>
        <w:rPr>
          <w:rFonts w:eastAsia="SimSun"/>
          <w:bCs/>
          <w:iCs/>
          <w:szCs w:val="20"/>
        </w:rPr>
      </w:pPr>
      <w:r w:rsidRPr="00A03B1B">
        <w:rPr>
          <w:rFonts w:eastAsia="SimSun"/>
          <w:iCs/>
          <w:szCs w:val="20"/>
        </w:rPr>
        <w:t>The RUCAC</w:t>
      </w:r>
      <w:r w:rsidRPr="00A03B1B">
        <w:rPr>
          <w:rFonts w:eastAsia="SimSun"/>
          <w:szCs w:val="20"/>
        </w:rPr>
        <w:t xml:space="preserve"> revenue</w:t>
      </w:r>
      <w:r w:rsidRPr="00A03B1B">
        <w:rPr>
          <w:rFonts w:eastAsia="SimSun"/>
          <w:iCs/>
          <w:szCs w:val="20"/>
        </w:rPr>
        <w:t xml:space="preserve"> is calculated for a Combined Cycle Train as follows</w:t>
      </w:r>
      <w:r w:rsidRPr="00A03B1B">
        <w:rPr>
          <w:rFonts w:eastAsia="SimSun"/>
          <w:bCs/>
          <w:iCs/>
          <w:szCs w:val="20"/>
        </w:rPr>
        <w:t>:</w:t>
      </w:r>
    </w:p>
    <w:p w14:paraId="01D414DF" w14:textId="6718E34B" w:rsidR="00A03B1B" w:rsidRPr="00A03B1B" w:rsidRDefault="00A03B1B" w:rsidP="00A03B1B">
      <w:pPr>
        <w:tabs>
          <w:tab w:val="left" w:pos="2340"/>
          <w:tab w:val="left" w:pos="2880"/>
        </w:tabs>
        <w:spacing w:after="240"/>
        <w:ind w:left="3067" w:hanging="2347"/>
        <w:rPr>
          <w:rFonts w:eastAsia="SimSun"/>
          <w:b/>
          <w:bCs/>
        </w:rPr>
      </w:pPr>
      <w:r w:rsidRPr="00A03B1B">
        <w:rPr>
          <w:rFonts w:eastAsia="SimSun"/>
          <w:b/>
          <w:bCs/>
        </w:rPr>
        <w:t xml:space="preserve">RUCACREV </w:t>
      </w:r>
      <w:r w:rsidRPr="00A03B1B">
        <w:rPr>
          <w:rFonts w:eastAsia="SimSun"/>
          <w:b/>
          <w:bCs/>
          <w:i/>
          <w:iCs/>
          <w:vertAlign w:val="subscript"/>
        </w:rPr>
        <w:t>q, r, d</w:t>
      </w:r>
      <w:r w:rsidRPr="00A03B1B">
        <w:rPr>
          <w:rFonts w:eastAsia="SimSun"/>
          <w:b/>
          <w:lang w:val="x-none" w:eastAsia="x-none"/>
        </w:rPr>
        <w:tab/>
      </w:r>
      <w:r w:rsidRPr="00A03B1B">
        <w:rPr>
          <w:rFonts w:eastAsia="SimSun"/>
          <w:b/>
          <w:bCs/>
        </w:rPr>
        <w:t xml:space="preserve">=  Max{0, </w:t>
      </w:r>
      <w:r w:rsidRPr="00A03B1B">
        <w:rPr>
          <w:rFonts w:eastAsia="SimSun"/>
          <w:b/>
          <w:noProof/>
          <w:position w:val="-20"/>
          <w:lang w:val="x-none" w:eastAsia="x-none"/>
        </w:rPr>
        <w:drawing>
          <wp:inline distT="0" distB="0" distL="0" distR="0" wp14:anchorId="1B32132A" wp14:editId="73322DED">
            <wp:extent cx="152400" cy="304800"/>
            <wp:effectExtent l="0" t="0" r="0" b="0"/>
            <wp:docPr id="1067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52400" cy="304800"/>
                    </a:xfrm>
                    <a:prstGeom prst="rect">
                      <a:avLst/>
                    </a:prstGeom>
                    <a:noFill/>
                    <a:ln>
                      <a:noFill/>
                    </a:ln>
                  </pic:spPr>
                </pic:pic>
              </a:graphicData>
            </a:graphic>
          </wp:inline>
        </w:drawing>
      </w:r>
      <w:r w:rsidRPr="00A03B1B">
        <w:rPr>
          <w:rFonts w:eastAsia="SimSun"/>
          <w:b/>
          <w:bCs/>
        </w:rPr>
        <w:t xml:space="preserve"> RUCMEREV96 </w:t>
      </w:r>
      <w:r w:rsidRPr="00A03B1B">
        <w:rPr>
          <w:rFonts w:eastAsia="SimSun"/>
          <w:b/>
          <w:bCs/>
          <w:i/>
          <w:iCs/>
          <w:vertAlign w:val="subscript"/>
        </w:rPr>
        <w:t>q, r, i</w:t>
      </w:r>
      <w:r w:rsidRPr="00A03B1B">
        <w:rPr>
          <w:rFonts w:eastAsia="SimSun"/>
          <w:b/>
          <w:bCs/>
        </w:rPr>
        <w:t xml:space="preserve"> + Max(0, </w:t>
      </w:r>
      <w:r w:rsidRPr="00A03B1B">
        <w:rPr>
          <w:rFonts w:eastAsia="SimSun"/>
          <w:b/>
          <w:noProof/>
          <w:position w:val="-20"/>
          <w:lang w:val="x-none" w:eastAsia="x-none"/>
        </w:rPr>
        <w:drawing>
          <wp:inline distT="0" distB="0" distL="0" distR="0" wp14:anchorId="187B1EFB" wp14:editId="0571EAA3">
            <wp:extent cx="152400" cy="304800"/>
            <wp:effectExtent l="0" t="0" r="0" b="0"/>
            <wp:docPr id="106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52400" cy="304800"/>
                    </a:xfrm>
                    <a:prstGeom prst="rect">
                      <a:avLst/>
                    </a:prstGeom>
                    <a:noFill/>
                    <a:ln>
                      <a:noFill/>
                    </a:ln>
                  </pic:spPr>
                </pic:pic>
              </a:graphicData>
            </a:graphic>
          </wp:inline>
        </w:drawing>
      </w:r>
      <w:r w:rsidRPr="00A03B1B">
        <w:rPr>
          <w:rFonts w:eastAsia="SimSun"/>
          <w:b/>
          <w:bCs/>
        </w:rPr>
        <w:t xml:space="preserve">RUCEXRR96 </w:t>
      </w:r>
      <w:r w:rsidRPr="00A03B1B">
        <w:rPr>
          <w:rFonts w:eastAsia="SimSun"/>
          <w:b/>
          <w:bCs/>
          <w:i/>
          <w:iCs/>
          <w:vertAlign w:val="subscript"/>
        </w:rPr>
        <w:t>q, r, i</w:t>
      </w:r>
      <w:r w:rsidRPr="00A03B1B">
        <w:rPr>
          <w:rFonts w:eastAsia="SimSun"/>
          <w:b/>
          <w:bCs/>
        </w:rPr>
        <w:t xml:space="preserve">)}  </w:t>
      </w:r>
    </w:p>
    <w:p w14:paraId="403158BF" w14:textId="77777777" w:rsidR="00A03B1B" w:rsidRPr="00A03B1B" w:rsidRDefault="00A03B1B" w:rsidP="00A03B1B">
      <w:pPr>
        <w:rPr>
          <w:rFonts w:eastAsia="SimSun"/>
          <w:iCs/>
          <w:szCs w:val="20"/>
        </w:rPr>
      </w:pPr>
      <w:r w:rsidRPr="00A03B1B">
        <w:rPr>
          <w:rFonts w:eastAsia="SimSun"/>
          <w:iCs/>
          <w:szCs w:val="20"/>
        </w:rP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7"/>
        <w:gridCol w:w="812"/>
        <w:gridCol w:w="6777"/>
      </w:tblGrid>
      <w:tr w:rsidR="00A03B1B" w:rsidRPr="00A03B1B" w14:paraId="0E29A037" w14:textId="77777777" w:rsidTr="00B31BB1">
        <w:trPr>
          <w:cantSplit/>
          <w:tblHeader/>
        </w:trPr>
        <w:tc>
          <w:tcPr>
            <w:tcW w:w="944" w:type="pct"/>
          </w:tcPr>
          <w:p w14:paraId="402677E6" w14:textId="77777777" w:rsidR="00A03B1B" w:rsidRPr="00A03B1B" w:rsidRDefault="00A03B1B" w:rsidP="00A03B1B">
            <w:pPr>
              <w:spacing w:after="120"/>
              <w:rPr>
                <w:rFonts w:eastAsia="SimSun"/>
                <w:b/>
                <w:iCs/>
                <w:sz w:val="20"/>
                <w:szCs w:val="20"/>
              </w:rPr>
            </w:pPr>
            <w:r w:rsidRPr="00A03B1B">
              <w:rPr>
                <w:rFonts w:eastAsia="SimSun"/>
                <w:b/>
                <w:iCs/>
                <w:sz w:val="20"/>
                <w:szCs w:val="20"/>
              </w:rPr>
              <w:t>Variable</w:t>
            </w:r>
          </w:p>
        </w:tc>
        <w:tc>
          <w:tcPr>
            <w:tcW w:w="434" w:type="pct"/>
          </w:tcPr>
          <w:p w14:paraId="1ED27B3D" w14:textId="77777777" w:rsidR="00A03B1B" w:rsidRPr="00A03B1B" w:rsidRDefault="00A03B1B" w:rsidP="00A03B1B">
            <w:pPr>
              <w:spacing w:after="120"/>
              <w:jc w:val="center"/>
              <w:rPr>
                <w:rFonts w:eastAsia="SimSun"/>
                <w:b/>
                <w:iCs/>
                <w:sz w:val="20"/>
                <w:szCs w:val="20"/>
              </w:rPr>
            </w:pPr>
            <w:r w:rsidRPr="00A03B1B">
              <w:rPr>
                <w:rFonts w:eastAsia="SimSun"/>
                <w:b/>
                <w:iCs/>
                <w:sz w:val="20"/>
                <w:szCs w:val="20"/>
              </w:rPr>
              <w:t>Unit</w:t>
            </w:r>
          </w:p>
        </w:tc>
        <w:tc>
          <w:tcPr>
            <w:tcW w:w="3622" w:type="pct"/>
          </w:tcPr>
          <w:p w14:paraId="0BCE8DFB" w14:textId="77777777" w:rsidR="00A03B1B" w:rsidRPr="00A03B1B" w:rsidRDefault="00A03B1B" w:rsidP="00A03B1B">
            <w:pPr>
              <w:spacing w:after="120"/>
              <w:rPr>
                <w:rFonts w:eastAsia="SimSun"/>
                <w:b/>
                <w:iCs/>
                <w:sz w:val="20"/>
                <w:szCs w:val="20"/>
              </w:rPr>
            </w:pPr>
            <w:r w:rsidRPr="00A03B1B">
              <w:rPr>
                <w:rFonts w:eastAsia="SimSun"/>
                <w:b/>
                <w:iCs/>
                <w:sz w:val="20"/>
                <w:szCs w:val="20"/>
              </w:rPr>
              <w:t>Definition</w:t>
            </w:r>
          </w:p>
        </w:tc>
      </w:tr>
      <w:tr w:rsidR="00A03B1B" w:rsidRPr="00A03B1B" w14:paraId="1363AA7C" w14:textId="77777777" w:rsidTr="00B31BB1">
        <w:trPr>
          <w:cantSplit/>
        </w:trPr>
        <w:tc>
          <w:tcPr>
            <w:tcW w:w="944" w:type="pct"/>
          </w:tcPr>
          <w:p w14:paraId="6DF42323"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RUCCBAMT </w:t>
            </w:r>
            <w:r w:rsidRPr="00A03B1B">
              <w:rPr>
                <w:rFonts w:eastAsia="SimSun"/>
                <w:i/>
                <w:iCs/>
                <w:sz w:val="20"/>
                <w:szCs w:val="20"/>
                <w:vertAlign w:val="subscript"/>
              </w:rPr>
              <w:t>q, r, h</w:t>
            </w:r>
          </w:p>
        </w:tc>
        <w:tc>
          <w:tcPr>
            <w:tcW w:w="434" w:type="pct"/>
          </w:tcPr>
          <w:p w14:paraId="49F4E8A8" w14:textId="77777777" w:rsidR="00A03B1B" w:rsidRPr="00A03B1B" w:rsidRDefault="00A03B1B" w:rsidP="00A03B1B">
            <w:pPr>
              <w:spacing w:after="60"/>
              <w:jc w:val="center"/>
              <w:rPr>
                <w:rFonts w:eastAsia="SimSun"/>
                <w:iCs/>
                <w:sz w:val="20"/>
                <w:szCs w:val="20"/>
              </w:rPr>
            </w:pPr>
            <w:r w:rsidRPr="00A03B1B">
              <w:rPr>
                <w:rFonts w:eastAsia="SimSun"/>
                <w:iCs/>
                <w:sz w:val="20"/>
                <w:szCs w:val="20"/>
              </w:rPr>
              <w:t>$</w:t>
            </w:r>
          </w:p>
        </w:tc>
        <w:tc>
          <w:tcPr>
            <w:tcW w:w="3622" w:type="pct"/>
          </w:tcPr>
          <w:p w14:paraId="538E4115" w14:textId="77777777" w:rsidR="00A03B1B" w:rsidRPr="00A03B1B" w:rsidRDefault="00A03B1B" w:rsidP="00A03B1B">
            <w:pPr>
              <w:spacing w:after="60"/>
              <w:rPr>
                <w:rFonts w:eastAsia="SimSun"/>
                <w:iCs/>
                <w:sz w:val="20"/>
                <w:szCs w:val="20"/>
              </w:rPr>
            </w:pPr>
            <w:r w:rsidRPr="00A03B1B">
              <w:rPr>
                <w:rFonts w:eastAsia="SimSun"/>
                <w:i/>
                <w:iCs/>
                <w:sz w:val="20"/>
                <w:szCs w:val="20"/>
              </w:rPr>
              <w:t>RUC Clawback Charge</w:t>
            </w:r>
            <w:r w:rsidRPr="00A03B1B">
              <w:rPr>
                <w:rFonts w:eastAsia="SimSun"/>
                <w:iCs/>
                <w:sz w:val="20"/>
                <w:szCs w:val="20"/>
              </w:rPr>
              <w:t xml:space="preserve">––The RUC Clawback Charge to a QSE for Resource </w:t>
            </w:r>
            <w:r w:rsidRPr="00A03B1B">
              <w:rPr>
                <w:rFonts w:eastAsia="SimSun"/>
                <w:i/>
                <w:iCs/>
                <w:sz w:val="20"/>
                <w:szCs w:val="20"/>
              </w:rPr>
              <w:t>r</w:t>
            </w:r>
            <w:r w:rsidRPr="00A03B1B">
              <w:rPr>
                <w:rFonts w:eastAsia="SimSun"/>
                <w:iCs/>
                <w:sz w:val="20"/>
                <w:szCs w:val="20"/>
              </w:rPr>
              <w:t xml:space="preserve"> represented by QSE </w:t>
            </w:r>
            <w:r w:rsidRPr="00A03B1B">
              <w:rPr>
                <w:rFonts w:eastAsia="SimSun"/>
                <w:i/>
                <w:iCs/>
                <w:sz w:val="20"/>
                <w:szCs w:val="20"/>
              </w:rPr>
              <w:t xml:space="preserve">q </w:t>
            </w:r>
            <w:r w:rsidRPr="00A03B1B">
              <w:rPr>
                <w:rFonts w:eastAsia="SimSun"/>
                <w:iCs/>
                <w:sz w:val="20"/>
                <w:szCs w:val="20"/>
              </w:rPr>
              <w:t xml:space="preserve">as described in this Section, for each RUC-Committed Hour </w:t>
            </w:r>
            <w:r w:rsidRPr="00A03B1B">
              <w:rPr>
                <w:rFonts w:eastAsia="SimSun"/>
                <w:i/>
                <w:iCs/>
                <w:sz w:val="20"/>
                <w:szCs w:val="20"/>
              </w:rPr>
              <w:t>h</w:t>
            </w:r>
            <w:r w:rsidRPr="00A03B1B">
              <w:rPr>
                <w:rFonts w:eastAsia="SimSun"/>
                <w:iCs/>
                <w:sz w:val="20"/>
                <w:szCs w:val="20"/>
              </w:rPr>
              <w:t xml:space="preserve"> of the Operating Day for that Resource.  When one or more Combined Cycle Generation Resources are committed by RUC, a charge is made to the Combined Cycle Train for all RUC-committed Combined Cycle Generation Resources.</w:t>
            </w:r>
          </w:p>
        </w:tc>
      </w:tr>
      <w:tr w:rsidR="00A03B1B" w:rsidRPr="00A03B1B" w14:paraId="6B18A6AB" w14:textId="77777777" w:rsidTr="00B31BB1">
        <w:trPr>
          <w:cantSplit/>
        </w:trPr>
        <w:tc>
          <w:tcPr>
            <w:tcW w:w="944" w:type="pct"/>
          </w:tcPr>
          <w:p w14:paraId="71900114"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RUCG </w:t>
            </w:r>
            <w:r w:rsidRPr="00A03B1B">
              <w:rPr>
                <w:rFonts w:eastAsia="SimSun"/>
                <w:i/>
                <w:iCs/>
                <w:sz w:val="20"/>
                <w:szCs w:val="20"/>
                <w:vertAlign w:val="subscript"/>
              </w:rPr>
              <w:t>q, r, d</w:t>
            </w:r>
          </w:p>
        </w:tc>
        <w:tc>
          <w:tcPr>
            <w:tcW w:w="434" w:type="pct"/>
          </w:tcPr>
          <w:p w14:paraId="3C8658A6" w14:textId="77777777" w:rsidR="00A03B1B" w:rsidRPr="00A03B1B" w:rsidRDefault="00A03B1B" w:rsidP="00A03B1B">
            <w:pPr>
              <w:spacing w:after="60"/>
              <w:jc w:val="center"/>
              <w:rPr>
                <w:rFonts w:eastAsia="SimSun"/>
                <w:iCs/>
                <w:sz w:val="20"/>
                <w:szCs w:val="20"/>
              </w:rPr>
            </w:pPr>
            <w:r w:rsidRPr="00A03B1B">
              <w:rPr>
                <w:rFonts w:eastAsia="SimSun"/>
                <w:iCs/>
                <w:sz w:val="20"/>
                <w:szCs w:val="20"/>
              </w:rPr>
              <w:t>$</w:t>
            </w:r>
          </w:p>
        </w:tc>
        <w:tc>
          <w:tcPr>
            <w:tcW w:w="3622" w:type="pct"/>
          </w:tcPr>
          <w:p w14:paraId="09039FDD" w14:textId="77777777" w:rsidR="00A03B1B" w:rsidRPr="00A03B1B" w:rsidRDefault="00A03B1B" w:rsidP="00A03B1B">
            <w:pPr>
              <w:spacing w:after="60"/>
              <w:rPr>
                <w:rFonts w:eastAsia="SimSun"/>
                <w:iCs/>
                <w:sz w:val="20"/>
                <w:szCs w:val="20"/>
              </w:rPr>
            </w:pPr>
            <w:r w:rsidRPr="00A03B1B">
              <w:rPr>
                <w:rFonts w:eastAsia="SimSun"/>
                <w:i/>
                <w:iCs/>
                <w:sz w:val="20"/>
                <w:szCs w:val="20"/>
              </w:rPr>
              <w:t>RUC Guarantee</w:t>
            </w:r>
            <w:r w:rsidRPr="00A03B1B">
              <w:rPr>
                <w:rFonts w:eastAsia="SimSun"/>
                <w:iCs/>
                <w:sz w:val="20"/>
                <w:szCs w:val="20"/>
              </w:rPr>
              <w:t xml:space="preserve">—The sum of eligible Startup Costs and Minimum-Energy Costs for Resource </w:t>
            </w:r>
            <w:r w:rsidRPr="00A03B1B">
              <w:rPr>
                <w:rFonts w:eastAsia="SimSun"/>
                <w:i/>
                <w:iCs/>
                <w:sz w:val="20"/>
                <w:szCs w:val="20"/>
              </w:rPr>
              <w:t>r</w:t>
            </w:r>
            <w:r w:rsidRPr="00A03B1B">
              <w:rPr>
                <w:rFonts w:eastAsia="SimSun"/>
                <w:iCs/>
                <w:sz w:val="20"/>
                <w:szCs w:val="20"/>
              </w:rPr>
              <w:t xml:space="preserve"> represented by QSE </w:t>
            </w:r>
            <w:r w:rsidRPr="00A03B1B">
              <w:rPr>
                <w:rFonts w:eastAsia="SimSun"/>
                <w:i/>
                <w:iCs/>
                <w:sz w:val="20"/>
                <w:szCs w:val="20"/>
              </w:rPr>
              <w:t>q</w:t>
            </w:r>
            <w:r w:rsidRPr="00A03B1B">
              <w:rPr>
                <w:rFonts w:eastAsia="SimSun"/>
                <w:iCs/>
                <w:sz w:val="20"/>
                <w:szCs w:val="20"/>
              </w:rPr>
              <w:t xml:space="preserve"> during all RUC-Committed Hours, for the Operating Day</w:t>
            </w:r>
            <w:r w:rsidRPr="00A03B1B">
              <w:rPr>
                <w:rFonts w:eastAsia="SimSun"/>
                <w:i/>
                <w:iCs/>
                <w:sz w:val="20"/>
                <w:szCs w:val="20"/>
              </w:rPr>
              <w:t xml:space="preserve"> d</w:t>
            </w:r>
            <w:r w:rsidRPr="00A03B1B">
              <w:rPr>
                <w:rFonts w:eastAsia="SimSun"/>
                <w:iCs/>
                <w:sz w:val="20"/>
                <w:szCs w:val="20"/>
              </w:rPr>
              <w:t>.  See Section 5.7.1.1, RUC Guarantee.  When one or more Combined Cycle Generation Resources are committed by RUC, guaranteed costs are calculated for the Combined Cycle Train for all RUC-committed Combined Cycle Generation Resources.</w:t>
            </w:r>
          </w:p>
        </w:tc>
      </w:tr>
      <w:tr w:rsidR="00A03B1B" w:rsidRPr="00A03B1B" w14:paraId="538FB1FA" w14:textId="77777777" w:rsidTr="00B31BB1">
        <w:trPr>
          <w:cantSplit/>
        </w:trPr>
        <w:tc>
          <w:tcPr>
            <w:tcW w:w="944" w:type="pct"/>
          </w:tcPr>
          <w:p w14:paraId="2BBECF9B"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RUCMEREV </w:t>
            </w:r>
            <w:r w:rsidRPr="00A03B1B">
              <w:rPr>
                <w:rFonts w:eastAsia="SimSun"/>
                <w:i/>
                <w:iCs/>
                <w:sz w:val="20"/>
                <w:szCs w:val="20"/>
                <w:vertAlign w:val="subscript"/>
              </w:rPr>
              <w:t>q, r, d</w:t>
            </w:r>
          </w:p>
        </w:tc>
        <w:tc>
          <w:tcPr>
            <w:tcW w:w="434" w:type="pct"/>
          </w:tcPr>
          <w:p w14:paraId="522F2CEC" w14:textId="77777777" w:rsidR="00A03B1B" w:rsidRPr="00A03B1B" w:rsidRDefault="00A03B1B" w:rsidP="00A03B1B">
            <w:pPr>
              <w:spacing w:after="60"/>
              <w:jc w:val="center"/>
              <w:rPr>
                <w:rFonts w:eastAsia="SimSun"/>
                <w:iCs/>
                <w:sz w:val="20"/>
                <w:szCs w:val="20"/>
              </w:rPr>
            </w:pPr>
            <w:r w:rsidRPr="00A03B1B">
              <w:rPr>
                <w:rFonts w:eastAsia="SimSun"/>
                <w:iCs/>
                <w:sz w:val="20"/>
                <w:szCs w:val="20"/>
              </w:rPr>
              <w:t>$</w:t>
            </w:r>
          </w:p>
        </w:tc>
        <w:tc>
          <w:tcPr>
            <w:tcW w:w="3622" w:type="pct"/>
          </w:tcPr>
          <w:p w14:paraId="76DB3BBD" w14:textId="77777777" w:rsidR="00A03B1B" w:rsidRPr="00A03B1B" w:rsidRDefault="00A03B1B" w:rsidP="00A03B1B">
            <w:pPr>
              <w:spacing w:after="60"/>
              <w:rPr>
                <w:rFonts w:eastAsia="SimSun"/>
                <w:iCs/>
                <w:sz w:val="20"/>
                <w:szCs w:val="20"/>
              </w:rPr>
            </w:pPr>
            <w:r w:rsidRPr="00A03B1B">
              <w:rPr>
                <w:rFonts w:eastAsia="SimSun"/>
                <w:i/>
                <w:iCs/>
                <w:sz w:val="20"/>
                <w:szCs w:val="20"/>
              </w:rPr>
              <w:t>RUC Minimum-Energy Revenue</w:t>
            </w:r>
            <w:r w:rsidRPr="00A03B1B">
              <w:rPr>
                <w:rFonts w:eastAsia="SimSun"/>
                <w:iCs/>
                <w:sz w:val="20"/>
                <w:szCs w:val="20"/>
              </w:rPr>
              <w:t xml:space="preserve">—The sum of the energy revenues for generation of Resource </w:t>
            </w:r>
            <w:r w:rsidRPr="00A03B1B">
              <w:rPr>
                <w:rFonts w:eastAsia="SimSun"/>
                <w:i/>
                <w:iCs/>
                <w:sz w:val="20"/>
                <w:szCs w:val="20"/>
              </w:rPr>
              <w:t xml:space="preserve">r </w:t>
            </w:r>
            <w:r w:rsidRPr="00A03B1B">
              <w:rPr>
                <w:rFonts w:eastAsia="SimSun"/>
                <w:iCs/>
                <w:sz w:val="20"/>
                <w:szCs w:val="20"/>
              </w:rPr>
              <w:t xml:space="preserve">represented by QSE </w:t>
            </w:r>
            <w:r w:rsidRPr="00A03B1B">
              <w:rPr>
                <w:rFonts w:eastAsia="SimSun"/>
                <w:i/>
                <w:iCs/>
                <w:sz w:val="20"/>
                <w:szCs w:val="20"/>
              </w:rPr>
              <w:t>q</w:t>
            </w:r>
            <w:r w:rsidRPr="00A03B1B">
              <w:rPr>
                <w:rFonts w:eastAsia="SimSun"/>
                <w:iCs/>
                <w:sz w:val="20"/>
                <w:szCs w:val="20"/>
              </w:rPr>
              <w:t xml:space="preserve"> up to LSL during all RUC-Committed Hours, for the Operating Day</w:t>
            </w:r>
            <w:r w:rsidRPr="00A03B1B">
              <w:rPr>
                <w:rFonts w:eastAsia="SimSun"/>
                <w:i/>
                <w:iCs/>
                <w:sz w:val="20"/>
                <w:szCs w:val="20"/>
              </w:rPr>
              <w:t xml:space="preserve"> d</w:t>
            </w:r>
            <w:r w:rsidRPr="00A03B1B">
              <w:rPr>
                <w:rFonts w:eastAsia="SimSun"/>
                <w:iCs/>
                <w:sz w:val="20"/>
                <w:szCs w:val="20"/>
              </w:rPr>
              <w:t>.  See Section 5.7.1.2.  When one or more Combined Cycle Generation Resources are committed by RUC, RUC Minimum-Energy Revenue is calculated for the Combined Cycle Train for all RUC-committed Combined Cycle Generation Resources.</w:t>
            </w:r>
          </w:p>
        </w:tc>
      </w:tr>
      <w:tr w:rsidR="00A03B1B" w:rsidRPr="00A03B1B" w14:paraId="17EB751A" w14:textId="77777777" w:rsidTr="00B31BB1">
        <w:trPr>
          <w:cantSplit/>
        </w:trPr>
        <w:tc>
          <w:tcPr>
            <w:tcW w:w="944" w:type="pct"/>
          </w:tcPr>
          <w:p w14:paraId="4AABA873"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RUCEXRR </w:t>
            </w:r>
            <w:r w:rsidRPr="00A03B1B">
              <w:rPr>
                <w:rFonts w:eastAsia="SimSun"/>
                <w:i/>
                <w:iCs/>
                <w:sz w:val="20"/>
                <w:szCs w:val="20"/>
                <w:vertAlign w:val="subscript"/>
              </w:rPr>
              <w:t>q, r, d</w:t>
            </w:r>
          </w:p>
        </w:tc>
        <w:tc>
          <w:tcPr>
            <w:tcW w:w="434" w:type="pct"/>
          </w:tcPr>
          <w:p w14:paraId="366A1B72" w14:textId="77777777" w:rsidR="00A03B1B" w:rsidRPr="00A03B1B" w:rsidRDefault="00A03B1B" w:rsidP="00A03B1B">
            <w:pPr>
              <w:spacing w:after="60"/>
              <w:jc w:val="center"/>
              <w:rPr>
                <w:rFonts w:eastAsia="SimSun"/>
                <w:iCs/>
                <w:sz w:val="20"/>
                <w:szCs w:val="20"/>
              </w:rPr>
            </w:pPr>
            <w:r w:rsidRPr="00A03B1B">
              <w:rPr>
                <w:rFonts w:eastAsia="SimSun"/>
                <w:iCs/>
                <w:sz w:val="20"/>
                <w:szCs w:val="20"/>
              </w:rPr>
              <w:t>$</w:t>
            </w:r>
          </w:p>
        </w:tc>
        <w:tc>
          <w:tcPr>
            <w:tcW w:w="3622" w:type="pct"/>
          </w:tcPr>
          <w:p w14:paraId="1FABABD3" w14:textId="77777777" w:rsidR="00A03B1B" w:rsidRPr="00A03B1B" w:rsidRDefault="00A03B1B" w:rsidP="00A03B1B">
            <w:pPr>
              <w:spacing w:after="60"/>
              <w:rPr>
                <w:rFonts w:eastAsia="SimSun"/>
                <w:iCs/>
                <w:sz w:val="20"/>
                <w:szCs w:val="20"/>
              </w:rPr>
            </w:pPr>
            <w:r w:rsidRPr="00A03B1B">
              <w:rPr>
                <w:rFonts w:eastAsia="SimSun"/>
                <w:i/>
                <w:iCs/>
                <w:sz w:val="20"/>
                <w:szCs w:val="20"/>
              </w:rPr>
              <w:t>Revenue Less Cost Above LSL During RUC-Committed Hours</w:t>
            </w:r>
            <w:r w:rsidRPr="00A03B1B">
              <w:rPr>
                <w:rFonts w:eastAsia="SimSun"/>
                <w:iCs/>
                <w:sz w:val="20"/>
                <w:szCs w:val="20"/>
              </w:rPr>
              <w:t xml:space="preserve">—The sum of the total revenue for Resource </w:t>
            </w:r>
            <w:r w:rsidRPr="00A03B1B">
              <w:rPr>
                <w:rFonts w:eastAsia="SimSun"/>
                <w:i/>
                <w:iCs/>
                <w:sz w:val="20"/>
                <w:szCs w:val="20"/>
              </w:rPr>
              <w:t xml:space="preserve">r </w:t>
            </w:r>
            <w:r w:rsidRPr="00A03B1B">
              <w:rPr>
                <w:rFonts w:eastAsia="SimSun"/>
                <w:iCs/>
                <w:sz w:val="20"/>
                <w:szCs w:val="20"/>
              </w:rPr>
              <w:t xml:space="preserve">represented by QSE </w:t>
            </w:r>
            <w:r w:rsidRPr="00A03B1B">
              <w:rPr>
                <w:rFonts w:eastAsia="SimSun"/>
                <w:i/>
                <w:iCs/>
                <w:sz w:val="20"/>
                <w:szCs w:val="20"/>
              </w:rPr>
              <w:t>q</w:t>
            </w:r>
            <w:r w:rsidRPr="00A03B1B">
              <w:rPr>
                <w:rFonts w:eastAsia="SimSun"/>
                <w:iCs/>
                <w:sz w:val="20"/>
                <w:szCs w:val="20"/>
              </w:rPr>
              <w:t xml:space="preserve"> above the LSL less the cost during all RUC-Committed Hours, for the Operating Day</w:t>
            </w:r>
            <w:r w:rsidRPr="00A03B1B">
              <w:rPr>
                <w:rFonts w:eastAsia="SimSun"/>
                <w:i/>
                <w:iCs/>
                <w:sz w:val="20"/>
                <w:szCs w:val="20"/>
              </w:rPr>
              <w:t xml:space="preserve"> d</w:t>
            </w:r>
            <w:r w:rsidRPr="00A03B1B">
              <w:rPr>
                <w:rFonts w:eastAsia="SimSun"/>
                <w:iCs/>
                <w:sz w:val="20"/>
                <w:szCs w:val="20"/>
              </w:rPr>
              <w:t>.  See Section 5.7.1.3.  When one or more Combined Cycle Generation Resources are committed by RUC, Revenue Less Cost Above LSL During RUC-Committed Hours is calculated for the Combined Cycle Train for all RUC-committed Combined Cycle Generation Resources.</w:t>
            </w:r>
          </w:p>
        </w:tc>
      </w:tr>
      <w:tr w:rsidR="00A03B1B" w:rsidRPr="00A03B1B" w14:paraId="0DFC8833" w14:textId="77777777" w:rsidTr="00B31BB1">
        <w:trPr>
          <w:cantSplit/>
        </w:trPr>
        <w:tc>
          <w:tcPr>
            <w:tcW w:w="944" w:type="pct"/>
          </w:tcPr>
          <w:p w14:paraId="3EF829CE"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RUCEXRQC </w:t>
            </w:r>
            <w:r w:rsidRPr="00A03B1B">
              <w:rPr>
                <w:rFonts w:eastAsia="SimSun"/>
                <w:i/>
                <w:iCs/>
                <w:sz w:val="20"/>
                <w:szCs w:val="20"/>
                <w:vertAlign w:val="subscript"/>
              </w:rPr>
              <w:t>q, r, d</w:t>
            </w:r>
          </w:p>
        </w:tc>
        <w:tc>
          <w:tcPr>
            <w:tcW w:w="434" w:type="pct"/>
          </w:tcPr>
          <w:p w14:paraId="5168A8FD" w14:textId="77777777" w:rsidR="00A03B1B" w:rsidRPr="00A03B1B" w:rsidRDefault="00A03B1B" w:rsidP="00A03B1B">
            <w:pPr>
              <w:spacing w:after="60"/>
              <w:jc w:val="center"/>
              <w:rPr>
                <w:rFonts w:eastAsia="SimSun"/>
                <w:iCs/>
                <w:sz w:val="20"/>
                <w:szCs w:val="20"/>
              </w:rPr>
            </w:pPr>
            <w:r w:rsidRPr="00A03B1B">
              <w:rPr>
                <w:rFonts w:eastAsia="SimSun"/>
                <w:iCs/>
                <w:sz w:val="20"/>
                <w:szCs w:val="20"/>
              </w:rPr>
              <w:t>$</w:t>
            </w:r>
          </w:p>
        </w:tc>
        <w:tc>
          <w:tcPr>
            <w:tcW w:w="3622" w:type="pct"/>
          </w:tcPr>
          <w:p w14:paraId="3727D3FE" w14:textId="77777777" w:rsidR="00A03B1B" w:rsidRPr="00A03B1B" w:rsidRDefault="00A03B1B" w:rsidP="00A03B1B">
            <w:pPr>
              <w:spacing w:after="60"/>
              <w:rPr>
                <w:rFonts w:eastAsia="SimSun"/>
                <w:iCs/>
                <w:sz w:val="20"/>
                <w:szCs w:val="20"/>
              </w:rPr>
            </w:pPr>
            <w:r w:rsidRPr="00A03B1B">
              <w:rPr>
                <w:rFonts w:eastAsia="SimSun"/>
                <w:i/>
                <w:iCs/>
                <w:sz w:val="20"/>
                <w:szCs w:val="20"/>
              </w:rPr>
              <w:t>Revenue Less Cost from QSE-Clawback Intervals</w:t>
            </w:r>
            <w:r w:rsidRPr="00A03B1B">
              <w:rPr>
                <w:rFonts w:eastAsia="SimSun"/>
                <w:iCs/>
                <w:sz w:val="20"/>
                <w:szCs w:val="20"/>
              </w:rPr>
              <w:t xml:space="preserve">—The sum of the total revenue for Resource </w:t>
            </w:r>
            <w:r w:rsidRPr="00A03B1B">
              <w:rPr>
                <w:rFonts w:eastAsia="SimSun"/>
                <w:i/>
                <w:iCs/>
                <w:sz w:val="20"/>
                <w:szCs w:val="20"/>
              </w:rPr>
              <w:t>r</w:t>
            </w:r>
            <w:r w:rsidRPr="00A03B1B">
              <w:rPr>
                <w:rFonts w:eastAsia="SimSun"/>
                <w:iCs/>
                <w:sz w:val="20"/>
                <w:szCs w:val="20"/>
              </w:rPr>
              <w:t xml:space="preserve"> represented by QSE </w:t>
            </w:r>
            <w:r w:rsidRPr="00A03B1B">
              <w:rPr>
                <w:rFonts w:eastAsia="SimSun"/>
                <w:i/>
                <w:iCs/>
                <w:sz w:val="20"/>
                <w:szCs w:val="20"/>
              </w:rPr>
              <w:t>q</w:t>
            </w:r>
            <w:r w:rsidRPr="00A03B1B">
              <w:rPr>
                <w:rFonts w:eastAsia="SimSun"/>
                <w:iCs/>
                <w:sz w:val="20"/>
                <w:szCs w:val="20"/>
              </w:rPr>
              <w:t xml:space="preserve"> less the cost during all QSE-Clawback Intervals for the Operating Day</w:t>
            </w:r>
            <w:r w:rsidRPr="00A03B1B">
              <w:rPr>
                <w:rFonts w:eastAsia="SimSun"/>
                <w:i/>
                <w:iCs/>
                <w:sz w:val="20"/>
                <w:szCs w:val="20"/>
              </w:rPr>
              <w:t xml:space="preserve"> d</w:t>
            </w:r>
            <w:r w:rsidRPr="00A03B1B">
              <w:rPr>
                <w:rFonts w:eastAsia="SimSun"/>
                <w:iCs/>
                <w:sz w:val="20"/>
                <w:szCs w:val="20"/>
              </w:rPr>
              <w:t>.  See Section 5.7.1.4.  When one or more Combined Cycle Generation Resources are committed by RUC, Revenue Less Cost from QSE-Clawback Intervals is calculated for the Combined Cycle Train for all Combined Cycle Generation Resources earning revenue in QSE Clawback Intervals.</w:t>
            </w:r>
          </w:p>
        </w:tc>
      </w:tr>
      <w:tr w:rsidR="00A03B1B" w:rsidRPr="00A03B1B" w14:paraId="7F455576" w14:textId="77777777" w:rsidTr="00B31BB1">
        <w:trPr>
          <w:cantSplit/>
        </w:trPr>
        <w:tc>
          <w:tcPr>
            <w:tcW w:w="944" w:type="pct"/>
          </w:tcPr>
          <w:p w14:paraId="2C01C699"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RUCACREV </w:t>
            </w:r>
            <w:r w:rsidRPr="00A03B1B">
              <w:rPr>
                <w:rFonts w:eastAsia="SimSun"/>
                <w:i/>
                <w:iCs/>
                <w:sz w:val="20"/>
                <w:szCs w:val="20"/>
                <w:vertAlign w:val="subscript"/>
              </w:rPr>
              <w:t>q, r, d</w:t>
            </w:r>
          </w:p>
        </w:tc>
        <w:tc>
          <w:tcPr>
            <w:tcW w:w="434" w:type="pct"/>
          </w:tcPr>
          <w:p w14:paraId="5B2CACA7" w14:textId="77777777" w:rsidR="00A03B1B" w:rsidRPr="00A03B1B" w:rsidRDefault="00A03B1B" w:rsidP="00A03B1B">
            <w:pPr>
              <w:spacing w:after="60" w:line="360" w:lineRule="auto"/>
              <w:jc w:val="center"/>
              <w:rPr>
                <w:rFonts w:eastAsia="SimSun"/>
                <w:iCs/>
                <w:sz w:val="20"/>
                <w:szCs w:val="20"/>
              </w:rPr>
            </w:pPr>
            <w:r w:rsidRPr="00A03B1B">
              <w:rPr>
                <w:rFonts w:eastAsia="SimSun"/>
                <w:iCs/>
                <w:sz w:val="20"/>
                <w:szCs w:val="20"/>
              </w:rPr>
              <w:t>$</w:t>
            </w:r>
          </w:p>
        </w:tc>
        <w:tc>
          <w:tcPr>
            <w:tcW w:w="3622" w:type="pct"/>
          </w:tcPr>
          <w:p w14:paraId="5BE87109" w14:textId="77777777" w:rsidR="00A03B1B" w:rsidRPr="00A03B1B" w:rsidRDefault="00A03B1B" w:rsidP="00A03B1B">
            <w:pPr>
              <w:spacing w:after="60"/>
              <w:rPr>
                <w:rFonts w:eastAsia="SimSun"/>
                <w:i/>
                <w:iCs/>
                <w:sz w:val="20"/>
                <w:szCs w:val="20"/>
              </w:rPr>
            </w:pPr>
            <w:r w:rsidRPr="00A03B1B">
              <w:rPr>
                <w:rFonts w:eastAsia="SimSun"/>
                <w:i/>
                <w:iCs/>
                <w:sz w:val="20"/>
                <w:szCs w:val="20"/>
              </w:rPr>
              <w:t>Revenue from RUCAC Hours</w:t>
            </w:r>
            <w:r w:rsidRPr="00A03B1B">
              <w:rPr>
                <w:rFonts w:eastAsia="SimSun"/>
                <w:iCs/>
                <w:sz w:val="20"/>
                <w:szCs w:val="20"/>
              </w:rPr>
              <w:t xml:space="preserve">—The net positive sum for the energy revenues for generation of Resource </w:t>
            </w:r>
            <w:r w:rsidRPr="00A03B1B">
              <w:rPr>
                <w:rFonts w:eastAsia="SimSun"/>
                <w:i/>
                <w:iCs/>
                <w:sz w:val="20"/>
                <w:szCs w:val="20"/>
              </w:rPr>
              <w:t xml:space="preserve">r </w:t>
            </w:r>
            <w:r w:rsidRPr="00A03B1B">
              <w:rPr>
                <w:rFonts w:eastAsia="SimSun"/>
                <w:iCs/>
                <w:sz w:val="20"/>
                <w:szCs w:val="20"/>
              </w:rPr>
              <w:t xml:space="preserve">represented by QSE </w:t>
            </w:r>
            <w:r w:rsidRPr="00A03B1B">
              <w:rPr>
                <w:rFonts w:eastAsia="SimSun"/>
                <w:i/>
                <w:iCs/>
                <w:sz w:val="20"/>
                <w:szCs w:val="20"/>
              </w:rPr>
              <w:t>q</w:t>
            </w:r>
            <w:r w:rsidRPr="00A03B1B">
              <w:rPr>
                <w:rFonts w:eastAsia="SimSun"/>
                <w:iCs/>
                <w:sz w:val="20"/>
                <w:szCs w:val="20"/>
              </w:rPr>
              <w:t xml:space="preserve"> up to LSL and the total revenue for Resource </w:t>
            </w:r>
            <w:r w:rsidRPr="00A03B1B">
              <w:rPr>
                <w:rFonts w:eastAsia="SimSun"/>
                <w:i/>
                <w:iCs/>
                <w:sz w:val="20"/>
                <w:szCs w:val="20"/>
              </w:rPr>
              <w:t>r</w:t>
            </w:r>
            <w:r w:rsidRPr="00A03B1B">
              <w:rPr>
                <w:rFonts w:eastAsia="SimSun"/>
                <w:iCs/>
                <w:sz w:val="20"/>
                <w:szCs w:val="20"/>
              </w:rPr>
              <w:t xml:space="preserve"> operating above its LSL less the cost during all RUCAC-Hours, for the Operating Day </w:t>
            </w:r>
            <w:r w:rsidRPr="00A03B1B">
              <w:rPr>
                <w:rFonts w:eastAsia="SimSun"/>
                <w:i/>
                <w:iCs/>
                <w:sz w:val="20"/>
                <w:szCs w:val="20"/>
              </w:rPr>
              <w:t>d</w:t>
            </w:r>
            <w:r w:rsidRPr="00A03B1B">
              <w:rPr>
                <w:rFonts w:eastAsia="SimSun"/>
                <w:iCs/>
                <w:sz w:val="20"/>
                <w:szCs w:val="20"/>
              </w:rPr>
              <w:t>.  When one or more Combined Cycle Generation Resources are RUCAC, revenue from RUCAC Hours is calculated for the Combined Cycle Train for all Combined Cycle Generation Resources that were RUC-committed during the RUCAC-Hours.</w:t>
            </w:r>
          </w:p>
        </w:tc>
      </w:tr>
      <w:tr w:rsidR="00A03B1B" w:rsidRPr="00A03B1B" w14:paraId="657F179C" w14:textId="77777777" w:rsidTr="00B31BB1">
        <w:trPr>
          <w:cantSplit/>
        </w:trPr>
        <w:tc>
          <w:tcPr>
            <w:tcW w:w="944" w:type="pct"/>
          </w:tcPr>
          <w:p w14:paraId="21EC7EFD" w14:textId="77777777" w:rsidR="00A03B1B" w:rsidRPr="00A03B1B" w:rsidRDefault="00A03B1B" w:rsidP="00A03B1B">
            <w:pPr>
              <w:spacing w:after="60"/>
              <w:rPr>
                <w:rFonts w:eastAsia="SimSun"/>
                <w:iCs/>
                <w:sz w:val="20"/>
                <w:szCs w:val="20"/>
              </w:rPr>
            </w:pPr>
            <w:r w:rsidRPr="00A03B1B">
              <w:rPr>
                <w:rFonts w:eastAsia="SimSun"/>
                <w:iCs/>
                <w:sz w:val="20"/>
                <w:szCs w:val="20"/>
              </w:rPr>
              <w:lastRenderedPageBreak/>
              <w:t xml:space="preserve">RUCMEREV96 </w:t>
            </w:r>
            <w:r w:rsidRPr="00A03B1B">
              <w:rPr>
                <w:rFonts w:eastAsia="SimSun"/>
                <w:i/>
                <w:iCs/>
                <w:sz w:val="20"/>
                <w:szCs w:val="20"/>
                <w:vertAlign w:val="subscript"/>
              </w:rPr>
              <w:t>q, r, i</w:t>
            </w:r>
          </w:p>
        </w:tc>
        <w:tc>
          <w:tcPr>
            <w:tcW w:w="434" w:type="pct"/>
          </w:tcPr>
          <w:p w14:paraId="08D071C7" w14:textId="77777777" w:rsidR="00A03B1B" w:rsidRPr="00A03B1B" w:rsidRDefault="00A03B1B" w:rsidP="00A03B1B">
            <w:pPr>
              <w:spacing w:after="60" w:line="360" w:lineRule="auto"/>
              <w:jc w:val="center"/>
              <w:rPr>
                <w:rFonts w:eastAsia="SimSun"/>
                <w:iCs/>
                <w:sz w:val="20"/>
                <w:szCs w:val="20"/>
              </w:rPr>
            </w:pPr>
            <w:r w:rsidRPr="00A03B1B">
              <w:rPr>
                <w:rFonts w:eastAsia="SimSun"/>
                <w:iCs/>
                <w:sz w:val="20"/>
                <w:szCs w:val="20"/>
              </w:rPr>
              <w:t>$</w:t>
            </w:r>
          </w:p>
        </w:tc>
        <w:tc>
          <w:tcPr>
            <w:tcW w:w="3622" w:type="pct"/>
          </w:tcPr>
          <w:p w14:paraId="3FA985CE" w14:textId="77777777" w:rsidR="00A03B1B" w:rsidRPr="00A03B1B" w:rsidRDefault="00A03B1B" w:rsidP="00A03B1B">
            <w:pPr>
              <w:spacing w:after="60"/>
              <w:rPr>
                <w:rFonts w:eastAsia="SimSun"/>
                <w:i/>
                <w:iCs/>
                <w:sz w:val="20"/>
                <w:szCs w:val="20"/>
              </w:rPr>
            </w:pPr>
            <w:r w:rsidRPr="00A03B1B">
              <w:rPr>
                <w:rFonts w:eastAsia="SimSun"/>
                <w:i/>
                <w:iCs/>
                <w:sz w:val="20"/>
                <w:szCs w:val="20"/>
              </w:rPr>
              <w:t>RUC Minimum-Energy Revenue by Interval</w:t>
            </w:r>
            <w:r w:rsidRPr="00A03B1B">
              <w:rPr>
                <w:rFonts w:eastAsia="SimSun"/>
                <w:iCs/>
                <w:sz w:val="20"/>
                <w:szCs w:val="20"/>
              </w:rPr>
              <w:t xml:space="preserve">—The energy revenues for generation of Resource </w:t>
            </w:r>
            <w:r w:rsidRPr="00A03B1B">
              <w:rPr>
                <w:rFonts w:eastAsia="SimSun"/>
                <w:i/>
                <w:iCs/>
                <w:sz w:val="20"/>
                <w:szCs w:val="20"/>
              </w:rPr>
              <w:t>r</w:t>
            </w:r>
            <w:r w:rsidRPr="00A03B1B">
              <w:rPr>
                <w:rFonts w:eastAsia="SimSun"/>
                <w:iCs/>
                <w:sz w:val="20"/>
                <w:szCs w:val="20"/>
              </w:rPr>
              <w:t xml:space="preserve"> represented by QSE </w:t>
            </w:r>
            <w:r w:rsidRPr="00A03B1B">
              <w:rPr>
                <w:rFonts w:eastAsia="SimSun"/>
                <w:i/>
                <w:iCs/>
                <w:sz w:val="20"/>
                <w:szCs w:val="20"/>
              </w:rPr>
              <w:t>q</w:t>
            </w:r>
            <w:r w:rsidRPr="00A03B1B">
              <w:rPr>
                <w:rFonts w:eastAsia="SimSun"/>
                <w:iCs/>
                <w:sz w:val="20"/>
                <w:szCs w:val="20"/>
              </w:rPr>
              <w:t xml:space="preserve"> up to LSL during all RUC-Committed Hours, for the Settlement Interval </w:t>
            </w:r>
            <w:r w:rsidRPr="00A03B1B">
              <w:rPr>
                <w:rFonts w:eastAsia="SimSun"/>
                <w:i/>
                <w:iCs/>
                <w:sz w:val="20"/>
                <w:szCs w:val="20"/>
              </w:rPr>
              <w:t>i</w:t>
            </w:r>
            <w:r w:rsidRPr="00A03B1B">
              <w:rPr>
                <w:rFonts w:eastAsia="SimSun"/>
                <w:iCs/>
                <w:sz w:val="20"/>
                <w:szCs w:val="20"/>
              </w:rPr>
              <w:t xml:space="preserve">.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w:t>
            </w:r>
            <w:ins w:id="687" w:author="ERCOT" w:date="2024-05-20T15:29:00Z">
              <w:r w:rsidRPr="00A03B1B">
                <w:rPr>
                  <w:rFonts w:eastAsia="SimSun"/>
                  <w:iCs/>
                  <w:sz w:val="20"/>
                  <w:szCs w:val="20"/>
                </w:rPr>
                <w:t>or DRRS</w:t>
              </w:r>
            </w:ins>
            <w:ins w:id="688" w:author="ERCOT" w:date="2024-05-29T07:42:00Z">
              <w:r w:rsidRPr="00A03B1B">
                <w:rPr>
                  <w:rFonts w:eastAsia="SimSun"/>
                  <w:iCs/>
                  <w:sz w:val="20"/>
                  <w:szCs w:val="20"/>
                </w:rPr>
                <w:t>-</w:t>
              </w:r>
            </w:ins>
            <w:ins w:id="689" w:author="ERCOT" w:date="2024-05-20T15:29:00Z">
              <w:r w:rsidRPr="00A03B1B">
                <w:rPr>
                  <w:rFonts w:eastAsia="SimSun"/>
                  <w:iCs/>
                  <w:sz w:val="20"/>
                  <w:szCs w:val="20"/>
                </w:rPr>
                <w:t xml:space="preserve">deployed </w:t>
              </w:r>
            </w:ins>
            <w:r w:rsidRPr="00A03B1B">
              <w:rPr>
                <w:rFonts w:eastAsia="SimSun"/>
                <w:iCs/>
                <w:sz w:val="20"/>
                <w:szCs w:val="20"/>
              </w:rPr>
              <w:t>configuration.</w:t>
            </w:r>
          </w:p>
        </w:tc>
      </w:tr>
      <w:tr w:rsidR="00A03B1B" w:rsidRPr="00A03B1B" w14:paraId="2EEC4A92" w14:textId="77777777" w:rsidTr="00B31BB1">
        <w:trPr>
          <w:cantSplit/>
        </w:trPr>
        <w:tc>
          <w:tcPr>
            <w:tcW w:w="944" w:type="pct"/>
          </w:tcPr>
          <w:p w14:paraId="57B9AB77"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RUCEXRR96 </w:t>
            </w:r>
            <w:r w:rsidRPr="00A03B1B">
              <w:rPr>
                <w:rFonts w:eastAsia="SimSun"/>
                <w:i/>
                <w:iCs/>
                <w:sz w:val="20"/>
                <w:szCs w:val="20"/>
                <w:vertAlign w:val="subscript"/>
              </w:rPr>
              <w:t>q, r, i</w:t>
            </w:r>
          </w:p>
        </w:tc>
        <w:tc>
          <w:tcPr>
            <w:tcW w:w="434" w:type="pct"/>
          </w:tcPr>
          <w:p w14:paraId="08F3CE5F" w14:textId="77777777" w:rsidR="00A03B1B" w:rsidRPr="00A03B1B" w:rsidRDefault="00A03B1B" w:rsidP="00A03B1B">
            <w:pPr>
              <w:spacing w:after="60" w:line="360" w:lineRule="auto"/>
              <w:jc w:val="center"/>
              <w:rPr>
                <w:rFonts w:eastAsia="SimSun"/>
                <w:iCs/>
                <w:sz w:val="20"/>
                <w:szCs w:val="20"/>
              </w:rPr>
            </w:pPr>
            <w:r w:rsidRPr="00A03B1B">
              <w:rPr>
                <w:rFonts w:eastAsia="SimSun"/>
                <w:iCs/>
                <w:sz w:val="20"/>
                <w:szCs w:val="20"/>
              </w:rPr>
              <w:t>$</w:t>
            </w:r>
          </w:p>
        </w:tc>
        <w:tc>
          <w:tcPr>
            <w:tcW w:w="3622" w:type="pct"/>
          </w:tcPr>
          <w:p w14:paraId="0C40D9B2" w14:textId="77777777" w:rsidR="00A03B1B" w:rsidRPr="00A03B1B" w:rsidRDefault="00A03B1B" w:rsidP="00A03B1B">
            <w:pPr>
              <w:spacing w:after="60"/>
              <w:rPr>
                <w:rFonts w:eastAsia="SimSun"/>
                <w:i/>
                <w:iCs/>
                <w:sz w:val="20"/>
                <w:szCs w:val="20"/>
              </w:rPr>
            </w:pPr>
            <w:r w:rsidRPr="00A03B1B">
              <w:rPr>
                <w:rFonts w:eastAsia="SimSun"/>
                <w:i/>
                <w:iCs/>
                <w:sz w:val="20"/>
                <w:szCs w:val="20"/>
              </w:rPr>
              <w:t>Revenue Less Cost Above LSL During RUC-Committed Hours by Interval</w:t>
            </w:r>
            <w:r w:rsidRPr="00A03B1B">
              <w:rPr>
                <w:rFonts w:eastAsia="SimSun"/>
                <w:iCs/>
                <w:sz w:val="20"/>
                <w:szCs w:val="20"/>
              </w:rPr>
              <w:t xml:space="preserve">—The total revenue for Resource </w:t>
            </w:r>
            <w:r w:rsidRPr="00A03B1B">
              <w:rPr>
                <w:rFonts w:eastAsia="SimSun"/>
                <w:i/>
                <w:iCs/>
                <w:sz w:val="20"/>
                <w:szCs w:val="20"/>
              </w:rPr>
              <w:t xml:space="preserve">r </w:t>
            </w:r>
            <w:r w:rsidRPr="00A03B1B">
              <w:rPr>
                <w:rFonts w:eastAsia="SimSun"/>
                <w:iCs/>
                <w:sz w:val="20"/>
                <w:szCs w:val="20"/>
              </w:rPr>
              <w:t xml:space="preserve">represented by QSE </w:t>
            </w:r>
            <w:r w:rsidRPr="00A03B1B">
              <w:rPr>
                <w:rFonts w:eastAsia="SimSun"/>
                <w:i/>
                <w:iCs/>
                <w:sz w:val="20"/>
                <w:szCs w:val="20"/>
              </w:rPr>
              <w:t>q</w:t>
            </w:r>
            <w:r w:rsidRPr="00A03B1B">
              <w:rPr>
                <w:rFonts w:eastAsia="SimSun"/>
                <w:iCs/>
                <w:sz w:val="20"/>
                <w:szCs w:val="20"/>
              </w:rPr>
              <w:t xml:space="preserve"> operating above its LSL less the cost during all RUC-Committed hours, for the Settlement Interval </w:t>
            </w:r>
            <w:r w:rsidRPr="00A03B1B">
              <w:rPr>
                <w:rFonts w:eastAsia="SimSun"/>
                <w:i/>
                <w:iCs/>
                <w:sz w:val="20"/>
                <w:szCs w:val="20"/>
              </w:rPr>
              <w:t>i</w:t>
            </w:r>
            <w:r w:rsidRPr="00A03B1B">
              <w:rPr>
                <w:rFonts w:eastAsia="SimSun"/>
                <w:iCs/>
                <w:sz w:val="20"/>
                <w:szCs w:val="20"/>
              </w:rPr>
              <w:t>.  When one or more Combined Cycle Generation Resources are committed by RUC, revenue less cost above LSL is calculated for the Combined Cycle Train for all RUC-committed Combined Cycle Generation Resources.</w:t>
            </w:r>
          </w:p>
        </w:tc>
      </w:tr>
      <w:tr w:rsidR="00A03B1B" w:rsidRPr="00A03B1B" w14:paraId="76BDC89E" w14:textId="77777777" w:rsidTr="00B31BB1">
        <w:trPr>
          <w:cantSplit/>
        </w:trPr>
        <w:tc>
          <w:tcPr>
            <w:tcW w:w="944" w:type="pct"/>
          </w:tcPr>
          <w:p w14:paraId="39F592C3"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RUCHR </w:t>
            </w:r>
            <w:r w:rsidRPr="00A03B1B">
              <w:rPr>
                <w:rFonts w:eastAsia="SimSun"/>
                <w:i/>
                <w:iCs/>
                <w:sz w:val="20"/>
                <w:szCs w:val="20"/>
                <w:vertAlign w:val="subscript"/>
              </w:rPr>
              <w:t>q, r, d</w:t>
            </w:r>
          </w:p>
        </w:tc>
        <w:tc>
          <w:tcPr>
            <w:tcW w:w="434" w:type="pct"/>
          </w:tcPr>
          <w:p w14:paraId="1D0C26DF" w14:textId="77777777" w:rsidR="00A03B1B" w:rsidRPr="00A03B1B" w:rsidRDefault="00A03B1B" w:rsidP="00A03B1B">
            <w:pPr>
              <w:spacing w:after="60"/>
              <w:jc w:val="center"/>
              <w:rPr>
                <w:rFonts w:eastAsia="SimSun"/>
                <w:iCs/>
                <w:sz w:val="20"/>
                <w:szCs w:val="20"/>
              </w:rPr>
            </w:pPr>
            <w:r w:rsidRPr="00A03B1B">
              <w:rPr>
                <w:rFonts w:eastAsia="SimSun"/>
                <w:iCs/>
                <w:sz w:val="20"/>
                <w:szCs w:val="20"/>
              </w:rPr>
              <w:t>none</w:t>
            </w:r>
          </w:p>
        </w:tc>
        <w:tc>
          <w:tcPr>
            <w:tcW w:w="3622" w:type="pct"/>
          </w:tcPr>
          <w:p w14:paraId="763BFF4B" w14:textId="77777777" w:rsidR="00A03B1B" w:rsidRPr="00A03B1B" w:rsidRDefault="00A03B1B" w:rsidP="00A03B1B">
            <w:pPr>
              <w:spacing w:after="60"/>
              <w:rPr>
                <w:rFonts w:eastAsia="SimSun"/>
                <w:iCs/>
                <w:sz w:val="20"/>
                <w:szCs w:val="20"/>
              </w:rPr>
            </w:pPr>
            <w:r w:rsidRPr="00A03B1B">
              <w:rPr>
                <w:rFonts w:eastAsia="SimSun"/>
                <w:i/>
                <w:iCs/>
                <w:sz w:val="20"/>
                <w:szCs w:val="20"/>
              </w:rPr>
              <w:t>RUC Hour</w:t>
            </w:r>
            <w:r w:rsidRPr="00A03B1B">
              <w:rPr>
                <w:rFonts w:eastAsia="SimSun"/>
                <w:iCs/>
                <w:sz w:val="20"/>
                <w:szCs w:val="20"/>
              </w:rPr>
              <w:t xml:space="preserve">—The total number of RUC-Committed Hours, for Resource </w:t>
            </w:r>
            <w:r w:rsidRPr="00A03B1B">
              <w:rPr>
                <w:rFonts w:eastAsia="SimSun"/>
                <w:i/>
                <w:iCs/>
                <w:sz w:val="20"/>
                <w:szCs w:val="20"/>
              </w:rPr>
              <w:t>r</w:t>
            </w:r>
            <w:r w:rsidRPr="00A03B1B">
              <w:rPr>
                <w:rFonts w:eastAsia="SimSun"/>
                <w:iCs/>
                <w:sz w:val="20"/>
                <w:szCs w:val="20"/>
              </w:rPr>
              <w:t xml:space="preserve"> represented by QSE </w:t>
            </w:r>
            <w:r w:rsidRPr="00A03B1B">
              <w:rPr>
                <w:rFonts w:eastAsia="SimSun"/>
                <w:i/>
                <w:iCs/>
                <w:sz w:val="20"/>
                <w:szCs w:val="20"/>
              </w:rPr>
              <w:t>q</w:t>
            </w:r>
            <w:r w:rsidRPr="00A03B1B">
              <w:rPr>
                <w:rFonts w:eastAsia="SimSun"/>
                <w:iCs/>
                <w:sz w:val="20"/>
                <w:szCs w:val="20"/>
              </w:rPr>
              <w:t xml:space="preserve"> for the Operating Day</w:t>
            </w:r>
            <w:r w:rsidRPr="00A03B1B">
              <w:rPr>
                <w:rFonts w:eastAsia="SimSun"/>
                <w:i/>
                <w:iCs/>
                <w:sz w:val="20"/>
                <w:szCs w:val="20"/>
              </w:rPr>
              <w:t xml:space="preserve"> d</w:t>
            </w:r>
            <w:r w:rsidRPr="00A03B1B">
              <w:rPr>
                <w:rFonts w:eastAsia="SimSun"/>
                <w:iCs/>
                <w:sz w:val="20"/>
                <w:szCs w:val="20"/>
              </w:rPr>
              <w:t>.  When one or more Combined Cycle Generation Resources are committed by RUC, the total number of RUC-Committed Hours is calculated for the Combined Cycle Train for all RUC-committed Combined Cycle Generation Resources.</w:t>
            </w:r>
          </w:p>
        </w:tc>
      </w:tr>
      <w:tr w:rsidR="00A03B1B" w:rsidRPr="00A03B1B" w14:paraId="3C4E0457" w14:textId="77777777" w:rsidTr="00B31BB1">
        <w:trPr>
          <w:cantSplit/>
        </w:trPr>
        <w:tc>
          <w:tcPr>
            <w:tcW w:w="944" w:type="pct"/>
          </w:tcPr>
          <w:p w14:paraId="69C656A6" w14:textId="77777777" w:rsidR="00A03B1B" w:rsidRPr="00A03B1B" w:rsidRDefault="00A03B1B" w:rsidP="00A03B1B">
            <w:pPr>
              <w:spacing w:after="60"/>
              <w:rPr>
                <w:rFonts w:eastAsia="SimSun"/>
                <w:iCs/>
                <w:sz w:val="20"/>
                <w:szCs w:val="20"/>
              </w:rPr>
            </w:pPr>
            <w:r w:rsidRPr="00A03B1B">
              <w:rPr>
                <w:rFonts w:eastAsia="SimSun"/>
                <w:i/>
                <w:iCs/>
                <w:sz w:val="20"/>
                <w:szCs w:val="20"/>
              </w:rPr>
              <w:t>q</w:t>
            </w:r>
          </w:p>
        </w:tc>
        <w:tc>
          <w:tcPr>
            <w:tcW w:w="434" w:type="pct"/>
          </w:tcPr>
          <w:p w14:paraId="78F704E1" w14:textId="77777777" w:rsidR="00A03B1B" w:rsidRPr="00A03B1B" w:rsidRDefault="00A03B1B" w:rsidP="00A03B1B">
            <w:pPr>
              <w:spacing w:after="60"/>
              <w:jc w:val="center"/>
              <w:rPr>
                <w:rFonts w:eastAsia="SimSun"/>
                <w:iCs/>
                <w:sz w:val="20"/>
                <w:szCs w:val="20"/>
              </w:rPr>
            </w:pPr>
            <w:r w:rsidRPr="00A03B1B">
              <w:rPr>
                <w:rFonts w:eastAsia="SimSun"/>
                <w:iCs/>
                <w:sz w:val="20"/>
                <w:szCs w:val="20"/>
              </w:rPr>
              <w:t>none</w:t>
            </w:r>
          </w:p>
        </w:tc>
        <w:tc>
          <w:tcPr>
            <w:tcW w:w="3622" w:type="pct"/>
          </w:tcPr>
          <w:p w14:paraId="37831F21" w14:textId="77777777" w:rsidR="00A03B1B" w:rsidRPr="00A03B1B" w:rsidRDefault="00A03B1B" w:rsidP="00A03B1B">
            <w:pPr>
              <w:spacing w:after="60"/>
              <w:rPr>
                <w:rFonts w:eastAsia="SimSun"/>
                <w:iCs/>
                <w:sz w:val="20"/>
                <w:szCs w:val="20"/>
              </w:rPr>
            </w:pPr>
            <w:r w:rsidRPr="00A03B1B">
              <w:rPr>
                <w:rFonts w:eastAsia="SimSun"/>
                <w:iCs/>
                <w:sz w:val="20"/>
                <w:szCs w:val="20"/>
              </w:rPr>
              <w:t>A QSE.</w:t>
            </w:r>
          </w:p>
        </w:tc>
      </w:tr>
      <w:tr w:rsidR="00A03B1B" w:rsidRPr="00A03B1B" w14:paraId="488FEE1E" w14:textId="77777777" w:rsidTr="00B31BB1">
        <w:trPr>
          <w:cantSplit/>
        </w:trPr>
        <w:tc>
          <w:tcPr>
            <w:tcW w:w="944" w:type="pct"/>
          </w:tcPr>
          <w:p w14:paraId="18093ECC" w14:textId="77777777" w:rsidR="00A03B1B" w:rsidRPr="00A03B1B" w:rsidRDefault="00A03B1B" w:rsidP="00A03B1B">
            <w:pPr>
              <w:spacing w:after="60"/>
              <w:rPr>
                <w:rFonts w:eastAsia="SimSun"/>
                <w:iCs/>
                <w:sz w:val="20"/>
                <w:szCs w:val="20"/>
              </w:rPr>
            </w:pPr>
            <w:r w:rsidRPr="00A03B1B">
              <w:rPr>
                <w:rFonts w:eastAsia="SimSun"/>
                <w:i/>
                <w:iCs/>
                <w:sz w:val="20"/>
                <w:szCs w:val="20"/>
              </w:rPr>
              <w:t>r</w:t>
            </w:r>
          </w:p>
        </w:tc>
        <w:tc>
          <w:tcPr>
            <w:tcW w:w="434" w:type="pct"/>
          </w:tcPr>
          <w:p w14:paraId="35BACCA3" w14:textId="77777777" w:rsidR="00A03B1B" w:rsidRPr="00A03B1B" w:rsidRDefault="00A03B1B" w:rsidP="00A03B1B">
            <w:pPr>
              <w:spacing w:after="60"/>
              <w:jc w:val="center"/>
              <w:rPr>
                <w:rFonts w:eastAsia="SimSun"/>
                <w:iCs/>
                <w:sz w:val="20"/>
                <w:szCs w:val="20"/>
              </w:rPr>
            </w:pPr>
            <w:r w:rsidRPr="00A03B1B">
              <w:rPr>
                <w:rFonts w:eastAsia="SimSun"/>
                <w:iCs/>
                <w:sz w:val="20"/>
                <w:szCs w:val="20"/>
              </w:rPr>
              <w:t>none</w:t>
            </w:r>
          </w:p>
        </w:tc>
        <w:tc>
          <w:tcPr>
            <w:tcW w:w="3622" w:type="pct"/>
          </w:tcPr>
          <w:p w14:paraId="5A49495A" w14:textId="77777777" w:rsidR="00A03B1B" w:rsidRPr="00A03B1B" w:rsidRDefault="00A03B1B" w:rsidP="00A03B1B">
            <w:pPr>
              <w:spacing w:after="60"/>
              <w:rPr>
                <w:rFonts w:eastAsia="SimSun"/>
                <w:iCs/>
                <w:sz w:val="20"/>
                <w:szCs w:val="20"/>
              </w:rPr>
            </w:pPr>
            <w:r w:rsidRPr="00A03B1B">
              <w:rPr>
                <w:rFonts w:eastAsia="SimSun"/>
                <w:iCs/>
                <w:sz w:val="20"/>
                <w:szCs w:val="20"/>
              </w:rPr>
              <w:t>A RUC-committed Generation Resource.</w:t>
            </w:r>
          </w:p>
        </w:tc>
      </w:tr>
      <w:tr w:rsidR="00A03B1B" w:rsidRPr="00A03B1B" w14:paraId="388B4C0F" w14:textId="77777777" w:rsidTr="00B31BB1">
        <w:trPr>
          <w:cantSplit/>
        </w:trPr>
        <w:tc>
          <w:tcPr>
            <w:tcW w:w="944" w:type="pct"/>
          </w:tcPr>
          <w:p w14:paraId="54AEC85E" w14:textId="77777777" w:rsidR="00A03B1B" w:rsidRPr="00A03B1B" w:rsidRDefault="00A03B1B" w:rsidP="00A03B1B">
            <w:pPr>
              <w:spacing w:after="60"/>
              <w:rPr>
                <w:rFonts w:eastAsia="SimSun"/>
                <w:iCs/>
                <w:sz w:val="20"/>
                <w:szCs w:val="20"/>
              </w:rPr>
            </w:pPr>
            <w:r w:rsidRPr="00A03B1B">
              <w:rPr>
                <w:rFonts w:eastAsia="SimSun"/>
                <w:i/>
                <w:iCs/>
                <w:sz w:val="20"/>
                <w:szCs w:val="20"/>
              </w:rPr>
              <w:t>d</w:t>
            </w:r>
          </w:p>
        </w:tc>
        <w:tc>
          <w:tcPr>
            <w:tcW w:w="434" w:type="pct"/>
          </w:tcPr>
          <w:p w14:paraId="5049A553" w14:textId="77777777" w:rsidR="00A03B1B" w:rsidRPr="00A03B1B" w:rsidRDefault="00A03B1B" w:rsidP="00A03B1B">
            <w:pPr>
              <w:spacing w:after="60"/>
              <w:jc w:val="center"/>
              <w:rPr>
                <w:rFonts w:eastAsia="SimSun"/>
                <w:iCs/>
                <w:sz w:val="20"/>
                <w:szCs w:val="20"/>
              </w:rPr>
            </w:pPr>
            <w:r w:rsidRPr="00A03B1B">
              <w:rPr>
                <w:rFonts w:eastAsia="SimSun"/>
                <w:iCs/>
                <w:sz w:val="20"/>
                <w:szCs w:val="20"/>
              </w:rPr>
              <w:t>none</w:t>
            </w:r>
          </w:p>
        </w:tc>
        <w:tc>
          <w:tcPr>
            <w:tcW w:w="3622" w:type="pct"/>
          </w:tcPr>
          <w:p w14:paraId="34583F90" w14:textId="77777777" w:rsidR="00A03B1B" w:rsidRPr="00A03B1B" w:rsidRDefault="00A03B1B" w:rsidP="00A03B1B">
            <w:pPr>
              <w:spacing w:after="60"/>
              <w:rPr>
                <w:rFonts w:eastAsia="SimSun"/>
                <w:iCs/>
                <w:sz w:val="20"/>
                <w:szCs w:val="20"/>
              </w:rPr>
            </w:pPr>
            <w:r w:rsidRPr="00A03B1B">
              <w:rPr>
                <w:rFonts w:eastAsia="SimSun"/>
                <w:iCs/>
                <w:sz w:val="20"/>
                <w:szCs w:val="20"/>
              </w:rPr>
              <w:t>An Operating Day containing the RUC-commitment.</w:t>
            </w:r>
          </w:p>
        </w:tc>
      </w:tr>
      <w:tr w:rsidR="00A03B1B" w:rsidRPr="00A03B1B" w14:paraId="755F0B71" w14:textId="77777777" w:rsidTr="00B31BB1">
        <w:trPr>
          <w:cantSplit/>
        </w:trPr>
        <w:tc>
          <w:tcPr>
            <w:tcW w:w="944" w:type="pct"/>
          </w:tcPr>
          <w:p w14:paraId="52F19FA2" w14:textId="77777777" w:rsidR="00A03B1B" w:rsidRPr="00A03B1B" w:rsidRDefault="00A03B1B" w:rsidP="00A03B1B">
            <w:pPr>
              <w:spacing w:after="60"/>
              <w:rPr>
                <w:rFonts w:eastAsia="SimSun"/>
                <w:iCs/>
                <w:sz w:val="20"/>
                <w:szCs w:val="20"/>
              </w:rPr>
            </w:pPr>
            <w:r w:rsidRPr="00A03B1B">
              <w:rPr>
                <w:rFonts w:eastAsia="SimSun"/>
                <w:i/>
                <w:iCs/>
                <w:sz w:val="20"/>
                <w:szCs w:val="20"/>
              </w:rPr>
              <w:t>h</w:t>
            </w:r>
          </w:p>
        </w:tc>
        <w:tc>
          <w:tcPr>
            <w:tcW w:w="434" w:type="pct"/>
          </w:tcPr>
          <w:p w14:paraId="1A85EEEF" w14:textId="77777777" w:rsidR="00A03B1B" w:rsidRPr="00A03B1B" w:rsidRDefault="00A03B1B" w:rsidP="00A03B1B">
            <w:pPr>
              <w:spacing w:after="60"/>
              <w:jc w:val="center"/>
              <w:rPr>
                <w:rFonts w:eastAsia="SimSun"/>
                <w:iCs/>
                <w:sz w:val="20"/>
                <w:szCs w:val="20"/>
              </w:rPr>
            </w:pPr>
            <w:r w:rsidRPr="00A03B1B">
              <w:rPr>
                <w:rFonts w:eastAsia="SimSun"/>
                <w:iCs/>
                <w:sz w:val="20"/>
                <w:szCs w:val="20"/>
              </w:rPr>
              <w:t>none</w:t>
            </w:r>
          </w:p>
        </w:tc>
        <w:tc>
          <w:tcPr>
            <w:tcW w:w="3622" w:type="pct"/>
          </w:tcPr>
          <w:p w14:paraId="1F2BFB93" w14:textId="77777777" w:rsidR="00A03B1B" w:rsidRPr="00A03B1B" w:rsidRDefault="00A03B1B" w:rsidP="00A03B1B">
            <w:pPr>
              <w:spacing w:after="60"/>
              <w:rPr>
                <w:rFonts w:eastAsia="SimSun"/>
                <w:iCs/>
                <w:sz w:val="20"/>
                <w:szCs w:val="20"/>
              </w:rPr>
            </w:pPr>
            <w:r w:rsidRPr="00A03B1B">
              <w:rPr>
                <w:rFonts w:eastAsia="SimSun"/>
                <w:iCs/>
                <w:sz w:val="20"/>
                <w:szCs w:val="20"/>
              </w:rPr>
              <w:t>An hour in the RUC-commitment period.</w:t>
            </w:r>
          </w:p>
        </w:tc>
      </w:tr>
      <w:tr w:rsidR="00A03B1B" w:rsidRPr="00A03B1B" w14:paraId="5D907FA1" w14:textId="77777777" w:rsidTr="00B31BB1">
        <w:trPr>
          <w:cantSplit/>
        </w:trPr>
        <w:tc>
          <w:tcPr>
            <w:tcW w:w="944" w:type="pct"/>
          </w:tcPr>
          <w:p w14:paraId="5A46F479" w14:textId="77777777" w:rsidR="00A03B1B" w:rsidRPr="00A03B1B" w:rsidRDefault="00A03B1B" w:rsidP="00A03B1B">
            <w:pPr>
              <w:spacing w:after="60"/>
              <w:rPr>
                <w:rFonts w:eastAsia="SimSun"/>
                <w:i/>
                <w:iCs/>
                <w:sz w:val="20"/>
                <w:szCs w:val="20"/>
              </w:rPr>
            </w:pPr>
            <w:r w:rsidRPr="00A03B1B">
              <w:rPr>
                <w:rFonts w:eastAsia="SimSun"/>
                <w:i/>
                <w:iCs/>
                <w:sz w:val="20"/>
                <w:szCs w:val="20"/>
              </w:rPr>
              <w:t>i</w:t>
            </w:r>
          </w:p>
        </w:tc>
        <w:tc>
          <w:tcPr>
            <w:tcW w:w="434" w:type="pct"/>
          </w:tcPr>
          <w:p w14:paraId="6F1D9AB3" w14:textId="77777777" w:rsidR="00A03B1B" w:rsidRPr="00A03B1B" w:rsidRDefault="00A03B1B" w:rsidP="00A03B1B">
            <w:pPr>
              <w:spacing w:after="60"/>
              <w:jc w:val="center"/>
              <w:rPr>
                <w:rFonts w:eastAsia="SimSun"/>
                <w:iCs/>
                <w:sz w:val="20"/>
                <w:szCs w:val="20"/>
              </w:rPr>
            </w:pPr>
            <w:r w:rsidRPr="00A03B1B">
              <w:rPr>
                <w:rFonts w:eastAsia="SimSun"/>
                <w:iCs/>
                <w:sz w:val="20"/>
                <w:szCs w:val="20"/>
              </w:rPr>
              <w:t>none</w:t>
            </w:r>
          </w:p>
        </w:tc>
        <w:tc>
          <w:tcPr>
            <w:tcW w:w="3622" w:type="pct"/>
          </w:tcPr>
          <w:p w14:paraId="5DC4AF93" w14:textId="77777777" w:rsidR="00A03B1B" w:rsidRPr="00A03B1B" w:rsidRDefault="00A03B1B" w:rsidP="00A03B1B">
            <w:pPr>
              <w:spacing w:after="60"/>
              <w:rPr>
                <w:rFonts w:eastAsia="SimSun"/>
                <w:iCs/>
                <w:sz w:val="20"/>
                <w:szCs w:val="20"/>
              </w:rPr>
            </w:pPr>
            <w:r w:rsidRPr="00A03B1B">
              <w:rPr>
                <w:rFonts w:eastAsia="SimSun"/>
                <w:iCs/>
                <w:sz w:val="20"/>
                <w:szCs w:val="20"/>
              </w:rPr>
              <w:t>A 15-minute Settlement Interval within the hour that includes a RUCAC instruction.</w:t>
            </w:r>
          </w:p>
        </w:tc>
      </w:tr>
    </w:tbl>
    <w:p w14:paraId="0B7D2C8B" w14:textId="77777777" w:rsidR="00A03B1B" w:rsidRPr="00A03B1B" w:rsidRDefault="00A03B1B" w:rsidP="00A03B1B">
      <w:pPr>
        <w:keepNext/>
        <w:tabs>
          <w:tab w:val="left" w:pos="1620"/>
        </w:tabs>
        <w:spacing w:before="480" w:after="240"/>
        <w:ind w:left="1627" w:hanging="1627"/>
        <w:outlineLvl w:val="4"/>
        <w:rPr>
          <w:b/>
          <w:bCs/>
          <w:i/>
          <w:iCs/>
          <w:szCs w:val="26"/>
        </w:rPr>
      </w:pPr>
      <w:r w:rsidRPr="00A03B1B">
        <w:rPr>
          <w:b/>
          <w:bCs/>
          <w:i/>
          <w:iCs/>
          <w:szCs w:val="26"/>
        </w:rPr>
        <w:t>5.7.4.1.1</w:t>
      </w:r>
      <w:r w:rsidRPr="00A03B1B">
        <w:rPr>
          <w:b/>
          <w:bCs/>
          <w:i/>
          <w:iCs/>
          <w:szCs w:val="26"/>
        </w:rPr>
        <w:tab/>
        <w:t>Capacity Shortfall Ratio Share</w:t>
      </w:r>
    </w:p>
    <w:p w14:paraId="5C2276EF" w14:textId="77777777" w:rsidR="00A03B1B" w:rsidRPr="00A03B1B" w:rsidRDefault="00A03B1B" w:rsidP="00A03B1B">
      <w:pPr>
        <w:spacing w:after="240"/>
        <w:ind w:left="720" w:hanging="720"/>
      </w:pPr>
      <w:r w:rsidRPr="00A03B1B">
        <w:rPr>
          <w:szCs w:val="20"/>
        </w:rPr>
        <w:t>(1)</w:t>
      </w:r>
      <w:r w:rsidRPr="00A03B1B">
        <w:rPr>
          <w:szCs w:val="20"/>
        </w:rPr>
        <w:tab/>
        <w:t xml:space="preserve">In calculating the shortfall amount for each QSE, the Resource capacity (RCAPSNAP and RCAPADJ) shall be </w:t>
      </w:r>
      <w:r w:rsidRPr="00A03B1B">
        <w:t xml:space="preserve">calculated for a Generation Resource that meets any of the following conditions: </w:t>
      </w:r>
    </w:p>
    <w:p w14:paraId="31398FA2" w14:textId="77777777" w:rsidR="00A03B1B" w:rsidRPr="00A03B1B" w:rsidRDefault="00A03B1B" w:rsidP="00A03B1B">
      <w:pPr>
        <w:spacing w:after="240"/>
        <w:ind w:firstLine="720"/>
        <w:rPr>
          <w:iCs/>
        </w:rPr>
      </w:pPr>
      <w:r w:rsidRPr="00A03B1B">
        <w:rPr>
          <w:iCs/>
        </w:rPr>
        <w:t>(a)</w:t>
      </w:r>
      <w:r w:rsidRPr="00A03B1B">
        <w:rPr>
          <w:iCs/>
        </w:rPr>
        <w:tab/>
        <w:t xml:space="preserve">QSE-committed;  </w:t>
      </w:r>
    </w:p>
    <w:p w14:paraId="08480768" w14:textId="77777777" w:rsidR="00A03B1B" w:rsidRPr="00A03B1B" w:rsidRDefault="00A03B1B" w:rsidP="00A03B1B">
      <w:pPr>
        <w:spacing w:after="240"/>
        <w:ind w:left="1440" w:hanging="720"/>
        <w:rPr>
          <w:iCs/>
        </w:rPr>
      </w:pPr>
      <w:r w:rsidRPr="00A03B1B">
        <w:rPr>
          <w:iCs/>
        </w:rPr>
        <w:t>(b)</w:t>
      </w:r>
      <w:r w:rsidRPr="00A03B1B">
        <w:rPr>
          <w:iCs/>
        </w:rPr>
        <w:tab/>
        <w:t>Planning to operate as a Quick Start Generation Resource (QSGR) for the Settlement Interval as shown by the COP Status of OFFQS in the RUC Snapshot for the RUC Process and/or Adjustment Period; or</w:t>
      </w:r>
    </w:p>
    <w:p w14:paraId="4E50D42E" w14:textId="77777777" w:rsidR="00A03B1B" w:rsidRPr="00A03B1B" w:rsidRDefault="00A03B1B" w:rsidP="00A03B1B">
      <w:pPr>
        <w:spacing w:after="240"/>
        <w:ind w:left="1440" w:hanging="720"/>
        <w:rPr>
          <w:iCs/>
        </w:rPr>
      </w:pPr>
      <w:r w:rsidRPr="00A03B1B">
        <w:rPr>
          <w:iCs/>
        </w:rPr>
        <w:t>(c)</w:t>
      </w:r>
      <w:r w:rsidRPr="00A03B1B">
        <w:rPr>
          <w:iCs/>
        </w:rPr>
        <w:tab/>
        <w:t xml:space="preserve">A Switchable Generation Resource (SWGR) that is released by a non-ERCOT Control Area Operator (CAO) to operate in the ERCOT Control Area due to an ERCOT RUC instruction for an actual or anticipated Energy Emergency Alert (EEA) condition and that is shown as On-Line in its COP; or </w:t>
      </w:r>
    </w:p>
    <w:p w14:paraId="0DE8D9C8" w14:textId="77777777" w:rsidR="00A03B1B" w:rsidRPr="00A03B1B" w:rsidRDefault="00A03B1B" w:rsidP="00A03B1B">
      <w:pPr>
        <w:spacing w:after="240"/>
        <w:ind w:left="1440" w:hanging="720"/>
        <w:rPr>
          <w:iCs/>
        </w:rPr>
      </w:pPr>
      <w:r w:rsidRPr="00A03B1B">
        <w:rPr>
          <w:iCs/>
        </w:rPr>
        <w:t>(d)</w:t>
      </w:r>
      <w:r w:rsidRPr="00A03B1B">
        <w:rPr>
          <w:iCs/>
        </w:rPr>
        <w:tab/>
        <w:t>If the Settlement Interval is a RUCAC-Interval, the Combined Cycle Generation Resource that was QSE-committed at the time the RUCAC was issued, excluding the condition for SWGRs as describe in paragraph (c) above.</w:t>
      </w:r>
    </w:p>
    <w:p w14:paraId="38F784CE" w14:textId="77777777" w:rsidR="00A03B1B" w:rsidRPr="00A03B1B" w:rsidRDefault="00A03B1B" w:rsidP="00A03B1B">
      <w:pPr>
        <w:spacing w:after="240"/>
        <w:ind w:left="720" w:hanging="720"/>
        <w:rPr>
          <w:szCs w:val="20"/>
        </w:rPr>
      </w:pPr>
      <w:r w:rsidRPr="00A03B1B">
        <w:rPr>
          <w:szCs w:val="20"/>
        </w:rPr>
        <w:lastRenderedPageBreak/>
        <w:t>(2)</w:t>
      </w:r>
      <w:r w:rsidRPr="00A03B1B">
        <w:rPr>
          <w:szCs w:val="20"/>
        </w:rPr>
        <w:tab/>
        <w:t xml:space="preserve">In calculating the amount short for each QSE, the available capacity of an IRR when determining responsibility for the corresponding RUC charges shall be the lesser of the HSL value, as reflected in the COP, and the Wind-powered Generation Resource Production Potential (WGRPP), as described in Section 4.2.2, Wind-Powered Generation Resource Production Potential, for a Wind-powered Generation Resource (WGR), or the PhotoVoltaic Generation Resource Production Potential (PVGRPP), as described in Section 4.2.3, PhotoVoltaic Generation Resource Production Potential, for a PhotoVoltaic Generation Resource (PVGR), at the time of RUC execution.  For an IRR, the RCAPSNAP variable used below shall be equal to the minimum of the WGRPP or PVGRPP described above and the HSL value as reflected in the QSE’s COP, at the time of the RUC execution. </w:t>
      </w:r>
    </w:p>
    <w:p w14:paraId="0AAEA0B1" w14:textId="77777777" w:rsidR="00A03B1B" w:rsidRPr="00A03B1B" w:rsidRDefault="00A03B1B" w:rsidP="00A03B1B">
      <w:pPr>
        <w:spacing w:after="240"/>
        <w:ind w:left="720" w:hanging="720"/>
        <w:rPr>
          <w:szCs w:val="20"/>
        </w:rPr>
      </w:pPr>
      <w:r w:rsidRPr="00A03B1B">
        <w:rPr>
          <w:szCs w:val="20"/>
        </w:rPr>
        <w:t>(3)</w:t>
      </w:r>
      <w:r w:rsidRPr="00A03B1B">
        <w:rPr>
          <w:szCs w:val="20"/>
        </w:rPr>
        <w:tab/>
        <w:t>In calculating the amount short for each QSE, the QSE must be given a capacity credit for non-Intermittent Renewable Resources (IRRs) that were given notice of decommitment within the two hours before the Operating Hour as a result of the RUC process by setting the RCAPSNAP and RCAPADJ variables used below set equal to the RCAPSNAP value for the Resource immediately before the decommitment instruction was given.</w:t>
      </w:r>
    </w:p>
    <w:p w14:paraId="68574F36" w14:textId="77777777" w:rsidR="00A03B1B" w:rsidRPr="00A03B1B" w:rsidRDefault="00A03B1B" w:rsidP="00A03B1B">
      <w:pPr>
        <w:spacing w:after="240"/>
        <w:ind w:left="720" w:hanging="720"/>
        <w:rPr>
          <w:szCs w:val="20"/>
        </w:rPr>
      </w:pPr>
      <w:r w:rsidRPr="00A03B1B">
        <w:rPr>
          <w:szCs w:val="20"/>
        </w:rPr>
        <w:t>(4)</w:t>
      </w:r>
      <w:r w:rsidRPr="00A03B1B">
        <w:rPr>
          <w:szCs w:val="20"/>
        </w:rPr>
        <w:tab/>
        <w:t>In calculating the short amount for each QSE, if the RCAPSNAP for a non-IRR was credited to the QSE during the RUC Snapshot but the Resource experiences a Forced Outage within two hours before the start of the Settlement Interval, then the RCAPSNAP for that Resource is also credited to the QSE in the RCAPADJ.</w:t>
      </w:r>
    </w:p>
    <w:p w14:paraId="7886AB32" w14:textId="77777777" w:rsidR="00A03B1B" w:rsidRPr="00A03B1B" w:rsidRDefault="00A03B1B" w:rsidP="00A03B1B">
      <w:pPr>
        <w:spacing w:after="240"/>
        <w:ind w:left="720" w:hanging="720"/>
        <w:rPr>
          <w:szCs w:val="20"/>
        </w:rPr>
      </w:pPr>
      <w:r w:rsidRPr="00A03B1B">
        <w:rPr>
          <w:szCs w:val="20"/>
        </w:rPr>
        <w:t>(5)</w:t>
      </w:r>
      <w:r w:rsidRPr="00A03B1B">
        <w:rPr>
          <w:szCs w:val="20"/>
        </w:rPr>
        <w:tab/>
        <w:t>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DCIMPADJ.</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128D0C23" w14:textId="77777777" w:rsidTr="00B31BB1">
        <w:trPr>
          <w:trHeight w:val="656"/>
        </w:trPr>
        <w:tc>
          <w:tcPr>
            <w:tcW w:w="9350" w:type="dxa"/>
            <w:shd w:val="pct12" w:color="auto" w:fill="auto"/>
          </w:tcPr>
          <w:p w14:paraId="6162A289" w14:textId="77777777" w:rsidR="00A03B1B" w:rsidRPr="00A03B1B" w:rsidRDefault="00A03B1B" w:rsidP="00A03B1B">
            <w:pPr>
              <w:spacing w:after="240"/>
              <w:rPr>
                <w:b/>
                <w:i/>
                <w:iCs/>
                <w:szCs w:val="20"/>
              </w:rPr>
            </w:pPr>
            <w:r w:rsidRPr="00A03B1B">
              <w:rPr>
                <w:b/>
                <w:i/>
                <w:iCs/>
                <w:szCs w:val="20"/>
              </w:rPr>
              <w:t>[NPRR1032:  Replace paragraph (5) above with the following upon system implementation:]</w:t>
            </w:r>
          </w:p>
          <w:p w14:paraId="200247E6" w14:textId="77777777" w:rsidR="00A03B1B" w:rsidRPr="00A03B1B" w:rsidRDefault="00A03B1B" w:rsidP="00A03B1B">
            <w:pPr>
              <w:spacing w:after="240"/>
              <w:ind w:left="720" w:hanging="720"/>
              <w:rPr>
                <w:szCs w:val="20"/>
              </w:rPr>
            </w:pPr>
            <w:r w:rsidRPr="00A03B1B">
              <w:rPr>
                <w:szCs w:val="20"/>
              </w:rPr>
              <w:t>(5)</w:t>
            </w:r>
            <w:r w:rsidRPr="00A03B1B">
              <w:rPr>
                <w:szCs w:val="20"/>
              </w:rPr>
              <w:tab/>
              <w:t>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RTDCIMP.</w:t>
            </w:r>
          </w:p>
        </w:tc>
      </w:tr>
    </w:tbl>
    <w:p w14:paraId="48175C6D" w14:textId="77777777" w:rsidR="00A03B1B" w:rsidRPr="00A03B1B" w:rsidRDefault="00A03B1B" w:rsidP="00A03B1B">
      <w:pPr>
        <w:spacing w:before="240" w:after="240"/>
        <w:ind w:left="720" w:hanging="720"/>
        <w:rPr>
          <w:szCs w:val="20"/>
        </w:rPr>
      </w:pPr>
      <w:r w:rsidRPr="00A03B1B">
        <w:rPr>
          <w:szCs w:val="20"/>
        </w:rPr>
        <w:t>(6)</w:t>
      </w:r>
      <w:r w:rsidRPr="00A03B1B">
        <w:rPr>
          <w:szCs w:val="20"/>
        </w:rPr>
        <w:tab/>
        <w: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t>
      </w:r>
    </w:p>
    <w:p w14:paraId="4341A6E7" w14:textId="77777777" w:rsidR="00A03B1B" w:rsidRPr="00A03B1B" w:rsidRDefault="00A03B1B" w:rsidP="00A03B1B">
      <w:pPr>
        <w:spacing w:after="240"/>
        <w:ind w:left="720" w:hanging="720"/>
        <w:rPr>
          <w:szCs w:val="20"/>
        </w:rPr>
      </w:pPr>
      <w:r w:rsidRPr="00A03B1B">
        <w:rPr>
          <w:szCs w:val="20"/>
        </w:rPr>
        <w:t>(7)</w:t>
      </w:r>
      <w:r w:rsidRPr="00A03B1B">
        <w:rPr>
          <w:szCs w:val="20"/>
        </w:rPr>
        <w:tab/>
        <w:t xml:space="preserve">The QSE Ancillary Service shortfall calculation in MW for each hour in the RUC Snapshot or for the end of the Adjustment Period involves solving an optimization that minimizes any potential Ancillary Service shortfall for a QSE.   This is done by </w:t>
      </w:r>
      <w:r w:rsidRPr="00A03B1B">
        <w:rPr>
          <w:szCs w:val="20"/>
        </w:rPr>
        <w:lastRenderedPageBreak/>
        <w:t>determining the optimal utilization of Ancillary Service capabilities within each QSE’s portfolio of Resources to meet its net Ancillary Service position for each Ancillary Service sub-type.  A QSE’s Ancillary Service shortfall for an hour is the difference between the QSE’s net Ancillary Service position and its coverage of Ancillary Services using the outputs of this optimization based on the QSE’s Resource Ancillary Service capabilities for that hour as reflected in the COPs submitted by the QSE.</w:t>
      </w:r>
    </w:p>
    <w:p w14:paraId="48ACB593" w14:textId="77777777" w:rsidR="00A03B1B" w:rsidRPr="00A03B1B" w:rsidRDefault="00A03B1B" w:rsidP="00A03B1B">
      <w:pPr>
        <w:spacing w:after="240"/>
        <w:ind w:left="1416" w:hanging="696"/>
        <w:rPr>
          <w:szCs w:val="20"/>
        </w:rPr>
      </w:pPr>
      <w:r w:rsidRPr="00A03B1B">
        <w:rPr>
          <w:szCs w:val="20"/>
        </w:rPr>
        <w:t>(a)</w:t>
      </w:r>
      <w:r w:rsidRPr="00A03B1B">
        <w:rPr>
          <w:szCs w:val="20"/>
        </w:rPr>
        <w:tab/>
        <w:t>For each Ancillary Service sub-type, the Ancillary Service MW capability for each Resource in the QSE’s portfolio for a given hour in the RUC Snapshot or at the end of the Adjustment Period (</w:t>
      </w:r>
      <w:r w:rsidRPr="00A03B1B">
        <w:rPr>
          <w:szCs w:val="28"/>
        </w:rPr>
        <w:t xml:space="preserve">ASMWCAPSNAP </w:t>
      </w:r>
      <w:r w:rsidRPr="00A03B1B">
        <w:rPr>
          <w:iCs/>
          <w:szCs w:val="20"/>
        </w:rPr>
        <w:t xml:space="preserve">and </w:t>
      </w:r>
      <w:r w:rsidRPr="00A03B1B">
        <w:rPr>
          <w:szCs w:val="28"/>
        </w:rPr>
        <w:t>ASMWCAPADJ</w:t>
      </w:r>
      <w:r w:rsidRPr="00A03B1B">
        <w:rPr>
          <w:szCs w:val="20"/>
        </w:rPr>
        <w:t>) is calculated as the minimum of:</w:t>
      </w:r>
    </w:p>
    <w:p w14:paraId="24BE9116" w14:textId="77777777" w:rsidR="00A03B1B" w:rsidRPr="00A03B1B" w:rsidRDefault="00A03B1B" w:rsidP="00A03B1B">
      <w:pPr>
        <w:spacing w:after="240" w:line="259" w:lineRule="auto"/>
        <w:ind w:left="2136" w:hanging="720"/>
        <w:rPr>
          <w:szCs w:val="20"/>
        </w:rPr>
      </w:pPr>
      <w:r w:rsidRPr="00A03B1B">
        <w:rPr>
          <w:szCs w:val="20"/>
        </w:rPr>
        <w:t>(i)</w:t>
      </w:r>
      <w:r w:rsidRPr="00A03B1B">
        <w:rPr>
          <w:szCs w:val="20"/>
        </w:rPr>
        <w:tab/>
        <w:t xml:space="preserve">HSL minus LSL in the COP if the Resource is On-Line (ON, ONOS, ONSC, </w:t>
      </w:r>
      <w:ins w:id="690" w:author="ERCOT" w:date="2025-09-10T13:29:00Z">
        <w:r w:rsidRPr="00A03B1B">
          <w:rPr>
            <w:rFonts w:eastAsia="SimSun"/>
          </w:rPr>
          <w:t>ONEMR, ONRUC, ONOPTOUT</w:t>
        </w:r>
      </w:ins>
      <w:ins w:id="691" w:author="ERCOT" w:date="2025-10-24T20:57:00Z">
        <w:r w:rsidRPr="00A03B1B">
          <w:rPr>
            <w:rFonts w:eastAsia="SimSun"/>
          </w:rPr>
          <w:t>,</w:t>
        </w:r>
      </w:ins>
      <w:ins w:id="692" w:author="ERCOT" w:date="2025-12-08T11:11:00Z">
        <w:r w:rsidRPr="00A03B1B">
          <w:rPr>
            <w:rFonts w:eastAsia="SimSun"/>
          </w:rPr>
          <w:t xml:space="preserve"> </w:t>
        </w:r>
      </w:ins>
      <w:r w:rsidRPr="00A03B1B">
        <w:rPr>
          <w:szCs w:val="20"/>
        </w:rPr>
        <w:t>and ONL).  If a Generation Resource COP Resource Status is OFF</w:t>
      </w:r>
      <w:ins w:id="693" w:author="ERCOT" w:date="2025-12-08T11:12:00Z">
        <w:r w:rsidRPr="00A03B1B">
          <w:rPr>
            <w:szCs w:val="20"/>
          </w:rPr>
          <w:t>,</w:t>
        </w:r>
      </w:ins>
      <w:del w:id="694" w:author="ERCOT" w:date="2025-12-08T11:12:00Z">
        <w:r w:rsidRPr="00A03B1B" w:rsidDel="00AB3D81">
          <w:rPr>
            <w:szCs w:val="20"/>
          </w:rPr>
          <w:delText xml:space="preserve"> or</w:delText>
        </w:r>
      </w:del>
      <w:r w:rsidRPr="00A03B1B">
        <w:rPr>
          <w:szCs w:val="20"/>
        </w:rPr>
        <w:t xml:space="preserve"> OFFQS</w:t>
      </w:r>
      <w:ins w:id="695" w:author="ERCOT" w:date="2025-12-08T11:12:00Z">
        <w:r w:rsidRPr="00A03B1B">
          <w:rPr>
            <w:rFonts w:eastAsia="SimSun"/>
          </w:rPr>
          <w:t>, or DRRS</w:t>
        </w:r>
      </w:ins>
      <w:r w:rsidRPr="00A03B1B">
        <w:rPr>
          <w:szCs w:val="20"/>
        </w:rPr>
        <w:t>, only the COP HSL is used.  For a Combined Cycle Train, the Resource refers to a particular Combined Cycle Generation Resource belonging to that Combined Cycle Train.  For a Combined Cycle Train, select the Combined Cycle Generation Resource that is On-Line (ON</w:t>
      </w:r>
      <w:ins w:id="696" w:author="ERCOT" w:date="2025-12-08T11:12:00Z">
        <w:r w:rsidRPr="00A03B1B">
          <w:rPr>
            <w:rFonts w:eastAsia="SimSun"/>
          </w:rPr>
          <w:t>, ONEMR, ONRUC, ONOPTOUT,</w:t>
        </w:r>
      </w:ins>
      <w:r w:rsidRPr="00A03B1B">
        <w:rPr>
          <w:szCs w:val="20"/>
        </w:rPr>
        <w:t xml:space="preserve"> or ONOS) with the highest HSL.  If none of the Combined Cycle Generation Resources of a Combined Cycle Train are On-Line, then select the Combined Cycle Generation Resource that has the highest HSL and a COP Resource Status of OFF and that can be started up within 30 minutes;</w:t>
      </w:r>
    </w:p>
    <w:p w14:paraId="3DD0B3D0" w14:textId="77777777" w:rsidR="00A03B1B" w:rsidRPr="00A03B1B" w:rsidRDefault="00A03B1B" w:rsidP="00A03B1B">
      <w:pPr>
        <w:spacing w:after="240" w:line="259" w:lineRule="auto"/>
        <w:ind w:left="2136" w:hanging="720"/>
        <w:rPr>
          <w:szCs w:val="20"/>
        </w:rPr>
      </w:pPr>
      <w:r w:rsidRPr="00A03B1B">
        <w:rPr>
          <w:szCs w:val="20"/>
        </w:rPr>
        <w:t>(ii)</w:t>
      </w:r>
      <w:r w:rsidRPr="00A03B1B">
        <w:rPr>
          <w:szCs w:val="20"/>
        </w:rPr>
        <w:tab/>
        <w:t>Submitted Ancillary Service Offer MW quantity for the Ancillary Service type/sub-type;</w:t>
      </w:r>
    </w:p>
    <w:p w14:paraId="0A8EFC98" w14:textId="77777777" w:rsidR="00A03B1B" w:rsidRPr="00A03B1B" w:rsidRDefault="00A03B1B" w:rsidP="00A03B1B">
      <w:pPr>
        <w:spacing w:after="240" w:line="259" w:lineRule="auto"/>
        <w:ind w:left="2136" w:hanging="720"/>
        <w:rPr>
          <w:szCs w:val="20"/>
        </w:rPr>
      </w:pPr>
      <w:r w:rsidRPr="00A03B1B">
        <w:rPr>
          <w:szCs w:val="20"/>
        </w:rPr>
        <w:t>(iii)</w:t>
      </w:r>
      <w:r w:rsidRPr="00A03B1B">
        <w:rPr>
          <w:szCs w:val="20"/>
        </w:rPr>
        <w:tab/>
        <w:t>Submitted COP Ancillary Service MW capability; and</w:t>
      </w:r>
    </w:p>
    <w:p w14:paraId="2A7D1861" w14:textId="77777777" w:rsidR="00A03B1B" w:rsidRPr="00A03B1B" w:rsidRDefault="00A03B1B" w:rsidP="00A03B1B">
      <w:pPr>
        <w:spacing w:after="240" w:line="259" w:lineRule="auto"/>
        <w:ind w:left="2136" w:hanging="720"/>
        <w:rPr>
          <w:szCs w:val="20"/>
        </w:rPr>
      </w:pPr>
      <w:r w:rsidRPr="00A03B1B">
        <w:rPr>
          <w:szCs w:val="20"/>
        </w:rPr>
        <w:t>(iv)</w:t>
      </w:r>
      <w:r w:rsidRPr="00A03B1B">
        <w:rPr>
          <w:szCs w:val="20"/>
        </w:rPr>
        <w:tab/>
        <w:t xml:space="preserve">Qualified Ancillary Service MW amount for the Ancillary Service sub-type.  For Resources with COP Resource Status of OFFQS, the qualified MW amounts for Reg-Up, Reg-Down, and RRS will be set to zero.  For Resources with a COP Resource Status of OFF, the qualified MW amounts for Reg-Up, Reg-Down, RRS, and ECRS will be set to zero. </w:t>
      </w:r>
      <w:r w:rsidRPr="00A03B1B">
        <w:rPr>
          <w:rFonts w:eastAsia="SimSun"/>
        </w:rPr>
        <w:t xml:space="preserve"> </w:t>
      </w:r>
      <w:ins w:id="697" w:author="ERCOT" w:date="2025-09-10T13:40:00Z">
        <w:r w:rsidRPr="00A03B1B">
          <w:rPr>
            <w:rFonts w:eastAsia="SimSun"/>
          </w:rPr>
          <w:t>For Resources with a COP Resource Status of DRRS, the qualified MW amounts for Reg-Up, Reg-Down, RRS, ECRS</w:t>
        </w:r>
      </w:ins>
      <w:ins w:id="698" w:author="ERCOT" w:date="2025-10-24T20:58:00Z">
        <w:r w:rsidRPr="00A03B1B">
          <w:rPr>
            <w:rFonts w:eastAsia="SimSun"/>
          </w:rPr>
          <w:t>,</w:t>
        </w:r>
      </w:ins>
      <w:ins w:id="699" w:author="ERCOT" w:date="2025-09-10T13:40:00Z">
        <w:r w:rsidRPr="00A03B1B">
          <w:rPr>
            <w:rFonts w:eastAsia="SimSun"/>
          </w:rPr>
          <w:t xml:space="preserve"> and </w:t>
        </w:r>
      </w:ins>
      <w:ins w:id="700" w:author="ERCOT" w:date="2025-09-10T13:41:00Z">
        <w:r w:rsidRPr="00A03B1B">
          <w:rPr>
            <w:rFonts w:eastAsia="SimSun"/>
          </w:rPr>
          <w:t>Non-Spin</w:t>
        </w:r>
      </w:ins>
      <w:ins w:id="701" w:author="ERCOT" w:date="2025-09-10T13:40:00Z">
        <w:r w:rsidRPr="00A03B1B">
          <w:rPr>
            <w:rFonts w:eastAsia="SimSun"/>
          </w:rPr>
          <w:t xml:space="preserve"> will be set to zero.</w:t>
        </w:r>
      </w:ins>
    </w:p>
    <w:p w14:paraId="1C1D0DD1" w14:textId="77777777" w:rsidR="00A03B1B" w:rsidRPr="00A03B1B" w:rsidRDefault="00A03B1B" w:rsidP="00A03B1B">
      <w:pPr>
        <w:spacing w:after="240"/>
        <w:ind w:left="1416" w:hanging="696"/>
        <w:rPr>
          <w:szCs w:val="20"/>
        </w:rPr>
      </w:pPr>
      <w:r w:rsidRPr="00A03B1B">
        <w:rPr>
          <w:szCs w:val="20"/>
        </w:rPr>
        <w:t>(b)</w:t>
      </w:r>
      <w:r w:rsidRPr="00A03B1B">
        <w:rPr>
          <w:szCs w:val="20"/>
        </w:rPr>
        <w:tab/>
        <w:t>The QSE Ancillary Service shortfall calculation enforces the following constraints for each hour using data from the RUC Snapshot or the end of the Adjustment Period:</w:t>
      </w:r>
    </w:p>
    <w:p w14:paraId="21A7D6D5" w14:textId="77777777" w:rsidR="00A03B1B" w:rsidRPr="00A03B1B" w:rsidRDefault="00A03B1B" w:rsidP="00A03B1B">
      <w:pPr>
        <w:spacing w:after="240" w:line="259" w:lineRule="auto"/>
        <w:ind w:left="2136" w:hanging="720"/>
        <w:rPr>
          <w:szCs w:val="20"/>
        </w:rPr>
      </w:pPr>
      <w:r w:rsidRPr="00A03B1B">
        <w:rPr>
          <w:szCs w:val="20"/>
        </w:rPr>
        <w:lastRenderedPageBreak/>
        <w:t>(i)</w:t>
      </w:r>
      <w:r w:rsidRPr="00A03B1B">
        <w:rPr>
          <w:szCs w:val="20"/>
        </w:rPr>
        <w:tab/>
        <w:t>Ensure that a QSE’s portfolio of Resource capacities are only used to cover that QSE’s net Ancillary Service position by each Ancillary Service sub-type.</w:t>
      </w:r>
    </w:p>
    <w:p w14:paraId="3EE95CEE" w14:textId="77777777" w:rsidR="00A03B1B" w:rsidRPr="00A03B1B" w:rsidRDefault="00A03B1B" w:rsidP="00A03B1B">
      <w:pPr>
        <w:spacing w:after="240" w:line="259" w:lineRule="auto"/>
        <w:ind w:left="2136" w:hanging="720"/>
        <w:rPr>
          <w:szCs w:val="20"/>
        </w:rPr>
      </w:pPr>
      <w:r w:rsidRPr="00A03B1B">
        <w:rPr>
          <w:szCs w:val="20"/>
        </w:rPr>
        <w:t>(ii)</w:t>
      </w:r>
      <w:r w:rsidRPr="00A03B1B">
        <w:rPr>
          <w:szCs w:val="20"/>
        </w:rPr>
        <w:tab/>
        <w:t>A QSE’s Fast Frequency Response (FFR) Service (FFRS) position can be covered by the QSE’s portfolio of ESRs qualified to provide FFRS, Load Resources having a high-set under-frequency Relay that are qualified for Responsive Reserve (RRS) or Controllable Load Resources (CLRs), Generation Resources, and ESRs that are qualified to provide RRS as Primary Frequency Response.</w:t>
      </w:r>
    </w:p>
    <w:p w14:paraId="199EEF1B" w14:textId="77777777" w:rsidR="00A03B1B" w:rsidRPr="00A03B1B" w:rsidRDefault="00A03B1B" w:rsidP="00A03B1B">
      <w:pPr>
        <w:spacing w:after="240" w:line="259" w:lineRule="auto"/>
        <w:ind w:left="2136" w:hanging="720"/>
        <w:rPr>
          <w:szCs w:val="20"/>
        </w:rPr>
      </w:pPr>
      <w:r w:rsidRPr="00A03B1B">
        <w:rPr>
          <w:szCs w:val="20"/>
        </w:rPr>
        <w:t>(iii)</w:t>
      </w:r>
      <w:r w:rsidRPr="00A03B1B">
        <w:rPr>
          <w:szCs w:val="20"/>
        </w:rPr>
        <w:tab/>
        <w:t>A QSE’s RRS position of the type provided by Load Resources having a high-set under-frequency Relay that are qualified for RRS can be covered by the QSE’s portfolio of Load Resources qualified to provide this type of RRS or CLRs, Generation Resources, and ESRs that are qualified to provide RRS as Primary Frequency Response.</w:t>
      </w:r>
    </w:p>
    <w:p w14:paraId="01478DB8" w14:textId="77777777" w:rsidR="00A03B1B" w:rsidRPr="00A03B1B" w:rsidRDefault="00A03B1B" w:rsidP="00A03B1B">
      <w:pPr>
        <w:spacing w:after="240" w:line="259" w:lineRule="auto"/>
        <w:ind w:left="2136" w:hanging="720"/>
        <w:rPr>
          <w:szCs w:val="20"/>
        </w:rPr>
      </w:pPr>
      <w:r w:rsidRPr="00A03B1B">
        <w:rPr>
          <w:szCs w:val="20"/>
        </w:rPr>
        <w:t>(iv)</w:t>
      </w:r>
      <w:r w:rsidRPr="00A03B1B">
        <w:rPr>
          <w:szCs w:val="20"/>
        </w:rPr>
        <w:tab/>
        <w:t>A QSE’s ERCOT Contingency Reserve Service (ECRS) position of the type that is not SCED-dispatchable can be covered by the QSE’s portfolio of Load Resources that are qualified to provide non-SCED dispatchable ECRS, or by CLRs, Generation Resources, and ESRs that are qualified to provide ECRS of the type that is SCED-dispatchable.</w:t>
      </w:r>
    </w:p>
    <w:p w14:paraId="31147415" w14:textId="77777777" w:rsidR="00A03B1B" w:rsidRPr="00A03B1B" w:rsidRDefault="00A03B1B" w:rsidP="00A03B1B">
      <w:pPr>
        <w:spacing w:after="240" w:line="259" w:lineRule="auto"/>
        <w:ind w:left="2136" w:hanging="720"/>
        <w:rPr>
          <w:szCs w:val="20"/>
        </w:rPr>
      </w:pPr>
      <w:r w:rsidRPr="00A03B1B">
        <w:rPr>
          <w:szCs w:val="20"/>
        </w:rPr>
        <w:t>(v)</w:t>
      </w:r>
      <w:r w:rsidRPr="00A03B1B">
        <w:rPr>
          <w:szCs w:val="20"/>
        </w:rPr>
        <w:tab/>
        <w:t>A QSE’s Non-Spinning Reserve (Non-Spin) position of the type that is not SCED-dispatchable can be covered by the QSE’s portfolios of Load Resources that are qualified to provide non-SCED dispatchable Non-Spin, or by CLRs, Generation Resources, and ESRs that are qualified to provide Non-Spin of the type that is SCED-dispatchable.</w:t>
      </w:r>
    </w:p>
    <w:p w14:paraId="78B611DC" w14:textId="77777777" w:rsidR="00A03B1B" w:rsidRPr="00A03B1B" w:rsidRDefault="00A03B1B" w:rsidP="00A03B1B">
      <w:pPr>
        <w:spacing w:after="240" w:line="259" w:lineRule="auto"/>
        <w:ind w:left="2136" w:hanging="720"/>
        <w:rPr>
          <w:szCs w:val="20"/>
        </w:rPr>
      </w:pPr>
      <w:r w:rsidRPr="00A03B1B">
        <w:rPr>
          <w:szCs w:val="20"/>
        </w:rPr>
        <w:t>(vi)</w:t>
      </w:r>
      <w:r w:rsidRPr="00A03B1B">
        <w:rPr>
          <w:szCs w:val="20"/>
        </w:rPr>
        <w:tab/>
        <w:t>For each Resource and Ancillary Service sub-type:</w:t>
      </w:r>
    </w:p>
    <w:p w14:paraId="7BD80E28" w14:textId="77777777" w:rsidR="00A03B1B" w:rsidRPr="00A03B1B" w:rsidRDefault="00A03B1B" w:rsidP="00A03B1B">
      <w:pPr>
        <w:spacing w:after="160" w:line="259" w:lineRule="auto"/>
        <w:ind w:left="2856" w:hanging="720"/>
        <w:rPr>
          <w:szCs w:val="20"/>
        </w:rPr>
      </w:pPr>
      <w:r w:rsidRPr="00A03B1B">
        <w:rPr>
          <w:szCs w:val="20"/>
        </w:rPr>
        <w:t>(A)</w:t>
      </w:r>
      <w:r w:rsidRPr="00A03B1B">
        <w:rPr>
          <w:szCs w:val="20"/>
        </w:rPr>
        <w:tab/>
        <w:t>Ancillary Service capacity used for each Ancillary Service sub-type cannot exceed that Resource’s Ancillary Service capability for that Ancillary Service sub-type.</w:t>
      </w:r>
      <w:r w:rsidRPr="00A03B1B">
        <w:rPr>
          <w:rFonts w:eastAsia="SimSun"/>
        </w:rPr>
        <w:t xml:space="preserve">  </w:t>
      </w:r>
      <w:ins w:id="702" w:author="ERCOT" w:date="2025-09-10T13:46:00Z">
        <w:r w:rsidRPr="00A03B1B">
          <w:rPr>
            <w:rFonts w:eastAsia="SimSun"/>
          </w:rPr>
          <w:t>For Ancillary Service type of DRRS, the Ancillary Service capacity used from a Resource</w:t>
        </w:r>
      </w:ins>
      <w:ins w:id="703" w:author="ERCOT" w:date="2025-09-10T13:47:00Z">
        <w:del w:id="704" w:author="ERCOT" w:date="2025-09-15T10:40:00Z">
          <w:r w:rsidRPr="00A03B1B">
            <w:rPr>
              <w:rFonts w:eastAsia="SimSun"/>
            </w:rPr>
            <w:delText>,</w:delText>
          </w:r>
        </w:del>
        <w:r w:rsidRPr="00A03B1B">
          <w:rPr>
            <w:rFonts w:eastAsia="SimSun"/>
          </w:rPr>
          <w:t xml:space="preserve"> cannot exceed that Resource’s HSL.</w:t>
        </w:r>
      </w:ins>
    </w:p>
    <w:p w14:paraId="2AA4060D" w14:textId="77777777" w:rsidR="00A03B1B" w:rsidRPr="00A03B1B" w:rsidRDefault="00A03B1B" w:rsidP="00A03B1B">
      <w:pPr>
        <w:spacing w:after="160" w:line="259" w:lineRule="auto"/>
        <w:ind w:left="2856" w:hanging="720"/>
        <w:rPr>
          <w:szCs w:val="20"/>
        </w:rPr>
      </w:pPr>
      <w:r w:rsidRPr="00A03B1B">
        <w:rPr>
          <w:szCs w:val="20"/>
        </w:rPr>
        <w:t>(B)</w:t>
      </w:r>
      <w:r w:rsidRPr="00A03B1B">
        <w:rPr>
          <w:szCs w:val="20"/>
        </w:rPr>
        <w:tab/>
        <w:t xml:space="preserve">The sum of all the Ancillary Service capacities used for each Ancillary Service sub-type cannot exceed the COP HSL minus LSL limits.  For Generation Resources that have a Resource Status of OFF and the Ancillary Service type is Non-Spin, consider LSL to be zero.  </w:t>
      </w:r>
      <w:del w:id="705" w:author="ERCOT" w:date="2025-09-10T13:47:00Z">
        <w:r w:rsidRPr="00A03B1B" w:rsidDel="00C51316">
          <w:rPr>
            <w:rFonts w:eastAsia="SimSun"/>
          </w:rPr>
          <w:delText>Likewise, f</w:delText>
        </w:r>
      </w:del>
      <w:ins w:id="706" w:author="ERCOT" w:date="2025-09-10T13:47:00Z">
        <w:r w:rsidRPr="00A03B1B">
          <w:rPr>
            <w:rFonts w:eastAsia="SimSun"/>
          </w:rPr>
          <w:t>F</w:t>
        </w:r>
      </w:ins>
      <w:r w:rsidRPr="00A03B1B">
        <w:rPr>
          <w:rFonts w:eastAsia="SimSun"/>
        </w:rPr>
        <w:t>or Generation Resources that have a Resource Status of OFFQS and the Ancillary Service type is Non-Spin or ECRS, consider LSL to be zero.</w:t>
      </w:r>
      <w:ins w:id="707" w:author="ERCOT" w:date="2025-09-10T13:47:00Z">
        <w:r w:rsidRPr="00A03B1B">
          <w:rPr>
            <w:rFonts w:eastAsia="SimSun"/>
          </w:rPr>
          <w:t xml:space="preserve"> For Generation Resources </w:t>
        </w:r>
        <w:r w:rsidRPr="00A03B1B">
          <w:rPr>
            <w:rFonts w:eastAsia="SimSun"/>
          </w:rPr>
          <w:lastRenderedPageBreak/>
          <w:t xml:space="preserve">that have a Resource Status of </w:t>
        </w:r>
      </w:ins>
      <w:ins w:id="708" w:author="ERCOT" w:date="2025-09-10T13:48:00Z">
        <w:r w:rsidRPr="00A03B1B">
          <w:rPr>
            <w:rFonts w:eastAsia="SimSun"/>
          </w:rPr>
          <w:t>DRRS</w:t>
        </w:r>
      </w:ins>
      <w:ins w:id="709" w:author="ERCOT" w:date="2025-09-10T13:47:00Z">
        <w:r w:rsidRPr="00A03B1B">
          <w:rPr>
            <w:rFonts w:eastAsia="SimSun"/>
          </w:rPr>
          <w:t xml:space="preserve"> and the Ancillary Service type is </w:t>
        </w:r>
      </w:ins>
      <w:ins w:id="710" w:author="ERCOT" w:date="2025-09-10T13:48:00Z">
        <w:r w:rsidRPr="00A03B1B">
          <w:rPr>
            <w:rFonts w:eastAsia="SimSun"/>
          </w:rPr>
          <w:t>DRRS</w:t>
        </w:r>
      </w:ins>
      <w:ins w:id="711" w:author="ERCOT" w:date="2025-09-10T13:47:00Z">
        <w:r w:rsidRPr="00A03B1B">
          <w:rPr>
            <w:rFonts w:eastAsia="SimSun"/>
          </w:rPr>
          <w:t>, consider LSL to be zero.</w:t>
        </w:r>
      </w:ins>
    </w:p>
    <w:p w14:paraId="7188DB64" w14:textId="77777777" w:rsidR="00A03B1B" w:rsidRPr="00A03B1B" w:rsidRDefault="00A03B1B" w:rsidP="00A03B1B">
      <w:pPr>
        <w:spacing w:after="160" w:line="259" w:lineRule="auto"/>
        <w:ind w:left="2856" w:hanging="720"/>
        <w:rPr>
          <w:szCs w:val="20"/>
        </w:rPr>
      </w:pPr>
      <w:r w:rsidRPr="00A03B1B">
        <w:rPr>
          <w:szCs w:val="20"/>
        </w:rPr>
        <w:t>(C)</w:t>
      </w:r>
      <w:r w:rsidRPr="00A03B1B">
        <w:rPr>
          <w:szCs w:val="20"/>
        </w:rPr>
        <w:tab/>
        <w:t>For ESRs, consider:</w:t>
      </w:r>
    </w:p>
    <w:p w14:paraId="2A556DC9" w14:textId="77777777" w:rsidR="00A03B1B" w:rsidRPr="00A03B1B" w:rsidRDefault="00A03B1B" w:rsidP="00A03B1B">
      <w:pPr>
        <w:spacing w:after="240" w:line="259" w:lineRule="auto"/>
        <w:ind w:left="3576" w:hanging="720"/>
        <w:rPr>
          <w:szCs w:val="20"/>
        </w:rPr>
      </w:pPr>
      <w:r w:rsidRPr="00A03B1B">
        <w:rPr>
          <w:szCs w:val="20"/>
        </w:rPr>
        <w:t>(1)</w:t>
      </w:r>
      <w:r w:rsidRPr="00A03B1B">
        <w:rPr>
          <w:szCs w:val="20"/>
        </w:rPr>
        <w:tab/>
        <w:t xml:space="preserve">Duration requirements for each Ancillary Service type and the submitted COP values for Hour Beginning Planned State of Charge (HBSOC), Minimum SOC (MinSOC) and Maximum SOC (MaxSOC); </w:t>
      </w:r>
    </w:p>
    <w:p w14:paraId="2A618592" w14:textId="77777777" w:rsidR="00A03B1B" w:rsidRPr="00A03B1B" w:rsidRDefault="00A03B1B" w:rsidP="00A03B1B">
      <w:pPr>
        <w:spacing w:after="240" w:line="259" w:lineRule="auto"/>
        <w:ind w:left="3576" w:hanging="720"/>
        <w:rPr>
          <w:szCs w:val="20"/>
        </w:rPr>
      </w:pPr>
      <w:r w:rsidRPr="00A03B1B">
        <w:rPr>
          <w:szCs w:val="20"/>
        </w:rPr>
        <w:t>(2)</w:t>
      </w:r>
      <w:r w:rsidRPr="00A03B1B">
        <w:rPr>
          <w:szCs w:val="20"/>
        </w:rPr>
        <w:tab/>
        <w:t>Ancillary Service deployment factors, duration requirements for different Ancillary Service types or sub-types, and the difference between the submitted COP HBSOC for the hour under consideration and the next hour; and</w:t>
      </w:r>
    </w:p>
    <w:p w14:paraId="7A4E0BCD" w14:textId="77777777" w:rsidR="00A03B1B" w:rsidRPr="00A03B1B" w:rsidRDefault="00A03B1B" w:rsidP="00A03B1B">
      <w:pPr>
        <w:spacing w:after="240" w:line="259" w:lineRule="auto"/>
        <w:ind w:left="3576" w:hanging="720"/>
        <w:rPr>
          <w:szCs w:val="20"/>
        </w:rPr>
      </w:pPr>
      <w:r w:rsidRPr="00A03B1B">
        <w:rPr>
          <w:szCs w:val="20"/>
        </w:rPr>
        <w:t>(3)</w:t>
      </w:r>
      <w:r w:rsidRPr="00A03B1B">
        <w:rPr>
          <w:szCs w:val="20"/>
        </w:rPr>
        <w:tab/>
        <w:t xml:space="preserve">The charge or discharge MW required to satisfy the above constraints. </w:t>
      </w:r>
    </w:p>
    <w:p w14:paraId="1F27A88B" w14:textId="77777777" w:rsidR="00A03B1B" w:rsidRPr="00A03B1B" w:rsidRDefault="00A03B1B" w:rsidP="00A03B1B">
      <w:pPr>
        <w:spacing w:after="240"/>
        <w:ind w:left="1416" w:hanging="696"/>
        <w:rPr>
          <w:szCs w:val="20"/>
        </w:rPr>
      </w:pPr>
      <w:r w:rsidRPr="00A03B1B">
        <w:rPr>
          <w:szCs w:val="20"/>
        </w:rPr>
        <w:t>(c)</w:t>
      </w:r>
      <w:r w:rsidRPr="00A03B1B">
        <w:rPr>
          <w:szCs w:val="20"/>
        </w:rPr>
        <w:tab/>
        <w:t xml:space="preserve">The outputs of the optimization for each Resource are: </w:t>
      </w:r>
    </w:p>
    <w:p w14:paraId="4F7993B8" w14:textId="77777777" w:rsidR="00A03B1B" w:rsidRPr="00A03B1B" w:rsidRDefault="00A03B1B" w:rsidP="00A03B1B">
      <w:pPr>
        <w:spacing w:after="240" w:line="259" w:lineRule="auto"/>
        <w:ind w:left="2136" w:hanging="720"/>
        <w:rPr>
          <w:szCs w:val="20"/>
        </w:rPr>
      </w:pPr>
      <w:r w:rsidRPr="00A03B1B">
        <w:rPr>
          <w:szCs w:val="20"/>
        </w:rPr>
        <w:t>(i)</w:t>
      </w:r>
      <w:r w:rsidRPr="00A03B1B">
        <w:rPr>
          <w:szCs w:val="20"/>
        </w:rPr>
        <w:tab/>
        <w:t>The Resource’s MW capacity used to cover its QSE’s net Ancillary Service position by Ancillary Service sub-type for a given hour.  These values are ASMWCAPUSNAP for a given hour in the RUC Snapshot and ASMWCAPUADJ for the end of the Adjustment Period.</w:t>
      </w:r>
    </w:p>
    <w:p w14:paraId="0624CEAB" w14:textId="77777777" w:rsidR="00A03B1B" w:rsidRPr="00A03B1B" w:rsidRDefault="00A03B1B" w:rsidP="00A03B1B">
      <w:pPr>
        <w:spacing w:after="240" w:line="259" w:lineRule="auto"/>
        <w:ind w:left="2136" w:hanging="720"/>
        <w:rPr>
          <w:szCs w:val="20"/>
        </w:rPr>
      </w:pPr>
      <w:r w:rsidRPr="00A03B1B">
        <w:rPr>
          <w:szCs w:val="20"/>
        </w:rPr>
        <w:t>(ii)</w:t>
      </w:r>
      <w:r w:rsidRPr="00A03B1B">
        <w:rPr>
          <w:szCs w:val="20"/>
        </w:rPr>
        <w:tab/>
        <w:t>For an ESR, the MW discharge (positive) or charge (negative) required to support the ESR’s calculated Ancillary Service coverage of its QSE’s net Ancillary Service position, considering the submitted COP values for MinSOC, MaxSOC, and the difference in the HBSOC for the hour under consideration and the next hour.  This value will also account for Ancillary Service deployment factors and the duration requirements for energy and different Ancillary Service types.  These values are MWSNAP for a given hour in the RUC Snapshot and MWADJ for the end of the Adjustment Period.</w:t>
      </w:r>
    </w:p>
    <w:p w14:paraId="4D191AE9" w14:textId="77777777" w:rsidR="00A03B1B" w:rsidRPr="00A03B1B" w:rsidRDefault="00A03B1B" w:rsidP="00A03B1B">
      <w:pPr>
        <w:spacing w:after="240"/>
        <w:ind w:left="720" w:hanging="720"/>
        <w:rPr>
          <w:szCs w:val="20"/>
        </w:rPr>
      </w:pPr>
      <w:r w:rsidRPr="00A03B1B">
        <w:rPr>
          <w:szCs w:val="20"/>
        </w:rPr>
        <w:t>(8)</w:t>
      </w:r>
      <w:r w:rsidRPr="00A03B1B">
        <w:rPr>
          <w:szCs w:val="20"/>
        </w:rPr>
        <w:tab/>
        <w:t>The capacity shortfall ratio share of a specific QSE for a particular RUC process is calculated, for a 15-minute Settlement Interval, as follows:</w:t>
      </w:r>
    </w:p>
    <w:p w14:paraId="572A3D9A" w14:textId="77777777" w:rsidR="00A03B1B" w:rsidRPr="00A03B1B" w:rsidRDefault="00A03B1B" w:rsidP="00A03B1B">
      <w:pPr>
        <w:tabs>
          <w:tab w:val="left" w:pos="2340"/>
          <w:tab w:val="left" w:pos="3420"/>
        </w:tabs>
        <w:spacing w:after="240"/>
        <w:ind w:left="3420" w:hanging="2700"/>
        <w:rPr>
          <w:b/>
          <w:bCs/>
        </w:rPr>
      </w:pPr>
      <w:r w:rsidRPr="00A03B1B">
        <w:rPr>
          <w:b/>
          <w:bCs/>
        </w:rPr>
        <w:t xml:space="preserve">RUCSFRS </w:t>
      </w:r>
      <w:r w:rsidRPr="00A03B1B">
        <w:rPr>
          <w:b/>
          <w:bCs/>
          <w:i/>
          <w:vertAlign w:val="subscript"/>
        </w:rPr>
        <w:t>ruc, i, q</w:t>
      </w:r>
      <w:r w:rsidRPr="00A03B1B">
        <w:rPr>
          <w:b/>
          <w:bCs/>
        </w:rPr>
        <w:tab/>
        <w:t>=</w:t>
      </w:r>
      <w:r w:rsidRPr="00A03B1B">
        <w:rPr>
          <w:b/>
          <w:bCs/>
        </w:rPr>
        <w:tab/>
        <w:t xml:space="preserve">RUCSF </w:t>
      </w:r>
      <w:r w:rsidRPr="00A03B1B">
        <w:rPr>
          <w:b/>
          <w:bCs/>
          <w:i/>
          <w:vertAlign w:val="subscript"/>
        </w:rPr>
        <w:t>ruc, i, q</w:t>
      </w:r>
      <w:r w:rsidRPr="00A03B1B">
        <w:rPr>
          <w:b/>
          <w:bCs/>
        </w:rPr>
        <w:t xml:space="preserve"> / RUCSFTOT </w:t>
      </w:r>
      <w:r w:rsidRPr="00A03B1B">
        <w:rPr>
          <w:b/>
          <w:bCs/>
          <w:i/>
          <w:vertAlign w:val="subscript"/>
        </w:rPr>
        <w:t>ruc, i</w:t>
      </w:r>
    </w:p>
    <w:p w14:paraId="0A8A1870" w14:textId="77777777" w:rsidR="00A03B1B" w:rsidRPr="00A03B1B" w:rsidRDefault="00A03B1B" w:rsidP="00A03B1B">
      <w:pPr>
        <w:spacing w:after="240"/>
        <w:ind w:firstLine="720"/>
      </w:pPr>
      <w:r w:rsidRPr="00A03B1B">
        <w:t>Where:</w:t>
      </w:r>
    </w:p>
    <w:p w14:paraId="6ED82BD8" w14:textId="77777777" w:rsidR="00A03B1B" w:rsidRPr="00A03B1B" w:rsidRDefault="00A03B1B" w:rsidP="00A03B1B">
      <w:pPr>
        <w:tabs>
          <w:tab w:val="left" w:pos="2340"/>
          <w:tab w:val="left" w:pos="3420"/>
        </w:tabs>
        <w:spacing w:after="240"/>
        <w:ind w:left="3420" w:hanging="2700"/>
        <w:rPr>
          <w:bCs/>
          <w:i/>
          <w:vertAlign w:val="subscript"/>
        </w:rPr>
      </w:pPr>
      <w:r w:rsidRPr="00A03B1B">
        <w:rPr>
          <w:bCs/>
        </w:rPr>
        <w:t xml:space="preserve">RUCSFTOT </w:t>
      </w:r>
      <w:r w:rsidRPr="00A03B1B">
        <w:rPr>
          <w:bCs/>
          <w:i/>
          <w:vertAlign w:val="subscript"/>
        </w:rPr>
        <w:t>ruc, i</w:t>
      </w:r>
      <w:r w:rsidRPr="00A03B1B">
        <w:rPr>
          <w:bCs/>
        </w:rPr>
        <w:tab/>
        <w:t>=</w:t>
      </w:r>
      <w:r w:rsidRPr="00A03B1B">
        <w:rPr>
          <w:bCs/>
        </w:rPr>
        <w:tab/>
      </w:r>
      <w:r w:rsidRPr="00A03B1B">
        <w:rPr>
          <w:bCs/>
          <w:position w:val="-22"/>
        </w:rPr>
        <w:object w:dxaOrig="220" w:dyaOrig="460" w14:anchorId="14DBA0D9">
          <v:shape id="_x0000_i1034" type="#_x0000_t75" style="width:8.4pt;height:20.4pt" o:ole="">
            <v:imagedata r:id="rId34" o:title=""/>
          </v:shape>
          <o:OLEObject Type="Embed" ProgID="Equation.3" ShapeID="_x0000_i1034" DrawAspect="Content" ObjectID="_1831281557" r:id="rId35"/>
        </w:object>
      </w:r>
      <w:r w:rsidRPr="00A03B1B">
        <w:rPr>
          <w:bCs/>
        </w:rPr>
        <w:t xml:space="preserve">RUCSF </w:t>
      </w:r>
      <w:r w:rsidRPr="00A03B1B">
        <w:rPr>
          <w:bCs/>
          <w:i/>
          <w:vertAlign w:val="subscript"/>
        </w:rPr>
        <w:t>ruc, i, q</w:t>
      </w:r>
    </w:p>
    <w:p w14:paraId="7616EF48" w14:textId="77777777" w:rsidR="00A03B1B" w:rsidRPr="00A03B1B" w:rsidRDefault="00A03B1B" w:rsidP="00A03B1B">
      <w:pPr>
        <w:spacing w:after="240"/>
        <w:ind w:left="720" w:hanging="720"/>
        <w:rPr>
          <w:szCs w:val="20"/>
        </w:rPr>
      </w:pPr>
      <w:r w:rsidRPr="00A03B1B">
        <w:rPr>
          <w:szCs w:val="20"/>
        </w:rPr>
        <w:t>(9)</w:t>
      </w:r>
      <w:r w:rsidRPr="00A03B1B">
        <w:rPr>
          <w:szCs w:val="20"/>
        </w:rPr>
        <w:tab/>
        <w:t>The RUC Shortfall in MW for one QSE for one 15-minute Settlement Interval is:</w:t>
      </w:r>
    </w:p>
    <w:p w14:paraId="68E69A0F" w14:textId="77777777" w:rsidR="00A03B1B" w:rsidRPr="00A03B1B" w:rsidRDefault="00A03B1B" w:rsidP="00A03B1B">
      <w:pPr>
        <w:tabs>
          <w:tab w:val="left" w:pos="2340"/>
          <w:tab w:val="left" w:pos="3420"/>
        </w:tabs>
        <w:spacing w:after="240"/>
        <w:ind w:left="3420" w:hanging="2700"/>
        <w:rPr>
          <w:b/>
          <w:bCs/>
        </w:rPr>
      </w:pPr>
      <w:r w:rsidRPr="00A03B1B">
        <w:rPr>
          <w:b/>
          <w:bCs/>
        </w:rPr>
        <w:lastRenderedPageBreak/>
        <w:t xml:space="preserve">RUCSF </w:t>
      </w:r>
      <w:r w:rsidRPr="00A03B1B">
        <w:rPr>
          <w:b/>
          <w:bCs/>
          <w:i/>
          <w:vertAlign w:val="subscript"/>
        </w:rPr>
        <w:t>ruc, i, q</w:t>
      </w:r>
      <w:r w:rsidRPr="00A03B1B">
        <w:rPr>
          <w:b/>
          <w:bCs/>
        </w:rPr>
        <w:tab/>
        <w:t>=</w:t>
      </w:r>
      <w:r w:rsidRPr="00A03B1B">
        <w:rPr>
          <w:b/>
          <w:bCs/>
        </w:rPr>
        <w:tab/>
        <w:t xml:space="preserve">Max (0, Max (RUCSFSNAP </w:t>
      </w:r>
      <w:r w:rsidRPr="00A03B1B">
        <w:rPr>
          <w:b/>
          <w:bCs/>
          <w:i/>
          <w:vertAlign w:val="subscript"/>
        </w:rPr>
        <w:t>ruc, q, i</w:t>
      </w:r>
      <w:r w:rsidRPr="00A03B1B">
        <w:rPr>
          <w:b/>
          <w:bCs/>
        </w:rPr>
        <w:t xml:space="preserve">, RUCSFADJ </w:t>
      </w:r>
      <w:r w:rsidRPr="00A03B1B">
        <w:rPr>
          <w:b/>
          <w:bCs/>
          <w:i/>
          <w:vertAlign w:val="subscript"/>
        </w:rPr>
        <w:t>ruc, q, i</w:t>
      </w:r>
      <w:r w:rsidRPr="00A03B1B">
        <w:rPr>
          <w:b/>
          <w:bCs/>
        </w:rPr>
        <w:t xml:space="preserve">) – </w:t>
      </w:r>
      <w:r w:rsidRPr="00A03B1B">
        <w:rPr>
          <w:b/>
          <w:bCs/>
          <w:position w:val="-22"/>
        </w:rPr>
        <w:object w:dxaOrig="980" w:dyaOrig="460" w14:anchorId="48B66618">
          <v:shape id="_x0000_i1035" type="#_x0000_t75" style="width:51.6pt;height:20.4pt" o:ole="">
            <v:imagedata r:id="rId36" o:title=""/>
          </v:shape>
          <o:OLEObject Type="Embed" ProgID="Equation.3" ShapeID="_x0000_i1035" DrawAspect="Content" ObjectID="_1831281558" r:id="rId37"/>
        </w:object>
      </w:r>
      <w:r w:rsidRPr="00A03B1B">
        <w:rPr>
          <w:b/>
          <w:bCs/>
        </w:rPr>
        <w:t xml:space="preserve">RUCCAPCREDIT </w:t>
      </w:r>
      <w:r w:rsidRPr="00A03B1B">
        <w:rPr>
          <w:b/>
          <w:bCs/>
          <w:i/>
          <w:vertAlign w:val="subscript"/>
        </w:rPr>
        <w:t>q, i, z</w:t>
      </w:r>
      <w:r w:rsidRPr="00A03B1B">
        <w:rPr>
          <w:b/>
          <w:bCs/>
        </w:rPr>
        <w:t>)</w:t>
      </w:r>
    </w:p>
    <w:p w14:paraId="71B129DB" w14:textId="77777777" w:rsidR="00A03B1B" w:rsidRPr="00A03B1B" w:rsidRDefault="00A03B1B" w:rsidP="00A03B1B">
      <w:pPr>
        <w:spacing w:after="240"/>
        <w:ind w:left="720" w:hanging="720"/>
        <w:rPr>
          <w:szCs w:val="20"/>
        </w:rPr>
      </w:pPr>
      <w:r w:rsidRPr="00A03B1B">
        <w:rPr>
          <w:szCs w:val="20"/>
        </w:rPr>
        <w:t>(10)</w:t>
      </w:r>
      <w:r w:rsidRPr="00A03B1B">
        <w:rPr>
          <w:szCs w:val="20"/>
        </w:rPr>
        <w:tab/>
        <w:t>The RUC Shortfall in MW for one QSE for one 15-minute Settlement Interval, as measured at the RUC Snapshot, is:</w:t>
      </w:r>
    </w:p>
    <w:p w14:paraId="349FB2CA" w14:textId="77777777" w:rsidR="00A03B1B" w:rsidRPr="00A03B1B" w:rsidRDefault="00A03B1B" w:rsidP="00A03B1B">
      <w:pPr>
        <w:tabs>
          <w:tab w:val="left" w:pos="2340"/>
          <w:tab w:val="left" w:pos="3420"/>
        </w:tabs>
        <w:spacing w:after="240"/>
        <w:ind w:left="3420" w:hanging="2700"/>
        <w:rPr>
          <w:b/>
          <w:bCs/>
        </w:rPr>
      </w:pPr>
      <w:r w:rsidRPr="00A03B1B">
        <w:rPr>
          <w:b/>
          <w:bCs/>
        </w:rPr>
        <w:t xml:space="preserve">RUCSFSNAP </w:t>
      </w:r>
      <w:r w:rsidRPr="00A03B1B">
        <w:rPr>
          <w:b/>
          <w:bCs/>
          <w:i/>
          <w:vertAlign w:val="subscript"/>
        </w:rPr>
        <w:t>ruc, q, i</w:t>
      </w:r>
      <w:r w:rsidRPr="00A03B1B">
        <w:rPr>
          <w:b/>
          <w:bCs/>
        </w:rPr>
        <w:tab/>
        <w:t>=</w:t>
      </w:r>
      <w:r w:rsidRPr="00A03B1B">
        <w:rPr>
          <w:b/>
          <w:bCs/>
        </w:rPr>
        <w:tab/>
        <w:t xml:space="preserve">Max (RUCOSFSNAP </w:t>
      </w:r>
      <w:r w:rsidRPr="00A03B1B">
        <w:rPr>
          <w:b/>
          <w:bCs/>
          <w:i/>
          <w:vertAlign w:val="subscript"/>
        </w:rPr>
        <w:t xml:space="preserve">ruc, q, i </w:t>
      </w:r>
      <w:r w:rsidRPr="00A03B1B">
        <w:rPr>
          <w:b/>
          <w:bCs/>
        </w:rPr>
        <w:t xml:space="preserve">, RUCASFSNAP </w:t>
      </w:r>
      <w:r w:rsidRPr="00A03B1B">
        <w:rPr>
          <w:b/>
          <w:bCs/>
          <w:i/>
          <w:vertAlign w:val="subscript"/>
        </w:rPr>
        <w:t>ruc, q, i</w:t>
      </w:r>
      <w:r w:rsidRPr="00A03B1B">
        <w:rPr>
          <w:b/>
          <w:bCs/>
        </w:rPr>
        <w:t>)</w:t>
      </w:r>
    </w:p>
    <w:p w14:paraId="6D9ACF83" w14:textId="77777777" w:rsidR="00A03B1B" w:rsidRPr="00A03B1B" w:rsidRDefault="00A03B1B" w:rsidP="00A03B1B">
      <w:pPr>
        <w:spacing w:after="240"/>
        <w:ind w:left="720" w:hanging="720"/>
        <w:rPr>
          <w:szCs w:val="20"/>
        </w:rPr>
      </w:pPr>
      <w:r w:rsidRPr="00A03B1B">
        <w:rPr>
          <w:szCs w:val="20"/>
        </w:rPr>
        <w:t>(11)</w:t>
      </w:r>
      <w:r w:rsidRPr="00A03B1B">
        <w:rPr>
          <w:szCs w:val="20"/>
        </w:rPr>
        <w:tab/>
        <w:t>The overall shortfall in MW that a QSE had according to the RUC Snapshot for a 15-minute Settlement Interval is:</w:t>
      </w:r>
    </w:p>
    <w:p w14:paraId="6717D683" w14:textId="77777777" w:rsidR="00A03B1B" w:rsidRPr="00A03B1B" w:rsidRDefault="00A03B1B" w:rsidP="00A03B1B">
      <w:pPr>
        <w:spacing w:before="240" w:after="240"/>
        <w:ind w:left="3240" w:hanging="2520"/>
        <w:rPr>
          <w:b/>
          <w:szCs w:val="20"/>
        </w:rPr>
      </w:pPr>
      <w:r w:rsidRPr="00A03B1B">
        <w:rPr>
          <w:b/>
          <w:szCs w:val="20"/>
        </w:rPr>
        <w:t xml:space="preserve">RUCOSFSNAP </w:t>
      </w:r>
      <w:r w:rsidRPr="00A03B1B">
        <w:rPr>
          <w:b/>
          <w:i/>
          <w:szCs w:val="20"/>
          <w:vertAlign w:val="subscript"/>
        </w:rPr>
        <w:t xml:space="preserve">ruc, q, i   </w:t>
      </w:r>
      <w:r w:rsidRPr="00A03B1B">
        <w:rPr>
          <w:b/>
          <w:szCs w:val="20"/>
        </w:rPr>
        <w:t>=  Max (0, ((</w:t>
      </w:r>
      <w:r w:rsidRPr="00A03B1B">
        <w:rPr>
          <w:b/>
          <w:position w:val="-22"/>
          <w:szCs w:val="20"/>
        </w:rPr>
        <w:object w:dxaOrig="220" w:dyaOrig="460" w14:anchorId="18778894">
          <v:shape id="_x0000_i1036" type="#_x0000_t75" style="width:10.8pt;height:23.4pt" o:ole="">
            <v:imagedata r:id="rId38" o:title=""/>
          </v:shape>
          <o:OLEObject Type="Embed" ProgID="Equation.3" ShapeID="_x0000_i1036" DrawAspect="Content" ObjectID="_1831281559" r:id="rId39"/>
        </w:object>
      </w:r>
      <w:r w:rsidRPr="00A03B1B">
        <w:rPr>
          <w:b/>
          <w:szCs w:val="20"/>
        </w:rPr>
        <w:t xml:space="preserve">RTAML </w:t>
      </w:r>
      <w:r w:rsidRPr="00A03B1B">
        <w:rPr>
          <w:b/>
          <w:i/>
          <w:szCs w:val="20"/>
          <w:vertAlign w:val="subscript"/>
        </w:rPr>
        <w:t xml:space="preserve">q, p, i </w:t>
      </w:r>
      <w:r w:rsidRPr="00A03B1B">
        <w:rPr>
          <w:b/>
          <w:szCs w:val="20"/>
        </w:rPr>
        <w:t xml:space="preserve">* 4) + ASONPOSSNAP </w:t>
      </w:r>
      <w:r w:rsidRPr="00A03B1B">
        <w:rPr>
          <w:b/>
          <w:i/>
          <w:szCs w:val="20"/>
          <w:vertAlign w:val="subscript"/>
        </w:rPr>
        <w:t>ruc, q, i</w:t>
      </w:r>
      <w:r w:rsidRPr="00A03B1B" w:rsidDel="00375840">
        <w:rPr>
          <w:b/>
          <w:szCs w:val="20"/>
        </w:rPr>
        <w:t xml:space="preserve"> </w:t>
      </w:r>
      <w:r w:rsidRPr="00A03B1B">
        <w:rPr>
          <w:b/>
          <w:szCs w:val="20"/>
        </w:rPr>
        <w:t xml:space="preserve"> – RUCCAPSNAP </w:t>
      </w:r>
      <w:r w:rsidRPr="00A03B1B">
        <w:rPr>
          <w:b/>
          <w:i/>
          <w:szCs w:val="20"/>
          <w:vertAlign w:val="subscript"/>
        </w:rPr>
        <w:t>ruc, q, i</w:t>
      </w:r>
      <w:r w:rsidRPr="00A03B1B">
        <w:rPr>
          <w:b/>
          <w:szCs w:val="20"/>
        </w:rPr>
        <w:t>))</w:t>
      </w:r>
    </w:p>
    <w:p w14:paraId="188D5E99" w14:textId="77777777" w:rsidR="00A03B1B" w:rsidRPr="00A03B1B" w:rsidRDefault="00A03B1B" w:rsidP="00A03B1B">
      <w:pPr>
        <w:spacing w:after="240"/>
        <w:ind w:left="720"/>
        <w:rPr>
          <w:szCs w:val="20"/>
        </w:rPr>
      </w:pPr>
      <w:r w:rsidRPr="00A03B1B">
        <w:rPr>
          <w:szCs w:val="20"/>
        </w:rPr>
        <w:t>The QSE’s On-Line Ancillary Service Position according to the RUC Snapshot for a 15-minute Settlement Interval is:</w:t>
      </w:r>
    </w:p>
    <w:p w14:paraId="0272C27E" w14:textId="77777777" w:rsidR="00A03B1B" w:rsidRPr="00A03B1B" w:rsidRDefault="00A03B1B" w:rsidP="00A03B1B">
      <w:pPr>
        <w:spacing w:after="240"/>
        <w:ind w:left="3420" w:hanging="2700"/>
        <w:rPr>
          <w:ins w:id="712" w:author="ERCOT" w:date="2025-09-10T13:55:00Z"/>
          <w:rFonts w:eastAsia="SimSun"/>
          <w:b/>
        </w:rPr>
      </w:pPr>
      <w:r w:rsidRPr="00A03B1B">
        <w:rPr>
          <w:rFonts w:eastAsia="SimSun"/>
          <w:b/>
        </w:rPr>
        <w:t xml:space="preserve">ASONPOSSNAP </w:t>
      </w:r>
      <w:r w:rsidRPr="00A03B1B">
        <w:rPr>
          <w:rFonts w:eastAsia="SimSun"/>
          <w:b/>
          <w:i/>
          <w:vertAlign w:val="subscript"/>
        </w:rPr>
        <w:t xml:space="preserve">ruc, q, i   </w:t>
      </w:r>
      <w:r w:rsidRPr="00A03B1B">
        <w:rPr>
          <w:rFonts w:eastAsia="SimSun"/>
          <w:b/>
        </w:rPr>
        <w:t xml:space="preserve">=  RUPOSSNAP </w:t>
      </w:r>
      <w:r w:rsidRPr="00A03B1B">
        <w:rPr>
          <w:rFonts w:eastAsia="SimSun"/>
          <w:b/>
          <w:i/>
          <w:vertAlign w:val="subscript"/>
        </w:rPr>
        <w:t>ruc, q, h</w:t>
      </w:r>
      <w:r w:rsidRPr="00A03B1B">
        <w:rPr>
          <w:rFonts w:eastAsia="SimSun"/>
          <w:b/>
        </w:rPr>
        <w:t xml:space="preserve">  + RRPOSSNAP </w:t>
      </w:r>
      <w:r w:rsidRPr="00A03B1B">
        <w:rPr>
          <w:rFonts w:eastAsia="SimSun"/>
          <w:b/>
          <w:i/>
          <w:vertAlign w:val="subscript"/>
        </w:rPr>
        <w:t>ruc, q, h</w:t>
      </w:r>
      <w:r w:rsidRPr="00A03B1B">
        <w:rPr>
          <w:rFonts w:eastAsia="SimSun"/>
          <w:b/>
        </w:rPr>
        <w:t xml:space="preserve"> +                                  ECRPOSSNAP </w:t>
      </w:r>
      <w:r w:rsidRPr="00A03B1B">
        <w:rPr>
          <w:rFonts w:eastAsia="SimSun"/>
          <w:b/>
          <w:i/>
          <w:vertAlign w:val="subscript"/>
        </w:rPr>
        <w:t>ruc, q, h</w:t>
      </w:r>
      <w:r w:rsidRPr="00A03B1B">
        <w:rPr>
          <w:rFonts w:eastAsia="SimSun"/>
          <w:b/>
        </w:rPr>
        <w:t xml:space="preserve"> </w:t>
      </w:r>
    </w:p>
    <w:p w14:paraId="079C0404" w14:textId="77777777" w:rsidR="00A03B1B" w:rsidRPr="00A03B1B" w:rsidRDefault="00A03B1B" w:rsidP="00A03B1B">
      <w:pPr>
        <w:spacing w:after="240"/>
        <w:ind w:left="3420" w:hanging="2700"/>
        <w:rPr>
          <w:ins w:id="713" w:author="ERCOT" w:date="2025-09-10T13:56:00Z"/>
          <w:rFonts w:eastAsia="SimSun"/>
          <w:b/>
        </w:rPr>
      </w:pPr>
      <w:ins w:id="714" w:author="ERCOT" w:date="2025-09-10T14:27:00Z">
        <w:r w:rsidRPr="00A03B1B">
          <w:rPr>
            <w:rFonts w:eastAsia="SimSun"/>
            <w:b/>
          </w:rPr>
          <w:t xml:space="preserve">                                         </w:t>
        </w:r>
      </w:ins>
      <w:r w:rsidRPr="00A03B1B">
        <w:rPr>
          <w:rFonts w:eastAsia="SimSun"/>
          <w:b/>
        </w:rPr>
        <w:t>+ Max (0, (</w:t>
      </w:r>
      <w:ins w:id="715" w:author="ERCOT" w:date="2025-09-10T13:56:00Z">
        <w:r w:rsidRPr="00A03B1B">
          <w:rPr>
            <w:rFonts w:eastAsia="SimSun"/>
            <w:b/>
          </w:rPr>
          <w:t>(</w:t>
        </w:r>
      </w:ins>
      <w:r w:rsidRPr="00A03B1B">
        <w:rPr>
          <w:rFonts w:eastAsia="SimSun"/>
          <w:b/>
        </w:rPr>
        <w:t xml:space="preserve">NSPOSSNAP </w:t>
      </w:r>
      <w:r w:rsidRPr="00A03B1B">
        <w:rPr>
          <w:rFonts w:eastAsia="SimSun"/>
          <w:b/>
          <w:i/>
          <w:vertAlign w:val="subscript"/>
        </w:rPr>
        <w:t>ruc, q, h</w:t>
      </w:r>
      <w:r w:rsidRPr="00A03B1B">
        <w:rPr>
          <w:rFonts w:eastAsia="SimSun"/>
          <w:b/>
        </w:rPr>
        <w:t xml:space="preserve"> </w:t>
      </w:r>
      <w:ins w:id="716" w:author="ERCOT" w:date="2025-09-10T13:55:00Z">
        <w:r w:rsidRPr="00A03B1B">
          <w:rPr>
            <w:rFonts w:eastAsia="SimSun"/>
            <w:b/>
          </w:rPr>
          <w:t xml:space="preserve">+ DRPOSSNAP </w:t>
        </w:r>
        <w:r w:rsidRPr="00A03B1B">
          <w:rPr>
            <w:rFonts w:eastAsia="SimSun"/>
            <w:b/>
            <w:i/>
            <w:vertAlign w:val="subscript"/>
          </w:rPr>
          <w:t>ruc, q, h</w:t>
        </w:r>
        <w:r w:rsidRPr="00A03B1B">
          <w:rPr>
            <w:rFonts w:eastAsia="SimSun"/>
            <w:b/>
          </w:rPr>
          <w:t xml:space="preserve"> </w:t>
        </w:r>
      </w:ins>
      <w:ins w:id="717" w:author="ERCOT" w:date="2025-09-10T13:56:00Z">
        <w:r w:rsidRPr="00A03B1B">
          <w:rPr>
            <w:rFonts w:eastAsia="SimSun"/>
            <w:b/>
          </w:rPr>
          <w:t>)</w:t>
        </w:r>
      </w:ins>
    </w:p>
    <w:p w14:paraId="0752AF54" w14:textId="77777777" w:rsidR="00A03B1B" w:rsidRPr="00A03B1B" w:rsidRDefault="00A03B1B" w:rsidP="00A03B1B">
      <w:pPr>
        <w:spacing w:after="240"/>
        <w:ind w:left="3420" w:hanging="2700"/>
        <w:rPr>
          <w:rFonts w:eastAsia="SimSun"/>
          <w:b/>
          <w:bCs/>
        </w:rPr>
      </w:pPr>
      <w:ins w:id="718" w:author="ERCOT" w:date="2025-09-10T14:27:00Z">
        <w:r w:rsidRPr="00A03B1B">
          <w:rPr>
            <w:rFonts w:eastAsia="SimSun"/>
            <w:b/>
            <w:bCs/>
          </w:rPr>
          <w:t xml:space="preserve">                                         </w:t>
        </w:r>
      </w:ins>
      <w:r w:rsidRPr="00A03B1B">
        <w:rPr>
          <w:rFonts w:eastAsia="SimSun"/>
          <w:b/>
          <w:bCs/>
        </w:rPr>
        <w:t xml:space="preserve">– </w:t>
      </w:r>
      <w:r w:rsidRPr="00A03B1B">
        <w:rPr>
          <w:rFonts w:eastAsia="SimSun"/>
          <w:b/>
          <w:position w:val="-18"/>
        </w:rPr>
        <w:object w:dxaOrig="220" w:dyaOrig="420" w14:anchorId="3CBF51C9">
          <v:shape id="_x0000_i1037" type="#_x0000_t75" style="width:9pt;height:21.6pt" o:ole="">
            <v:imagedata r:id="rId40" o:title=""/>
          </v:shape>
          <o:OLEObject Type="Embed" ProgID="Equation.3" ShapeID="_x0000_i1037" DrawAspect="Content" ObjectID="_1831281560" r:id="rId41"/>
        </w:object>
      </w:r>
      <w:r w:rsidRPr="00A03B1B">
        <w:rPr>
          <w:rFonts w:eastAsia="SimSun"/>
          <w:b/>
          <w:bCs/>
        </w:rPr>
        <w:t>ASOFFOFRSNAP</w:t>
      </w:r>
      <w:r w:rsidRPr="00A03B1B">
        <w:rPr>
          <w:rFonts w:eastAsia="SimSun"/>
          <w:b/>
          <w:bCs/>
          <w:i/>
          <w:iCs/>
          <w:vertAlign w:val="subscript"/>
        </w:rPr>
        <w:t xml:space="preserve"> ruc, q, r, h</w:t>
      </w:r>
      <w:r w:rsidRPr="00A03B1B">
        <w:rPr>
          <w:rFonts w:eastAsia="SimSun"/>
          <w:b/>
          <w:bCs/>
        </w:rPr>
        <w:t>))</w:t>
      </w:r>
    </w:p>
    <w:p w14:paraId="0A1CD186" w14:textId="77777777" w:rsidR="00A03B1B" w:rsidRPr="00A03B1B" w:rsidRDefault="00A03B1B" w:rsidP="00A03B1B">
      <w:pPr>
        <w:spacing w:after="240"/>
        <w:ind w:left="720" w:hanging="720"/>
        <w:rPr>
          <w:szCs w:val="20"/>
        </w:rPr>
      </w:pPr>
      <w:r w:rsidRPr="00A03B1B">
        <w:rPr>
          <w:szCs w:val="20"/>
        </w:rPr>
        <w:tab/>
        <w:t>The amount of capacity that a QSE had according to the RUC Snapshot for a 15-minute Settlement Interval is:</w:t>
      </w:r>
    </w:p>
    <w:p w14:paraId="0E9EA5C0" w14:textId="77777777" w:rsidR="00A03B1B" w:rsidRPr="00A03B1B" w:rsidRDefault="00A03B1B" w:rsidP="00A03B1B">
      <w:pPr>
        <w:tabs>
          <w:tab w:val="left" w:pos="2340"/>
          <w:tab w:val="left" w:pos="3420"/>
        </w:tabs>
        <w:spacing w:after="240"/>
        <w:ind w:left="3420" w:hanging="2700"/>
        <w:rPr>
          <w:b/>
          <w:bCs/>
          <w:position w:val="-22"/>
          <w:szCs w:val="20"/>
        </w:rPr>
      </w:pPr>
      <w:r w:rsidRPr="00A03B1B">
        <w:rPr>
          <w:b/>
          <w:bCs/>
        </w:rPr>
        <w:t xml:space="preserve">RUCCAPSNAP </w:t>
      </w:r>
      <w:r w:rsidRPr="00A03B1B">
        <w:rPr>
          <w:b/>
          <w:bCs/>
          <w:i/>
          <w:vertAlign w:val="subscript"/>
        </w:rPr>
        <w:t>ruc, q, i</w:t>
      </w:r>
      <w:r w:rsidRPr="00A03B1B">
        <w:rPr>
          <w:b/>
          <w:bCs/>
        </w:rPr>
        <w:t xml:space="preserve"> =</w:t>
      </w:r>
      <w:r w:rsidRPr="00A03B1B">
        <w:rPr>
          <w:b/>
          <w:bCs/>
        </w:rPr>
        <w:tab/>
      </w:r>
      <w:r w:rsidRPr="00A03B1B">
        <w:rPr>
          <w:b/>
          <w:bCs/>
          <w:position w:val="-18"/>
        </w:rPr>
        <w:object w:dxaOrig="220" w:dyaOrig="420" w14:anchorId="12B15275">
          <v:shape id="_x0000_i1038" type="#_x0000_t75" style="width:8.4pt;height:21pt" o:ole="">
            <v:imagedata r:id="rId42" o:title=""/>
          </v:shape>
          <o:OLEObject Type="Embed" ProgID="Equation.3" ShapeID="_x0000_i1038" DrawAspect="Content" ObjectID="_1831281561" r:id="rId43"/>
        </w:object>
      </w:r>
      <w:r w:rsidRPr="00A03B1B">
        <w:rPr>
          <w:b/>
          <w:bCs/>
        </w:rPr>
        <w:t xml:space="preserve">RCAPSNAP </w:t>
      </w:r>
      <w:r w:rsidRPr="00A03B1B">
        <w:rPr>
          <w:b/>
          <w:bCs/>
          <w:i/>
          <w:vertAlign w:val="subscript"/>
        </w:rPr>
        <w:t>ruc, q, r, h</w:t>
      </w:r>
      <w:r w:rsidRPr="00A03B1B">
        <w:rPr>
          <w:b/>
          <w:bCs/>
        </w:rPr>
        <w:t xml:space="preserve"> + (RUCCPSNAP </w:t>
      </w:r>
      <w:r w:rsidRPr="00A03B1B">
        <w:rPr>
          <w:b/>
          <w:bCs/>
          <w:i/>
          <w:vertAlign w:val="subscript"/>
        </w:rPr>
        <w:t>ruc, q, h</w:t>
      </w:r>
      <w:r w:rsidRPr="00A03B1B">
        <w:rPr>
          <w:b/>
          <w:bCs/>
        </w:rPr>
        <w:t xml:space="preserve"> – RUCCSSNAP </w:t>
      </w:r>
      <w:r w:rsidRPr="00A03B1B">
        <w:rPr>
          <w:b/>
          <w:bCs/>
          <w:i/>
          <w:vertAlign w:val="subscript"/>
        </w:rPr>
        <w:t>ruc, q, h</w:t>
      </w:r>
      <w:r w:rsidRPr="00A03B1B">
        <w:rPr>
          <w:b/>
          <w:bCs/>
        </w:rPr>
        <w:t>) + (</w:t>
      </w:r>
      <w:r w:rsidRPr="00A03B1B">
        <w:rPr>
          <w:b/>
          <w:bCs/>
          <w:position w:val="-22"/>
        </w:rPr>
        <w:object w:dxaOrig="220" w:dyaOrig="460" w14:anchorId="37B4FC17">
          <v:shape id="_x0000_i1039" type="#_x0000_t75" style="width:8.4pt;height:20.4pt" o:ole="">
            <v:imagedata r:id="rId44" o:title=""/>
          </v:shape>
          <o:OLEObject Type="Embed" ProgID="Equation.3" ShapeID="_x0000_i1039" DrawAspect="Content" ObjectID="_1831281562" r:id="rId45"/>
        </w:object>
      </w:r>
      <w:r w:rsidRPr="00A03B1B">
        <w:rPr>
          <w:b/>
          <w:bCs/>
        </w:rPr>
        <w:t xml:space="preserve">DAEP </w:t>
      </w:r>
      <w:r w:rsidRPr="00A03B1B">
        <w:rPr>
          <w:b/>
          <w:bCs/>
          <w:i/>
          <w:vertAlign w:val="subscript"/>
        </w:rPr>
        <w:t>q, p, h</w:t>
      </w:r>
      <w:r w:rsidRPr="00A03B1B">
        <w:rPr>
          <w:b/>
          <w:bCs/>
        </w:rPr>
        <w:t xml:space="preserve"> –</w:t>
      </w:r>
      <w:r w:rsidRPr="00A03B1B">
        <w:rPr>
          <w:b/>
          <w:bCs/>
          <w:position w:val="-22"/>
        </w:rPr>
        <w:object w:dxaOrig="220" w:dyaOrig="460" w14:anchorId="3537D0ED">
          <v:shape id="_x0000_i1040" type="#_x0000_t75" style="width:8.4pt;height:20.4pt" o:ole="">
            <v:imagedata r:id="rId46" o:title=""/>
          </v:shape>
          <o:OLEObject Type="Embed" ProgID="Equation.3" ShapeID="_x0000_i1040" DrawAspect="Content" ObjectID="_1831281563" r:id="rId47"/>
        </w:object>
      </w:r>
      <w:r w:rsidRPr="00A03B1B">
        <w:rPr>
          <w:b/>
          <w:bCs/>
        </w:rPr>
        <w:t xml:space="preserve">DAES </w:t>
      </w:r>
      <w:r w:rsidRPr="00A03B1B">
        <w:rPr>
          <w:b/>
          <w:bCs/>
          <w:i/>
          <w:vertAlign w:val="subscript"/>
        </w:rPr>
        <w:t>q, p, h</w:t>
      </w:r>
      <w:r w:rsidRPr="00A03B1B">
        <w:rPr>
          <w:b/>
          <w:bCs/>
        </w:rPr>
        <w:t>) + (</w:t>
      </w:r>
      <w:r w:rsidRPr="00A03B1B">
        <w:rPr>
          <w:b/>
          <w:bCs/>
          <w:position w:val="-22"/>
        </w:rPr>
        <w:object w:dxaOrig="220" w:dyaOrig="460" w14:anchorId="3956F462">
          <v:shape id="_x0000_i1041" type="#_x0000_t75" style="width:8.4pt;height:20.4pt" o:ole="">
            <v:imagedata r:id="rId48" o:title=""/>
          </v:shape>
          <o:OLEObject Type="Embed" ProgID="Equation.3" ShapeID="_x0000_i1041" DrawAspect="Content" ObjectID="_1831281564" r:id="rId49"/>
        </w:object>
      </w:r>
      <w:r w:rsidRPr="00A03B1B">
        <w:rPr>
          <w:b/>
          <w:bCs/>
        </w:rPr>
        <w:t xml:space="preserve">RTQQEPSNAP </w:t>
      </w:r>
      <w:r w:rsidRPr="00A03B1B">
        <w:rPr>
          <w:b/>
          <w:bCs/>
          <w:i/>
          <w:vertAlign w:val="subscript"/>
        </w:rPr>
        <w:t>ruc, q, p, i</w:t>
      </w:r>
      <w:r w:rsidRPr="00A03B1B">
        <w:rPr>
          <w:b/>
          <w:bCs/>
        </w:rPr>
        <w:t xml:space="preserve"> – </w:t>
      </w:r>
      <w:r w:rsidRPr="00A03B1B">
        <w:rPr>
          <w:b/>
          <w:bCs/>
          <w:position w:val="-22"/>
        </w:rPr>
        <w:object w:dxaOrig="220" w:dyaOrig="460" w14:anchorId="57EA16BC">
          <v:shape id="_x0000_i1042" type="#_x0000_t75" style="width:8.4pt;height:20.4pt" o:ole="">
            <v:imagedata r:id="rId50" o:title=""/>
          </v:shape>
          <o:OLEObject Type="Embed" ProgID="Equation.3" ShapeID="_x0000_i1042" DrawAspect="Content" ObjectID="_1831281565" r:id="rId51"/>
        </w:object>
      </w:r>
      <w:r w:rsidRPr="00A03B1B">
        <w:rPr>
          <w:b/>
          <w:bCs/>
        </w:rPr>
        <w:t xml:space="preserve">RTQQESSNAP </w:t>
      </w:r>
      <w:r w:rsidRPr="00A03B1B">
        <w:rPr>
          <w:b/>
          <w:bCs/>
          <w:i/>
          <w:vertAlign w:val="subscript"/>
        </w:rPr>
        <w:t>ruc, q, p, i</w:t>
      </w:r>
      <w:r w:rsidRPr="00A03B1B">
        <w:rPr>
          <w:b/>
          <w:bCs/>
        </w:rPr>
        <w:t>) +</w:t>
      </w:r>
      <w:r w:rsidRPr="00A03B1B">
        <w:rPr>
          <w:b/>
          <w:bCs/>
          <w:position w:val="-22"/>
        </w:rPr>
        <w:t xml:space="preserve"> </w:t>
      </w:r>
      <w:r w:rsidRPr="00A03B1B">
        <w:rPr>
          <w:b/>
          <w:bCs/>
          <w:position w:val="-22"/>
        </w:rPr>
        <w:object w:dxaOrig="220" w:dyaOrig="460" w14:anchorId="4A7720E8">
          <v:shape id="_x0000_i1043" type="#_x0000_t75" style="width:8.4pt;height:20.4pt" o:ole="">
            <v:imagedata r:id="rId44" o:title=""/>
          </v:shape>
          <o:OLEObject Type="Embed" ProgID="Equation.3" ShapeID="_x0000_i1043" DrawAspect="Content" ObjectID="_1831281566" r:id="rId52"/>
        </w:object>
      </w:r>
      <w:r w:rsidRPr="00A03B1B">
        <w:rPr>
          <w:b/>
          <w:bCs/>
          <w:position w:val="-22"/>
        </w:rPr>
        <w:t xml:space="preserve"> </w:t>
      </w:r>
      <w:r w:rsidRPr="00A03B1B">
        <w:rPr>
          <w:b/>
          <w:bCs/>
        </w:rPr>
        <w:t xml:space="preserve">DCIMPSNAP </w:t>
      </w:r>
      <w:r w:rsidRPr="00A03B1B">
        <w:rPr>
          <w:b/>
          <w:bCs/>
          <w:i/>
          <w:vertAlign w:val="subscript"/>
        </w:rPr>
        <w:t>ruc, q, p, i</w:t>
      </w:r>
      <w:r w:rsidRPr="00A03B1B">
        <w:rPr>
          <w:b/>
          <w:bCs/>
        </w:rPr>
        <w:t xml:space="preserve"> + </w:t>
      </w:r>
      <w:r w:rsidRPr="00A03B1B">
        <w:rPr>
          <w:b/>
          <w:bCs/>
          <w:position w:val="-18"/>
        </w:rPr>
        <w:object w:dxaOrig="220" w:dyaOrig="420" w14:anchorId="573652B9">
          <v:shape id="_x0000_i1044" type="#_x0000_t75" style="width:10.8pt;height:21pt" o:ole="">
            <v:imagedata r:id="rId40" o:title=""/>
          </v:shape>
          <o:OLEObject Type="Embed" ProgID="Equation.3" ShapeID="_x0000_i1044" DrawAspect="Content" ObjectID="_1831281567" r:id="rId53"/>
        </w:object>
      </w:r>
      <w:r w:rsidRPr="00A03B1B">
        <w:rPr>
          <w:b/>
          <w:bCs/>
        </w:rPr>
        <w:t>ASOFRLRSNAP</w:t>
      </w:r>
      <w:r w:rsidRPr="00A03B1B">
        <w:rPr>
          <w:b/>
          <w:bCs/>
          <w:i/>
          <w:vertAlign w:val="subscript"/>
        </w:rPr>
        <w:t xml:space="preserve"> ruc, q, r, h</w:t>
      </w:r>
      <w:r w:rsidRPr="00A03B1B">
        <w:rPr>
          <w:b/>
          <w:bCs/>
          <w:i/>
          <w:szCs w:val="20"/>
          <w:vertAlign w:val="subscript"/>
        </w:rPr>
        <w:t xml:space="preserve"> </w:t>
      </w:r>
      <w:r w:rsidRPr="00A03B1B">
        <w:rPr>
          <w:b/>
          <w:bCs/>
          <w:szCs w:val="20"/>
        </w:rPr>
        <w:t xml:space="preserve">+ ESRMWSNAP </w:t>
      </w:r>
      <w:r w:rsidRPr="00A03B1B">
        <w:rPr>
          <w:b/>
          <w:bCs/>
          <w:i/>
          <w:szCs w:val="20"/>
          <w:vertAlign w:val="subscript"/>
        </w:rPr>
        <w:t>ruc, q, h</w:t>
      </w:r>
      <w:r w:rsidRPr="00A03B1B">
        <w:rPr>
          <w:b/>
          <w:bCs/>
          <w:szCs w:val="20"/>
        </w:rPr>
        <w:t xml:space="preserve"> + ESRASSNAP </w:t>
      </w:r>
      <w:r w:rsidRPr="00A03B1B">
        <w:rPr>
          <w:b/>
          <w:bCs/>
          <w:i/>
          <w:szCs w:val="20"/>
          <w:vertAlign w:val="subscript"/>
        </w:rPr>
        <w:t>ruc, q, h</w:t>
      </w:r>
      <w:r w:rsidRPr="00A03B1B">
        <w:rPr>
          <w:b/>
          <w:bCs/>
          <w:szCs w:val="20"/>
        </w:rPr>
        <w:t xml:space="preserve"> </w:t>
      </w:r>
      <w:r w:rsidRPr="00A03B1B">
        <w:rPr>
          <w:b/>
          <w:bCs/>
          <w:position w:val="-22"/>
          <w:szCs w:val="20"/>
        </w:rPr>
        <w:t xml:space="preserve"> </w:t>
      </w:r>
    </w:p>
    <w:p w14:paraId="77497FCB" w14:textId="77777777" w:rsidR="00A03B1B" w:rsidRPr="00A03B1B" w:rsidRDefault="00A03B1B" w:rsidP="00A03B1B">
      <w:pPr>
        <w:tabs>
          <w:tab w:val="left" w:pos="2340"/>
          <w:tab w:val="left" w:pos="3420"/>
        </w:tabs>
        <w:spacing w:after="240"/>
        <w:ind w:left="692"/>
        <w:rPr>
          <w:szCs w:val="20"/>
        </w:rPr>
      </w:pPr>
      <w:r w:rsidRPr="00A03B1B">
        <w:rPr>
          <w:szCs w:val="20"/>
        </w:rPr>
        <w:t xml:space="preserve">Where: </w:t>
      </w:r>
    </w:p>
    <w:p w14:paraId="59B88385" w14:textId="77777777" w:rsidR="00A03B1B" w:rsidRPr="00A03B1B" w:rsidRDefault="00A03B1B" w:rsidP="00A03B1B">
      <w:pPr>
        <w:spacing w:after="240" w:line="259" w:lineRule="auto"/>
        <w:ind w:left="692"/>
        <w:rPr>
          <w:szCs w:val="20"/>
        </w:rPr>
      </w:pPr>
      <w:r w:rsidRPr="00A03B1B">
        <w:rPr>
          <w:szCs w:val="20"/>
        </w:rPr>
        <w:t xml:space="preserve">The QSE’s net up Ancillary Service position (Reg-Up + RRS + ECRS + Non-Spin) covered by the QSE’s portfolio of ESRs is: </w:t>
      </w:r>
    </w:p>
    <w:p w14:paraId="169A75C9" w14:textId="5387EE62" w:rsidR="00A03B1B" w:rsidRPr="00A03B1B" w:rsidRDefault="00A03B1B" w:rsidP="00A03B1B">
      <w:pPr>
        <w:spacing w:after="240"/>
        <w:ind w:left="692"/>
        <w:rPr>
          <w:szCs w:val="20"/>
        </w:rPr>
      </w:pPr>
      <w:r w:rsidRPr="00A03B1B">
        <w:rPr>
          <w:szCs w:val="28"/>
        </w:rPr>
        <w:t xml:space="preserve">ESRASSNAP </w:t>
      </w:r>
      <w:r w:rsidRPr="00A03B1B">
        <w:rPr>
          <w:i/>
          <w:szCs w:val="20"/>
          <w:vertAlign w:val="subscript"/>
        </w:rPr>
        <w:t>ruc, q, h</w:t>
      </w:r>
      <w:r w:rsidRPr="00A03B1B">
        <w:rPr>
          <w:szCs w:val="20"/>
        </w:rPr>
        <w:t xml:space="preserve"> = </w:t>
      </w:r>
      <w:r w:rsidRPr="00A03B1B">
        <w:rPr>
          <w:position w:val="-18"/>
          <w:szCs w:val="20"/>
        </w:rPr>
        <w:object w:dxaOrig="220" w:dyaOrig="420" w14:anchorId="5A10795E">
          <v:shape id="_x0000_i1045" type="#_x0000_t75" style="width:12.6pt;height:24pt" o:ole="">
            <v:imagedata r:id="rId40" o:title=""/>
          </v:shape>
          <o:OLEObject Type="Embed" ProgID="Equation.3" ShapeID="_x0000_i1045" DrawAspect="Content" ObjectID="_1831281568" r:id="rId54"/>
        </w:object>
      </w:r>
      <m:oMath>
        <m:limLow>
          <m:limLowPr>
            <m:ctrlPr>
              <w:rPr>
                <w:rFonts w:ascii="Cambria Math" w:hAnsi="Cambria Math"/>
                <w:i/>
                <w:sz w:val="28"/>
                <w:szCs w:val="22"/>
              </w:rPr>
            </m:ctrlPr>
          </m:limLowPr>
          <m:e>
            <m:r>
              <w:rPr>
                <w:rFonts w:ascii="Cambria Math"/>
                <w:sz w:val="28"/>
                <w:szCs w:val="22"/>
              </w:rPr>
              <m:t>Σ</m:t>
            </m:r>
          </m:e>
          <m:lim>
            <m:r>
              <w:rPr>
                <w:rFonts w:ascii="Cambria Math"/>
                <w:sz w:val="28"/>
                <w:szCs w:val="22"/>
              </w:rPr>
              <m:t>ASSubType</m:t>
            </m:r>
          </m:lim>
        </m:limLow>
      </m:oMath>
      <w:r w:rsidRPr="00A03B1B">
        <w:rPr>
          <w:szCs w:val="28"/>
        </w:rPr>
        <w:t xml:space="preserve">ASMWCAPUSNAP </w:t>
      </w:r>
      <w:r w:rsidRPr="00A03B1B">
        <w:rPr>
          <w:i/>
          <w:szCs w:val="20"/>
          <w:vertAlign w:val="subscript"/>
        </w:rPr>
        <w:t>ruc, q, h, ASSubType, r</w:t>
      </w:r>
    </w:p>
    <w:p w14:paraId="3EA56C26" w14:textId="77777777" w:rsidR="00A03B1B" w:rsidRPr="00A03B1B" w:rsidRDefault="00A03B1B" w:rsidP="00A03B1B">
      <w:pPr>
        <w:spacing w:after="240" w:line="259" w:lineRule="auto"/>
        <w:ind w:left="692"/>
        <w:rPr>
          <w:szCs w:val="20"/>
        </w:rPr>
      </w:pPr>
      <w:r w:rsidRPr="00A03B1B">
        <w:rPr>
          <w:szCs w:val="20"/>
        </w:rPr>
        <w:t xml:space="preserve">The sum of the QSE’s ESR discharging (positive) or charging (negative) output is: </w:t>
      </w:r>
    </w:p>
    <w:p w14:paraId="6B32B642" w14:textId="77777777" w:rsidR="00A03B1B" w:rsidRPr="00A03B1B" w:rsidRDefault="00A03B1B" w:rsidP="00A03B1B">
      <w:pPr>
        <w:tabs>
          <w:tab w:val="left" w:pos="2340"/>
          <w:tab w:val="left" w:pos="3420"/>
        </w:tabs>
        <w:spacing w:after="240"/>
        <w:ind w:left="3420" w:hanging="2700"/>
        <w:rPr>
          <w:b/>
          <w:bCs/>
        </w:rPr>
      </w:pPr>
      <w:r w:rsidRPr="00A03B1B">
        <w:rPr>
          <w:szCs w:val="28"/>
        </w:rPr>
        <w:lastRenderedPageBreak/>
        <w:t xml:space="preserve">ESRMWSNAP </w:t>
      </w:r>
      <w:r w:rsidRPr="00A03B1B">
        <w:rPr>
          <w:i/>
          <w:szCs w:val="20"/>
          <w:vertAlign w:val="subscript"/>
        </w:rPr>
        <w:t>ruc, q, h</w:t>
      </w:r>
      <w:r w:rsidRPr="00A03B1B">
        <w:rPr>
          <w:iCs/>
          <w:szCs w:val="20"/>
        </w:rPr>
        <w:t xml:space="preserve"> </w:t>
      </w:r>
      <w:r w:rsidRPr="00A03B1B">
        <w:rPr>
          <w:szCs w:val="20"/>
        </w:rPr>
        <w:t xml:space="preserve">= </w:t>
      </w:r>
      <w:r w:rsidRPr="00A03B1B">
        <w:rPr>
          <w:position w:val="-18"/>
          <w:szCs w:val="20"/>
        </w:rPr>
        <w:object w:dxaOrig="220" w:dyaOrig="420" w14:anchorId="450CF625">
          <v:shape id="_x0000_i1046" type="#_x0000_t75" style="width:13.2pt;height:24pt" o:ole="">
            <v:imagedata r:id="rId40" o:title=""/>
          </v:shape>
          <o:OLEObject Type="Embed" ProgID="Equation.3" ShapeID="_x0000_i1046" DrawAspect="Content" ObjectID="_1831281569" r:id="rId55"/>
        </w:object>
      </w:r>
      <w:r w:rsidRPr="00A03B1B">
        <w:rPr>
          <w:szCs w:val="28"/>
        </w:rPr>
        <w:t xml:space="preserve">MWSNAP </w:t>
      </w:r>
      <w:r w:rsidRPr="00A03B1B">
        <w:rPr>
          <w:i/>
          <w:szCs w:val="20"/>
          <w:vertAlign w:val="subscript"/>
        </w:rPr>
        <w:t>ruc, q, h, r</w:t>
      </w:r>
    </w:p>
    <w:p w14:paraId="1386F49F" w14:textId="77777777" w:rsidR="00A03B1B" w:rsidRPr="00A03B1B" w:rsidRDefault="00A03B1B" w:rsidP="00A03B1B">
      <w:pPr>
        <w:spacing w:after="240"/>
        <w:ind w:left="720" w:hanging="720"/>
        <w:rPr>
          <w:szCs w:val="20"/>
        </w:rPr>
      </w:pPr>
      <w:r w:rsidRPr="00A03B1B">
        <w:rPr>
          <w:szCs w:val="20"/>
        </w:rPr>
        <w:t>(12)</w:t>
      </w:r>
      <w:r w:rsidRPr="00A03B1B">
        <w:rPr>
          <w:szCs w:val="20"/>
        </w:rPr>
        <w:tab/>
        <w:t>The Ancillary Service shortfall in MW that a QSE had according to the RUC Snapshot for a 15-minute Settlement Interval is:</w:t>
      </w:r>
    </w:p>
    <w:p w14:paraId="3B6327F1" w14:textId="77777777" w:rsidR="00A03B1B" w:rsidRPr="00A03B1B" w:rsidRDefault="00A03B1B" w:rsidP="00A03B1B">
      <w:pPr>
        <w:spacing w:after="240"/>
        <w:ind w:left="720"/>
        <w:rPr>
          <w:bCs/>
          <w:iCs/>
          <w:szCs w:val="20"/>
        </w:rPr>
      </w:pPr>
      <w:r w:rsidRPr="00A03B1B">
        <w:rPr>
          <w:b/>
          <w:szCs w:val="20"/>
        </w:rPr>
        <w:t xml:space="preserve">RUCASFSNAP </w:t>
      </w:r>
      <w:r w:rsidRPr="00A03B1B">
        <w:rPr>
          <w:b/>
          <w:i/>
          <w:szCs w:val="20"/>
          <w:vertAlign w:val="subscript"/>
        </w:rPr>
        <w:t xml:space="preserve">ruc, q, i   </w:t>
      </w:r>
      <w:r w:rsidRPr="00A03B1B">
        <w:rPr>
          <w:b/>
          <w:szCs w:val="20"/>
        </w:rPr>
        <w:t xml:space="preserve">=  RUPOSSNAP </w:t>
      </w:r>
      <w:r w:rsidRPr="00A03B1B">
        <w:rPr>
          <w:b/>
          <w:i/>
          <w:szCs w:val="20"/>
          <w:vertAlign w:val="subscript"/>
        </w:rPr>
        <w:t>ruc, q, h</w:t>
      </w:r>
      <w:r w:rsidRPr="00A03B1B">
        <w:rPr>
          <w:bCs/>
          <w:iCs/>
          <w:szCs w:val="20"/>
        </w:rPr>
        <w:t xml:space="preserve"> </w:t>
      </w:r>
      <w:r w:rsidRPr="00A03B1B">
        <w:rPr>
          <w:szCs w:val="20"/>
        </w:rPr>
        <w:t xml:space="preserve">+ </w:t>
      </w:r>
      <w:r w:rsidRPr="00A03B1B">
        <w:rPr>
          <w:b/>
          <w:i/>
          <w:szCs w:val="20"/>
          <w:vertAlign w:val="subscript"/>
        </w:rPr>
        <w:t xml:space="preserve"> </w:t>
      </w:r>
      <w:r w:rsidRPr="00A03B1B">
        <w:rPr>
          <w:b/>
          <w:szCs w:val="20"/>
        </w:rPr>
        <w:t xml:space="preserve">RDPOSSNAP </w:t>
      </w:r>
      <w:r w:rsidRPr="00A03B1B">
        <w:rPr>
          <w:b/>
          <w:i/>
          <w:szCs w:val="20"/>
          <w:vertAlign w:val="subscript"/>
        </w:rPr>
        <w:t>ruc, q, h</w:t>
      </w:r>
      <w:r w:rsidRPr="00A03B1B">
        <w:rPr>
          <w:bCs/>
          <w:iCs/>
          <w:szCs w:val="20"/>
        </w:rPr>
        <w:t xml:space="preserve"> </w:t>
      </w:r>
    </w:p>
    <w:p w14:paraId="66001A85" w14:textId="77777777" w:rsidR="00A03B1B" w:rsidRPr="00A03B1B" w:rsidRDefault="00A03B1B" w:rsidP="00A03B1B">
      <w:pPr>
        <w:spacing w:after="240"/>
        <w:ind w:left="3122" w:firstLine="90"/>
        <w:rPr>
          <w:bCs/>
          <w:iCs/>
          <w:szCs w:val="20"/>
        </w:rPr>
      </w:pPr>
      <w:r w:rsidRPr="00A03B1B">
        <w:rPr>
          <w:szCs w:val="20"/>
        </w:rPr>
        <w:t>+</w:t>
      </w:r>
      <w:r w:rsidRPr="00A03B1B">
        <w:rPr>
          <w:b/>
          <w:szCs w:val="20"/>
        </w:rPr>
        <w:t xml:space="preserve"> RRPOSSNAP </w:t>
      </w:r>
      <w:r w:rsidRPr="00A03B1B">
        <w:rPr>
          <w:b/>
          <w:i/>
          <w:szCs w:val="20"/>
          <w:vertAlign w:val="subscript"/>
        </w:rPr>
        <w:t>ruc, q, h</w:t>
      </w:r>
      <w:r w:rsidRPr="00A03B1B">
        <w:rPr>
          <w:bCs/>
          <w:iCs/>
          <w:szCs w:val="20"/>
        </w:rPr>
        <w:t xml:space="preserve"> </w:t>
      </w:r>
      <w:r w:rsidRPr="00A03B1B">
        <w:rPr>
          <w:szCs w:val="20"/>
        </w:rPr>
        <w:t>+</w:t>
      </w:r>
      <w:r w:rsidRPr="00A03B1B">
        <w:rPr>
          <w:b/>
          <w:szCs w:val="20"/>
        </w:rPr>
        <w:t xml:space="preserve"> ECRPOSSNAP </w:t>
      </w:r>
      <w:r w:rsidRPr="00A03B1B">
        <w:rPr>
          <w:b/>
          <w:i/>
          <w:szCs w:val="20"/>
          <w:vertAlign w:val="subscript"/>
        </w:rPr>
        <w:t>ruc, q, h</w:t>
      </w:r>
      <w:r w:rsidRPr="00A03B1B">
        <w:rPr>
          <w:bCs/>
          <w:iCs/>
          <w:szCs w:val="20"/>
        </w:rPr>
        <w:t xml:space="preserve"> </w:t>
      </w:r>
    </w:p>
    <w:p w14:paraId="2D065595" w14:textId="77777777" w:rsidR="00A03B1B" w:rsidRPr="00A03B1B" w:rsidRDefault="00A03B1B" w:rsidP="00A03B1B">
      <w:pPr>
        <w:spacing w:after="240"/>
        <w:ind w:left="3122" w:firstLine="90"/>
        <w:rPr>
          <w:rFonts w:eastAsia="SimSun"/>
          <w:bCs/>
          <w:iCs/>
        </w:rPr>
      </w:pPr>
      <w:r w:rsidRPr="00A03B1B">
        <w:rPr>
          <w:szCs w:val="20"/>
        </w:rPr>
        <w:t xml:space="preserve">+ </w:t>
      </w:r>
      <w:r w:rsidRPr="00A03B1B">
        <w:rPr>
          <w:b/>
          <w:szCs w:val="20"/>
        </w:rPr>
        <w:t xml:space="preserve">NSPOSSNAP </w:t>
      </w:r>
      <w:r w:rsidRPr="00A03B1B">
        <w:rPr>
          <w:b/>
          <w:i/>
          <w:szCs w:val="20"/>
          <w:vertAlign w:val="subscript"/>
        </w:rPr>
        <w:t>ruc, q, h</w:t>
      </w:r>
      <w:r w:rsidRPr="00A03B1B">
        <w:rPr>
          <w:bCs/>
          <w:iCs/>
          <w:szCs w:val="20"/>
        </w:rPr>
        <w:t xml:space="preserve"> </w:t>
      </w:r>
      <w:r w:rsidRPr="00A03B1B">
        <w:rPr>
          <w:rFonts w:eastAsia="SimSun"/>
          <w:bCs/>
          <w:iCs/>
        </w:rPr>
        <w:t xml:space="preserve"> </w:t>
      </w:r>
      <w:ins w:id="719" w:author="ERCOT" w:date="2025-09-10T14:30:00Z">
        <w:r w:rsidRPr="00A03B1B">
          <w:rPr>
            <w:rFonts w:eastAsia="SimSun"/>
          </w:rPr>
          <w:t xml:space="preserve">+ </w:t>
        </w:r>
        <w:r w:rsidRPr="00A03B1B">
          <w:rPr>
            <w:rFonts w:eastAsia="SimSun"/>
            <w:b/>
          </w:rPr>
          <w:t xml:space="preserve">DRPOSSNAP </w:t>
        </w:r>
        <w:r w:rsidRPr="00A03B1B">
          <w:rPr>
            <w:rFonts w:eastAsia="SimSun"/>
            <w:b/>
            <w:i/>
            <w:vertAlign w:val="subscript"/>
          </w:rPr>
          <w:t>ruc, q, h</w:t>
        </w:r>
        <w:r w:rsidRPr="00A03B1B">
          <w:rPr>
            <w:rFonts w:eastAsia="SimSun"/>
            <w:bCs/>
            <w:iCs/>
          </w:rPr>
          <w:t xml:space="preserve"> </w:t>
        </w:r>
      </w:ins>
    </w:p>
    <w:p w14:paraId="670DF2DE" w14:textId="77777777" w:rsidR="00A03B1B" w:rsidRPr="00A03B1B" w:rsidRDefault="00A03B1B" w:rsidP="00A03B1B">
      <w:pPr>
        <w:spacing w:after="240"/>
        <w:ind w:left="3122" w:firstLine="90"/>
        <w:rPr>
          <w:b/>
          <w:bCs/>
          <w:iCs/>
          <w:szCs w:val="20"/>
        </w:rPr>
      </w:pPr>
      <w:r w:rsidRPr="00A03B1B">
        <w:rPr>
          <w:b/>
          <w:bCs/>
          <w:szCs w:val="20"/>
        </w:rPr>
        <w:t>– ASMWCAPUQSNAP</w:t>
      </w:r>
      <w:r w:rsidRPr="00A03B1B">
        <w:rPr>
          <w:b/>
          <w:bCs/>
          <w:i/>
          <w:szCs w:val="20"/>
          <w:vertAlign w:val="subscript"/>
        </w:rPr>
        <w:t xml:space="preserve"> ruc, q, h</w:t>
      </w:r>
    </w:p>
    <w:p w14:paraId="1D2B2244" w14:textId="77777777" w:rsidR="00A03B1B" w:rsidRPr="00A03B1B" w:rsidRDefault="00A03B1B" w:rsidP="00A03B1B">
      <w:pPr>
        <w:spacing w:after="240"/>
        <w:ind w:left="720"/>
        <w:rPr>
          <w:szCs w:val="20"/>
        </w:rPr>
      </w:pPr>
      <w:r w:rsidRPr="00A03B1B">
        <w:rPr>
          <w:szCs w:val="20"/>
        </w:rPr>
        <w:t>Where:</w:t>
      </w:r>
    </w:p>
    <w:p w14:paraId="1ACE4899" w14:textId="795D5C0D" w:rsidR="00A03B1B" w:rsidRPr="00A03B1B" w:rsidRDefault="00A03B1B" w:rsidP="00A03B1B">
      <w:pPr>
        <w:spacing w:after="240"/>
        <w:ind w:left="720"/>
        <w:rPr>
          <w:szCs w:val="20"/>
        </w:rPr>
      </w:pPr>
      <w:r w:rsidRPr="00A03B1B">
        <w:rPr>
          <w:szCs w:val="20"/>
        </w:rPr>
        <w:t>ASMWCAPUQSNAP</w:t>
      </w:r>
      <w:r w:rsidRPr="00A03B1B">
        <w:rPr>
          <w:i/>
          <w:szCs w:val="20"/>
          <w:vertAlign w:val="subscript"/>
          <w:lang w:val="it-IT"/>
        </w:rPr>
        <w:t xml:space="preserve"> ruc, </w:t>
      </w:r>
      <w:r w:rsidRPr="00A03B1B">
        <w:rPr>
          <w:i/>
          <w:szCs w:val="20"/>
          <w:vertAlign w:val="subscript"/>
        </w:rPr>
        <w:t xml:space="preserve">q, h </w:t>
      </w:r>
      <w:r w:rsidRPr="00A03B1B">
        <w:rPr>
          <w:szCs w:val="20"/>
        </w:rPr>
        <w:t xml:space="preserve"> = </w:t>
      </w:r>
      <w:r w:rsidRPr="00A03B1B">
        <w:rPr>
          <w:b/>
          <w:bCs/>
          <w:position w:val="-18"/>
          <w:szCs w:val="20"/>
        </w:rPr>
        <w:object w:dxaOrig="220" w:dyaOrig="420" w14:anchorId="1D4BD1F8">
          <v:shape id="_x0000_i1047" type="#_x0000_t75" style="width:13.2pt;height:24pt" o:ole="">
            <v:imagedata r:id="rId42" o:title=""/>
          </v:shape>
          <o:OLEObject Type="Embed" ProgID="Equation.3" ShapeID="_x0000_i1047" DrawAspect="Content" ObjectID="_1831281570" r:id="rId56"/>
        </w:object>
      </w:r>
      <m:oMath>
        <m:limLow>
          <m:limLowPr>
            <m:ctrlPr>
              <w:rPr>
                <w:rFonts w:ascii="Cambria Math" w:hAnsi="Cambria Math"/>
                <w:i/>
                <w:sz w:val="28"/>
                <w:szCs w:val="22"/>
              </w:rPr>
            </m:ctrlPr>
          </m:limLowPr>
          <m:e>
            <m:r>
              <w:rPr>
                <w:rFonts w:ascii="Cambria Math"/>
                <w:sz w:val="28"/>
                <w:szCs w:val="22"/>
              </w:rPr>
              <m:t>Σ</m:t>
            </m:r>
          </m:e>
          <m:lim>
            <m:r>
              <w:rPr>
                <w:rFonts w:ascii="Cambria Math"/>
                <w:sz w:val="28"/>
                <w:szCs w:val="22"/>
              </w:rPr>
              <m:t>ASSubType</m:t>
            </m:r>
          </m:lim>
        </m:limLow>
      </m:oMath>
      <w:r w:rsidRPr="00A03B1B">
        <w:rPr>
          <w:szCs w:val="28"/>
        </w:rPr>
        <w:t xml:space="preserve">ASMWCAPUSNAP </w:t>
      </w:r>
      <w:r w:rsidRPr="00A03B1B">
        <w:rPr>
          <w:i/>
          <w:szCs w:val="20"/>
          <w:vertAlign w:val="subscript"/>
        </w:rPr>
        <w:t>ruc, q, h, ASSubType, r</w:t>
      </w:r>
    </w:p>
    <w:p w14:paraId="76C3CA67" w14:textId="77777777" w:rsidR="00A03B1B" w:rsidRPr="00A03B1B" w:rsidRDefault="00A03B1B" w:rsidP="00A03B1B">
      <w:pPr>
        <w:spacing w:after="240"/>
        <w:ind w:left="2946" w:hanging="2226"/>
        <w:rPr>
          <w:iCs/>
          <w:szCs w:val="20"/>
        </w:rPr>
      </w:pPr>
      <w:r w:rsidRPr="00A03B1B">
        <w:rPr>
          <w:szCs w:val="20"/>
        </w:rPr>
        <w:t>RRPOS</w:t>
      </w:r>
      <w:r w:rsidRPr="00A03B1B">
        <w:rPr>
          <w:szCs w:val="20"/>
          <w:lang w:val="it-IT"/>
        </w:rPr>
        <w:t>SNAP</w:t>
      </w:r>
      <w:r w:rsidRPr="00A03B1B">
        <w:rPr>
          <w:szCs w:val="20"/>
        </w:rPr>
        <w:t xml:space="preserve"> </w:t>
      </w:r>
      <w:r w:rsidRPr="00A03B1B">
        <w:rPr>
          <w:i/>
          <w:szCs w:val="20"/>
          <w:vertAlign w:val="subscript"/>
          <w:lang w:val="it-IT"/>
        </w:rPr>
        <w:t xml:space="preserve">ruc, </w:t>
      </w:r>
      <w:r w:rsidRPr="00A03B1B">
        <w:rPr>
          <w:i/>
          <w:szCs w:val="20"/>
          <w:vertAlign w:val="subscript"/>
        </w:rPr>
        <w:t>q, h</w:t>
      </w:r>
      <w:r w:rsidRPr="00A03B1B">
        <w:rPr>
          <w:szCs w:val="20"/>
        </w:rPr>
        <w:t xml:space="preserve"> = Max(0, PFPOS</w:t>
      </w:r>
      <w:r w:rsidRPr="00A03B1B">
        <w:rPr>
          <w:szCs w:val="20"/>
          <w:lang w:val="it-IT"/>
        </w:rPr>
        <w:t>SNAP</w:t>
      </w:r>
      <w:r w:rsidRPr="00A03B1B">
        <w:rPr>
          <w:szCs w:val="20"/>
        </w:rPr>
        <w:t xml:space="preserve"> </w:t>
      </w:r>
      <w:r w:rsidRPr="00A03B1B">
        <w:rPr>
          <w:i/>
          <w:szCs w:val="20"/>
          <w:vertAlign w:val="subscript"/>
          <w:lang w:val="it-IT"/>
        </w:rPr>
        <w:t xml:space="preserve">ruc, </w:t>
      </w:r>
      <w:r w:rsidRPr="00A03B1B">
        <w:rPr>
          <w:i/>
          <w:szCs w:val="20"/>
          <w:vertAlign w:val="subscript"/>
        </w:rPr>
        <w:t>q, h</w:t>
      </w:r>
      <w:r w:rsidRPr="00A03B1B">
        <w:rPr>
          <w:szCs w:val="20"/>
        </w:rPr>
        <w:t xml:space="preserve"> + Max(0, UFPOS</w:t>
      </w:r>
      <w:r w:rsidRPr="00A03B1B">
        <w:rPr>
          <w:szCs w:val="20"/>
          <w:lang w:val="it-IT"/>
        </w:rPr>
        <w:t>SNAP</w:t>
      </w:r>
      <w:r w:rsidRPr="00A03B1B">
        <w:rPr>
          <w:szCs w:val="20"/>
        </w:rPr>
        <w:t xml:space="preserve"> </w:t>
      </w:r>
      <w:r w:rsidRPr="00A03B1B">
        <w:rPr>
          <w:i/>
          <w:szCs w:val="20"/>
          <w:vertAlign w:val="subscript"/>
          <w:lang w:val="it-IT"/>
        </w:rPr>
        <w:t xml:space="preserve">ruc, </w:t>
      </w:r>
      <w:r w:rsidRPr="00A03B1B">
        <w:rPr>
          <w:i/>
          <w:szCs w:val="20"/>
          <w:vertAlign w:val="subscript"/>
        </w:rPr>
        <w:t>q, h</w:t>
      </w:r>
      <w:r w:rsidRPr="00A03B1B">
        <w:rPr>
          <w:szCs w:val="20"/>
        </w:rPr>
        <w:t xml:space="preserve"> + FFPOS</w:t>
      </w:r>
      <w:r w:rsidRPr="00A03B1B">
        <w:rPr>
          <w:szCs w:val="20"/>
          <w:lang w:val="it-IT"/>
        </w:rPr>
        <w:t>SNAP</w:t>
      </w:r>
      <w:r w:rsidRPr="00A03B1B">
        <w:rPr>
          <w:szCs w:val="20"/>
        </w:rPr>
        <w:t xml:space="preserve"> </w:t>
      </w:r>
      <w:r w:rsidRPr="00A03B1B">
        <w:rPr>
          <w:i/>
          <w:szCs w:val="20"/>
          <w:vertAlign w:val="subscript"/>
          <w:lang w:val="it-IT"/>
        </w:rPr>
        <w:t xml:space="preserve">ruc, </w:t>
      </w:r>
      <w:r w:rsidRPr="00A03B1B">
        <w:rPr>
          <w:i/>
          <w:szCs w:val="20"/>
          <w:vertAlign w:val="subscript"/>
        </w:rPr>
        <w:t>q, h</w:t>
      </w:r>
      <w:r w:rsidRPr="00A03B1B">
        <w:rPr>
          <w:iCs/>
          <w:szCs w:val="20"/>
        </w:rPr>
        <w:t>))</w:t>
      </w:r>
    </w:p>
    <w:p w14:paraId="5038D3CB" w14:textId="77777777" w:rsidR="00A03B1B" w:rsidRPr="00A03B1B" w:rsidRDefault="00A03B1B" w:rsidP="00A03B1B">
      <w:pPr>
        <w:spacing w:after="240"/>
        <w:ind w:left="1440" w:hanging="720"/>
        <w:rPr>
          <w:iCs/>
          <w:szCs w:val="20"/>
        </w:rPr>
      </w:pPr>
      <w:r w:rsidRPr="00A03B1B">
        <w:rPr>
          <w:szCs w:val="20"/>
        </w:rPr>
        <w:t>ECRPOS</w:t>
      </w:r>
      <w:r w:rsidRPr="00A03B1B">
        <w:rPr>
          <w:szCs w:val="20"/>
          <w:lang w:val="it-IT"/>
        </w:rPr>
        <w:t>SNAP</w:t>
      </w:r>
      <w:r w:rsidRPr="00A03B1B">
        <w:rPr>
          <w:szCs w:val="20"/>
        </w:rPr>
        <w:t xml:space="preserve"> </w:t>
      </w:r>
      <w:r w:rsidRPr="00A03B1B">
        <w:rPr>
          <w:i/>
          <w:szCs w:val="20"/>
          <w:vertAlign w:val="subscript"/>
          <w:lang w:val="it-IT"/>
        </w:rPr>
        <w:t xml:space="preserve">ruc, </w:t>
      </w:r>
      <w:r w:rsidRPr="00A03B1B">
        <w:rPr>
          <w:i/>
          <w:szCs w:val="20"/>
          <w:vertAlign w:val="subscript"/>
        </w:rPr>
        <w:t>q, h</w:t>
      </w:r>
      <w:r w:rsidRPr="00A03B1B">
        <w:rPr>
          <w:szCs w:val="20"/>
        </w:rPr>
        <w:t xml:space="preserve"> = Max(0, ECSPOS</w:t>
      </w:r>
      <w:r w:rsidRPr="00A03B1B">
        <w:rPr>
          <w:szCs w:val="20"/>
          <w:lang w:val="it-IT"/>
        </w:rPr>
        <w:t>SNAP</w:t>
      </w:r>
      <w:r w:rsidRPr="00A03B1B">
        <w:rPr>
          <w:szCs w:val="20"/>
        </w:rPr>
        <w:t xml:space="preserve"> </w:t>
      </w:r>
      <w:r w:rsidRPr="00A03B1B">
        <w:rPr>
          <w:i/>
          <w:szCs w:val="20"/>
          <w:vertAlign w:val="subscript"/>
          <w:lang w:val="it-IT"/>
        </w:rPr>
        <w:t xml:space="preserve">ruc, </w:t>
      </w:r>
      <w:r w:rsidRPr="00A03B1B">
        <w:rPr>
          <w:i/>
          <w:szCs w:val="20"/>
          <w:vertAlign w:val="subscript"/>
        </w:rPr>
        <w:t>q, h</w:t>
      </w:r>
      <w:r w:rsidRPr="00A03B1B">
        <w:rPr>
          <w:szCs w:val="20"/>
        </w:rPr>
        <w:t xml:space="preserve"> + ECMPOS</w:t>
      </w:r>
      <w:r w:rsidRPr="00A03B1B">
        <w:rPr>
          <w:szCs w:val="20"/>
          <w:lang w:val="it-IT"/>
        </w:rPr>
        <w:t>SNAP</w:t>
      </w:r>
      <w:r w:rsidRPr="00A03B1B">
        <w:rPr>
          <w:szCs w:val="20"/>
        </w:rPr>
        <w:t xml:space="preserve"> </w:t>
      </w:r>
      <w:r w:rsidRPr="00A03B1B">
        <w:rPr>
          <w:i/>
          <w:szCs w:val="20"/>
          <w:vertAlign w:val="subscript"/>
          <w:lang w:val="it-IT"/>
        </w:rPr>
        <w:t xml:space="preserve">ruc, </w:t>
      </w:r>
      <w:r w:rsidRPr="00A03B1B">
        <w:rPr>
          <w:i/>
          <w:szCs w:val="20"/>
          <w:vertAlign w:val="subscript"/>
        </w:rPr>
        <w:t>q, h</w:t>
      </w:r>
      <w:r w:rsidRPr="00A03B1B">
        <w:rPr>
          <w:iCs/>
          <w:szCs w:val="20"/>
        </w:rPr>
        <w:t>)</w:t>
      </w:r>
    </w:p>
    <w:p w14:paraId="2F21EEAF" w14:textId="77777777" w:rsidR="00A03B1B" w:rsidRPr="00A03B1B" w:rsidRDefault="00A03B1B" w:rsidP="00A03B1B">
      <w:pPr>
        <w:spacing w:after="240"/>
        <w:ind w:left="1440" w:hanging="720"/>
        <w:rPr>
          <w:iCs/>
          <w:szCs w:val="20"/>
        </w:rPr>
      </w:pPr>
      <w:r w:rsidRPr="00A03B1B">
        <w:rPr>
          <w:szCs w:val="20"/>
        </w:rPr>
        <w:t>NSPOS</w:t>
      </w:r>
      <w:r w:rsidRPr="00A03B1B">
        <w:rPr>
          <w:szCs w:val="20"/>
          <w:lang w:val="it-IT"/>
        </w:rPr>
        <w:t>SNAP</w:t>
      </w:r>
      <w:r w:rsidRPr="00A03B1B">
        <w:rPr>
          <w:szCs w:val="20"/>
        </w:rPr>
        <w:t xml:space="preserve"> </w:t>
      </w:r>
      <w:r w:rsidRPr="00A03B1B">
        <w:rPr>
          <w:i/>
          <w:szCs w:val="20"/>
          <w:vertAlign w:val="subscript"/>
          <w:lang w:val="it-IT"/>
        </w:rPr>
        <w:t xml:space="preserve">ruc, </w:t>
      </w:r>
      <w:r w:rsidRPr="00A03B1B">
        <w:rPr>
          <w:i/>
          <w:szCs w:val="20"/>
          <w:vertAlign w:val="subscript"/>
        </w:rPr>
        <w:t>q, h</w:t>
      </w:r>
      <w:r w:rsidRPr="00A03B1B">
        <w:rPr>
          <w:szCs w:val="20"/>
        </w:rPr>
        <w:t xml:space="preserve"> = Max(0, NSSPOS</w:t>
      </w:r>
      <w:r w:rsidRPr="00A03B1B">
        <w:rPr>
          <w:szCs w:val="20"/>
          <w:lang w:val="it-IT"/>
        </w:rPr>
        <w:t>SNAP</w:t>
      </w:r>
      <w:r w:rsidRPr="00A03B1B">
        <w:rPr>
          <w:szCs w:val="20"/>
        </w:rPr>
        <w:t xml:space="preserve"> </w:t>
      </w:r>
      <w:r w:rsidRPr="00A03B1B">
        <w:rPr>
          <w:i/>
          <w:szCs w:val="20"/>
          <w:vertAlign w:val="subscript"/>
          <w:lang w:val="it-IT"/>
        </w:rPr>
        <w:t xml:space="preserve">ruc, </w:t>
      </w:r>
      <w:r w:rsidRPr="00A03B1B">
        <w:rPr>
          <w:i/>
          <w:szCs w:val="20"/>
          <w:vertAlign w:val="subscript"/>
        </w:rPr>
        <w:t>q, h</w:t>
      </w:r>
      <w:r w:rsidRPr="00A03B1B">
        <w:rPr>
          <w:szCs w:val="20"/>
        </w:rPr>
        <w:t xml:space="preserve"> + NSMPOS</w:t>
      </w:r>
      <w:r w:rsidRPr="00A03B1B">
        <w:rPr>
          <w:szCs w:val="20"/>
          <w:lang w:val="it-IT"/>
        </w:rPr>
        <w:t>SNAP</w:t>
      </w:r>
      <w:r w:rsidRPr="00A03B1B">
        <w:rPr>
          <w:szCs w:val="20"/>
        </w:rPr>
        <w:t xml:space="preserve"> </w:t>
      </w:r>
      <w:r w:rsidRPr="00A03B1B">
        <w:rPr>
          <w:i/>
          <w:szCs w:val="20"/>
          <w:vertAlign w:val="subscript"/>
          <w:lang w:val="it-IT"/>
        </w:rPr>
        <w:t xml:space="preserve">ruc, </w:t>
      </w:r>
      <w:r w:rsidRPr="00A03B1B">
        <w:rPr>
          <w:i/>
          <w:szCs w:val="20"/>
          <w:vertAlign w:val="subscript"/>
        </w:rPr>
        <w:t>q, h</w:t>
      </w:r>
      <w:r w:rsidRPr="00A03B1B">
        <w:rPr>
          <w:iCs/>
          <w:szCs w:val="20"/>
        </w:rPr>
        <w:t>)</w:t>
      </w:r>
    </w:p>
    <w:p w14:paraId="43CE848B" w14:textId="77777777" w:rsidR="00A03B1B" w:rsidRPr="00A03B1B" w:rsidRDefault="00A03B1B" w:rsidP="00A03B1B">
      <w:pPr>
        <w:spacing w:after="240"/>
        <w:ind w:left="720" w:hanging="720"/>
        <w:rPr>
          <w:szCs w:val="20"/>
        </w:rPr>
      </w:pPr>
      <w:r w:rsidRPr="00A03B1B">
        <w:rPr>
          <w:szCs w:val="20"/>
        </w:rPr>
        <w:t>(13)</w:t>
      </w:r>
      <w:r w:rsidRPr="00A03B1B">
        <w:rPr>
          <w:szCs w:val="20"/>
        </w:rPr>
        <w:tab/>
        <w:t>The RUC Shortfall in MW for one QSE for one 15-minute Settlement Interval, as measured at the end of the Adjustment Period, is:</w:t>
      </w:r>
    </w:p>
    <w:p w14:paraId="64BFA195" w14:textId="77777777" w:rsidR="00A03B1B" w:rsidRPr="00A03B1B" w:rsidRDefault="00A03B1B" w:rsidP="00A03B1B">
      <w:pPr>
        <w:tabs>
          <w:tab w:val="left" w:pos="2340"/>
          <w:tab w:val="left" w:pos="3420"/>
        </w:tabs>
        <w:spacing w:after="240"/>
        <w:ind w:left="3420" w:hanging="2700"/>
        <w:rPr>
          <w:b/>
          <w:bCs/>
          <w:lang w:val="it-IT"/>
        </w:rPr>
      </w:pPr>
      <w:r w:rsidRPr="00A03B1B">
        <w:rPr>
          <w:b/>
          <w:bCs/>
          <w:lang w:val="it-IT"/>
        </w:rPr>
        <w:t xml:space="preserve">RUCSFADJ </w:t>
      </w:r>
      <w:r w:rsidRPr="00A03B1B">
        <w:rPr>
          <w:b/>
          <w:bCs/>
          <w:i/>
          <w:vertAlign w:val="subscript"/>
          <w:lang w:val="it-IT"/>
        </w:rPr>
        <w:t>ruc, q, i</w:t>
      </w:r>
      <w:r w:rsidRPr="00A03B1B">
        <w:rPr>
          <w:b/>
          <w:bCs/>
          <w:lang w:val="it-IT"/>
        </w:rPr>
        <w:tab/>
        <w:t>=</w:t>
      </w:r>
      <w:r w:rsidRPr="00A03B1B">
        <w:rPr>
          <w:b/>
          <w:bCs/>
          <w:lang w:val="it-IT"/>
        </w:rPr>
        <w:tab/>
        <w:t xml:space="preserve">Max (RUCOSFADJ </w:t>
      </w:r>
      <w:r w:rsidRPr="00A03B1B">
        <w:rPr>
          <w:b/>
          <w:bCs/>
          <w:i/>
          <w:vertAlign w:val="subscript"/>
          <w:lang w:val="it-IT"/>
        </w:rPr>
        <w:t>ruc, q, i</w:t>
      </w:r>
      <w:r w:rsidRPr="00A03B1B">
        <w:rPr>
          <w:b/>
          <w:bCs/>
          <w:lang w:val="it-IT"/>
        </w:rPr>
        <w:t xml:space="preserve">, RUCASFADJ </w:t>
      </w:r>
      <w:r w:rsidRPr="00A03B1B">
        <w:rPr>
          <w:b/>
          <w:bCs/>
          <w:i/>
          <w:vertAlign w:val="subscript"/>
          <w:lang w:val="it-IT"/>
        </w:rPr>
        <w:t xml:space="preserve">q, i </w:t>
      </w:r>
      <w:r w:rsidRPr="00A03B1B">
        <w:rPr>
          <w:b/>
          <w:bCs/>
          <w:lang w:val="it-IT"/>
        </w:rPr>
        <w:t>)</w:t>
      </w:r>
    </w:p>
    <w:p w14:paraId="26A6D036" w14:textId="77777777" w:rsidR="00A03B1B" w:rsidRPr="00A03B1B" w:rsidRDefault="00A03B1B" w:rsidP="00A03B1B">
      <w:pPr>
        <w:spacing w:after="240"/>
        <w:ind w:left="720" w:hanging="720"/>
        <w:rPr>
          <w:szCs w:val="20"/>
        </w:rPr>
      </w:pPr>
      <w:r w:rsidRPr="00A03B1B">
        <w:rPr>
          <w:szCs w:val="20"/>
        </w:rPr>
        <w:t>(14)</w:t>
      </w:r>
      <w:r w:rsidRPr="00A03B1B">
        <w:rPr>
          <w:szCs w:val="20"/>
        </w:rPr>
        <w:tab/>
        <w:t>The overall shortfall in MW that a QSE had at the end of the Adjustment Period for a 15-minute Settlement Interval, but including capacity from IRRs as seen in the RUC Snapshot, is:</w:t>
      </w:r>
    </w:p>
    <w:p w14:paraId="688E5D7D" w14:textId="77777777" w:rsidR="00A03B1B" w:rsidRPr="00A03B1B" w:rsidRDefault="00A03B1B" w:rsidP="00A03B1B">
      <w:pPr>
        <w:tabs>
          <w:tab w:val="left" w:pos="2340"/>
          <w:tab w:val="left" w:pos="3420"/>
        </w:tabs>
        <w:spacing w:after="240"/>
        <w:ind w:left="3420" w:hanging="2700"/>
        <w:rPr>
          <w:b/>
          <w:bCs/>
        </w:rPr>
      </w:pPr>
      <w:r w:rsidRPr="00A03B1B">
        <w:rPr>
          <w:b/>
          <w:bCs/>
        </w:rPr>
        <w:t xml:space="preserve">RUCOSFADJ </w:t>
      </w:r>
      <w:r w:rsidRPr="00A03B1B">
        <w:rPr>
          <w:b/>
          <w:bCs/>
          <w:i/>
          <w:vertAlign w:val="subscript"/>
        </w:rPr>
        <w:t xml:space="preserve">ruc, q, i </w:t>
      </w:r>
      <w:r w:rsidRPr="00A03B1B">
        <w:rPr>
          <w:b/>
          <w:bCs/>
        </w:rPr>
        <w:t xml:space="preserve"> = Max (0, ((</w:t>
      </w:r>
      <w:r w:rsidRPr="00A03B1B">
        <w:rPr>
          <w:b/>
          <w:bCs/>
          <w:position w:val="-22"/>
        </w:rPr>
        <w:object w:dxaOrig="220" w:dyaOrig="460" w14:anchorId="00C2D97C">
          <v:shape id="_x0000_i1048" type="#_x0000_t75" style="width:10.8pt;height:23.4pt" o:ole="">
            <v:imagedata r:id="rId38" o:title=""/>
          </v:shape>
          <o:OLEObject Type="Embed" ProgID="Equation.3" ShapeID="_x0000_i1048" DrawAspect="Content" ObjectID="_1831281571" r:id="rId57"/>
        </w:object>
      </w:r>
      <w:r w:rsidRPr="00A03B1B">
        <w:rPr>
          <w:b/>
          <w:bCs/>
        </w:rPr>
        <w:t xml:space="preserve">RTAML </w:t>
      </w:r>
      <w:r w:rsidRPr="00A03B1B">
        <w:rPr>
          <w:b/>
          <w:bCs/>
          <w:i/>
          <w:vertAlign w:val="subscript"/>
        </w:rPr>
        <w:t>q, p, i</w:t>
      </w:r>
      <w:r w:rsidRPr="00A03B1B">
        <w:rPr>
          <w:b/>
          <w:bCs/>
        </w:rPr>
        <w:t xml:space="preserve"> *4) + ASONPOSADJ</w:t>
      </w:r>
      <w:r w:rsidRPr="00A03B1B" w:rsidDel="00411364">
        <w:rPr>
          <w:b/>
          <w:bCs/>
        </w:rPr>
        <w:t xml:space="preserve"> </w:t>
      </w:r>
      <w:r w:rsidRPr="00A03B1B">
        <w:rPr>
          <w:b/>
          <w:bCs/>
          <w:i/>
          <w:vertAlign w:val="subscript"/>
        </w:rPr>
        <w:t>q, i</w:t>
      </w:r>
      <w:r w:rsidRPr="00A03B1B">
        <w:rPr>
          <w:b/>
          <w:bCs/>
        </w:rPr>
        <w:t xml:space="preserve"> – (</w:t>
      </w:r>
      <w:r w:rsidRPr="00A03B1B">
        <w:rPr>
          <w:b/>
          <w:bCs/>
          <w:position w:val="-22"/>
        </w:rPr>
        <w:object w:dxaOrig="780" w:dyaOrig="460" w14:anchorId="4E1E1AF9">
          <v:shape id="_x0000_i1049" type="#_x0000_t75" style="width:38.4pt;height:24.6pt" o:ole="">
            <v:imagedata r:id="rId58" o:title=""/>
          </v:shape>
          <o:OLEObject Type="Embed" ProgID="Equation.3" ShapeID="_x0000_i1049" DrawAspect="Content" ObjectID="_1831281572" r:id="rId59"/>
        </w:object>
      </w:r>
      <w:r w:rsidRPr="00A03B1B">
        <w:rPr>
          <w:b/>
          <w:bCs/>
        </w:rPr>
        <w:t>RCAPSNAP</w:t>
      </w:r>
      <w:r w:rsidRPr="00A03B1B">
        <w:rPr>
          <w:b/>
          <w:bCs/>
          <w:i/>
          <w:vertAlign w:val="subscript"/>
        </w:rPr>
        <w:t xml:space="preserve"> ruc, q, r, h</w:t>
      </w:r>
      <w:r w:rsidRPr="00A03B1B">
        <w:rPr>
          <w:b/>
          <w:bCs/>
        </w:rPr>
        <w:t xml:space="preserve"> + RUCCAPADJ </w:t>
      </w:r>
      <w:r w:rsidRPr="00A03B1B">
        <w:rPr>
          <w:b/>
          <w:bCs/>
          <w:i/>
          <w:vertAlign w:val="subscript"/>
        </w:rPr>
        <w:t>q, i</w:t>
      </w:r>
      <w:r w:rsidRPr="00A03B1B">
        <w:rPr>
          <w:b/>
          <w:bCs/>
        </w:rPr>
        <w:t>)))</w:t>
      </w:r>
    </w:p>
    <w:p w14:paraId="38A57541" w14:textId="77777777" w:rsidR="00A03B1B" w:rsidRPr="00A03B1B" w:rsidRDefault="00A03B1B" w:rsidP="00A03B1B">
      <w:pPr>
        <w:tabs>
          <w:tab w:val="left" w:pos="2340"/>
          <w:tab w:val="left" w:pos="3420"/>
        </w:tabs>
        <w:spacing w:after="240"/>
        <w:ind w:left="3420" w:hanging="2700"/>
        <w:rPr>
          <w:bCs/>
        </w:rPr>
      </w:pPr>
      <w:r w:rsidRPr="00A03B1B">
        <w:rPr>
          <w:bCs/>
        </w:rPr>
        <w:t>Where:</w:t>
      </w:r>
    </w:p>
    <w:p w14:paraId="3E900738" w14:textId="77777777" w:rsidR="00A03B1B" w:rsidRPr="00A03B1B" w:rsidRDefault="00A03B1B" w:rsidP="00A03B1B">
      <w:pPr>
        <w:spacing w:after="240"/>
        <w:ind w:left="720"/>
        <w:rPr>
          <w:szCs w:val="20"/>
        </w:rPr>
      </w:pPr>
      <w:r w:rsidRPr="00A03B1B">
        <w:rPr>
          <w:szCs w:val="20"/>
        </w:rPr>
        <w:t>The On-Line Ancillary Service Position the QSE had at the end of the Adjustment Period for a 15-minute Settlement Interval is:</w:t>
      </w:r>
    </w:p>
    <w:p w14:paraId="3671C98F" w14:textId="77777777" w:rsidR="00A03B1B" w:rsidRPr="00A03B1B" w:rsidRDefault="00A03B1B" w:rsidP="00A03B1B">
      <w:pPr>
        <w:spacing w:after="240"/>
        <w:ind w:left="2880" w:right="-540" w:hanging="2160"/>
        <w:rPr>
          <w:rFonts w:eastAsia="SimSun"/>
        </w:rPr>
      </w:pPr>
      <w:r w:rsidRPr="00A03B1B">
        <w:rPr>
          <w:rFonts w:eastAsia="SimSun"/>
        </w:rPr>
        <w:t xml:space="preserve">ASONPOSADJ </w:t>
      </w:r>
      <w:r w:rsidRPr="00A03B1B">
        <w:rPr>
          <w:rFonts w:eastAsia="SimSun"/>
          <w:i/>
          <w:iCs/>
          <w:vertAlign w:val="subscript"/>
        </w:rPr>
        <w:t xml:space="preserve">q ,i   </w:t>
      </w:r>
      <w:r w:rsidRPr="00A03B1B">
        <w:rPr>
          <w:rFonts w:eastAsia="SimSun"/>
        </w:rPr>
        <w:t xml:space="preserve">=  RUPOSADJ </w:t>
      </w:r>
      <w:r w:rsidRPr="00A03B1B">
        <w:rPr>
          <w:rFonts w:eastAsia="SimSun"/>
          <w:i/>
          <w:iCs/>
          <w:vertAlign w:val="subscript"/>
        </w:rPr>
        <w:t>q, h</w:t>
      </w:r>
      <w:r w:rsidRPr="00A03B1B">
        <w:rPr>
          <w:rFonts w:eastAsia="SimSun"/>
        </w:rPr>
        <w:t xml:space="preserve">  + RRPOSADJ </w:t>
      </w:r>
      <w:r w:rsidRPr="00A03B1B">
        <w:rPr>
          <w:rFonts w:eastAsia="SimSun"/>
          <w:i/>
          <w:iCs/>
          <w:vertAlign w:val="subscript"/>
        </w:rPr>
        <w:t>q, h</w:t>
      </w:r>
      <w:r w:rsidRPr="00A03B1B">
        <w:rPr>
          <w:rFonts w:eastAsia="SimSun"/>
        </w:rPr>
        <w:t xml:space="preserve"> + ECRPOSADJ </w:t>
      </w:r>
      <w:r w:rsidRPr="00A03B1B">
        <w:rPr>
          <w:rFonts w:eastAsia="SimSun"/>
          <w:i/>
          <w:iCs/>
          <w:vertAlign w:val="subscript"/>
        </w:rPr>
        <w:t>q, h</w:t>
      </w:r>
      <w:r w:rsidRPr="00A03B1B">
        <w:rPr>
          <w:rFonts w:eastAsia="SimSun"/>
        </w:rPr>
        <w:t xml:space="preserve"> + Max (0, (</w:t>
      </w:r>
      <w:ins w:id="720" w:author="ERCOT" w:date="2025-09-10T14:32:00Z">
        <w:r w:rsidRPr="00A03B1B">
          <w:rPr>
            <w:rFonts w:eastAsia="SimSun"/>
          </w:rPr>
          <w:t>(</w:t>
        </w:r>
      </w:ins>
      <w:r w:rsidRPr="00A03B1B">
        <w:rPr>
          <w:rFonts w:eastAsia="SimSun"/>
        </w:rPr>
        <w:t xml:space="preserve">NSPOSADJ </w:t>
      </w:r>
      <w:r w:rsidRPr="00A03B1B">
        <w:rPr>
          <w:rFonts w:eastAsia="SimSun"/>
          <w:i/>
          <w:iCs/>
          <w:vertAlign w:val="subscript"/>
        </w:rPr>
        <w:t>q, h</w:t>
      </w:r>
      <w:r w:rsidRPr="00A03B1B">
        <w:rPr>
          <w:rFonts w:eastAsia="SimSun"/>
        </w:rPr>
        <w:t xml:space="preserve"> </w:t>
      </w:r>
      <w:ins w:id="721" w:author="ERCOT" w:date="2025-09-10T14:31:00Z">
        <w:r w:rsidRPr="00A03B1B">
          <w:rPr>
            <w:rFonts w:eastAsia="SimSun"/>
          </w:rPr>
          <w:t>+</w:t>
        </w:r>
      </w:ins>
      <w:ins w:id="722" w:author="ERCOT" w:date="2025-09-10T14:32:00Z">
        <w:r w:rsidRPr="00A03B1B">
          <w:rPr>
            <w:rFonts w:eastAsia="SimSun"/>
          </w:rPr>
          <w:t xml:space="preserve"> DRPOSADJ </w:t>
        </w:r>
        <w:r w:rsidRPr="00A03B1B">
          <w:rPr>
            <w:rFonts w:eastAsia="SimSun"/>
            <w:i/>
            <w:iCs/>
            <w:vertAlign w:val="subscript"/>
          </w:rPr>
          <w:t>q, h</w:t>
        </w:r>
        <w:r w:rsidRPr="00A03B1B">
          <w:rPr>
            <w:rFonts w:eastAsia="SimSun"/>
          </w:rPr>
          <w:t xml:space="preserve"> ) </w:t>
        </w:r>
      </w:ins>
      <w:r w:rsidRPr="00A03B1B">
        <w:rPr>
          <w:rFonts w:eastAsia="SimSun"/>
        </w:rPr>
        <w:t xml:space="preserve">– </w:t>
      </w:r>
      <w:r w:rsidRPr="00A03B1B">
        <w:rPr>
          <w:rFonts w:eastAsia="SimSun"/>
          <w:position w:val="-18"/>
        </w:rPr>
        <w:object w:dxaOrig="220" w:dyaOrig="420" w14:anchorId="73FDB3BF">
          <v:shape id="_x0000_i1050" type="#_x0000_t75" style="width:9pt;height:21.6pt" o:ole="">
            <v:imagedata r:id="rId40" o:title=""/>
          </v:shape>
          <o:OLEObject Type="Embed" ProgID="Equation.3" ShapeID="_x0000_i1050" DrawAspect="Content" ObjectID="_1831281573" r:id="rId60"/>
        </w:object>
      </w:r>
      <w:r w:rsidRPr="00A03B1B">
        <w:rPr>
          <w:rFonts w:eastAsia="SimSun"/>
        </w:rPr>
        <w:t>ASOFFOFRADJ</w:t>
      </w:r>
      <w:r w:rsidRPr="00A03B1B">
        <w:rPr>
          <w:rFonts w:eastAsia="SimSun"/>
          <w:i/>
          <w:iCs/>
          <w:vertAlign w:val="subscript"/>
        </w:rPr>
        <w:t xml:space="preserve">  q, r, h</w:t>
      </w:r>
      <w:r w:rsidRPr="00A03B1B">
        <w:rPr>
          <w:rFonts w:eastAsia="SimSun"/>
        </w:rPr>
        <w:t>))</w:t>
      </w:r>
    </w:p>
    <w:p w14:paraId="464E4119" w14:textId="77777777" w:rsidR="00A03B1B" w:rsidRPr="00A03B1B" w:rsidRDefault="00A03B1B" w:rsidP="00A03B1B">
      <w:pPr>
        <w:spacing w:after="240"/>
        <w:ind w:left="720" w:hanging="720"/>
        <w:rPr>
          <w:szCs w:val="20"/>
        </w:rPr>
      </w:pPr>
      <w:r w:rsidRPr="00A03B1B">
        <w:rPr>
          <w:szCs w:val="20"/>
        </w:rPr>
        <w:tab/>
        <w:t>The amount of capacity that a QSE had at the end of the Adjustment Period for a 15-minute Settlement Interval, excluding capacity from IRRs, is:</w:t>
      </w:r>
    </w:p>
    <w:p w14:paraId="4324473B" w14:textId="77777777" w:rsidR="00A03B1B" w:rsidRPr="00A03B1B" w:rsidRDefault="00A03B1B" w:rsidP="00A03B1B">
      <w:pPr>
        <w:spacing w:after="240"/>
        <w:ind w:left="2880" w:right="145" w:hanging="2160"/>
        <w:rPr>
          <w:i/>
          <w:szCs w:val="20"/>
          <w:vertAlign w:val="subscript"/>
        </w:rPr>
      </w:pPr>
      <w:r w:rsidRPr="00A03B1B">
        <w:rPr>
          <w:szCs w:val="20"/>
        </w:rPr>
        <w:lastRenderedPageBreak/>
        <w:t xml:space="preserve">RUCCAPADJ </w:t>
      </w:r>
      <w:r w:rsidRPr="00A03B1B">
        <w:rPr>
          <w:i/>
          <w:szCs w:val="20"/>
          <w:vertAlign w:val="subscript"/>
        </w:rPr>
        <w:t>q, i</w:t>
      </w:r>
      <w:r w:rsidRPr="00A03B1B">
        <w:rPr>
          <w:szCs w:val="20"/>
        </w:rPr>
        <w:t xml:space="preserve"> =</w:t>
      </w:r>
      <w:r w:rsidRPr="00A03B1B">
        <w:rPr>
          <w:szCs w:val="20"/>
        </w:rPr>
        <w:tab/>
      </w:r>
      <w:r w:rsidRPr="00A03B1B">
        <w:rPr>
          <w:position w:val="-18"/>
          <w:szCs w:val="20"/>
        </w:rPr>
        <w:object w:dxaOrig="220" w:dyaOrig="420" w14:anchorId="66E5A444">
          <v:shape id="_x0000_i1051" type="#_x0000_t75" style="width:8.4pt;height:21pt" o:ole="">
            <v:imagedata r:id="rId61" o:title=""/>
          </v:shape>
          <o:OLEObject Type="Embed" ProgID="Equation.3" ShapeID="_x0000_i1051" DrawAspect="Content" ObjectID="_1831281574" r:id="rId62"/>
        </w:object>
      </w:r>
      <w:r w:rsidRPr="00A03B1B">
        <w:rPr>
          <w:szCs w:val="20"/>
        </w:rPr>
        <w:t xml:space="preserve">RCAPADJ </w:t>
      </w:r>
      <w:r w:rsidRPr="00A03B1B">
        <w:rPr>
          <w:i/>
          <w:szCs w:val="20"/>
          <w:vertAlign w:val="subscript"/>
        </w:rPr>
        <w:t>q, r, h</w:t>
      </w:r>
      <w:r w:rsidRPr="00A03B1B">
        <w:rPr>
          <w:szCs w:val="20"/>
        </w:rPr>
        <w:t xml:space="preserve"> + (RUCCPADJ </w:t>
      </w:r>
      <w:r w:rsidRPr="00A03B1B">
        <w:rPr>
          <w:i/>
          <w:szCs w:val="20"/>
          <w:vertAlign w:val="subscript"/>
        </w:rPr>
        <w:t>q, h</w:t>
      </w:r>
      <w:r w:rsidRPr="00A03B1B">
        <w:rPr>
          <w:szCs w:val="20"/>
        </w:rPr>
        <w:t xml:space="preserve"> – RUCCSADJ </w:t>
      </w:r>
      <w:r w:rsidRPr="00A03B1B">
        <w:rPr>
          <w:i/>
          <w:szCs w:val="20"/>
          <w:vertAlign w:val="subscript"/>
        </w:rPr>
        <w:t>q, h</w:t>
      </w:r>
      <w:r w:rsidRPr="00A03B1B">
        <w:rPr>
          <w:szCs w:val="20"/>
        </w:rPr>
        <w:t>) + (</w:t>
      </w:r>
      <w:r w:rsidRPr="00A03B1B">
        <w:rPr>
          <w:position w:val="-22"/>
          <w:szCs w:val="20"/>
        </w:rPr>
        <w:object w:dxaOrig="220" w:dyaOrig="460" w14:anchorId="12DBA48A">
          <v:shape id="_x0000_i1052" type="#_x0000_t75" style="width:8.4pt;height:20.4pt" o:ole="">
            <v:imagedata r:id="rId44" o:title=""/>
          </v:shape>
          <o:OLEObject Type="Embed" ProgID="Equation.3" ShapeID="_x0000_i1052" DrawAspect="Content" ObjectID="_1831281575" r:id="rId63"/>
        </w:object>
      </w:r>
      <w:r w:rsidRPr="00A03B1B">
        <w:rPr>
          <w:szCs w:val="20"/>
        </w:rPr>
        <w:t xml:space="preserve">DAEP </w:t>
      </w:r>
      <w:r w:rsidRPr="00A03B1B">
        <w:rPr>
          <w:i/>
          <w:szCs w:val="20"/>
          <w:vertAlign w:val="subscript"/>
        </w:rPr>
        <w:t>q, p, h</w:t>
      </w:r>
      <w:r w:rsidRPr="00A03B1B">
        <w:rPr>
          <w:szCs w:val="20"/>
        </w:rPr>
        <w:t xml:space="preserve"> – </w:t>
      </w:r>
      <w:r w:rsidRPr="00A03B1B">
        <w:rPr>
          <w:position w:val="-22"/>
          <w:szCs w:val="20"/>
        </w:rPr>
        <w:object w:dxaOrig="220" w:dyaOrig="460" w14:anchorId="0F4401D3">
          <v:shape id="_x0000_i1053" type="#_x0000_t75" style="width:8.4pt;height:20.4pt" o:ole="">
            <v:imagedata r:id="rId46" o:title=""/>
          </v:shape>
          <o:OLEObject Type="Embed" ProgID="Equation.3" ShapeID="_x0000_i1053" DrawAspect="Content" ObjectID="_1831281576" r:id="rId64"/>
        </w:object>
      </w:r>
      <w:r w:rsidRPr="00A03B1B">
        <w:rPr>
          <w:szCs w:val="20"/>
        </w:rPr>
        <w:t xml:space="preserve">DAES </w:t>
      </w:r>
      <w:r w:rsidRPr="00A03B1B">
        <w:rPr>
          <w:i/>
          <w:szCs w:val="20"/>
          <w:vertAlign w:val="subscript"/>
        </w:rPr>
        <w:t>q, p, h</w:t>
      </w:r>
      <w:r w:rsidRPr="00A03B1B">
        <w:rPr>
          <w:szCs w:val="20"/>
        </w:rPr>
        <w:t>) + (</w:t>
      </w:r>
      <w:r w:rsidRPr="00A03B1B">
        <w:rPr>
          <w:position w:val="-22"/>
          <w:szCs w:val="20"/>
        </w:rPr>
        <w:object w:dxaOrig="220" w:dyaOrig="460" w14:anchorId="3F06BE44">
          <v:shape id="_x0000_i1054" type="#_x0000_t75" style="width:8.4pt;height:20.4pt" o:ole="">
            <v:imagedata r:id="rId44" o:title=""/>
          </v:shape>
          <o:OLEObject Type="Embed" ProgID="Equation.3" ShapeID="_x0000_i1054" DrawAspect="Content" ObjectID="_1831281577" r:id="rId65"/>
        </w:object>
      </w:r>
      <w:r w:rsidRPr="00A03B1B">
        <w:rPr>
          <w:szCs w:val="20"/>
        </w:rPr>
        <w:t xml:space="preserve">RTQQEPADJ </w:t>
      </w:r>
      <w:r w:rsidRPr="00A03B1B">
        <w:rPr>
          <w:i/>
          <w:szCs w:val="20"/>
          <w:vertAlign w:val="subscript"/>
        </w:rPr>
        <w:t>q, p, i</w:t>
      </w:r>
      <w:r w:rsidRPr="00A03B1B">
        <w:rPr>
          <w:szCs w:val="20"/>
        </w:rPr>
        <w:t xml:space="preserve"> – </w:t>
      </w:r>
      <w:r w:rsidRPr="00A03B1B">
        <w:rPr>
          <w:position w:val="-22"/>
          <w:szCs w:val="20"/>
        </w:rPr>
        <w:object w:dxaOrig="220" w:dyaOrig="460" w14:anchorId="00BDFC8A">
          <v:shape id="_x0000_i1055" type="#_x0000_t75" style="width:8.4pt;height:20.4pt" o:ole="">
            <v:imagedata r:id="rId44" o:title=""/>
          </v:shape>
          <o:OLEObject Type="Embed" ProgID="Equation.3" ShapeID="_x0000_i1055" DrawAspect="Content" ObjectID="_1831281578" r:id="rId66"/>
        </w:object>
      </w:r>
      <w:r w:rsidRPr="00A03B1B">
        <w:rPr>
          <w:szCs w:val="20"/>
        </w:rPr>
        <w:t xml:space="preserve">RTQQESADJ </w:t>
      </w:r>
      <w:r w:rsidRPr="00A03B1B">
        <w:rPr>
          <w:i/>
          <w:szCs w:val="20"/>
          <w:vertAlign w:val="subscript"/>
        </w:rPr>
        <w:t>q, p, i</w:t>
      </w:r>
      <w:r w:rsidRPr="00A03B1B">
        <w:rPr>
          <w:szCs w:val="20"/>
        </w:rPr>
        <w:t xml:space="preserve">) + </w:t>
      </w:r>
      <w:r w:rsidRPr="00A03B1B">
        <w:rPr>
          <w:position w:val="-22"/>
          <w:szCs w:val="20"/>
        </w:rPr>
        <w:object w:dxaOrig="220" w:dyaOrig="460" w14:anchorId="138DF8B3">
          <v:shape id="_x0000_i1056" type="#_x0000_t75" style="width:8.4pt;height:20.4pt" o:ole="">
            <v:imagedata r:id="rId44" o:title=""/>
          </v:shape>
          <o:OLEObject Type="Embed" ProgID="Equation.3" ShapeID="_x0000_i1056" DrawAspect="Content" ObjectID="_1831281579" r:id="rId67"/>
        </w:object>
      </w:r>
      <w:r w:rsidRPr="00A03B1B">
        <w:rPr>
          <w:position w:val="-22"/>
          <w:szCs w:val="20"/>
        </w:rPr>
        <w:t xml:space="preserve"> </w:t>
      </w:r>
      <w:r w:rsidRPr="00A03B1B">
        <w:rPr>
          <w:szCs w:val="20"/>
        </w:rPr>
        <w:t xml:space="preserve">DCIMPADJ </w:t>
      </w:r>
      <w:r w:rsidRPr="00A03B1B">
        <w:rPr>
          <w:i/>
          <w:szCs w:val="20"/>
          <w:vertAlign w:val="subscript"/>
        </w:rPr>
        <w:t>q, p, i</w:t>
      </w:r>
      <w:r w:rsidRPr="00A03B1B">
        <w:rPr>
          <w:szCs w:val="20"/>
        </w:rPr>
        <w:t xml:space="preserve"> + </w:t>
      </w:r>
      <w:r w:rsidRPr="00A03B1B">
        <w:rPr>
          <w:position w:val="-18"/>
          <w:szCs w:val="20"/>
        </w:rPr>
        <w:object w:dxaOrig="220" w:dyaOrig="420" w14:anchorId="488AB834">
          <v:shape id="_x0000_i1057" type="#_x0000_t75" style="width:8.4pt;height:21pt" o:ole="">
            <v:imagedata r:id="rId40" o:title=""/>
          </v:shape>
          <o:OLEObject Type="Embed" ProgID="Equation.3" ShapeID="_x0000_i1057" DrawAspect="Content" ObjectID="_1831281580" r:id="rId68"/>
        </w:object>
      </w:r>
      <w:r w:rsidRPr="00A03B1B">
        <w:rPr>
          <w:szCs w:val="20"/>
        </w:rPr>
        <w:t>ASOFRLRADJ</w:t>
      </w:r>
      <w:r w:rsidRPr="00A03B1B">
        <w:rPr>
          <w:i/>
          <w:szCs w:val="20"/>
          <w:vertAlign w:val="subscript"/>
        </w:rPr>
        <w:t xml:space="preserve">  q, r, h</w:t>
      </w:r>
      <w:r w:rsidRPr="00A03B1B">
        <w:rPr>
          <w:szCs w:val="20"/>
        </w:rPr>
        <w:t xml:space="preserve"> + ESRMWADJ </w:t>
      </w:r>
      <w:r w:rsidRPr="00A03B1B">
        <w:rPr>
          <w:i/>
          <w:szCs w:val="20"/>
          <w:vertAlign w:val="subscript"/>
        </w:rPr>
        <w:t>q, h</w:t>
      </w:r>
      <w:r w:rsidRPr="00A03B1B">
        <w:rPr>
          <w:szCs w:val="20"/>
        </w:rPr>
        <w:t xml:space="preserve"> + ESRASADJ</w:t>
      </w:r>
      <w:r w:rsidRPr="00A03B1B">
        <w:rPr>
          <w:i/>
          <w:szCs w:val="20"/>
          <w:vertAlign w:val="subscript"/>
        </w:rPr>
        <w:t xml:space="preserve"> q, 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6B63080C" w14:textId="77777777" w:rsidTr="00B31BB1">
        <w:trPr>
          <w:trHeight w:val="656"/>
        </w:trPr>
        <w:tc>
          <w:tcPr>
            <w:tcW w:w="9350" w:type="dxa"/>
            <w:shd w:val="pct12" w:color="auto" w:fill="auto"/>
          </w:tcPr>
          <w:p w14:paraId="61CD7288" w14:textId="77777777" w:rsidR="00A03B1B" w:rsidRPr="00A03B1B" w:rsidRDefault="00A03B1B" w:rsidP="00A03B1B">
            <w:pPr>
              <w:spacing w:after="240"/>
              <w:rPr>
                <w:b/>
                <w:i/>
                <w:iCs/>
                <w:szCs w:val="20"/>
              </w:rPr>
            </w:pPr>
            <w:r w:rsidRPr="00A03B1B">
              <w:rPr>
                <w:b/>
                <w:i/>
                <w:iCs/>
                <w:szCs w:val="20"/>
              </w:rPr>
              <w:t>[NPRR1032:  Replace the formula “</w:t>
            </w:r>
            <w:r w:rsidRPr="00A03B1B">
              <w:rPr>
                <w:b/>
                <w:bCs/>
                <w:i/>
                <w:iCs/>
                <w:szCs w:val="20"/>
              </w:rPr>
              <w:t xml:space="preserve">RUCCAPADJ </w:t>
            </w:r>
            <w:r w:rsidRPr="00A03B1B">
              <w:rPr>
                <w:b/>
                <w:bCs/>
                <w:i/>
                <w:iCs/>
                <w:szCs w:val="20"/>
                <w:vertAlign w:val="subscript"/>
              </w:rPr>
              <w:t>q, i</w:t>
            </w:r>
            <w:r w:rsidRPr="00A03B1B">
              <w:rPr>
                <w:b/>
                <w:i/>
                <w:iCs/>
                <w:szCs w:val="20"/>
              </w:rPr>
              <w:t>” above with the following upon system implementation:]</w:t>
            </w:r>
          </w:p>
          <w:p w14:paraId="21AFABEB" w14:textId="77777777" w:rsidR="00A03B1B" w:rsidRPr="00A03B1B" w:rsidRDefault="00A03B1B" w:rsidP="00A03B1B">
            <w:pPr>
              <w:spacing w:after="240"/>
              <w:ind w:left="2880" w:right="145" w:hanging="2160"/>
              <w:rPr>
                <w:i/>
                <w:szCs w:val="20"/>
                <w:vertAlign w:val="subscript"/>
              </w:rPr>
            </w:pPr>
            <w:r w:rsidRPr="00A03B1B">
              <w:rPr>
                <w:szCs w:val="20"/>
              </w:rPr>
              <w:t xml:space="preserve">RUCCAPADJ </w:t>
            </w:r>
            <w:r w:rsidRPr="00A03B1B">
              <w:rPr>
                <w:i/>
                <w:szCs w:val="20"/>
                <w:vertAlign w:val="subscript"/>
              </w:rPr>
              <w:t>q, i</w:t>
            </w:r>
            <w:r w:rsidRPr="00A03B1B">
              <w:rPr>
                <w:szCs w:val="20"/>
              </w:rPr>
              <w:t xml:space="preserve"> =</w:t>
            </w:r>
            <w:r w:rsidRPr="00A03B1B">
              <w:rPr>
                <w:szCs w:val="20"/>
              </w:rPr>
              <w:tab/>
            </w:r>
            <w:r w:rsidRPr="00A03B1B">
              <w:rPr>
                <w:position w:val="-18"/>
                <w:szCs w:val="20"/>
              </w:rPr>
              <w:object w:dxaOrig="220" w:dyaOrig="420" w14:anchorId="0CC98BAE">
                <v:shape id="_x0000_i1058" type="#_x0000_t75" style="width:8.4pt;height:21pt" o:ole="">
                  <v:imagedata r:id="rId61" o:title=""/>
                </v:shape>
                <o:OLEObject Type="Embed" ProgID="Equation.3" ShapeID="_x0000_i1058" DrawAspect="Content" ObjectID="_1831281581" r:id="rId69"/>
              </w:object>
            </w:r>
            <w:r w:rsidRPr="00A03B1B">
              <w:rPr>
                <w:szCs w:val="20"/>
              </w:rPr>
              <w:t xml:space="preserve">RCAPADJ </w:t>
            </w:r>
            <w:r w:rsidRPr="00A03B1B">
              <w:rPr>
                <w:i/>
                <w:szCs w:val="20"/>
                <w:vertAlign w:val="subscript"/>
              </w:rPr>
              <w:t>q, r, h</w:t>
            </w:r>
            <w:r w:rsidRPr="00A03B1B">
              <w:rPr>
                <w:szCs w:val="20"/>
              </w:rPr>
              <w:t xml:space="preserve"> + (RUCCPADJ </w:t>
            </w:r>
            <w:r w:rsidRPr="00A03B1B">
              <w:rPr>
                <w:i/>
                <w:szCs w:val="20"/>
                <w:vertAlign w:val="subscript"/>
              </w:rPr>
              <w:t>q, h</w:t>
            </w:r>
            <w:r w:rsidRPr="00A03B1B">
              <w:rPr>
                <w:szCs w:val="20"/>
              </w:rPr>
              <w:t xml:space="preserve"> – RUCCSADJ </w:t>
            </w:r>
            <w:r w:rsidRPr="00A03B1B">
              <w:rPr>
                <w:i/>
                <w:szCs w:val="20"/>
                <w:vertAlign w:val="subscript"/>
              </w:rPr>
              <w:t>q, h</w:t>
            </w:r>
            <w:r w:rsidRPr="00A03B1B">
              <w:rPr>
                <w:szCs w:val="20"/>
              </w:rPr>
              <w:t>) + (</w:t>
            </w:r>
            <w:r w:rsidRPr="00A03B1B">
              <w:rPr>
                <w:position w:val="-22"/>
                <w:szCs w:val="20"/>
              </w:rPr>
              <w:object w:dxaOrig="220" w:dyaOrig="460" w14:anchorId="2B0059D8">
                <v:shape id="_x0000_i1059" type="#_x0000_t75" style="width:8.4pt;height:20.4pt" o:ole="">
                  <v:imagedata r:id="rId44" o:title=""/>
                </v:shape>
                <o:OLEObject Type="Embed" ProgID="Equation.3" ShapeID="_x0000_i1059" DrawAspect="Content" ObjectID="_1831281582" r:id="rId70"/>
              </w:object>
            </w:r>
            <w:r w:rsidRPr="00A03B1B">
              <w:rPr>
                <w:szCs w:val="20"/>
              </w:rPr>
              <w:t xml:space="preserve">DAEP </w:t>
            </w:r>
            <w:r w:rsidRPr="00A03B1B">
              <w:rPr>
                <w:i/>
                <w:szCs w:val="20"/>
                <w:vertAlign w:val="subscript"/>
              </w:rPr>
              <w:t>q, p, h</w:t>
            </w:r>
            <w:r w:rsidRPr="00A03B1B">
              <w:rPr>
                <w:szCs w:val="20"/>
              </w:rPr>
              <w:t xml:space="preserve"> – </w:t>
            </w:r>
            <w:r w:rsidRPr="00A03B1B">
              <w:rPr>
                <w:position w:val="-22"/>
                <w:szCs w:val="20"/>
              </w:rPr>
              <w:object w:dxaOrig="220" w:dyaOrig="460" w14:anchorId="47837FD2">
                <v:shape id="_x0000_i1060" type="#_x0000_t75" style="width:8.4pt;height:20.4pt" o:ole="">
                  <v:imagedata r:id="rId46" o:title=""/>
                </v:shape>
                <o:OLEObject Type="Embed" ProgID="Equation.3" ShapeID="_x0000_i1060" DrawAspect="Content" ObjectID="_1831281583" r:id="rId71"/>
              </w:object>
            </w:r>
            <w:r w:rsidRPr="00A03B1B">
              <w:rPr>
                <w:szCs w:val="20"/>
              </w:rPr>
              <w:t xml:space="preserve">DAES </w:t>
            </w:r>
            <w:r w:rsidRPr="00A03B1B">
              <w:rPr>
                <w:i/>
                <w:szCs w:val="20"/>
                <w:vertAlign w:val="subscript"/>
              </w:rPr>
              <w:t>q, p, h</w:t>
            </w:r>
            <w:r w:rsidRPr="00A03B1B">
              <w:rPr>
                <w:szCs w:val="20"/>
              </w:rPr>
              <w:t>) + (</w:t>
            </w:r>
            <w:r w:rsidRPr="00A03B1B">
              <w:rPr>
                <w:position w:val="-22"/>
                <w:szCs w:val="20"/>
              </w:rPr>
              <w:object w:dxaOrig="220" w:dyaOrig="460" w14:anchorId="1ACB78A7">
                <v:shape id="_x0000_i1061" type="#_x0000_t75" style="width:8.4pt;height:20.4pt" o:ole="">
                  <v:imagedata r:id="rId44" o:title=""/>
                </v:shape>
                <o:OLEObject Type="Embed" ProgID="Equation.3" ShapeID="_x0000_i1061" DrawAspect="Content" ObjectID="_1831281584" r:id="rId72"/>
              </w:object>
            </w:r>
            <w:r w:rsidRPr="00A03B1B">
              <w:rPr>
                <w:szCs w:val="20"/>
              </w:rPr>
              <w:t xml:space="preserve">RTQQEPADJ </w:t>
            </w:r>
            <w:r w:rsidRPr="00A03B1B">
              <w:rPr>
                <w:i/>
                <w:szCs w:val="20"/>
                <w:vertAlign w:val="subscript"/>
              </w:rPr>
              <w:t>q, p, i</w:t>
            </w:r>
            <w:r w:rsidRPr="00A03B1B">
              <w:rPr>
                <w:szCs w:val="20"/>
              </w:rPr>
              <w:t xml:space="preserve"> – </w:t>
            </w:r>
            <w:r w:rsidRPr="00A03B1B">
              <w:rPr>
                <w:position w:val="-22"/>
                <w:szCs w:val="20"/>
              </w:rPr>
              <w:object w:dxaOrig="220" w:dyaOrig="460" w14:anchorId="0AE05E96">
                <v:shape id="_x0000_i1062" type="#_x0000_t75" style="width:8.4pt;height:20.4pt" o:ole="">
                  <v:imagedata r:id="rId44" o:title=""/>
                </v:shape>
                <o:OLEObject Type="Embed" ProgID="Equation.3" ShapeID="_x0000_i1062" DrawAspect="Content" ObjectID="_1831281585" r:id="rId73"/>
              </w:object>
            </w:r>
            <w:r w:rsidRPr="00A03B1B">
              <w:rPr>
                <w:szCs w:val="20"/>
              </w:rPr>
              <w:t xml:space="preserve">RTQQESADJ </w:t>
            </w:r>
            <w:r w:rsidRPr="00A03B1B">
              <w:rPr>
                <w:i/>
                <w:szCs w:val="20"/>
                <w:vertAlign w:val="subscript"/>
              </w:rPr>
              <w:t>q, p, i</w:t>
            </w:r>
            <w:r w:rsidRPr="00A03B1B">
              <w:rPr>
                <w:szCs w:val="20"/>
              </w:rPr>
              <w:t xml:space="preserve">) + </w:t>
            </w:r>
            <w:r w:rsidRPr="00A03B1B">
              <w:rPr>
                <w:position w:val="-22"/>
                <w:szCs w:val="20"/>
              </w:rPr>
              <w:object w:dxaOrig="220" w:dyaOrig="460" w14:anchorId="5C9951A5">
                <v:shape id="_x0000_i1063" type="#_x0000_t75" style="width:8.4pt;height:20.4pt" o:ole="">
                  <v:imagedata r:id="rId44" o:title=""/>
                </v:shape>
                <o:OLEObject Type="Embed" ProgID="Equation.3" ShapeID="_x0000_i1063" DrawAspect="Content" ObjectID="_1831281586" r:id="rId74"/>
              </w:object>
            </w:r>
            <w:r w:rsidRPr="00A03B1B">
              <w:rPr>
                <w:position w:val="-22"/>
                <w:szCs w:val="20"/>
              </w:rPr>
              <w:t xml:space="preserve"> </w:t>
            </w:r>
            <w:r w:rsidRPr="00A03B1B">
              <w:rPr>
                <w:szCs w:val="20"/>
              </w:rPr>
              <w:t xml:space="preserve">RTDCIMP </w:t>
            </w:r>
            <w:r w:rsidRPr="00A03B1B">
              <w:rPr>
                <w:i/>
                <w:szCs w:val="20"/>
                <w:vertAlign w:val="subscript"/>
              </w:rPr>
              <w:t>q, p</w:t>
            </w:r>
            <w:r w:rsidRPr="00A03B1B">
              <w:rPr>
                <w:szCs w:val="20"/>
              </w:rPr>
              <w:t xml:space="preserve"> + </w:t>
            </w:r>
            <w:r w:rsidRPr="00A03B1B">
              <w:rPr>
                <w:position w:val="-18"/>
                <w:szCs w:val="20"/>
              </w:rPr>
              <w:object w:dxaOrig="220" w:dyaOrig="420" w14:anchorId="00DE06C7">
                <v:shape id="_x0000_i1064" type="#_x0000_t75" style="width:8.4pt;height:21pt" o:ole="">
                  <v:imagedata r:id="rId40" o:title=""/>
                </v:shape>
                <o:OLEObject Type="Embed" ProgID="Equation.3" ShapeID="_x0000_i1064" DrawAspect="Content" ObjectID="_1831281587" r:id="rId75"/>
              </w:object>
            </w:r>
            <w:r w:rsidRPr="00A03B1B">
              <w:rPr>
                <w:szCs w:val="20"/>
              </w:rPr>
              <w:t>ASOFRLRADJ</w:t>
            </w:r>
            <w:r w:rsidRPr="00A03B1B">
              <w:rPr>
                <w:i/>
                <w:szCs w:val="20"/>
                <w:vertAlign w:val="subscript"/>
              </w:rPr>
              <w:t xml:space="preserve">  q, r, h</w:t>
            </w:r>
            <w:r w:rsidRPr="00A03B1B">
              <w:rPr>
                <w:szCs w:val="20"/>
              </w:rPr>
              <w:t xml:space="preserve"> + ESRMWADJ </w:t>
            </w:r>
            <w:r w:rsidRPr="00A03B1B">
              <w:rPr>
                <w:i/>
                <w:szCs w:val="20"/>
                <w:vertAlign w:val="subscript"/>
              </w:rPr>
              <w:t>q, h</w:t>
            </w:r>
            <w:r w:rsidRPr="00A03B1B">
              <w:rPr>
                <w:szCs w:val="20"/>
              </w:rPr>
              <w:t xml:space="preserve"> + ESRASADJ</w:t>
            </w:r>
            <w:r w:rsidRPr="00A03B1B">
              <w:rPr>
                <w:i/>
                <w:szCs w:val="20"/>
                <w:vertAlign w:val="subscript"/>
              </w:rPr>
              <w:t xml:space="preserve"> q, h</w:t>
            </w:r>
          </w:p>
        </w:tc>
      </w:tr>
    </w:tbl>
    <w:p w14:paraId="51389E9B" w14:textId="77777777" w:rsidR="00A03B1B" w:rsidRPr="00A03B1B" w:rsidRDefault="00A03B1B" w:rsidP="00A03B1B">
      <w:pPr>
        <w:spacing w:before="240" w:after="160" w:line="259" w:lineRule="auto"/>
        <w:ind w:left="782"/>
        <w:rPr>
          <w:szCs w:val="28"/>
        </w:rPr>
      </w:pPr>
      <w:r w:rsidRPr="00A03B1B">
        <w:rPr>
          <w:szCs w:val="28"/>
        </w:rPr>
        <w:t xml:space="preserve">Where: </w:t>
      </w:r>
    </w:p>
    <w:p w14:paraId="04299008" w14:textId="77777777" w:rsidR="00A03B1B" w:rsidRPr="00A03B1B" w:rsidRDefault="00A03B1B" w:rsidP="00A03B1B">
      <w:pPr>
        <w:spacing w:after="160" w:line="259" w:lineRule="auto"/>
        <w:ind w:left="782"/>
        <w:contextualSpacing/>
      </w:pPr>
      <w:r w:rsidRPr="00A03B1B">
        <w:t xml:space="preserve">The QSE’s net up Ancillary Service position (Reg-Up + RRS + ECRS + Non-Spin) covered by the QSE’s portfolio of ESRs is: </w:t>
      </w:r>
    </w:p>
    <w:p w14:paraId="49872FB7" w14:textId="77777777" w:rsidR="00A03B1B" w:rsidRPr="00A03B1B" w:rsidRDefault="00A03B1B" w:rsidP="00A03B1B">
      <w:pPr>
        <w:ind w:left="1440"/>
        <w:contextualSpacing/>
      </w:pPr>
    </w:p>
    <w:p w14:paraId="623E4AC8" w14:textId="0FD359F1" w:rsidR="00A03B1B" w:rsidRPr="00A03B1B" w:rsidRDefault="00A03B1B" w:rsidP="00A03B1B">
      <w:pPr>
        <w:ind w:left="782"/>
        <w:rPr>
          <w:i/>
          <w:szCs w:val="20"/>
          <w:vertAlign w:val="subscript"/>
        </w:rPr>
      </w:pPr>
      <w:r w:rsidRPr="00A03B1B">
        <w:rPr>
          <w:szCs w:val="28"/>
        </w:rPr>
        <w:t xml:space="preserve">ESRASADJ </w:t>
      </w:r>
      <w:r w:rsidRPr="00A03B1B">
        <w:rPr>
          <w:i/>
          <w:szCs w:val="20"/>
          <w:vertAlign w:val="subscript"/>
        </w:rPr>
        <w:t>q, h</w:t>
      </w:r>
      <w:r w:rsidRPr="00A03B1B">
        <w:rPr>
          <w:iCs/>
          <w:szCs w:val="20"/>
        </w:rPr>
        <w:t xml:space="preserve"> </w:t>
      </w:r>
      <w:r w:rsidRPr="00A03B1B">
        <w:rPr>
          <w:szCs w:val="20"/>
        </w:rPr>
        <w:t xml:space="preserve">= </w:t>
      </w:r>
      <w:r w:rsidRPr="00A03B1B">
        <w:rPr>
          <w:position w:val="-18"/>
          <w:szCs w:val="20"/>
        </w:rPr>
        <w:object w:dxaOrig="220" w:dyaOrig="420" w14:anchorId="60B6BFFB">
          <v:shape id="_x0000_i1065" type="#_x0000_t75" style="width:13.2pt;height:24pt" o:ole="">
            <v:imagedata r:id="rId40" o:title=""/>
          </v:shape>
          <o:OLEObject Type="Embed" ProgID="Equation.3" ShapeID="_x0000_i1065" DrawAspect="Content" ObjectID="_1831281588" r:id="rId76"/>
        </w:object>
      </w:r>
      <m:oMath>
        <m:limLow>
          <m:limLowPr>
            <m:ctrlPr>
              <w:rPr>
                <w:rFonts w:ascii="Cambria Math" w:hAnsi="Cambria Math"/>
                <w:i/>
                <w:sz w:val="28"/>
                <w:szCs w:val="22"/>
              </w:rPr>
            </m:ctrlPr>
          </m:limLowPr>
          <m:e>
            <m:r>
              <w:rPr>
                <w:rFonts w:ascii="Cambria Math"/>
                <w:sz w:val="28"/>
                <w:szCs w:val="22"/>
              </w:rPr>
              <m:t>Σ</m:t>
            </m:r>
          </m:e>
          <m:lim>
            <m:r>
              <w:rPr>
                <w:rFonts w:ascii="Cambria Math"/>
                <w:sz w:val="28"/>
                <w:szCs w:val="22"/>
              </w:rPr>
              <m:t>ASSubType</m:t>
            </m:r>
          </m:lim>
        </m:limLow>
      </m:oMath>
      <w:r w:rsidRPr="00A03B1B">
        <w:rPr>
          <w:szCs w:val="28"/>
        </w:rPr>
        <w:t xml:space="preserve">ASMWCAPUADJ </w:t>
      </w:r>
      <w:r w:rsidRPr="00A03B1B">
        <w:rPr>
          <w:i/>
          <w:szCs w:val="20"/>
          <w:vertAlign w:val="subscript"/>
        </w:rPr>
        <w:t>q, h, ASSubType, r</w:t>
      </w:r>
    </w:p>
    <w:p w14:paraId="0AC7C98E" w14:textId="77777777" w:rsidR="00A03B1B" w:rsidRPr="00A03B1B" w:rsidRDefault="00A03B1B" w:rsidP="00A03B1B">
      <w:pPr>
        <w:ind w:left="1440"/>
        <w:rPr>
          <w:szCs w:val="20"/>
        </w:rPr>
      </w:pPr>
    </w:p>
    <w:p w14:paraId="2D8BF978" w14:textId="77777777" w:rsidR="00A03B1B" w:rsidRPr="00A03B1B" w:rsidRDefault="00A03B1B" w:rsidP="00A03B1B">
      <w:pPr>
        <w:spacing w:after="160" w:line="259" w:lineRule="auto"/>
        <w:ind w:left="782"/>
        <w:rPr>
          <w:szCs w:val="20"/>
        </w:rPr>
      </w:pPr>
      <w:r w:rsidRPr="00A03B1B">
        <w:rPr>
          <w:szCs w:val="20"/>
        </w:rPr>
        <w:t xml:space="preserve">The sum of the QSE’s ESR discharging (positive) or charging (negative) output is: </w:t>
      </w:r>
    </w:p>
    <w:p w14:paraId="6DEE42DD" w14:textId="77777777" w:rsidR="00A03B1B" w:rsidRPr="00A03B1B" w:rsidRDefault="00A03B1B" w:rsidP="00A03B1B">
      <w:pPr>
        <w:spacing w:after="240"/>
        <w:ind w:left="782"/>
        <w:rPr>
          <w:szCs w:val="20"/>
        </w:rPr>
      </w:pPr>
      <w:r w:rsidRPr="00A03B1B">
        <w:rPr>
          <w:szCs w:val="28"/>
        </w:rPr>
        <w:t xml:space="preserve">ESRMWADJ </w:t>
      </w:r>
      <w:r w:rsidRPr="00A03B1B">
        <w:rPr>
          <w:i/>
          <w:szCs w:val="20"/>
          <w:vertAlign w:val="subscript"/>
        </w:rPr>
        <w:t>q, h</w:t>
      </w:r>
      <w:r w:rsidRPr="00A03B1B">
        <w:rPr>
          <w:szCs w:val="20"/>
        </w:rPr>
        <w:t xml:space="preserve"> = </w:t>
      </w:r>
      <w:r w:rsidRPr="00A03B1B">
        <w:rPr>
          <w:position w:val="-18"/>
          <w:szCs w:val="20"/>
        </w:rPr>
        <w:object w:dxaOrig="220" w:dyaOrig="420" w14:anchorId="5DEFE928">
          <v:shape id="_x0000_i1066" type="#_x0000_t75" style="width:13.2pt;height:24pt" o:ole="">
            <v:imagedata r:id="rId40" o:title=""/>
          </v:shape>
          <o:OLEObject Type="Embed" ProgID="Equation.3" ShapeID="_x0000_i1066" DrawAspect="Content" ObjectID="_1831281589" r:id="rId77"/>
        </w:object>
      </w:r>
      <w:r w:rsidRPr="00A03B1B">
        <w:rPr>
          <w:szCs w:val="28"/>
        </w:rPr>
        <w:t xml:space="preserve">MWADJ </w:t>
      </w:r>
      <w:r w:rsidRPr="00A03B1B">
        <w:rPr>
          <w:i/>
          <w:szCs w:val="20"/>
          <w:vertAlign w:val="subscript"/>
        </w:rPr>
        <w:t>q, h, r</w:t>
      </w:r>
    </w:p>
    <w:p w14:paraId="6888030E" w14:textId="77777777" w:rsidR="00A03B1B" w:rsidRPr="00A03B1B" w:rsidRDefault="00A03B1B" w:rsidP="00A03B1B">
      <w:pPr>
        <w:spacing w:after="240"/>
        <w:ind w:left="720" w:hanging="720"/>
        <w:rPr>
          <w:szCs w:val="20"/>
        </w:rPr>
      </w:pPr>
      <w:r w:rsidRPr="00A03B1B">
        <w:rPr>
          <w:szCs w:val="20"/>
        </w:rPr>
        <w:t>(15)</w:t>
      </w:r>
      <w:r w:rsidRPr="00A03B1B">
        <w:rPr>
          <w:szCs w:val="20"/>
        </w:rPr>
        <w:tab/>
        <w:t>The Ancillary Service shortfall in MW that a QSE had at the end of the Adjustment Period for a 15-minute Settlement Interval is:</w:t>
      </w:r>
    </w:p>
    <w:p w14:paraId="44EA2A25" w14:textId="77777777" w:rsidR="00A03B1B" w:rsidRPr="00A03B1B" w:rsidRDefault="00A03B1B" w:rsidP="00A03B1B">
      <w:pPr>
        <w:spacing w:after="240"/>
        <w:ind w:left="720"/>
        <w:rPr>
          <w:rFonts w:eastAsia="SimSun"/>
          <w:bCs/>
          <w:iCs/>
        </w:rPr>
      </w:pPr>
      <w:r w:rsidRPr="00A03B1B">
        <w:rPr>
          <w:rFonts w:eastAsia="SimSun"/>
          <w:b/>
        </w:rPr>
        <w:t xml:space="preserve">RUCASFADJ </w:t>
      </w:r>
      <w:r w:rsidRPr="00A03B1B">
        <w:rPr>
          <w:rFonts w:eastAsia="SimSun"/>
          <w:b/>
          <w:i/>
          <w:vertAlign w:val="subscript"/>
        </w:rPr>
        <w:t xml:space="preserve">q, i   </w:t>
      </w:r>
      <w:r w:rsidRPr="00A03B1B">
        <w:rPr>
          <w:rFonts w:eastAsia="SimSun"/>
          <w:b/>
        </w:rPr>
        <w:t xml:space="preserve">= RUPOSADJ </w:t>
      </w:r>
      <w:r w:rsidRPr="00A03B1B">
        <w:rPr>
          <w:rFonts w:eastAsia="SimSun"/>
          <w:b/>
          <w:i/>
          <w:vertAlign w:val="subscript"/>
        </w:rPr>
        <w:t>q, h</w:t>
      </w:r>
      <w:r w:rsidRPr="00A03B1B">
        <w:rPr>
          <w:rFonts w:eastAsia="SimSun"/>
          <w:bCs/>
          <w:iCs/>
        </w:rPr>
        <w:t xml:space="preserve"> </w:t>
      </w:r>
      <w:r w:rsidRPr="00A03B1B">
        <w:rPr>
          <w:rFonts w:eastAsia="SimSun"/>
        </w:rPr>
        <w:t xml:space="preserve">+ </w:t>
      </w:r>
      <w:r w:rsidRPr="00A03B1B">
        <w:rPr>
          <w:rFonts w:eastAsia="SimSun"/>
          <w:b/>
        </w:rPr>
        <w:t xml:space="preserve">RDPOSADJ </w:t>
      </w:r>
      <w:r w:rsidRPr="00A03B1B">
        <w:rPr>
          <w:rFonts w:eastAsia="SimSun"/>
          <w:b/>
          <w:i/>
          <w:vertAlign w:val="subscript"/>
        </w:rPr>
        <w:t>q, h</w:t>
      </w:r>
      <w:r w:rsidRPr="00A03B1B">
        <w:rPr>
          <w:rFonts w:eastAsia="SimSun"/>
          <w:bCs/>
          <w:iCs/>
        </w:rPr>
        <w:t xml:space="preserve"> </w:t>
      </w:r>
    </w:p>
    <w:p w14:paraId="665FA328" w14:textId="77777777" w:rsidR="00A03B1B" w:rsidRPr="00A03B1B" w:rsidRDefault="00A03B1B" w:rsidP="00A03B1B">
      <w:pPr>
        <w:spacing w:after="240"/>
        <w:ind w:left="2160"/>
        <w:rPr>
          <w:rFonts w:eastAsia="SimSun"/>
          <w:bCs/>
          <w:iCs/>
        </w:rPr>
      </w:pPr>
      <w:r w:rsidRPr="00A03B1B">
        <w:rPr>
          <w:rFonts w:eastAsia="SimSun"/>
        </w:rPr>
        <w:t>+</w:t>
      </w:r>
      <w:r w:rsidRPr="00A03B1B">
        <w:rPr>
          <w:rFonts w:eastAsia="SimSun"/>
          <w:b/>
        </w:rPr>
        <w:t xml:space="preserve"> RRPOSADJ </w:t>
      </w:r>
      <w:r w:rsidRPr="00A03B1B">
        <w:rPr>
          <w:rFonts w:eastAsia="SimSun"/>
          <w:b/>
          <w:i/>
          <w:vertAlign w:val="subscript"/>
        </w:rPr>
        <w:t>q, h</w:t>
      </w:r>
      <w:r w:rsidRPr="00A03B1B">
        <w:rPr>
          <w:rFonts w:eastAsia="SimSun"/>
          <w:bCs/>
          <w:iCs/>
        </w:rPr>
        <w:t xml:space="preserve"> </w:t>
      </w:r>
      <w:r w:rsidRPr="00A03B1B">
        <w:rPr>
          <w:rFonts w:eastAsia="SimSun"/>
        </w:rPr>
        <w:t>+</w:t>
      </w:r>
      <w:r w:rsidRPr="00A03B1B">
        <w:rPr>
          <w:rFonts w:eastAsia="SimSun"/>
          <w:b/>
        </w:rPr>
        <w:t xml:space="preserve"> ECRPOSADJ </w:t>
      </w:r>
      <w:r w:rsidRPr="00A03B1B">
        <w:rPr>
          <w:rFonts w:eastAsia="SimSun"/>
          <w:b/>
          <w:i/>
          <w:vertAlign w:val="subscript"/>
        </w:rPr>
        <w:t>q, h</w:t>
      </w:r>
      <w:r w:rsidRPr="00A03B1B">
        <w:rPr>
          <w:rFonts w:eastAsia="SimSun"/>
          <w:bCs/>
          <w:iCs/>
        </w:rPr>
        <w:t xml:space="preserve"> </w:t>
      </w:r>
      <w:r w:rsidRPr="00A03B1B">
        <w:rPr>
          <w:rFonts w:eastAsia="SimSun"/>
        </w:rPr>
        <w:t xml:space="preserve">+ </w:t>
      </w:r>
      <w:r w:rsidRPr="00A03B1B">
        <w:rPr>
          <w:rFonts w:eastAsia="SimSun"/>
          <w:b/>
        </w:rPr>
        <w:t xml:space="preserve">NSPOSADJ </w:t>
      </w:r>
      <w:r w:rsidRPr="00A03B1B">
        <w:rPr>
          <w:rFonts w:eastAsia="SimSun"/>
          <w:b/>
          <w:i/>
          <w:vertAlign w:val="subscript"/>
        </w:rPr>
        <w:t>q, h</w:t>
      </w:r>
      <w:r w:rsidRPr="00A03B1B">
        <w:rPr>
          <w:rFonts w:eastAsia="SimSun"/>
          <w:bCs/>
          <w:iCs/>
        </w:rPr>
        <w:t xml:space="preserve"> </w:t>
      </w:r>
    </w:p>
    <w:p w14:paraId="7E032DF0" w14:textId="77777777" w:rsidR="00A03B1B" w:rsidRPr="00A03B1B" w:rsidRDefault="00A03B1B" w:rsidP="00A03B1B">
      <w:pPr>
        <w:spacing w:after="240"/>
        <w:ind w:left="2160"/>
        <w:rPr>
          <w:rFonts w:eastAsia="SimSun"/>
          <w:b/>
          <w:bCs/>
          <w:iCs/>
        </w:rPr>
      </w:pPr>
      <w:ins w:id="723" w:author="ERCOT" w:date="2025-09-10T14:33:00Z">
        <w:r w:rsidRPr="00A03B1B">
          <w:rPr>
            <w:rFonts w:eastAsia="SimSun"/>
          </w:rPr>
          <w:t xml:space="preserve">+ </w:t>
        </w:r>
        <w:r w:rsidRPr="00A03B1B">
          <w:rPr>
            <w:rFonts w:eastAsia="SimSun"/>
            <w:b/>
          </w:rPr>
          <w:t xml:space="preserve">DRPOSADJ </w:t>
        </w:r>
        <w:r w:rsidRPr="00A03B1B">
          <w:rPr>
            <w:rFonts w:eastAsia="SimSun"/>
            <w:b/>
            <w:i/>
            <w:vertAlign w:val="subscript"/>
          </w:rPr>
          <w:t>q, h</w:t>
        </w:r>
        <w:r w:rsidRPr="00A03B1B">
          <w:rPr>
            <w:rFonts w:eastAsia="SimSun"/>
            <w:bCs/>
            <w:iCs/>
          </w:rPr>
          <w:t xml:space="preserve"> </w:t>
        </w:r>
      </w:ins>
      <w:r w:rsidRPr="00A03B1B">
        <w:rPr>
          <w:rFonts w:eastAsia="SimSun"/>
        </w:rPr>
        <w:t>–</w:t>
      </w:r>
      <w:r w:rsidRPr="00A03B1B">
        <w:rPr>
          <w:rFonts w:eastAsia="SimSun"/>
          <w:b/>
          <w:bCs/>
        </w:rPr>
        <w:t xml:space="preserve"> ASMWCAPUQADJ</w:t>
      </w:r>
      <w:r w:rsidRPr="00A03B1B">
        <w:rPr>
          <w:rFonts w:eastAsia="SimSun"/>
          <w:b/>
          <w:bCs/>
          <w:i/>
          <w:vertAlign w:val="subscript"/>
        </w:rPr>
        <w:t xml:space="preserve"> q, h</w:t>
      </w:r>
    </w:p>
    <w:p w14:paraId="5B064C6B" w14:textId="77777777" w:rsidR="00A03B1B" w:rsidRPr="00A03B1B" w:rsidRDefault="00A03B1B" w:rsidP="00A03B1B">
      <w:pPr>
        <w:spacing w:after="240"/>
        <w:ind w:left="720"/>
        <w:rPr>
          <w:szCs w:val="20"/>
        </w:rPr>
      </w:pPr>
      <w:r w:rsidRPr="00A03B1B">
        <w:rPr>
          <w:szCs w:val="20"/>
        </w:rPr>
        <w:t>Where:</w:t>
      </w:r>
    </w:p>
    <w:p w14:paraId="1BAE8502" w14:textId="58D6CB36" w:rsidR="00A03B1B" w:rsidRPr="00A03B1B" w:rsidRDefault="00A03B1B" w:rsidP="00A03B1B">
      <w:pPr>
        <w:spacing w:after="240"/>
        <w:ind w:left="720"/>
        <w:rPr>
          <w:szCs w:val="20"/>
        </w:rPr>
      </w:pPr>
      <w:r w:rsidRPr="00A03B1B">
        <w:rPr>
          <w:szCs w:val="20"/>
        </w:rPr>
        <w:t>ASMWCAPUQADJ</w:t>
      </w:r>
      <w:r w:rsidRPr="00A03B1B">
        <w:rPr>
          <w:i/>
          <w:szCs w:val="20"/>
          <w:vertAlign w:val="subscript"/>
        </w:rPr>
        <w:t xml:space="preserve"> q, h</w:t>
      </w:r>
      <w:r w:rsidRPr="00A03B1B">
        <w:rPr>
          <w:szCs w:val="20"/>
        </w:rPr>
        <w:t xml:space="preserve"> = </w:t>
      </w:r>
      <w:r w:rsidRPr="00A03B1B">
        <w:rPr>
          <w:b/>
          <w:bCs/>
          <w:position w:val="-18"/>
          <w:szCs w:val="20"/>
        </w:rPr>
        <w:object w:dxaOrig="220" w:dyaOrig="420" w14:anchorId="57D09B31">
          <v:shape id="_x0000_i1067" type="#_x0000_t75" style="width:13.2pt;height:24pt" o:ole="">
            <v:imagedata r:id="rId42" o:title=""/>
          </v:shape>
          <o:OLEObject Type="Embed" ProgID="Equation.3" ShapeID="_x0000_i1067" DrawAspect="Content" ObjectID="_1831281590" r:id="rId78"/>
        </w:object>
      </w:r>
      <m:oMath>
        <m:limLow>
          <m:limLowPr>
            <m:ctrlPr>
              <w:rPr>
                <w:rFonts w:ascii="Cambria Math" w:hAnsi="Cambria Math"/>
                <w:i/>
                <w:sz w:val="28"/>
                <w:szCs w:val="22"/>
              </w:rPr>
            </m:ctrlPr>
          </m:limLowPr>
          <m:e>
            <m:r>
              <w:rPr>
                <w:rFonts w:ascii="Cambria Math"/>
                <w:sz w:val="28"/>
                <w:szCs w:val="22"/>
              </w:rPr>
              <m:t>Σ</m:t>
            </m:r>
          </m:e>
          <m:lim>
            <m:r>
              <w:rPr>
                <w:rFonts w:ascii="Cambria Math"/>
                <w:sz w:val="28"/>
                <w:szCs w:val="22"/>
              </w:rPr>
              <m:t>ASSubType</m:t>
            </m:r>
          </m:lim>
        </m:limLow>
      </m:oMath>
      <w:r w:rsidRPr="00A03B1B">
        <w:rPr>
          <w:szCs w:val="32"/>
        </w:rPr>
        <w:t xml:space="preserve">ASMWCAPUADJ </w:t>
      </w:r>
      <w:r w:rsidRPr="00A03B1B">
        <w:rPr>
          <w:i/>
          <w:szCs w:val="20"/>
          <w:vertAlign w:val="subscript"/>
        </w:rPr>
        <w:t xml:space="preserve"> q, h, ASSubType, r</w:t>
      </w:r>
    </w:p>
    <w:p w14:paraId="113152EE" w14:textId="77777777" w:rsidR="00A03B1B" w:rsidRPr="00A03B1B" w:rsidRDefault="00A03B1B" w:rsidP="00A03B1B">
      <w:pPr>
        <w:spacing w:after="240"/>
        <w:ind w:left="720"/>
        <w:rPr>
          <w:iCs/>
          <w:szCs w:val="20"/>
        </w:rPr>
      </w:pPr>
      <w:r w:rsidRPr="00A03B1B">
        <w:rPr>
          <w:szCs w:val="20"/>
        </w:rPr>
        <w:t>RRPOS</w:t>
      </w:r>
      <w:r w:rsidRPr="00A03B1B">
        <w:rPr>
          <w:szCs w:val="20"/>
          <w:lang w:val="it-IT"/>
        </w:rPr>
        <w:t>ADJ</w:t>
      </w:r>
      <w:r w:rsidRPr="00A03B1B">
        <w:rPr>
          <w:szCs w:val="20"/>
        </w:rPr>
        <w:t xml:space="preserve"> </w:t>
      </w:r>
      <w:r w:rsidRPr="00A03B1B">
        <w:rPr>
          <w:i/>
          <w:szCs w:val="20"/>
          <w:vertAlign w:val="subscript"/>
        </w:rPr>
        <w:t>q, h</w:t>
      </w:r>
      <w:r w:rsidRPr="00A03B1B">
        <w:rPr>
          <w:szCs w:val="20"/>
        </w:rPr>
        <w:t xml:space="preserve"> = Max(0, PFPOS</w:t>
      </w:r>
      <w:r w:rsidRPr="00A03B1B">
        <w:rPr>
          <w:szCs w:val="20"/>
          <w:lang w:val="it-IT"/>
        </w:rPr>
        <w:t>ADJ</w:t>
      </w:r>
      <w:r w:rsidRPr="00A03B1B">
        <w:rPr>
          <w:szCs w:val="20"/>
        </w:rPr>
        <w:t xml:space="preserve"> </w:t>
      </w:r>
      <w:r w:rsidRPr="00A03B1B">
        <w:rPr>
          <w:i/>
          <w:szCs w:val="20"/>
          <w:vertAlign w:val="subscript"/>
        </w:rPr>
        <w:t>q, h</w:t>
      </w:r>
      <w:r w:rsidRPr="00A03B1B">
        <w:rPr>
          <w:szCs w:val="20"/>
        </w:rPr>
        <w:t xml:space="preserve"> + Max(0,UFPOS</w:t>
      </w:r>
      <w:r w:rsidRPr="00A03B1B">
        <w:rPr>
          <w:szCs w:val="20"/>
          <w:lang w:val="it-IT"/>
        </w:rPr>
        <w:t>ADJ</w:t>
      </w:r>
      <w:r w:rsidRPr="00A03B1B">
        <w:rPr>
          <w:szCs w:val="20"/>
        </w:rPr>
        <w:t xml:space="preserve"> </w:t>
      </w:r>
      <w:r w:rsidRPr="00A03B1B">
        <w:rPr>
          <w:i/>
          <w:szCs w:val="20"/>
          <w:vertAlign w:val="subscript"/>
        </w:rPr>
        <w:t>q, h</w:t>
      </w:r>
      <w:r w:rsidRPr="00A03B1B">
        <w:rPr>
          <w:szCs w:val="20"/>
        </w:rPr>
        <w:t xml:space="preserve"> + FFPOS</w:t>
      </w:r>
      <w:r w:rsidRPr="00A03B1B">
        <w:rPr>
          <w:szCs w:val="20"/>
          <w:lang w:val="it-IT"/>
        </w:rPr>
        <w:t>ADJ</w:t>
      </w:r>
      <w:r w:rsidRPr="00A03B1B">
        <w:rPr>
          <w:szCs w:val="20"/>
        </w:rPr>
        <w:t xml:space="preserve"> </w:t>
      </w:r>
      <w:r w:rsidRPr="00A03B1B">
        <w:rPr>
          <w:i/>
          <w:szCs w:val="20"/>
          <w:vertAlign w:val="subscript"/>
        </w:rPr>
        <w:t>q, h</w:t>
      </w:r>
      <w:r w:rsidRPr="00A03B1B">
        <w:rPr>
          <w:iCs/>
          <w:szCs w:val="20"/>
        </w:rPr>
        <w:t>))</w:t>
      </w:r>
    </w:p>
    <w:p w14:paraId="2C472697" w14:textId="77777777" w:rsidR="00A03B1B" w:rsidRPr="00A03B1B" w:rsidRDefault="00A03B1B" w:rsidP="00A03B1B">
      <w:pPr>
        <w:spacing w:after="240"/>
        <w:ind w:left="1440" w:hanging="720"/>
        <w:rPr>
          <w:iCs/>
          <w:szCs w:val="20"/>
        </w:rPr>
      </w:pPr>
      <w:r w:rsidRPr="00A03B1B">
        <w:rPr>
          <w:szCs w:val="20"/>
        </w:rPr>
        <w:t>ECRPOS</w:t>
      </w:r>
      <w:r w:rsidRPr="00A03B1B">
        <w:rPr>
          <w:szCs w:val="20"/>
          <w:lang w:val="it-IT"/>
        </w:rPr>
        <w:t>ADJ</w:t>
      </w:r>
      <w:r w:rsidRPr="00A03B1B">
        <w:rPr>
          <w:szCs w:val="20"/>
        </w:rPr>
        <w:t xml:space="preserve"> </w:t>
      </w:r>
      <w:r w:rsidRPr="00A03B1B">
        <w:rPr>
          <w:i/>
          <w:szCs w:val="20"/>
          <w:vertAlign w:val="subscript"/>
        </w:rPr>
        <w:t>q, h</w:t>
      </w:r>
      <w:r w:rsidRPr="00A03B1B">
        <w:rPr>
          <w:szCs w:val="20"/>
        </w:rPr>
        <w:t xml:space="preserve"> = Max(0, ECSPOS</w:t>
      </w:r>
      <w:r w:rsidRPr="00A03B1B">
        <w:rPr>
          <w:szCs w:val="20"/>
          <w:lang w:val="it-IT"/>
        </w:rPr>
        <w:t>ADJ</w:t>
      </w:r>
      <w:r w:rsidRPr="00A03B1B">
        <w:rPr>
          <w:szCs w:val="20"/>
        </w:rPr>
        <w:t xml:space="preserve"> </w:t>
      </w:r>
      <w:r w:rsidRPr="00A03B1B">
        <w:rPr>
          <w:i/>
          <w:szCs w:val="20"/>
          <w:vertAlign w:val="subscript"/>
        </w:rPr>
        <w:t>q, h</w:t>
      </w:r>
      <w:r w:rsidRPr="00A03B1B">
        <w:rPr>
          <w:szCs w:val="20"/>
        </w:rPr>
        <w:t xml:space="preserve"> + ECMPOS</w:t>
      </w:r>
      <w:r w:rsidRPr="00A03B1B">
        <w:rPr>
          <w:szCs w:val="20"/>
          <w:lang w:val="it-IT"/>
        </w:rPr>
        <w:t>ADJ</w:t>
      </w:r>
      <w:r w:rsidRPr="00A03B1B">
        <w:rPr>
          <w:szCs w:val="20"/>
        </w:rPr>
        <w:t xml:space="preserve"> </w:t>
      </w:r>
      <w:r w:rsidRPr="00A03B1B">
        <w:rPr>
          <w:i/>
          <w:szCs w:val="20"/>
          <w:vertAlign w:val="subscript"/>
        </w:rPr>
        <w:t>q, h</w:t>
      </w:r>
      <w:r w:rsidRPr="00A03B1B">
        <w:rPr>
          <w:iCs/>
          <w:szCs w:val="20"/>
        </w:rPr>
        <w:t>)</w:t>
      </w:r>
    </w:p>
    <w:p w14:paraId="40A03630" w14:textId="77777777" w:rsidR="00A03B1B" w:rsidRPr="00A03B1B" w:rsidRDefault="00A03B1B" w:rsidP="00A03B1B">
      <w:pPr>
        <w:spacing w:after="240"/>
        <w:ind w:left="1440" w:hanging="720"/>
        <w:rPr>
          <w:iCs/>
          <w:szCs w:val="20"/>
        </w:rPr>
      </w:pPr>
      <w:r w:rsidRPr="00A03B1B">
        <w:rPr>
          <w:szCs w:val="20"/>
        </w:rPr>
        <w:lastRenderedPageBreak/>
        <w:t>NSPOS</w:t>
      </w:r>
      <w:r w:rsidRPr="00A03B1B">
        <w:rPr>
          <w:szCs w:val="20"/>
          <w:lang w:val="it-IT"/>
        </w:rPr>
        <w:t>ADJ</w:t>
      </w:r>
      <w:r w:rsidRPr="00A03B1B">
        <w:rPr>
          <w:szCs w:val="20"/>
        </w:rPr>
        <w:t xml:space="preserve"> </w:t>
      </w:r>
      <w:r w:rsidRPr="00A03B1B">
        <w:rPr>
          <w:i/>
          <w:szCs w:val="20"/>
          <w:vertAlign w:val="subscript"/>
        </w:rPr>
        <w:t>q, h</w:t>
      </w:r>
      <w:r w:rsidRPr="00A03B1B">
        <w:rPr>
          <w:szCs w:val="20"/>
        </w:rPr>
        <w:t xml:space="preserve"> = Max(0,NSSPOS</w:t>
      </w:r>
      <w:r w:rsidRPr="00A03B1B">
        <w:rPr>
          <w:szCs w:val="20"/>
          <w:lang w:val="it-IT"/>
        </w:rPr>
        <w:t>ADJ</w:t>
      </w:r>
      <w:r w:rsidRPr="00A03B1B">
        <w:rPr>
          <w:szCs w:val="20"/>
        </w:rPr>
        <w:t xml:space="preserve"> </w:t>
      </w:r>
      <w:r w:rsidRPr="00A03B1B">
        <w:rPr>
          <w:i/>
          <w:szCs w:val="20"/>
          <w:vertAlign w:val="subscript"/>
        </w:rPr>
        <w:t>q, h</w:t>
      </w:r>
      <w:r w:rsidRPr="00A03B1B">
        <w:rPr>
          <w:szCs w:val="20"/>
        </w:rPr>
        <w:t xml:space="preserve"> + NSMPOS</w:t>
      </w:r>
      <w:r w:rsidRPr="00A03B1B">
        <w:rPr>
          <w:szCs w:val="20"/>
          <w:lang w:val="it-IT"/>
        </w:rPr>
        <w:t>ADJ</w:t>
      </w:r>
      <w:r w:rsidRPr="00A03B1B">
        <w:rPr>
          <w:szCs w:val="20"/>
        </w:rPr>
        <w:t xml:space="preserve"> </w:t>
      </w:r>
      <w:r w:rsidRPr="00A03B1B">
        <w:rPr>
          <w:i/>
          <w:szCs w:val="20"/>
          <w:vertAlign w:val="subscript"/>
        </w:rPr>
        <w:t>q, h</w:t>
      </w:r>
      <w:r w:rsidRPr="00A03B1B">
        <w:rPr>
          <w:iCs/>
          <w:szCs w:val="20"/>
        </w:rPr>
        <w:t>)</w:t>
      </w:r>
    </w:p>
    <w:p w14:paraId="5D4BA647" w14:textId="77777777" w:rsidR="00A03B1B" w:rsidRPr="00A03B1B" w:rsidRDefault="00A03B1B" w:rsidP="00A03B1B">
      <w:pPr>
        <w:tabs>
          <w:tab w:val="left" w:pos="2340"/>
          <w:tab w:val="left" w:pos="3420"/>
        </w:tabs>
        <w:rPr>
          <w:bCs/>
        </w:rPr>
      </w:pPr>
      <w:r w:rsidRPr="00A03B1B">
        <w:rPr>
          <w:bCs/>
        </w:rPr>
        <w:t>The above variables are defined as follows:</w:t>
      </w:r>
    </w:p>
    <w:tbl>
      <w:tblPr>
        <w:tblW w:w="935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81"/>
        <w:gridCol w:w="16"/>
        <w:gridCol w:w="707"/>
        <w:gridCol w:w="11"/>
        <w:gridCol w:w="6535"/>
      </w:tblGrid>
      <w:tr w:rsidR="00A03B1B" w:rsidRPr="00A03B1B" w14:paraId="27736BE8" w14:textId="77777777" w:rsidTr="00B31BB1">
        <w:trPr>
          <w:cantSplit/>
          <w:tblHeader/>
        </w:trPr>
        <w:tc>
          <w:tcPr>
            <w:tcW w:w="1117" w:type="pct"/>
            <w:gridSpan w:val="2"/>
          </w:tcPr>
          <w:p w14:paraId="3A36DFA3" w14:textId="77777777" w:rsidR="00A03B1B" w:rsidRPr="00A03B1B" w:rsidRDefault="00A03B1B" w:rsidP="00A03B1B">
            <w:pPr>
              <w:spacing w:after="120"/>
              <w:rPr>
                <w:b/>
                <w:iCs/>
                <w:sz w:val="20"/>
                <w:szCs w:val="20"/>
              </w:rPr>
            </w:pPr>
            <w:r w:rsidRPr="00A03B1B">
              <w:rPr>
                <w:b/>
                <w:iCs/>
                <w:sz w:val="20"/>
                <w:szCs w:val="20"/>
              </w:rPr>
              <w:t>Variable</w:t>
            </w:r>
          </w:p>
        </w:tc>
        <w:tc>
          <w:tcPr>
            <w:tcW w:w="383" w:type="pct"/>
            <w:gridSpan w:val="2"/>
          </w:tcPr>
          <w:p w14:paraId="662E54FE" w14:textId="77777777" w:rsidR="00A03B1B" w:rsidRPr="00A03B1B" w:rsidRDefault="00A03B1B" w:rsidP="00A03B1B">
            <w:pPr>
              <w:spacing w:after="120"/>
              <w:jc w:val="center"/>
              <w:rPr>
                <w:b/>
                <w:iCs/>
                <w:sz w:val="20"/>
                <w:szCs w:val="20"/>
              </w:rPr>
            </w:pPr>
            <w:r w:rsidRPr="00A03B1B">
              <w:rPr>
                <w:b/>
                <w:iCs/>
                <w:sz w:val="20"/>
                <w:szCs w:val="20"/>
              </w:rPr>
              <w:t>Unit</w:t>
            </w:r>
          </w:p>
        </w:tc>
        <w:tc>
          <w:tcPr>
            <w:tcW w:w="3501" w:type="pct"/>
          </w:tcPr>
          <w:p w14:paraId="1A7F79E1" w14:textId="77777777" w:rsidR="00A03B1B" w:rsidRPr="00A03B1B" w:rsidRDefault="00A03B1B" w:rsidP="00A03B1B">
            <w:pPr>
              <w:spacing w:after="120"/>
              <w:rPr>
                <w:b/>
                <w:iCs/>
                <w:sz w:val="20"/>
                <w:szCs w:val="20"/>
              </w:rPr>
            </w:pPr>
            <w:r w:rsidRPr="00A03B1B">
              <w:rPr>
                <w:b/>
                <w:iCs/>
                <w:sz w:val="20"/>
                <w:szCs w:val="20"/>
              </w:rPr>
              <w:t>Definition</w:t>
            </w:r>
          </w:p>
        </w:tc>
      </w:tr>
      <w:tr w:rsidR="00A03B1B" w:rsidRPr="00A03B1B" w14:paraId="159F3A2B" w14:textId="77777777" w:rsidTr="00B31BB1">
        <w:trPr>
          <w:cantSplit/>
        </w:trPr>
        <w:tc>
          <w:tcPr>
            <w:tcW w:w="1117" w:type="pct"/>
            <w:gridSpan w:val="2"/>
          </w:tcPr>
          <w:p w14:paraId="11FF5B7B" w14:textId="77777777" w:rsidR="00A03B1B" w:rsidRPr="00A03B1B" w:rsidRDefault="00A03B1B" w:rsidP="00A03B1B">
            <w:pPr>
              <w:spacing w:after="60"/>
              <w:rPr>
                <w:iCs/>
                <w:sz w:val="20"/>
                <w:szCs w:val="20"/>
              </w:rPr>
            </w:pPr>
            <w:r w:rsidRPr="00A03B1B">
              <w:rPr>
                <w:iCs/>
                <w:sz w:val="20"/>
                <w:szCs w:val="20"/>
              </w:rPr>
              <w:t xml:space="preserve">RUCSFRS </w:t>
            </w:r>
            <w:r w:rsidRPr="00A03B1B">
              <w:rPr>
                <w:i/>
                <w:iCs/>
                <w:sz w:val="20"/>
                <w:szCs w:val="20"/>
                <w:vertAlign w:val="subscript"/>
              </w:rPr>
              <w:t>ruc, i, q</w:t>
            </w:r>
          </w:p>
        </w:tc>
        <w:tc>
          <w:tcPr>
            <w:tcW w:w="383" w:type="pct"/>
            <w:gridSpan w:val="2"/>
          </w:tcPr>
          <w:p w14:paraId="0C653A01" w14:textId="77777777" w:rsidR="00A03B1B" w:rsidRPr="00A03B1B" w:rsidRDefault="00A03B1B" w:rsidP="00A03B1B">
            <w:pPr>
              <w:spacing w:after="60"/>
              <w:jc w:val="center"/>
              <w:rPr>
                <w:iCs/>
                <w:sz w:val="20"/>
                <w:szCs w:val="20"/>
              </w:rPr>
            </w:pPr>
            <w:r w:rsidRPr="00A03B1B">
              <w:rPr>
                <w:iCs/>
                <w:sz w:val="20"/>
                <w:szCs w:val="20"/>
              </w:rPr>
              <w:t>none</w:t>
            </w:r>
          </w:p>
        </w:tc>
        <w:tc>
          <w:tcPr>
            <w:tcW w:w="3501" w:type="pct"/>
          </w:tcPr>
          <w:p w14:paraId="226EF44F" w14:textId="77777777" w:rsidR="00A03B1B" w:rsidRPr="00A03B1B" w:rsidRDefault="00A03B1B" w:rsidP="00A03B1B">
            <w:pPr>
              <w:spacing w:after="60"/>
              <w:rPr>
                <w:iCs/>
                <w:sz w:val="20"/>
                <w:szCs w:val="20"/>
              </w:rPr>
            </w:pPr>
            <w:r w:rsidRPr="00A03B1B">
              <w:rPr>
                <w:i/>
                <w:iCs/>
                <w:sz w:val="20"/>
                <w:szCs w:val="20"/>
              </w:rPr>
              <w:t>RUC Shortfall Ratio Share</w:t>
            </w:r>
            <w:r w:rsidRPr="00A03B1B">
              <w:rPr>
                <w:iCs/>
                <w:sz w:val="20"/>
                <w:szCs w:val="20"/>
              </w:rPr>
              <w:t>—The ratio of the QSE</w:t>
            </w:r>
            <w:r w:rsidRPr="00A03B1B">
              <w:rPr>
                <w:i/>
                <w:iCs/>
                <w:sz w:val="20"/>
                <w:szCs w:val="20"/>
              </w:rPr>
              <w:t xml:space="preserve"> q</w:t>
            </w:r>
            <w:r w:rsidRPr="00A03B1B">
              <w:rPr>
                <w:iCs/>
                <w:sz w:val="20"/>
                <w:szCs w:val="20"/>
              </w:rPr>
              <w:t>’s capacity shortfall to the sum of all QSEs’ capacity shortfalls, for the RUC process</w:t>
            </w:r>
            <w:r w:rsidRPr="00A03B1B">
              <w:rPr>
                <w:i/>
                <w:iCs/>
                <w:sz w:val="20"/>
                <w:szCs w:val="20"/>
              </w:rPr>
              <w:t xml:space="preserve"> ruc</w:t>
            </w:r>
            <w:r w:rsidRPr="00A03B1B">
              <w:rPr>
                <w:iCs/>
                <w:sz w:val="20"/>
                <w:szCs w:val="20"/>
              </w:rPr>
              <w:t xml:space="preserve">, for the 15-minute Settlement Interval </w:t>
            </w:r>
            <w:r w:rsidRPr="00A03B1B">
              <w:rPr>
                <w:i/>
                <w:iCs/>
                <w:sz w:val="20"/>
                <w:szCs w:val="20"/>
              </w:rPr>
              <w:t>i</w:t>
            </w:r>
            <w:r w:rsidRPr="00A03B1B">
              <w:rPr>
                <w:iCs/>
                <w:sz w:val="20"/>
                <w:szCs w:val="20"/>
              </w:rPr>
              <w:t>.</w:t>
            </w:r>
          </w:p>
        </w:tc>
      </w:tr>
      <w:tr w:rsidR="00A03B1B" w:rsidRPr="00A03B1B" w14:paraId="0B83B77B" w14:textId="77777777" w:rsidTr="00B31BB1">
        <w:trPr>
          <w:cantSplit/>
        </w:trPr>
        <w:tc>
          <w:tcPr>
            <w:tcW w:w="1117" w:type="pct"/>
            <w:gridSpan w:val="2"/>
          </w:tcPr>
          <w:p w14:paraId="18873155" w14:textId="77777777" w:rsidR="00A03B1B" w:rsidRPr="00A03B1B" w:rsidRDefault="00A03B1B" w:rsidP="00A03B1B">
            <w:pPr>
              <w:spacing w:after="60"/>
              <w:rPr>
                <w:iCs/>
                <w:sz w:val="20"/>
                <w:szCs w:val="20"/>
              </w:rPr>
            </w:pPr>
            <w:r w:rsidRPr="00A03B1B">
              <w:rPr>
                <w:iCs/>
                <w:sz w:val="20"/>
                <w:szCs w:val="20"/>
              </w:rPr>
              <w:t xml:space="preserve">RUCSF </w:t>
            </w:r>
            <w:r w:rsidRPr="00A03B1B">
              <w:rPr>
                <w:i/>
                <w:iCs/>
                <w:sz w:val="20"/>
                <w:szCs w:val="20"/>
                <w:vertAlign w:val="subscript"/>
              </w:rPr>
              <w:t>ruc, i, q</w:t>
            </w:r>
          </w:p>
        </w:tc>
        <w:tc>
          <w:tcPr>
            <w:tcW w:w="383" w:type="pct"/>
            <w:gridSpan w:val="2"/>
          </w:tcPr>
          <w:p w14:paraId="157C35B7"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59256AEC" w14:textId="77777777" w:rsidR="00A03B1B" w:rsidRPr="00A03B1B" w:rsidRDefault="00A03B1B" w:rsidP="00A03B1B">
            <w:pPr>
              <w:spacing w:after="60"/>
              <w:rPr>
                <w:iCs/>
                <w:sz w:val="20"/>
                <w:szCs w:val="20"/>
              </w:rPr>
            </w:pPr>
            <w:r w:rsidRPr="00A03B1B">
              <w:rPr>
                <w:i/>
                <w:iCs/>
                <w:sz w:val="20"/>
                <w:szCs w:val="20"/>
              </w:rPr>
              <w:t>RUC Shortfall</w:t>
            </w:r>
            <w:r w:rsidRPr="00A03B1B">
              <w:rPr>
                <w:iCs/>
                <w:sz w:val="20"/>
                <w:szCs w:val="20"/>
              </w:rPr>
              <w:t xml:space="preserve">—The QSE </w:t>
            </w:r>
            <w:r w:rsidRPr="00A03B1B">
              <w:rPr>
                <w:i/>
                <w:iCs/>
                <w:sz w:val="20"/>
                <w:szCs w:val="20"/>
              </w:rPr>
              <w:t>q</w:t>
            </w:r>
            <w:r w:rsidRPr="00A03B1B">
              <w:rPr>
                <w:iCs/>
                <w:sz w:val="20"/>
                <w:szCs w:val="20"/>
              </w:rPr>
              <w:t xml:space="preserve">’s capacity shortfall for the RUC process </w:t>
            </w:r>
            <w:r w:rsidRPr="00A03B1B">
              <w:rPr>
                <w:i/>
                <w:iCs/>
                <w:sz w:val="20"/>
                <w:szCs w:val="20"/>
              </w:rPr>
              <w:t>ruc</w:t>
            </w:r>
            <w:r w:rsidRPr="00A03B1B">
              <w:rPr>
                <w:iCs/>
                <w:sz w:val="20"/>
                <w:szCs w:val="20"/>
              </w:rPr>
              <w:t xml:space="preserve"> for the 15-minute Settlement Interval</w:t>
            </w:r>
            <w:r w:rsidRPr="00A03B1B">
              <w:rPr>
                <w:i/>
                <w:iCs/>
                <w:sz w:val="20"/>
                <w:szCs w:val="20"/>
              </w:rPr>
              <w:t xml:space="preserve"> i</w:t>
            </w:r>
            <w:r w:rsidRPr="00A03B1B">
              <w:rPr>
                <w:iCs/>
                <w:sz w:val="20"/>
                <w:szCs w:val="20"/>
              </w:rPr>
              <w:t>.</w:t>
            </w:r>
          </w:p>
        </w:tc>
      </w:tr>
      <w:tr w:rsidR="00A03B1B" w:rsidRPr="00A03B1B" w14:paraId="10D16662" w14:textId="77777777" w:rsidTr="00B31BB1">
        <w:trPr>
          <w:cantSplit/>
        </w:trPr>
        <w:tc>
          <w:tcPr>
            <w:tcW w:w="1117" w:type="pct"/>
            <w:gridSpan w:val="2"/>
          </w:tcPr>
          <w:p w14:paraId="572291B2" w14:textId="77777777" w:rsidR="00A03B1B" w:rsidRPr="00A03B1B" w:rsidRDefault="00A03B1B" w:rsidP="00A03B1B">
            <w:pPr>
              <w:spacing w:after="60"/>
              <w:rPr>
                <w:iCs/>
                <w:sz w:val="20"/>
                <w:szCs w:val="20"/>
              </w:rPr>
            </w:pPr>
            <w:r w:rsidRPr="00A03B1B">
              <w:rPr>
                <w:iCs/>
                <w:sz w:val="20"/>
                <w:szCs w:val="20"/>
              </w:rPr>
              <w:t xml:space="preserve">RUCSFTOT </w:t>
            </w:r>
            <w:r w:rsidRPr="00A03B1B">
              <w:rPr>
                <w:i/>
                <w:iCs/>
                <w:sz w:val="20"/>
                <w:szCs w:val="20"/>
                <w:vertAlign w:val="subscript"/>
              </w:rPr>
              <w:t>ruc, i</w:t>
            </w:r>
          </w:p>
        </w:tc>
        <w:tc>
          <w:tcPr>
            <w:tcW w:w="383" w:type="pct"/>
            <w:gridSpan w:val="2"/>
          </w:tcPr>
          <w:p w14:paraId="643C335A"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748AEDCA" w14:textId="77777777" w:rsidR="00A03B1B" w:rsidRPr="00A03B1B" w:rsidRDefault="00A03B1B" w:rsidP="00A03B1B">
            <w:pPr>
              <w:spacing w:after="60"/>
              <w:rPr>
                <w:i/>
                <w:iCs/>
                <w:sz w:val="20"/>
                <w:szCs w:val="20"/>
              </w:rPr>
            </w:pPr>
            <w:r w:rsidRPr="00A03B1B">
              <w:rPr>
                <w:i/>
                <w:iCs/>
                <w:sz w:val="20"/>
                <w:szCs w:val="20"/>
              </w:rPr>
              <w:t>RUC Shortfall Total</w:t>
            </w:r>
            <w:r w:rsidRPr="00A03B1B">
              <w:rPr>
                <w:iCs/>
                <w:sz w:val="20"/>
                <w:szCs w:val="20"/>
              </w:rPr>
              <w:t>—The sum of all QSEs’ capacity shortfalls, for a RUC process</w:t>
            </w:r>
            <w:r w:rsidRPr="00A03B1B">
              <w:rPr>
                <w:i/>
                <w:iCs/>
                <w:sz w:val="20"/>
                <w:szCs w:val="20"/>
              </w:rPr>
              <w:t xml:space="preserve"> ruc</w:t>
            </w:r>
            <w:r w:rsidRPr="00A03B1B">
              <w:rPr>
                <w:iCs/>
                <w:sz w:val="20"/>
                <w:szCs w:val="20"/>
              </w:rPr>
              <w:t>, for a 15-minute Settlement Interval</w:t>
            </w:r>
            <w:r w:rsidRPr="00A03B1B">
              <w:rPr>
                <w:i/>
                <w:iCs/>
                <w:sz w:val="20"/>
                <w:szCs w:val="20"/>
              </w:rPr>
              <w:t xml:space="preserve"> i</w:t>
            </w:r>
            <w:r w:rsidRPr="00A03B1B">
              <w:rPr>
                <w:iCs/>
                <w:sz w:val="20"/>
                <w:szCs w:val="20"/>
              </w:rPr>
              <w:t>.</w:t>
            </w:r>
          </w:p>
        </w:tc>
      </w:tr>
      <w:tr w:rsidR="00A03B1B" w:rsidRPr="00A03B1B" w14:paraId="7AB4AFBC" w14:textId="77777777" w:rsidTr="00B31BB1">
        <w:trPr>
          <w:cantSplit/>
        </w:trPr>
        <w:tc>
          <w:tcPr>
            <w:tcW w:w="1117" w:type="pct"/>
            <w:gridSpan w:val="2"/>
          </w:tcPr>
          <w:p w14:paraId="4C5164CA" w14:textId="77777777" w:rsidR="00A03B1B" w:rsidRPr="00A03B1B" w:rsidRDefault="00A03B1B" w:rsidP="00A03B1B">
            <w:pPr>
              <w:spacing w:after="60"/>
              <w:rPr>
                <w:iCs/>
                <w:sz w:val="20"/>
                <w:szCs w:val="20"/>
              </w:rPr>
            </w:pPr>
            <w:r w:rsidRPr="00A03B1B">
              <w:rPr>
                <w:iCs/>
                <w:sz w:val="20"/>
                <w:szCs w:val="20"/>
              </w:rPr>
              <w:t xml:space="preserve">RUCSFSNAP </w:t>
            </w:r>
            <w:r w:rsidRPr="00A03B1B">
              <w:rPr>
                <w:i/>
                <w:iCs/>
                <w:sz w:val="20"/>
                <w:szCs w:val="20"/>
                <w:vertAlign w:val="subscript"/>
              </w:rPr>
              <w:t>ruc, q, i</w:t>
            </w:r>
          </w:p>
        </w:tc>
        <w:tc>
          <w:tcPr>
            <w:tcW w:w="383" w:type="pct"/>
            <w:gridSpan w:val="2"/>
          </w:tcPr>
          <w:p w14:paraId="69947325"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7F124381" w14:textId="77777777" w:rsidR="00A03B1B" w:rsidRPr="00A03B1B" w:rsidRDefault="00A03B1B" w:rsidP="00A03B1B">
            <w:pPr>
              <w:spacing w:after="60"/>
              <w:rPr>
                <w:iCs/>
                <w:sz w:val="20"/>
                <w:szCs w:val="20"/>
              </w:rPr>
            </w:pPr>
            <w:r w:rsidRPr="00A03B1B">
              <w:rPr>
                <w:i/>
                <w:iCs/>
                <w:sz w:val="20"/>
                <w:szCs w:val="20"/>
              </w:rPr>
              <w:t>RUC Shortfall at Snapshot</w:t>
            </w:r>
            <w:r w:rsidRPr="00A03B1B">
              <w:rPr>
                <w:iCs/>
                <w:sz w:val="20"/>
                <w:szCs w:val="20"/>
              </w:rPr>
              <w:t xml:space="preserve">—The QSE </w:t>
            </w:r>
            <w:r w:rsidRPr="00A03B1B">
              <w:rPr>
                <w:i/>
                <w:iCs/>
                <w:sz w:val="20"/>
                <w:szCs w:val="20"/>
              </w:rPr>
              <w:t>q</w:t>
            </w:r>
            <w:r w:rsidRPr="00A03B1B">
              <w:rPr>
                <w:iCs/>
                <w:sz w:val="20"/>
                <w:szCs w:val="20"/>
              </w:rPr>
              <w:t xml:space="preserve">’s capacity shortfall will be the maximum of the QSE’s overall shortfall or Ancillary Service shortfall, as calculated for the RUC process </w:t>
            </w:r>
            <w:r w:rsidRPr="00A03B1B">
              <w:rPr>
                <w:i/>
                <w:iCs/>
                <w:sz w:val="20"/>
                <w:szCs w:val="20"/>
              </w:rPr>
              <w:t>ruc</w:t>
            </w:r>
            <w:r w:rsidRPr="00A03B1B">
              <w:rPr>
                <w:iCs/>
                <w:sz w:val="20"/>
                <w:szCs w:val="20"/>
              </w:rPr>
              <w:t xml:space="preserve"> for the 15-minute Settlement Interval</w:t>
            </w:r>
            <w:r w:rsidRPr="00A03B1B">
              <w:rPr>
                <w:i/>
                <w:iCs/>
                <w:sz w:val="20"/>
                <w:szCs w:val="20"/>
              </w:rPr>
              <w:t xml:space="preserve"> i</w:t>
            </w:r>
            <w:r w:rsidRPr="00A03B1B">
              <w:rPr>
                <w:iCs/>
                <w:sz w:val="20"/>
                <w:szCs w:val="20"/>
              </w:rPr>
              <w:t>.</w:t>
            </w:r>
          </w:p>
        </w:tc>
      </w:tr>
      <w:tr w:rsidR="00A03B1B" w:rsidRPr="00A03B1B" w14:paraId="54BF4E03" w14:textId="77777777" w:rsidTr="00B31BB1">
        <w:trPr>
          <w:cantSplit/>
        </w:trPr>
        <w:tc>
          <w:tcPr>
            <w:tcW w:w="1117" w:type="pct"/>
            <w:gridSpan w:val="2"/>
          </w:tcPr>
          <w:p w14:paraId="00C6B384" w14:textId="77777777" w:rsidR="00A03B1B" w:rsidRPr="00A03B1B" w:rsidRDefault="00A03B1B" w:rsidP="00A03B1B">
            <w:pPr>
              <w:spacing w:after="60"/>
              <w:rPr>
                <w:iCs/>
                <w:sz w:val="20"/>
                <w:szCs w:val="20"/>
              </w:rPr>
            </w:pPr>
            <w:r w:rsidRPr="00A03B1B">
              <w:rPr>
                <w:iCs/>
                <w:sz w:val="20"/>
                <w:szCs w:val="20"/>
              </w:rPr>
              <w:t xml:space="preserve">RUCSFADJ </w:t>
            </w:r>
            <w:r w:rsidRPr="00A03B1B">
              <w:rPr>
                <w:i/>
                <w:iCs/>
                <w:sz w:val="20"/>
                <w:szCs w:val="20"/>
                <w:vertAlign w:val="subscript"/>
              </w:rPr>
              <w:t>ruc, q, i</w:t>
            </w:r>
          </w:p>
        </w:tc>
        <w:tc>
          <w:tcPr>
            <w:tcW w:w="383" w:type="pct"/>
            <w:gridSpan w:val="2"/>
          </w:tcPr>
          <w:p w14:paraId="61E177F0"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21C319BE" w14:textId="77777777" w:rsidR="00A03B1B" w:rsidRPr="00A03B1B" w:rsidRDefault="00A03B1B" w:rsidP="00A03B1B">
            <w:pPr>
              <w:spacing w:after="60"/>
              <w:rPr>
                <w:iCs/>
                <w:sz w:val="20"/>
                <w:szCs w:val="20"/>
              </w:rPr>
            </w:pPr>
            <w:r w:rsidRPr="00A03B1B">
              <w:rPr>
                <w:i/>
                <w:iCs/>
                <w:sz w:val="20"/>
                <w:szCs w:val="20"/>
              </w:rPr>
              <w:t>RUC Shortfall at End of Adjustment Period</w:t>
            </w:r>
            <w:r w:rsidRPr="00A03B1B">
              <w:rPr>
                <w:iCs/>
                <w:sz w:val="20"/>
                <w:szCs w:val="20"/>
              </w:rPr>
              <w:t xml:space="preserve">—The QSE </w:t>
            </w:r>
            <w:r w:rsidRPr="00A03B1B">
              <w:rPr>
                <w:i/>
                <w:iCs/>
                <w:sz w:val="20"/>
                <w:szCs w:val="20"/>
              </w:rPr>
              <w:t>q</w:t>
            </w:r>
            <w:r w:rsidRPr="00A03B1B">
              <w:rPr>
                <w:iCs/>
                <w:sz w:val="20"/>
                <w:szCs w:val="20"/>
              </w:rPr>
              <w:t>’s end of Adjustment Period capacity shortfall will be the maximum of the QSE’s overall shortfall or Ancillary Service shortfall, as calculated for the RUC process</w:t>
            </w:r>
            <w:r w:rsidRPr="00A03B1B">
              <w:rPr>
                <w:i/>
                <w:iCs/>
                <w:sz w:val="20"/>
                <w:szCs w:val="20"/>
              </w:rPr>
              <w:t xml:space="preserve"> ruc</w:t>
            </w:r>
            <w:r w:rsidRPr="00A03B1B">
              <w:rPr>
                <w:iCs/>
                <w:sz w:val="20"/>
                <w:szCs w:val="20"/>
              </w:rPr>
              <w:t>, for the 15-minute Settlement Interval</w:t>
            </w:r>
            <w:r w:rsidRPr="00A03B1B">
              <w:rPr>
                <w:i/>
                <w:iCs/>
                <w:sz w:val="20"/>
                <w:szCs w:val="20"/>
              </w:rPr>
              <w:t xml:space="preserve"> i</w:t>
            </w:r>
            <w:r w:rsidRPr="00A03B1B">
              <w:rPr>
                <w:iCs/>
                <w:sz w:val="20"/>
                <w:szCs w:val="20"/>
              </w:rPr>
              <w:t>.</w:t>
            </w:r>
          </w:p>
        </w:tc>
      </w:tr>
      <w:tr w:rsidR="00A03B1B" w:rsidRPr="00A03B1B" w14:paraId="06BFC6D3" w14:textId="77777777" w:rsidTr="00B31BB1">
        <w:trPr>
          <w:cantSplit/>
        </w:trPr>
        <w:tc>
          <w:tcPr>
            <w:tcW w:w="1117" w:type="pct"/>
            <w:gridSpan w:val="2"/>
          </w:tcPr>
          <w:p w14:paraId="4A20A793" w14:textId="77777777" w:rsidR="00A03B1B" w:rsidRPr="00A03B1B" w:rsidRDefault="00A03B1B" w:rsidP="00A03B1B">
            <w:pPr>
              <w:spacing w:after="60"/>
              <w:rPr>
                <w:iCs/>
                <w:sz w:val="20"/>
                <w:szCs w:val="20"/>
              </w:rPr>
            </w:pPr>
            <w:r w:rsidRPr="00A03B1B">
              <w:rPr>
                <w:iCs/>
                <w:sz w:val="20"/>
                <w:szCs w:val="20"/>
              </w:rPr>
              <w:t xml:space="preserve">RUCCAPCREDIT </w:t>
            </w:r>
            <w:r w:rsidRPr="00A03B1B">
              <w:rPr>
                <w:i/>
                <w:iCs/>
                <w:sz w:val="20"/>
                <w:szCs w:val="20"/>
                <w:vertAlign w:val="subscript"/>
              </w:rPr>
              <w:t>q, i, z</w:t>
            </w:r>
          </w:p>
        </w:tc>
        <w:tc>
          <w:tcPr>
            <w:tcW w:w="383" w:type="pct"/>
            <w:gridSpan w:val="2"/>
          </w:tcPr>
          <w:p w14:paraId="61C98E1D"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0C5DD4F7" w14:textId="77777777" w:rsidR="00A03B1B" w:rsidRPr="00A03B1B" w:rsidRDefault="00A03B1B" w:rsidP="00A03B1B">
            <w:pPr>
              <w:spacing w:after="60"/>
              <w:rPr>
                <w:i/>
                <w:iCs/>
                <w:sz w:val="20"/>
                <w:szCs w:val="20"/>
              </w:rPr>
            </w:pPr>
            <w:r w:rsidRPr="00A03B1B">
              <w:rPr>
                <w:i/>
                <w:iCs/>
                <w:sz w:val="20"/>
                <w:szCs w:val="20"/>
              </w:rPr>
              <w:t>RUC Capacity Credit</w:t>
            </w:r>
            <w:r w:rsidRPr="00A03B1B">
              <w:rPr>
                <w:iCs/>
                <w:sz w:val="20"/>
                <w:szCs w:val="20"/>
              </w:rPr>
              <w:t xml:space="preserve">—The QSE </w:t>
            </w:r>
            <w:r w:rsidRPr="00A03B1B">
              <w:rPr>
                <w:i/>
                <w:iCs/>
                <w:sz w:val="20"/>
                <w:szCs w:val="20"/>
              </w:rPr>
              <w:t>q</w:t>
            </w:r>
            <w:r w:rsidRPr="00A03B1B">
              <w:rPr>
                <w:iCs/>
                <w:sz w:val="20"/>
                <w:szCs w:val="20"/>
              </w:rPr>
              <w:t xml:space="preserve">’s capacity credit resulting from capacity paid through the RUC Capacity-Short Amount for RUC process </w:t>
            </w:r>
            <w:r w:rsidRPr="00A03B1B">
              <w:rPr>
                <w:i/>
                <w:iCs/>
                <w:sz w:val="20"/>
                <w:szCs w:val="20"/>
              </w:rPr>
              <w:t>z</w:t>
            </w:r>
            <w:r w:rsidRPr="00A03B1B">
              <w:rPr>
                <w:iCs/>
                <w:sz w:val="20"/>
                <w:szCs w:val="20"/>
              </w:rPr>
              <w:t xml:space="preserve"> for the 15-minute Settlement Interval</w:t>
            </w:r>
            <w:r w:rsidRPr="00A03B1B">
              <w:rPr>
                <w:i/>
                <w:iCs/>
                <w:sz w:val="20"/>
                <w:szCs w:val="20"/>
              </w:rPr>
              <w:t xml:space="preserve"> i</w:t>
            </w:r>
            <w:r w:rsidRPr="00A03B1B">
              <w:rPr>
                <w:iCs/>
                <w:sz w:val="20"/>
                <w:szCs w:val="20"/>
              </w:rPr>
              <w:t>.</w:t>
            </w:r>
          </w:p>
        </w:tc>
      </w:tr>
      <w:tr w:rsidR="00A03B1B" w:rsidRPr="00A03B1B" w14:paraId="43B0DE29" w14:textId="77777777" w:rsidTr="00B31BB1">
        <w:trPr>
          <w:cantSplit/>
        </w:trPr>
        <w:tc>
          <w:tcPr>
            <w:tcW w:w="1117" w:type="pct"/>
            <w:gridSpan w:val="2"/>
          </w:tcPr>
          <w:p w14:paraId="063B3DE2" w14:textId="77777777" w:rsidR="00A03B1B" w:rsidRPr="00A03B1B" w:rsidRDefault="00A03B1B" w:rsidP="00A03B1B">
            <w:pPr>
              <w:spacing w:after="60"/>
              <w:rPr>
                <w:iCs/>
                <w:sz w:val="20"/>
                <w:szCs w:val="20"/>
              </w:rPr>
            </w:pPr>
            <w:r w:rsidRPr="00A03B1B">
              <w:rPr>
                <w:iCs/>
                <w:sz w:val="20"/>
                <w:szCs w:val="20"/>
              </w:rPr>
              <w:t xml:space="preserve">RUCOSFSNAP </w:t>
            </w:r>
            <w:r w:rsidRPr="00A03B1B">
              <w:rPr>
                <w:i/>
                <w:iCs/>
                <w:sz w:val="20"/>
                <w:szCs w:val="20"/>
                <w:vertAlign w:val="subscript"/>
              </w:rPr>
              <w:t>ruc, q, i</w:t>
            </w:r>
          </w:p>
        </w:tc>
        <w:tc>
          <w:tcPr>
            <w:tcW w:w="383" w:type="pct"/>
            <w:gridSpan w:val="2"/>
          </w:tcPr>
          <w:p w14:paraId="29C1C78B"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0A10DB11" w14:textId="77777777" w:rsidR="00A03B1B" w:rsidRPr="00A03B1B" w:rsidRDefault="00A03B1B" w:rsidP="00A03B1B">
            <w:pPr>
              <w:spacing w:after="60"/>
              <w:rPr>
                <w:i/>
                <w:iCs/>
                <w:sz w:val="20"/>
                <w:szCs w:val="20"/>
              </w:rPr>
            </w:pPr>
            <w:r w:rsidRPr="00A03B1B">
              <w:rPr>
                <w:i/>
                <w:iCs/>
                <w:sz w:val="20"/>
                <w:szCs w:val="20"/>
              </w:rPr>
              <w:t>RUC Overall Shortfall at Snapshot</w:t>
            </w:r>
            <w:r w:rsidRPr="00A03B1B">
              <w:rPr>
                <w:iCs/>
                <w:sz w:val="20"/>
                <w:szCs w:val="20"/>
              </w:rPr>
              <w:t xml:space="preserve">—The QSE </w:t>
            </w:r>
            <w:r w:rsidRPr="00A03B1B">
              <w:rPr>
                <w:i/>
                <w:iCs/>
                <w:sz w:val="20"/>
                <w:szCs w:val="20"/>
              </w:rPr>
              <w:t>q</w:t>
            </w:r>
            <w:r w:rsidRPr="00A03B1B">
              <w:rPr>
                <w:iCs/>
                <w:sz w:val="20"/>
                <w:szCs w:val="20"/>
              </w:rPr>
              <w:t xml:space="preserve">’s overall capacity shortfall according to the RUC Snapshot for the RUC process </w:t>
            </w:r>
            <w:r w:rsidRPr="00A03B1B">
              <w:rPr>
                <w:i/>
                <w:iCs/>
                <w:sz w:val="20"/>
                <w:szCs w:val="20"/>
              </w:rPr>
              <w:t>ruc</w:t>
            </w:r>
            <w:r w:rsidRPr="00A03B1B">
              <w:rPr>
                <w:iCs/>
                <w:sz w:val="20"/>
                <w:szCs w:val="20"/>
              </w:rPr>
              <w:t xml:space="preserve"> for the 15-minute Settlement Interval </w:t>
            </w:r>
            <w:r w:rsidRPr="00A03B1B">
              <w:rPr>
                <w:i/>
                <w:iCs/>
                <w:sz w:val="20"/>
                <w:szCs w:val="20"/>
              </w:rPr>
              <w:t>i</w:t>
            </w:r>
            <w:r w:rsidRPr="00A03B1B">
              <w:rPr>
                <w:iCs/>
                <w:sz w:val="20"/>
                <w:szCs w:val="20"/>
              </w:rPr>
              <w:t>.</w:t>
            </w:r>
          </w:p>
        </w:tc>
      </w:tr>
      <w:tr w:rsidR="00A03B1B" w:rsidRPr="00A03B1B" w14:paraId="33405B6C" w14:textId="77777777" w:rsidTr="00B31BB1">
        <w:trPr>
          <w:cantSplit/>
        </w:trPr>
        <w:tc>
          <w:tcPr>
            <w:tcW w:w="1117" w:type="pct"/>
            <w:gridSpan w:val="2"/>
          </w:tcPr>
          <w:p w14:paraId="7347B391" w14:textId="77777777" w:rsidR="00A03B1B" w:rsidRPr="00A03B1B" w:rsidRDefault="00A03B1B" w:rsidP="00A03B1B">
            <w:pPr>
              <w:spacing w:after="60"/>
              <w:rPr>
                <w:iCs/>
                <w:sz w:val="20"/>
                <w:szCs w:val="20"/>
              </w:rPr>
            </w:pPr>
            <w:r w:rsidRPr="00A03B1B">
              <w:rPr>
                <w:iCs/>
                <w:sz w:val="20"/>
                <w:szCs w:val="20"/>
              </w:rPr>
              <w:t xml:space="preserve">RUCASFSNAP </w:t>
            </w:r>
            <w:r w:rsidRPr="00A03B1B">
              <w:rPr>
                <w:i/>
                <w:iCs/>
                <w:sz w:val="20"/>
                <w:szCs w:val="20"/>
                <w:vertAlign w:val="subscript"/>
              </w:rPr>
              <w:t>ruc, q, i</w:t>
            </w:r>
          </w:p>
        </w:tc>
        <w:tc>
          <w:tcPr>
            <w:tcW w:w="383" w:type="pct"/>
            <w:gridSpan w:val="2"/>
          </w:tcPr>
          <w:p w14:paraId="20C0B85D"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1C6D96D6" w14:textId="77777777" w:rsidR="00A03B1B" w:rsidRPr="00A03B1B" w:rsidRDefault="00A03B1B" w:rsidP="00A03B1B">
            <w:pPr>
              <w:spacing w:after="60"/>
              <w:rPr>
                <w:i/>
                <w:iCs/>
                <w:sz w:val="20"/>
                <w:szCs w:val="20"/>
              </w:rPr>
            </w:pPr>
            <w:r w:rsidRPr="00A03B1B">
              <w:rPr>
                <w:i/>
                <w:iCs/>
                <w:sz w:val="20"/>
                <w:szCs w:val="20"/>
              </w:rPr>
              <w:t>RUC Ancillary Service Shortfall at Snapshot</w:t>
            </w:r>
            <w:r w:rsidRPr="00A03B1B">
              <w:rPr>
                <w:iCs/>
                <w:sz w:val="20"/>
                <w:szCs w:val="20"/>
              </w:rPr>
              <w:t xml:space="preserve">—The QSE </w:t>
            </w:r>
            <w:r w:rsidRPr="00A03B1B">
              <w:rPr>
                <w:i/>
                <w:iCs/>
                <w:sz w:val="20"/>
                <w:szCs w:val="20"/>
              </w:rPr>
              <w:t>q</w:t>
            </w:r>
            <w:r w:rsidRPr="00A03B1B">
              <w:rPr>
                <w:iCs/>
                <w:sz w:val="20"/>
                <w:szCs w:val="20"/>
              </w:rPr>
              <w:t xml:space="preserve">’s Ancillary Service capacity shortfall according to the RUC Snapshot for the RUC process </w:t>
            </w:r>
            <w:r w:rsidRPr="00A03B1B">
              <w:rPr>
                <w:i/>
                <w:iCs/>
                <w:sz w:val="20"/>
                <w:szCs w:val="20"/>
              </w:rPr>
              <w:t>ruc</w:t>
            </w:r>
            <w:r w:rsidRPr="00A03B1B">
              <w:rPr>
                <w:iCs/>
                <w:sz w:val="20"/>
                <w:szCs w:val="20"/>
              </w:rPr>
              <w:t xml:space="preserve"> for the 15-minute Settlement Interval </w:t>
            </w:r>
            <w:r w:rsidRPr="00A03B1B">
              <w:rPr>
                <w:i/>
                <w:iCs/>
                <w:sz w:val="20"/>
                <w:szCs w:val="20"/>
              </w:rPr>
              <w:t>i</w:t>
            </w:r>
            <w:r w:rsidRPr="00A03B1B">
              <w:rPr>
                <w:iCs/>
                <w:sz w:val="20"/>
                <w:szCs w:val="20"/>
              </w:rPr>
              <w:t>.</w:t>
            </w:r>
          </w:p>
        </w:tc>
      </w:tr>
      <w:tr w:rsidR="00A03B1B" w:rsidRPr="00A03B1B" w14:paraId="72C67399" w14:textId="77777777" w:rsidTr="00B31BB1">
        <w:trPr>
          <w:cantSplit/>
        </w:trPr>
        <w:tc>
          <w:tcPr>
            <w:tcW w:w="1117" w:type="pct"/>
            <w:gridSpan w:val="2"/>
          </w:tcPr>
          <w:p w14:paraId="4700033E" w14:textId="77777777" w:rsidR="00A03B1B" w:rsidRPr="00A03B1B" w:rsidRDefault="00A03B1B" w:rsidP="00A03B1B">
            <w:pPr>
              <w:spacing w:after="60"/>
              <w:rPr>
                <w:iCs/>
                <w:sz w:val="20"/>
                <w:szCs w:val="20"/>
              </w:rPr>
            </w:pPr>
            <w:r w:rsidRPr="00A03B1B">
              <w:rPr>
                <w:iCs/>
                <w:sz w:val="20"/>
                <w:szCs w:val="20"/>
              </w:rPr>
              <w:t xml:space="preserve">ASONPOSSNAP </w:t>
            </w:r>
            <w:r w:rsidRPr="00A03B1B">
              <w:rPr>
                <w:i/>
                <w:iCs/>
                <w:sz w:val="20"/>
                <w:szCs w:val="20"/>
                <w:vertAlign w:val="subscript"/>
                <w:lang w:val="it-IT"/>
              </w:rPr>
              <w:t>ruc, q, i</w:t>
            </w:r>
          </w:p>
        </w:tc>
        <w:tc>
          <w:tcPr>
            <w:tcW w:w="383" w:type="pct"/>
            <w:gridSpan w:val="2"/>
          </w:tcPr>
          <w:p w14:paraId="66894686"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3B637D30" w14:textId="77777777" w:rsidR="00A03B1B" w:rsidRPr="00A03B1B" w:rsidRDefault="00A03B1B" w:rsidP="00A03B1B">
            <w:pPr>
              <w:spacing w:after="60"/>
              <w:rPr>
                <w:i/>
                <w:iCs/>
                <w:sz w:val="20"/>
                <w:szCs w:val="20"/>
              </w:rPr>
            </w:pPr>
            <w:r w:rsidRPr="00A03B1B">
              <w:rPr>
                <w:i/>
                <w:iCs/>
                <w:sz w:val="20"/>
                <w:szCs w:val="20"/>
              </w:rPr>
              <w:t>Ancillary Service On-Line Position at Snapshot</w:t>
            </w:r>
            <w:r w:rsidRPr="00A03B1B">
              <w:rPr>
                <w:iCs/>
                <w:sz w:val="20"/>
                <w:szCs w:val="20"/>
              </w:rPr>
              <w:sym w:font="Symbol" w:char="F0BE"/>
            </w:r>
            <w:r w:rsidRPr="00A03B1B">
              <w:rPr>
                <w:iCs/>
                <w:sz w:val="20"/>
                <w:szCs w:val="20"/>
              </w:rPr>
              <w:t xml:space="preserve">The QSE </w:t>
            </w:r>
            <w:r w:rsidRPr="00A03B1B">
              <w:rPr>
                <w:i/>
                <w:iCs/>
                <w:sz w:val="20"/>
                <w:szCs w:val="20"/>
              </w:rPr>
              <w:t xml:space="preserve">q’s </w:t>
            </w:r>
            <w:r w:rsidRPr="00A03B1B">
              <w:rPr>
                <w:iCs/>
                <w:sz w:val="20"/>
                <w:szCs w:val="20"/>
              </w:rPr>
              <w:t xml:space="preserve">total On-Line Ancillary Service position according to the RUC Snapshot for the RUC process </w:t>
            </w:r>
            <w:r w:rsidRPr="00A03B1B">
              <w:rPr>
                <w:i/>
                <w:iCs/>
                <w:sz w:val="20"/>
                <w:szCs w:val="20"/>
              </w:rPr>
              <w:t xml:space="preserve">ruc </w:t>
            </w:r>
            <w:r w:rsidRPr="00A03B1B">
              <w:rPr>
                <w:iCs/>
                <w:sz w:val="20"/>
                <w:szCs w:val="20"/>
              </w:rPr>
              <w:t xml:space="preserve">for the 15-minute Settlement Interval </w:t>
            </w:r>
            <w:r w:rsidRPr="00A03B1B">
              <w:rPr>
                <w:i/>
                <w:iCs/>
                <w:sz w:val="20"/>
                <w:szCs w:val="20"/>
              </w:rPr>
              <w:t xml:space="preserve">i. </w:t>
            </w:r>
          </w:p>
        </w:tc>
      </w:tr>
      <w:tr w:rsidR="00A03B1B" w:rsidRPr="00A03B1B" w14:paraId="3420A53C" w14:textId="77777777" w:rsidTr="00B31BB1">
        <w:trPr>
          <w:cantSplit/>
        </w:trPr>
        <w:tc>
          <w:tcPr>
            <w:tcW w:w="1117" w:type="pct"/>
            <w:gridSpan w:val="2"/>
          </w:tcPr>
          <w:p w14:paraId="424DBAA1" w14:textId="77777777" w:rsidR="00A03B1B" w:rsidRPr="00A03B1B" w:rsidRDefault="00A03B1B" w:rsidP="00A03B1B">
            <w:pPr>
              <w:spacing w:after="60"/>
              <w:rPr>
                <w:iCs/>
                <w:sz w:val="20"/>
                <w:szCs w:val="20"/>
              </w:rPr>
            </w:pPr>
            <w:r w:rsidRPr="00A03B1B">
              <w:rPr>
                <w:iCs/>
                <w:sz w:val="20"/>
                <w:szCs w:val="20"/>
              </w:rPr>
              <w:t>RUPOS</w:t>
            </w:r>
            <w:r w:rsidRPr="00A03B1B">
              <w:rPr>
                <w:iCs/>
                <w:sz w:val="20"/>
                <w:szCs w:val="20"/>
                <w:lang w:val="it-IT"/>
              </w:rPr>
              <w:t>SNAP</w:t>
            </w:r>
            <w:r w:rsidRPr="00A03B1B">
              <w:rPr>
                <w:iCs/>
                <w:sz w:val="20"/>
                <w:szCs w:val="20"/>
              </w:rPr>
              <w:t xml:space="preserve"> </w:t>
            </w:r>
            <w:r w:rsidRPr="00A03B1B">
              <w:rPr>
                <w:i/>
                <w:iCs/>
                <w:sz w:val="20"/>
                <w:szCs w:val="20"/>
                <w:vertAlign w:val="subscript"/>
                <w:lang w:val="it-IT"/>
              </w:rPr>
              <w:t xml:space="preserve">ruc, </w:t>
            </w:r>
            <w:r w:rsidRPr="00A03B1B">
              <w:rPr>
                <w:i/>
                <w:iCs/>
                <w:sz w:val="20"/>
                <w:szCs w:val="20"/>
                <w:vertAlign w:val="subscript"/>
              </w:rPr>
              <w:t>q, h</w:t>
            </w:r>
          </w:p>
        </w:tc>
        <w:tc>
          <w:tcPr>
            <w:tcW w:w="383" w:type="pct"/>
            <w:gridSpan w:val="2"/>
          </w:tcPr>
          <w:p w14:paraId="3AFD8AAE"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2BBE0709" w14:textId="77777777" w:rsidR="00A03B1B" w:rsidRPr="00A03B1B" w:rsidRDefault="00A03B1B" w:rsidP="00A03B1B">
            <w:pPr>
              <w:spacing w:after="60"/>
              <w:rPr>
                <w:i/>
                <w:iCs/>
                <w:sz w:val="20"/>
                <w:szCs w:val="20"/>
              </w:rPr>
            </w:pPr>
            <w:r w:rsidRPr="00A03B1B">
              <w:rPr>
                <w:i/>
                <w:iCs/>
                <w:sz w:val="20"/>
                <w:szCs w:val="20"/>
              </w:rPr>
              <w:t>Regulation Up Position at Snapshot</w:t>
            </w:r>
            <w:r w:rsidRPr="00A03B1B">
              <w:rPr>
                <w:iCs/>
                <w:sz w:val="20"/>
                <w:szCs w:val="20"/>
              </w:rPr>
              <w:sym w:font="Symbol" w:char="F0BE"/>
            </w:r>
            <w:r w:rsidRPr="00A03B1B">
              <w:rPr>
                <w:iCs/>
                <w:sz w:val="20"/>
                <w:szCs w:val="20"/>
              </w:rPr>
              <w:t xml:space="preserve">The QSE </w:t>
            </w:r>
            <w:r w:rsidRPr="00A03B1B">
              <w:rPr>
                <w:i/>
                <w:iCs/>
                <w:sz w:val="20"/>
                <w:szCs w:val="20"/>
              </w:rPr>
              <w:t xml:space="preserve">q’s </w:t>
            </w:r>
            <w:r w:rsidRPr="00A03B1B">
              <w:rPr>
                <w:sz w:val="20"/>
                <w:szCs w:val="20"/>
              </w:rPr>
              <w:t xml:space="preserve">net positive </w:t>
            </w:r>
            <w:r w:rsidRPr="00A03B1B">
              <w:rPr>
                <w:iCs/>
                <w:sz w:val="20"/>
                <w:szCs w:val="20"/>
              </w:rPr>
              <w:t xml:space="preserve">Real-Time Reg-Up Ancillary Service Position according to the RUC Snapshot for the RUC process </w:t>
            </w:r>
            <w:r w:rsidRPr="00A03B1B">
              <w:rPr>
                <w:i/>
                <w:iCs/>
                <w:sz w:val="20"/>
                <w:szCs w:val="20"/>
              </w:rPr>
              <w:t>ruc</w:t>
            </w:r>
            <w:r w:rsidRPr="00A03B1B">
              <w:rPr>
                <w:iCs/>
                <w:sz w:val="20"/>
                <w:szCs w:val="20"/>
              </w:rPr>
              <w:t xml:space="preserve"> for the hour </w:t>
            </w:r>
            <w:r w:rsidRPr="00A03B1B">
              <w:rPr>
                <w:i/>
                <w:iCs/>
                <w:sz w:val="20"/>
                <w:szCs w:val="20"/>
              </w:rPr>
              <w:t xml:space="preserve">h </w:t>
            </w:r>
            <w:r w:rsidRPr="00A03B1B">
              <w:rPr>
                <w:iCs/>
                <w:sz w:val="20"/>
                <w:szCs w:val="20"/>
              </w:rPr>
              <w:t>that includes the 15-minute Settlement Interval.</w:t>
            </w:r>
          </w:p>
        </w:tc>
      </w:tr>
      <w:tr w:rsidR="00A03B1B" w:rsidRPr="00A03B1B" w14:paraId="3475790D" w14:textId="77777777" w:rsidTr="00B31BB1">
        <w:trPr>
          <w:cantSplit/>
        </w:trPr>
        <w:tc>
          <w:tcPr>
            <w:tcW w:w="1117" w:type="pct"/>
            <w:gridSpan w:val="2"/>
          </w:tcPr>
          <w:p w14:paraId="636FB4C7" w14:textId="77777777" w:rsidR="00A03B1B" w:rsidRPr="00A03B1B" w:rsidRDefault="00A03B1B" w:rsidP="00A03B1B">
            <w:pPr>
              <w:spacing w:after="60"/>
              <w:rPr>
                <w:iCs/>
                <w:sz w:val="20"/>
                <w:szCs w:val="20"/>
              </w:rPr>
            </w:pPr>
            <w:r w:rsidRPr="00A03B1B">
              <w:rPr>
                <w:iCs/>
                <w:sz w:val="20"/>
                <w:szCs w:val="20"/>
              </w:rPr>
              <w:t>RRPOS</w:t>
            </w:r>
            <w:r w:rsidRPr="00A03B1B">
              <w:rPr>
                <w:iCs/>
                <w:sz w:val="20"/>
                <w:szCs w:val="20"/>
                <w:lang w:val="it-IT"/>
              </w:rPr>
              <w:t>SNAP</w:t>
            </w:r>
            <w:r w:rsidRPr="00A03B1B">
              <w:rPr>
                <w:iCs/>
                <w:sz w:val="20"/>
                <w:szCs w:val="20"/>
              </w:rPr>
              <w:t xml:space="preserve"> </w:t>
            </w:r>
            <w:r w:rsidRPr="00A03B1B">
              <w:rPr>
                <w:i/>
                <w:iCs/>
                <w:sz w:val="20"/>
                <w:szCs w:val="20"/>
                <w:vertAlign w:val="subscript"/>
                <w:lang w:val="it-IT"/>
              </w:rPr>
              <w:t xml:space="preserve">ruc, </w:t>
            </w:r>
            <w:r w:rsidRPr="00A03B1B">
              <w:rPr>
                <w:i/>
                <w:iCs/>
                <w:sz w:val="20"/>
                <w:szCs w:val="20"/>
                <w:vertAlign w:val="subscript"/>
              </w:rPr>
              <w:t>q, h</w:t>
            </w:r>
          </w:p>
        </w:tc>
        <w:tc>
          <w:tcPr>
            <w:tcW w:w="383" w:type="pct"/>
            <w:gridSpan w:val="2"/>
          </w:tcPr>
          <w:p w14:paraId="4F772928"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2972CED5" w14:textId="77777777" w:rsidR="00A03B1B" w:rsidRPr="00A03B1B" w:rsidRDefault="00A03B1B" w:rsidP="00A03B1B">
            <w:pPr>
              <w:spacing w:after="60"/>
              <w:rPr>
                <w:i/>
                <w:iCs/>
                <w:sz w:val="20"/>
                <w:szCs w:val="20"/>
              </w:rPr>
            </w:pPr>
            <w:r w:rsidRPr="00A03B1B">
              <w:rPr>
                <w:i/>
                <w:iCs/>
                <w:sz w:val="20"/>
                <w:szCs w:val="20"/>
              </w:rPr>
              <w:t>Responsive Reserve Service Position at Snapshot</w:t>
            </w:r>
            <w:r w:rsidRPr="00A03B1B">
              <w:rPr>
                <w:iCs/>
                <w:sz w:val="20"/>
                <w:szCs w:val="20"/>
              </w:rPr>
              <w:sym w:font="Symbol" w:char="F0BE"/>
            </w:r>
            <w:r w:rsidRPr="00A03B1B">
              <w:rPr>
                <w:iCs/>
                <w:sz w:val="20"/>
                <w:szCs w:val="20"/>
              </w:rPr>
              <w:t xml:space="preserve">The QSE </w:t>
            </w:r>
            <w:r w:rsidRPr="00A03B1B">
              <w:rPr>
                <w:i/>
                <w:iCs/>
                <w:sz w:val="20"/>
                <w:szCs w:val="20"/>
              </w:rPr>
              <w:t xml:space="preserve">q’s </w:t>
            </w:r>
            <w:r w:rsidRPr="00A03B1B">
              <w:rPr>
                <w:sz w:val="20"/>
                <w:szCs w:val="20"/>
              </w:rPr>
              <w:t xml:space="preserve">net positive </w:t>
            </w:r>
            <w:r w:rsidRPr="00A03B1B">
              <w:rPr>
                <w:iCs/>
                <w:sz w:val="20"/>
                <w:szCs w:val="20"/>
              </w:rPr>
              <w:t xml:space="preserve">Real-Time RRS Ancillary Service Position according to the RUC Snapshot for the RUC process </w:t>
            </w:r>
            <w:r w:rsidRPr="00A03B1B">
              <w:rPr>
                <w:i/>
                <w:iCs/>
                <w:sz w:val="20"/>
                <w:szCs w:val="20"/>
              </w:rPr>
              <w:t>ruc</w:t>
            </w:r>
            <w:r w:rsidRPr="00A03B1B">
              <w:rPr>
                <w:iCs/>
                <w:sz w:val="20"/>
                <w:szCs w:val="20"/>
              </w:rPr>
              <w:t xml:space="preserve"> for the hour </w:t>
            </w:r>
            <w:r w:rsidRPr="00A03B1B">
              <w:rPr>
                <w:i/>
                <w:iCs/>
                <w:sz w:val="20"/>
                <w:szCs w:val="20"/>
              </w:rPr>
              <w:t xml:space="preserve">h </w:t>
            </w:r>
            <w:r w:rsidRPr="00A03B1B">
              <w:rPr>
                <w:iCs/>
                <w:sz w:val="20"/>
                <w:szCs w:val="20"/>
              </w:rPr>
              <w:t>that includes the 15-minute Settlement Interval.</w:t>
            </w:r>
          </w:p>
        </w:tc>
      </w:tr>
      <w:tr w:rsidR="00A03B1B" w:rsidRPr="00A03B1B" w14:paraId="3A4BEF28" w14:textId="77777777" w:rsidTr="00B31BB1">
        <w:trPr>
          <w:cantSplit/>
        </w:trPr>
        <w:tc>
          <w:tcPr>
            <w:tcW w:w="1117" w:type="pct"/>
            <w:gridSpan w:val="2"/>
          </w:tcPr>
          <w:p w14:paraId="19B1BFFE" w14:textId="77777777" w:rsidR="00A03B1B" w:rsidRPr="00A03B1B" w:rsidRDefault="00A03B1B" w:rsidP="00A03B1B">
            <w:pPr>
              <w:spacing w:after="60"/>
              <w:rPr>
                <w:iCs/>
                <w:sz w:val="20"/>
                <w:szCs w:val="20"/>
              </w:rPr>
            </w:pPr>
            <w:r w:rsidRPr="00A03B1B">
              <w:rPr>
                <w:iCs/>
                <w:sz w:val="20"/>
                <w:szCs w:val="20"/>
              </w:rPr>
              <w:t>ECRPOS</w:t>
            </w:r>
            <w:r w:rsidRPr="00A03B1B">
              <w:rPr>
                <w:iCs/>
                <w:sz w:val="20"/>
                <w:szCs w:val="20"/>
                <w:lang w:val="it-IT"/>
              </w:rPr>
              <w:t>SNAP</w:t>
            </w:r>
            <w:r w:rsidRPr="00A03B1B">
              <w:rPr>
                <w:iCs/>
                <w:sz w:val="20"/>
                <w:szCs w:val="20"/>
              </w:rPr>
              <w:t xml:space="preserve"> </w:t>
            </w:r>
            <w:r w:rsidRPr="00A03B1B">
              <w:rPr>
                <w:i/>
                <w:iCs/>
                <w:sz w:val="20"/>
                <w:szCs w:val="20"/>
                <w:vertAlign w:val="subscript"/>
                <w:lang w:val="it-IT"/>
              </w:rPr>
              <w:t xml:space="preserve">ruc, </w:t>
            </w:r>
            <w:r w:rsidRPr="00A03B1B">
              <w:rPr>
                <w:i/>
                <w:iCs/>
                <w:sz w:val="20"/>
                <w:szCs w:val="20"/>
                <w:vertAlign w:val="subscript"/>
              </w:rPr>
              <w:t>q, h</w:t>
            </w:r>
          </w:p>
        </w:tc>
        <w:tc>
          <w:tcPr>
            <w:tcW w:w="383" w:type="pct"/>
            <w:gridSpan w:val="2"/>
          </w:tcPr>
          <w:p w14:paraId="531F25B3"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6CF6273B" w14:textId="77777777" w:rsidR="00A03B1B" w:rsidRPr="00A03B1B" w:rsidRDefault="00A03B1B" w:rsidP="00A03B1B">
            <w:pPr>
              <w:spacing w:after="60"/>
              <w:rPr>
                <w:i/>
                <w:iCs/>
                <w:sz w:val="20"/>
                <w:szCs w:val="20"/>
              </w:rPr>
            </w:pPr>
            <w:r w:rsidRPr="00A03B1B">
              <w:rPr>
                <w:i/>
                <w:iCs/>
                <w:sz w:val="20"/>
                <w:szCs w:val="20"/>
              </w:rPr>
              <w:t>ERCOT Contingency Reserve Service Position at Snapshot</w:t>
            </w:r>
            <w:r w:rsidRPr="00A03B1B">
              <w:rPr>
                <w:iCs/>
                <w:sz w:val="20"/>
                <w:szCs w:val="20"/>
              </w:rPr>
              <w:sym w:font="Symbol" w:char="F0BE"/>
            </w:r>
            <w:r w:rsidRPr="00A03B1B">
              <w:rPr>
                <w:iCs/>
                <w:sz w:val="20"/>
                <w:szCs w:val="20"/>
              </w:rPr>
              <w:t xml:space="preserve">The QSE </w:t>
            </w:r>
            <w:r w:rsidRPr="00A03B1B">
              <w:rPr>
                <w:i/>
                <w:iCs/>
                <w:sz w:val="20"/>
                <w:szCs w:val="20"/>
              </w:rPr>
              <w:t xml:space="preserve">q’s </w:t>
            </w:r>
            <w:r w:rsidRPr="00A03B1B">
              <w:rPr>
                <w:sz w:val="20"/>
                <w:szCs w:val="20"/>
              </w:rPr>
              <w:t xml:space="preserve">net positive </w:t>
            </w:r>
            <w:r w:rsidRPr="00A03B1B">
              <w:rPr>
                <w:iCs/>
                <w:sz w:val="20"/>
                <w:szCs w:val="20"/>
              </w:rPr>
              <w:t xml:space="preserve">Real-Time ECRS Ancillary Service Position according to the RUC Snapshot for the RUC process </w:t>
            </w:r>
            <w:r w:rsidRPr="00A03B1B">
              <w:rPr>
                <w:i/>
                <w:iCs/>
                <w:sz w:val="20"/>
                <w:szCs w:val="20"/>
              </w:rPr>
              <w:t>ruc</w:t>
            </w:r>
            <w:r w:rsidRPr="00A03B1B">
              <w:rPr>
                <w:iCs/>
                <w:sz w:val="20"/>
                <w:szCs w:val="20"/>
              </w:rPr>
              <w:t xml:space="preserve"> for the hour </w:t>
            </w:r>
            <w:r w:rsidRPr="00A03B1B">
              <w:rPr>
                <w:i/>
                <w:iCs/>
                <w:sz w:val="20"/>
                <w:szCs w:val="20"/>
              </w:rPr>
              <w:t xml:space="preserve">h </w:t>
            </w:r>
            <w:r w:rsidRPr="00A03B1B">
              <w:rPr>
                <w:iCs/>
                <w:sz w:val="20"/>
                <w:szCs w:val="20"/>
              </w:rPr>
              <w:t>that includes the 15-minute Settlement Interval.</w:t>
            </w:r>
          </w:p>
        </w:tc>
      </w:tr>
      <w:tr w:rsidR="00A03B1B" w:rsidRPr="00A03B1B" w14:paraId="03439F0A" w14:textId="77777777" w:rsidTr="00B31BB1">
        <w:trPr>
          <w:cantSplit/>
        </w:trPr>
        <w:tc>
          <w:tcPr>
            <w:tcW w:w="1117" w:type="pct"/>
            <w:gridSpan w:val="2"/>
          </w:tcPr>
          <w:p w14:paraId="0E229A97" w14:textId="77777777" w:rsidR="00A03B1B" w:rsidRPr="00A03B1B" w:rsidRDefault="00A03B1B" w:rsidP="00A03B1B">
            <w:pPr>
              <w:spacing w:after="60"/>
              <w:rPr>
                <w:iCs/>
                <w:sz w:val="20"/>
                <w:szCs w:val="20"/>
              </w:rPr>
            </w:pPr>
            <w:r w:rsidRPr="00A03B1B">
              <w:rPr>
                <w:iCs/>
                <w:sz w:val="20"/>
                <w:szCs w:val="20"/>
              </w:rPr>
              <w:t>NSPOS</w:t>
            </w:r>
            <w:r w:rsidRPr="00A03B1B">
              <w:rPr>
                <w:iCs/>
                <w:sz w:val="20"/>
                <w:szCs w:val="20"/>
                <w:lang w:val="it-IT"/>
              </w:rPr>
              <w:t>SNAP</w:t>
            </w:r>
            <w:r w:rsidRPr="00A03B1B">
              <w:rPr>
                <w:iCs/>
                <w:sz w:val="20"/>
                <w:szCs w:val="20"/>
              </w:rPr>
              <w:t xml:space="preserve"> </w:t>
            </w:r>
            <w:r w:rsidRPr="00A03B1B">
              <w:rPr>
                <w:i/>
                <w:iCs/>
                <w:sz w:val="20"/>
                <w:szCs w:val="20"/>
                <w:vertAlign w:val="subscript"/>
                <w:lang w:val="it-IT"/>
              </w:rPr>
              <w:t xml:space="preserve">ruc, </w:t>
            </w:r>
            <w:r w:rsidRPr="00A03B1B">
              <w:rPr>
                <w:i/>
                <w:iCs/>
                <w:sz w:val="20"/>
                <w:szCs w:val="20"/>
                <w:vertAlign w:val="subscript"/>
              </w:rPr>
              <w:t>q, h</w:t>
            </w:r>
          </w:p>
        </w:tc>
        <w:tc>
          <w:tcPr>
            <w:tcW w:w="383" w:type="pct"/>
            <w:gridSpan w:val="2"/>
          </w:tcPr>
          <w:p w14:paraId="60914A27"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40D695F5" w14:textId="77777777" w:rsidR="00A03B1B" w:rsidRPr="00A03B1B" w:rsidRDefault="00A03B1B" w:rsidP="00A03B1B">
            <w:pPr>
              <w:spacing w:after="60"/>
              <w:rPr>
                <w:i/>
                <w:iCs/>
                <w:sz w:val="20"/>
                <w:szCs w:val="20"/>
              </w:rPr>
            </w:pPr>
            <w:r w:rsidRPr="00A03B1B">
              <w:rPr>
                <w:i/>
                <w:iCs/>
                <w:sz w:val="20"/>
                <w:szCs w:val="20"/>
              </w:rPr>
              <w:t>Non-Spin Reserve Service Position at Snapshot</w:t>
            </w:r>
            <w:r w:rsidRPr="00A03B1B">
              <w:rPr>
                <w:iCs/>
                <w:sz w:val="20"/>
                <w:szCs w:val="20"/>
              </w:rPr>
              <w:sym w:font="Symbol" w:char="F0BE"/>
            </w:r>
            <w:r w:rsidRPr="00A03B1B">
              <w:rPr>
                <w:iCs/>
                <w:sz w:val="20"/>
                <w:szCs w:val="20"/>
              </w:rPr>
              <w:t xml:space="preserve">The QSE </w:t>
            </w:r>
            <w:r w:rsidRPr="00A03B1B">
              <w:rPr>
                <w:i/>
                <w:iCs/>
                <w:sz w:val="20"/>
                <w:szCs w:val="20"/>
              </w:rPr>
              <w:t xml:space="preserve">q’s </w:t>
            </w:r>
            <w:r w:rsidRPr="00A03B1B">
              <w:rPr>
                <w:sz w:val="20"/>
                <w:szCs w:val="20"/>
              </w:rPr>
              <w:t xml:space="preserve">net positive </w:t>
            </w:r>
            <w:r w:rsidRPr="00A03B1B">
              <w:rPr>
                <w:iCs/>
                <w:sz w:val="20"/>
                <w:szCs w:val="20"/>
              </w:rPr>
              <w:t xml:space="preserve">Real-Time Non-Spin Ancillary Service Position according to the RUC Snapshot for the RUC process </w:t>
            </w:r>
            <w:r w:rsidRPr="00A03B1B">
              <w:rPr>
                <w:i/>
                <w:iCs/>
                <w:sz w:val="20"/>
                <w:szCs w:val="20"/>
              </w:rPr>
              <w:t>ruc</w:t>
            </w:r>
            <w:r w:rsidRPr="00A03B1B">
              <w:rPr>
                <w:iCs/>
                <w:sz w:val="20"/>
                <w:szCs w:val="20"/>
              </w:rPr>
              <w:t xml:space="preserve"> for the hour </w:t>
            </w:r>
            <w:r w:rsidRPr="00A03B1B">
              <w:rPr>
                <w:i/>
                <w:iCs/>
                <w:sz w:val="20"/>
                <w:szCs w:val="20"/>
              </w:rPr>
              <w:t xml:space="preserve">h </w:t>
            </w:r>
            <w:r w:rsidRPr="00A03B1B">
              <w:rPr>
                <w:iCs/>
                <w:sz w:val="20"/>
                <w:szCs w:val="20"/>
              </w:rPr>
              <w:t>that includes the 15-minute Settlement Interval.</w:t>
            </w:r>
          </w:p>
        </w:tc>
      </w:tr>
      <w:tr w:rsidR="00A03B1B" w:rsidRPr="00A03B1B" w14:paraId="71E5B6B8" w14:textId="77777777" w:rsidTr="00B31BB1">
        <w:trPr>
          <w:cantSplit/>
        </w:trPr>
        <w:tc>
          <w:tcPr>
            <w:tcW w:w="1117" w:type="pct"/>
            <w:gridSpan w:val="2"/>
          </w:tcPr>
          <w:p w14:paraId="5438FD9A" w14:textId="77777777" w:rsidR="00A03B1B" w:rsidRPr="00A03B1B" w:rsidRDefault="00A03B1B" w:rsidP="00A03B1B">
            <w:pPr>
              <w:spacing w:after="60"/>
              <w:rPr>
                <w:iCs/>
                <w:sz w:val="20"/>
                <w:szCs w:val="20"/>
              </w:rPr>
            </w:pPr>
            <w:r w:rsidRPr="00A03B1B">
              <w:rPr>
                <w:iCs/>
                <w:sz w:val="20"/>
                <w:szCs w:val="20"/>
              </w:rPr>
              <w:t>RDPOS</w:t>
            </w:r>
            <w:r w:rsidRPr="00A03B1B">
              <w:rPr>
                <w:iCs/>
                <w:sz w:val="20"/>
                <w:szCs w:val="20"/>
                <w:lang w:val="it-IT"/>
              </w:rPr>
              <w:t>SNAP</w:t>
            </w:r>
            <w:r w:rsidRPr="00A03B1B">
              <w:rPr>
                <w:iCs/>
                <w:sz w:val="20"/>
                <w:szCs w:val="20"/>
              </w:rPr>
              <w:t xml:space="preserve"> </w:t>
            </w:r>
            <w:r w:rsidRPr="00A03B1B">
              <w:rPr>
                <w:i/>
                <w:iCs/>
                <w:sz w:val="20"/>
                <w:szCs w:val="20"/>
                <w:vertAlign w:val="subscript"/>
                <w:lang w:val="it-IT"/>
              </w:rPr>
              <w:t xml:space="preserve">ruc, </w:t>
            </w:r>
            <w:r w:rsidRPr="00A03B1B">
              <w:rPr>
                <w:i/>
                <w:iCs/>
                <w:sz w:val="20"/>
                <w:szCs w:val="20"/>
                <w:vertAlign w:val="subscript"/>
              </w:rPr>
              <w:t>q, h</w:t>
            </w:r>
          </w:p>
        </w:tc>
        <w:tc>
          <w:tcPr>
            <w:tcW w:w="383" w:type="pct"/>
            <w:gridSpan w:val="2"/>
          </w:tcPr>
          <w:p w14:paraId="2965D4EA"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42A5E8ED" w14:textId="77777777" w:rsidR="00A03B1B" w:rsidRPr="00A03B1B" w:rsidRDefault="00A03B1B" w:rsidP="00A03B1B">
            <w:pPr>
              <w:spacing w:after="60"/>
              <w:rPr>
                <w:i/>
                <w:iCs/>
                <w:sz w:val="20"/>
                <w:szCs w:val="20"/>
              </w:rPr>
            </w:pPr>
            <w:r w:rsidRPr="00A03B1B">
              <w:rPr>
                <w:i/>
                <w:iCs/>
                <w:sz w:val="20"/>
                <w:szCs w:val="20"/>
              </w:rPr>
              <w:t>Regulation Down Position at Snapshot</w:t>
            </w:r>
            <w:r w:rsidRPr="00A03B1B">
              <w:rPr>
                <w:iCs/>
                <w:sz w:val="20"/>
                <w:szCs w:val="20"/>
              </w:rPr>
              <w:sym w:font="Symbol" w:char="F0BE"/>
            </w:r>
            <w:r w:rsidRPr="00A03B1B">
              <w:rPr>
                <w:iCs/>
                <w:sz w:val="20"/>
                <w:szCs w:val="20"/>
              </w:rPr>
              <w:t xml:space="preserve">The QSE </w:t>
            </w:r>
            <w:r w:rsidRPr="00A03B1B">
              <w:rPr>
                <w:i/>
                <w:iCs/>
                <w:sz w:val="20"/>
                <w:szCs w:val="20"/>
              </w:rPr>
              <w:t>q’s</w:t>
            </w:r>
            <w:r w:rsidRPr="00A03B1B">
              <w:rPr>
                <w:iCs/>
                <w:sz w:val="20"/>
                <w:szCs w:val="20"/>
              </w:rPr>
              <w:t xml:space="preserve"> </w:t>
            </w:r>
            <w:r w:rsidRPr="00A03B1B">
              <w:rPr>
                <w:sz w:val="20"/>
                <w:szCs w:val="20"/>
              </w:rPr>
              <w:t xml:space="preserve">net positive </w:t>
            </w:r>
            <w:r w:rsidRPr="00A03B1B">
              <w:rPr>
                <w:iCs/>
                <w:sz w:val="20"/>
                <w:szCs w:val="20"/>
              </w:rPr>
              <w:t xml:space="preserve">Real-Time Regulation Down Service (Reg-Down) Ancillary Service Position according to the RUC Snapshot for the RUC process </w:t>
            </w:r>
            <w:r w:rsidRPr="00A03B1B">
              <w:rPr>
                <w:i/>
                <w:iCs/>
                <w:sz w:val="20"/>
                <w:szCs w:val="20"/>
              </w:rPr>
              <w:t xml:space="preserve">ruc </w:t>
            </w:r>
            <w:r w:rsidRPr="00A03B1B">
              <w:rPr>
                <w:iCs/>
                <w:sz w:val="20"/>
                <w:szCs w:val="20"/>
              </w:rPr>
              <w:t xml:space="preserve">for the hour </w:t>
            </w:r>
            <w:r w:rsidRPr="00A03B1B">
              <w:rPr>
                <w:i/>
                <w:iCs/>
                <w:sz w:val="20"/>
                <w:szCs w:val="20"/>
              </w:rPr>
              <w:t xml:space="preserve">h </w:t>
            </w:r>
            <w:r w:rsidRPr="00A03B1B">
              <w:rPr>
                <w:iCs/>
                <w:sz w:val="20"/>
                <w:szCs w:val="20"/>
              </w:rPr>
              <w:t>that includes the 15-minute Settlement Interval.</w:t>
            </w:r>
          </w:p>
        </w:tc>
      </w:tr>
      <w:tr w:rsidR="00A03B1B" w:rsidRPr="00A03B1B" w14:paraId="61DD9E12" w14:textId="77777777" w:rsidTr="00B31BB1">
        <w:trPr>
          <w:cantSplit/>
          <w:ins w:id="724" w:author="ERCOT" w:date="2025-12-08T11:20:00Z"/>
        </w:trPr>
        <w:tc>
          <w:tcPr>
            <w:tcW w:w="1117" w:type="pct"/>
            <w:gridSpan w:val="2"/>
          </w:tcPr>
          <w:p w14:paraId="149F9CE5" w14:textId="77777777" w:rsidR="00A03B1B" w:rsidRPr="00A03B1B" w:rsidRDefault="00A03B1B" w:rsidP="00A03B1B">
            <w:pPr>
              <w:spacing w:after="60"/>
              <w:rPr>
                <w:ins w:id="725" w:author="ERCOT" w:date="2025-12-08T11:20:00Z"/>
                <w:iCs/>
                <w:sz w:val="20"/>
                <w:szCs w:val="20"/>
              </w:rPr>
            </w:pPr>
            <w:ins w:id="726" w:author="ERCOT" w:date="2025-12-08T11:20:00Z">
              <w:r w:rsidRPr="00A03B1B">
                <w:rPr>
                  <w:rFonts w:eastAsia="SimSun"/>
                  <w:sz w:val="20"/>
                  <w:szCs w:val="20"/>
                </w:rPr>
                <w:lastRenderedPageBreak/>
                <w:t>DRPOS</w:t>
              </w:r>
              <w:r w:rsidRPr="00A03B1B">
                <w:rPr>
                  <w:rFonts w:eastAsia="SimSun"/>
                  <w:sz w:val="20"/>
                  <w:szCs w:val="20"/>
                  <w:lang w:val="it-IT"/>
                </w:rPr>
                <w:t>SNAP</w:t>
              </w:r>
              <w:r w:rsidRPr="00A03B1B">
                <w:rPr>
                  <w:rFonts w:eastAsia="SimSun"/>
                  <w:sz w:val="20"/>
                  <w:szCs w:val="20"/>
                </w:rPr>
                <w:t xml:space="preserve"> </w:t>
              </w:r>
              <w:r w:rsidRPr="00A03B1B">
                <w:rPr>
                  <w:rFonts w:eastAsia="SimSun"/>
                  <w:i/>
                  <w:sz w:val="20"/>
                  <w:szCs w:val="20"/>
                  <w:vertAlign w:val="subscript"/>
                  <w:lang w:val="it-IT"/>
                </w:rPr>
                <w:t xml:space="preserve">ruc, </w:t>
              </w:r>
              <w:r w:rsidRPr="00A03B1B">
                <w:rPr>
                  <w:rFonts w:eastAsia="SimSun"/>
                  <w:i/>
                  <w:sz w:val="20"/>
                  <w:szCs w:val="20"/>
                  <w:vertAlign w:val="subscript"/>
                </w:rPr>
                <w:t>q, h</w:t>
              </w:r>
            </w:ins>
          </w:p>
        </w:tc>
        <w:tc>
          <w:tcPr>
            <w:tcW w:w="383" w:type="pct"/>
            <w:gridSpan w:val="2"/>
          </w:tcPr>
          <w:p w14:paraId="4A52ADF8" w14:textId="77777777" w:rsidR="00A03B1B" w:rsidRPr="00A03B1B" w:rsidRDefault="00A03B1B" w:rsidP="00A03B1B">
            <w:pPr>
              <w:spacing w:after="60"/>
              <w:jc w:val="center"/>
              <w:rPr>
                <w:ins w:id="727" w:author="ERCOT" w:date="2025-12-08T11:20:00Z"/>
                <w:iCs/>
                <w:sz w:val="20"/>
                <w:szCs w:val="20"/>
              </w:rPr>
            </w:pPr>
            <w:ins w:id="728" w:author="ERCOT" w:date="2025-12-08T11:20:00Z">
              <w:r w:rsidRPr="00A03B1B">
                <w:rPr>
                  <w:rFonts w:eastAsia="SimSun"/>
                  <w:sz w:val="20"/>
                  <w:szCs w:val="20"/>
                </w:rPr>
                <w:t>MW</w:t>
              </w:r>
            </w:ins>
          </w:p>
        </w:tc>
        <w:tc>
          <w:tcPr>
            <w:tcW w:w="3501" w:type="pct"/>
          </w:tcPr>
          <w:p w14:paraId="60E8E672" w14:textId="77777777" w:rsidR="00A03B1B" w:rsidRPr="00A03B1B" w:rsidRDefault="00A03B1B" w:rsidP="00A03B1B">
            <w:pPr>
              <w:spacing w:after="60"/>
              <w:rPr>
                <w:ins w:id="729" w:author="ERCOT" w:date="2025-12-08T11:20:00Z"/>
                <w:i/>
                <w:iCs/>
                <w:sz w:val="20"/>
                <w:szCs w:val="20"/>
              </w:rPr>
            </w:pPr>
            <w:ins w:id="730" w:author="ERCOT" w:date="2025-12-08T11:20:00Z">
              <w:r w:rsidRPr="00A03B1B">
                <w:rPr>
                  <w:rFonts w:eastAsia="SimSun"/>
                  <w:i/>
                  <w:sz w:val="20"/>
                  <w:szCs w:val="20"/>
                </w:rPr>
                <w:t>Dispatchable Reliability Reserve Service Position at Snapshot</w:t>
              </w:r>
              <w:r w:rsidRPr="00A03B1B">
                <w:rPr>
                  <w:rFonts w:eastAsia="SimSun"/>
                  <w:sz w:val="20"/>
                  <w:szCs w:val="20"/>
                </w:rPr>
                <w:t xml:space="preserve"> </w:t>
              </w:r>
              <w:r w:rsidRPr="00A03B1B">
                <w:rPr>
                  <w:rFonts w:eastAsia="Symbol"/>
                  <w:sz w:val="20"/>
                  <w:szCs w:val="20"/>
                </w:rPr>
                <w:t>¾</w:t>
              </w:r>
              <w:r w:rsidRPr="00A03B1B">
                <w:rPr>
                  <w:rFonts w:eastAsia="SimSun"/>
                  <w:sz w:val="20"/>
                  <w:szCs w:val="20"/>
                </w:rPr>
                <w:t xml:space="preserve">The QSE </w:t>
              </w:r>
              <w:r w:rsidRPr="00A03B1B">
                <w:rPr>
                  <w:rFonts w:eastAsia="SimSun"/>
                  <w:i/>
                  <w:sz w:val="20"/>
                  <w:szCs w:val="20"/>
                </w:rPr>
                <w:t xml:space="preserve">q’s </w:t>
              </w:r>
              <w:r w:rsidRPr="00A03B1B">
                <w:rPr>
                  <w:rFonts w:eastAsia="SimSun"/>
                  <w:sz w:val="20"/>
                  <w:szCs w:val="20"/>
                </w:rPr>
                <w:t xml:space="preserve">net positive Real-Time DRRS Ancillary Service Position according to the RUC Snapshot for the RUC process </w:t>
              </w:r>
              <w:r w:rsidRPr="00A03B1B">
                <w:rPr>
                  <w:rFonts w:eastAsia="SimSun"/>
                  <w:i/>
                  <w:sz w:val="20"/>
                  <w:szCs w:val="20"/>
                </w:rPr>
                <w:t>ruc</w:t>
              </w:r>
              <w:r w:rsidRPr="00A03B1B">
                <w:rPr>
                  <w:rFonts w:eastAsia="SimSun"/>
                  <w:sz w:val="20"/>
                  <w:szCs w:val="20"/>
                </w:rPr>
                <w:t xml:space="preserve"> for the hour </w:t>
              </w:r>
              <w:r w:rsidRPr="00A03B1B">
                <w:rPr>
                  <w:rFonts w:eastAsia="SimSun"/>
                  <w:i/>
                  <w:sz w:val="20"/>
                  <w:szCs w:val="20"/>
                </w:rPr>
                <w:t xml:space="preserve">h </w:t>
              </w:r>
              <w:r w:rsidRPr="00A03B1B">
                <w:rPr>
                  <w:rFonts w:eastAsia="SimSun"/>
                  <w:sz w:val="20"/>
                  <w:szCs w:val="20"/>
                </w:rPr>
                <w:t>that includes the 15-minute Settlement Interval.</w:t>
              </w:r>
            </w:ins>
          </w:p>
        </w:tc>
      </w:tr>
      <w:tr w:rsidR="00A03B1B" w:rsidRPr="00A03B1B" w14:paraId="5B5D3362" w14:textId="77777777" w:rsidTr="00B31BB1">
        <w:trPr>
          <w:cantSplit/>
        </w:trPr>
        <w:tc>
          <w:tcPr>
            <w:tcW w:w="1117" w:type="pct"/>
            <w:gridSpan w:val="2"/>
          </w:tcPr>
          <w:p w14:paraId="0E05FFA5" w14:textId="77777777" w:rsidR="00A03B1B" w:rsidRPr="00A03B1B" w:rsidRDefault="00A03B1B" w:rsidP="00A03B1B">
            <w:pPr>
              <w:spacing w:after="60"/>
              <w:rPr>
                <w:iCs/>
                <w:sz w:val="20"/>
                <w:szCs w:val="20"/>
              </w:rPr>
            </w:pPr>
            <w:r w:rsidRPr="00A03B1B">
              <w:rPr>
                <w:iCs/>
                <w:sz w:val="20"/>
                <w:szCs w:val="20"/>
              </w:rPr>
              <w:t>ASOFFOFRSNAP</w:t>
            </w:r>
            <w:r w:rsidRPr="00A03B1B">
              <w:rPr>
                <w:i/>
                <w:iCs/>
                <w:sz w:val="20"/>
                <w:szCs w:val="20"/>
                <w:vertAlign w:val="subscript"/>
              </w:rPr>
              <w:t xml:space="preserve"> ruc, q, r, h</w:t>
            </w:r>
          </w:p>
        </w:tc>
        <w:tc>
          <w:tcPr>
            <w:tcW w:w="383" w:type="pct"/>
            <w:gridSpan w:val="2"/>
          </w:tcPr>
          <w:p w14:paraId="172D0E06"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367FAEAF" w14:textId="77777777" w:rsidR="00A03B1B" w:rsidRPr="00A03B1B" w:rsidRDefault="00A03B1B" w:rsidP="00A03B1B">
            <w:pPr>
              <w:spacing w:after="60"/>
              <w:rPr>
                <w:i/>
                <w:iCs/>
                <w:sz w:val="20"/>
                <w:szCs w:val="20"/>
              </w:rPr>
            </w:pPr>
            <w:r w:rsidRPr="00A03B1B">
              <w:rPr>
                <w:i/>
                <w:iCs/>
                <w:sz w:val="20"/>
                <w:szCs w:val="20"/>
              </w:rPr>
              <w:t>Ancillary Service Offline Offers at Snapshot</w:t>
            </w:r>
            <w:r w:rsidRPr="00A03B1B">
              <w:rPr>
                <w:iCs/>
                <w:sz w:val="20"/>
                <w:szCs w:val="20"/>
              </w:rPr>
              <w:sym w:font="Symbol" w:char="F0BE"/>
            </w:r>
            <w:r w:rsidRPr="00A03B1B">
              <w:rPr>
                <w:iCs/>
                <w:sz w:val="20"/>
                <w:szCs w:val="20"/>
              </w:rPr>
              <w:t xml:space="preserve">The capacity represented by validated Ancillary Service Offers for Non-Spin for Resource </w:t>
            </w:r>
            <w:r w:rsidRPr="00A03B1B">
              <w:rPr>
                <w:i/>
                <w:iCs/>
                <w:sz w:val="20"/>
                <w:szCs w:val="20"/>
              </w:rPr>
              <w:t xml:space="preserve">r </w:t>
            </w:r>
            <w:r w:rsidRPr="00A03B1B">
              <w:rPr>
                <w:sz w:val="20"/>
                <w:szCs w:val="20"/>
              </w:rPr>
              <w:t xml:space="preserve">with COP status of “OFF”, </w:t>
            </w:r>
            <w:ins w:id="731" w:author="ERCOT" w:date="2025-09-10T13:21:00Z">
              <w:r w:rsidRPr="00A03B1B">
                <w:rPr>
                  <w:rFonts w:eastAsia="SimSun"/>
                  <w:sz w:val="20"/>
                  <w:szCs w:val="20"/>
                </w:rPr>
                <w:t>and capacity represented by validated Ancillary Service Offers for DRRS for Resource</w:t>
              </w:r>
              <w:r w:rsidRPr="00A03B1B">
                <w:rPr>
                  <w:rFonts w:eastAsia="SimSun"/>
                  <w:i/>
                  <w:sz w:val="20"/>
                  <w:szCs w:val="20"/>
                </w:rPr>
                <w:t xml:space="preserve"> r</w:t>
              </w:r>
              <w:r w:rsidRPr="00A03B1B">
                <w:rPr>
                  <w:rFonts w:eastAsia="SimSun"/>
                  <w:sz w:val="20"/>
                  <w:szCs w:val="20"/>
                </w:rPr>
                <w:t xml:space="preserve"> with COP status of “DRRS”, </w:t>
              </w:r>
            </w:ins>
            <w:r w:rsidRPr="00A03B1B">
              <w:rPr>
                <w:iCs/>
                <w:sz w:val="20"/>
                <w:szCs w:val="20"/>
              </w:rPr>
              <w:t xml:space="preserve">represented by QSE </w:t>
            </w:r>
            <w:r w:rsidRPr="00A03B1B">
              <w:rPr>
                <w:i/>
                <w:iCs/>
                <w:sz w:val="20"/>
                <w:szCs w:val="20"/>
              </w:rPr>
              <w:t xml:space="preserve">q </w:t>
            </w:r>
            <w:r w:rsidRPr="00A03B1B">
              <w:rPr>
                <w:iCs/>
                <w:sz w:val="20"/>
                <w:szCs w:val="20"/>
              </w:rPr>
              <w:t xml:space="preserve">according to the RUC Snapshot for the RUC process </w:t>
            </w:r>
            <w:r w:rsidRPr="00A03B1B">
              <w:rPr>
                <w:i/>
                <w:iCs/>
                <w:sz w:val="20"/>
                <w:szCs w:val="20"/>
              </w:rPr>
              <w:t>ruc</w:t>
            </w:r>
            <w:r w:rsidRPr="00A03B1B">
              <w:rPr>
                <w:iCs/>
                <w:sz w:val="20"/>
                <w:szCs w:val="20"/>
              </w:rPr>
              <w:t xml:space="preserve"> for the hour </w:t>
            </w:r>
            <w:r w:rsidRPr="00A03B1B">
              <w:rPr>
                <w:i/>
                <w:iCs/>
                <w:sz w:val="20"/>
                <w:szCs w:val="20"/>
              </w:rPr>
              <w:t>h</w:t>
            </w:r>
            <w:r w:rsidRPr="00A03B1B">
              <w:rPr>
                <w:iCs/>
                <w:sz w:val="20"/>
                <w:szCs w:val="20"/>
              </w:rPr>
              <w:t xml:space="preserve"> that includes the 15-minute Settlement Interval.  Where for a Combined Cycle Train, the Resource </w:t>
            </w:r>
            <w:r w:rsidRPr="00A03B1B">
              <w:rPr>
                <w:i/>
                <w:iCs/>
                <w:sz w:val="20"/>
                <w:szCs w:val="20"/>
              </w:rPr>
              <w:t xml:space="preserve">r </w:t>
            </w:r>
            <w:r w:rsidRPr="00A03B1B">
              <w:rPr>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A03B1B">
              <w:rPr>
                <w:i/>
                <w:iCs/>
                <w:sz w:val="20"/>
                <w:szCs w:val="20"/>
              </w:rPr>
              <w:t>h</w:t>
            </w:r>
            <w:r w:rsidRPr="00A03B1B">
              <w:rPr>
                <w:iCs/>
                <w:sz w:val="20"/>
                <w:szCs w:val="20"/>
              </w:rPr>
              <w:t>.</w:t>
            </w:r>
          </w:p>
        </w:tc>
      </w:tr>
      <w:tr w:rsidR="00A03B1B" w:rsidRPr="00A03B1B" w14:paraId="758F8DC0" w14:textId="77777777" w:rsidTr="00B31BB1">
        <w:trPr>
          <w:cantSplit/>
        </w:trPr>
        <w:tc>
          <w:tcPr>
            <w:tcW w:w="1117" w:type="pct"/>
            <w:gridSpan w:val="2"/>
          </w:tcPr>
          <w:p w14:paraId="21891F34" w14:textId="77777777" w:rsidR="00A03B1B" w:rsidRPr="00A03B1B" w:rsidRDefault="00A03B1B" w:rsidP="00A03B1B">
            <w:pPr>
              <w:spacing w:after="60"/>
              <w:rPr>
                <w:iCs/>
                <w:sz w:val="20"/>
                <w:szCs w:val="20"/>
              </w:rPr>
            </w:pPr>
            <w:r w:rsidRPr="00A03B1B">
              <w:rPr>
                <w:iCs/>
                <w:sz w:val="20"/>
                <w:szCs w:val="20"/>
              </w:rPr>
              <w:t>ASOFRLRSNAP</w:t>
            </w:r>
            <w:r w:rsidRPr="00A03B1B">
              <w:rPr>
                <w:i/>
                <w:iCs/>
                <w:sz w:val="20"/>
                <w:szCs w:val="20"/>
                <w:vertAlign w:val="subscript"/>
              </w:rPr>
              <w:t xml:space="preserve"> </w:t>
            </w:r>
            <w:r w:rsidRPr="00A03B1B">
              <w:rPr>
                <w:i/>
                <w:iCs/>
                <w:sz w:val="20"/>
                <w:szCs w:val="20"/>
                <w:vertAlign w:val="subscript"/>
                <w:lang w:val="it-IT"/>
              </w:rPr>
              <w:t xml:space="preserve">ruc, </w:t>
            </w:r>
            <w:r w:rsidRPr="00A03B1B">
              <w:rPr>
                <w:i/>
                <w:iCs/>
                <w:sz w:val="20"/>
                <w:szCs w:val="20"/>
                <w:vertAlign w:val="subscript"/>
              </w:rPr>
              <w:t>q, r, h</w:t>
            </w:r>
          </w:p>
        </w:tc>
        <w:tc>
          <w:tcPr>
            <w:tcW w:w="383" w:type="pct"/>
            <w:gridSpan w:val="2"/>
          </w:tcPr>
          <w:p w14:paraId="247ED73F"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31145F0F" w14:textId="77777777" w:rsidR="00A03B1B" w:rsidRPr="00A03B1B" w:rsidRDefault="00A03B1B" w:rsidP="00A03B1B">
            <w:pPr>
              <w:spacing w:after="60"/>
              <w:rPr>
                <w:i/>
                <w:iCs/>
                <w:sz w:val="20"/>
                <w:szCs w:val="20"/>
              </w:rPr>
            </w:pPr>
            <w:r w:rsidRPr="00A03B1B">
              <w:rPr>
                <w:i/>
                <w:iCs/>
                <w:sz w:val="20"/>
                <w:szCs w:val="20"/>
              </w:rPr>
              <w:t>Ancillary Service Offer per Load Resource at Snapshot</w:t>
            </w:r>
            <w:r w:rsidRPr="00A03B1B">
              <w:rPr>
                <w:iCs/>
                <w:sz w:val="20"/>
                <w:szCs w:val="20"/>
              </w:rPr>
              <w:sym w:font="Symbol" w:char="F0BE"/>
            </w:r>
            <w:r w:rsidRPr="00A03B1B">
              <w:rPr>
                <w:iCs/>
                <w:sz w:val="20"/>
                <w:szCs w:val="20"/>
              </w:rPr>
              <w:t xml:space="preserve">The capacity represented by validated Ancillary Service Offers for Reg-Up, Non-Spin, RRS, and ECRS for the Load Resource </w:t>
            </w:r>
            <w:r w:rsidRPr="00A03B1B">
              <w:rPr>
                <w:i/>
                <w:iCs/>
                <w:sz w:val="20"/>
                <w:szCs w:val="20"/>
              </w:rPr>
              <w:t xml:space="preserve">r </w:t>
            </w:r>
            <w:r w:rsidRPr="00A03B1B">
              <w:rPr>
                <w:iCs/>
                <w:sz w:val="20"/>
                <w:szCs w:val="20"/>
              </w:rPr>
              <w:t xml:space="preserve">represented by QSE </w:t>
            </w:r>
            <w:r w:rsidRPr="00A03B1B">
              <w:rPr>
                <w:i/>
                <w:iCs/>
                <w:sz w:val="20"/>
                <w:szCs w:val="20"/>
              </w:rPr>
              <w:t xml:space="preserve">q </w:t>
            </w:r>
            <w:r w:rsidRPr="00A03B1B">
              <w:rPr>
                <w:iCs/>
                <w:sz w:val="20"/>
                <w:szCs w:val="20"/>
              </w:rPr>
              <w:t xml:space="preserve">according to the RUC Snapshot for the RUC process </w:t>
            </w:r>
            <w:r w:rsidRPr="00A03B1B">
              <w:rPr>
                <w:i/>
                <w:iCs/>
                <w:sz w:val="20"/>
                <w:szCs w:val="20"/>
              </w:rPr>
              <w:t>ruc</w:t>
            </w:r>
            <w:r w:rsidRPr="00A03B1B">
              <w:rPr>
                <w:iCs/>
                <w:sz w:val="20"/>
                <w:szCs w:val="20"/>
              </w:rPr>
              <w:t xml:space="preserve"> for the hour </w:t>
            </w:r>
            <w:r w:rsidRPr="00A03B1B">
              <w:rPr>
                <w:i/>
                <w:iCs/>
                <w:sz w:val="20"/>
                <w:szCs w:val="20"/>
              </w:rPr>
              <w:t xml:space="preserve">h </w:t>
            </w:r>
            <w:r w:rsidRPr="00A03B1B">
              <w:rPr>
                <w:iCs/>
                <w:sz w:val="20"/>
                <w:szCs w:val="20"/>
              </w:rP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A03B1B">
              <w:rPr>
                <w:i/>
                <w:iCs/>
                <w:sz w:val="20"/>
                <w:szCs w:val="20"/>
              </w:rPr>
              <w:t>h</w:t>
            </w:r>
            <w:r w:rsidRPr="00A03B1B">
              <w:rPr>
                <w:iCs/>
                <w:sz w:val="20"/>
                <w:szCs w:val="20"/>
              </w:rPr>
              <w:t>.</w:t>
            </w:r>
          </w:p>
        </w:tc>
      </w:tr>
      <w:tr w:rsidR="00A03B1B" w:rsidRPr="00A03B1B" w14:paraId="7AD17786" w14:textId="77777777" w:rsidTr="00B31BB1">
        <w:trPr>
          <w:cantSplit/>
        </w:trPr>
        <w:tc>
          <w:tcPr>
            <w:tcW w:w="1117" w:type="pct"/>
            <w:gridSpan w:val="2"/>
          </w:tcPr>
          <w:p w14:paraId="1F3DEDA5" w14:textId="77777777" w:rsidR="00A03B1B" w:rsidRPr="00A03B1B" w:rsidRDefault="00A03B1B" w:rsidP="00A03B1B">
            <w:pPr>
              <w:spacing w:after="60"/>
              <w:rPr>
                <w:iCs/>
                <w:sz w:val="20"/>
                <w:szCs w:val="20"/>
              </w:rPr>
            </w:pPr>
            <w:r w:rsidRPr="00A03B1B">
              <w:rPr>
                <w:bCs/>
                <w:iCs/>
                <w:sz w:val="20"/>
                <w:szCs w:val="20"/>
              </w:rPr>
              <w:t xml:space="preserve">PFPOSSNAP </w:t>
            </w:r>
            <w:r w:rsidRPr="00A03B1B">
              <w:rPr>
                <w:bCs/>
                <w:i/>
                <w:iCs/>
                <w:sz w:val="20"/>
                <w:szCs w:val="20"/>
                <w:vertAlign w:val="subscript"/>
              </w:rPr>
              <w:t>ruc, q, h</w:t>
            </w:r>
          </w:p>
        </w:tc>
        <w:tc>
          <w:tcPr>
            <w:tcW w:w="383" w:type="pct"/>
            <w:gridSpan w:val="2"/>
          </w:tcPr>
          <w:p w14:paraId="25D2A630"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1D3E51B6" w14:textId="77777777" w:rsidR="00A03B1B" w:rsidRPr="00A03B1B" w:rsidRDefault="00A03B1B" w:rsidP="00A03B1B">
            <w:pPr>
              <w:spacing w:after="60"/>
              <w:rPr>
                <w:i/>
                <w:iCs/>
                <w:sz w:val="20"/>
                <w:szCs w:val="20"/>
              </w:rPr>
            </w:pPr>
            <w:r w:rsidRPr="00A03B1B">
              <w:rPr>
                <w:i/>
                <w:iCs/>
                <w:sz w:val="20"/>
                <w:szCs w:val="20"/>
              </w:rPr>
              <w:t>Responsive Reserve (Governor Response or Governor-Like Response) Position at Snapshot</w:t>
            </w:r>
            <w:r w:rsidRPr="00A03B1B">
              <w:rPr>
                <w:iCs/>
                <w:sz w:val="20"/>
                <w:szCs w:val="20"/>
              </w:rPr>
              <w:sym w:font="Symbol" w:char="F0BE"/>
            </w:r>
            <w:r w:rsidRPr="00A03B1B">
              <w:rPr>
                <w:iCs/>
                <w:sz w:val="20"/>
                <w:szCs w:val="20"/>
              </w:rPr>
              <w:t xml:space="preserve">The QSE </w:t>
            </w:r>
            <w:r w:rsidRPr="00A03B1B">
              <w:rPr>
                <w:i/>
                <w:iCs/>
                <w:sz w:val="20"/>
                <w:szCs w:val="20"/>
              </w:rPr>
              <w:t xml:space="preserve">q’s </w:t>
            </w:r>
            <w:r w:rsidRPr="00A03B1B">
              <w:rPr>
                <w:sz w:val="20"/>
                <w:szCs w:val="20"/>
              </w:rPr>
              <w:t xml:space="preserve">net </w:t>
            </w:r>
            <w:r w:rsidRPr="00A03B1B">
              <w:rPr>
                <w:iCs/>
                <w:sz w:val="20"/>
                <w:szCs w:val="20"/>
              </w:rPr>
              <w:t xml:space="preserve">Real-Time RRS-PFR Ancillary Service Position according to the RUC Snapshot for the RUC process </w:t>
            </w:r>
            <w:r w:rsidRPr="00A03B1B">
              <w:rPr>
                <w:i/>
                <w:iCs/>
                <w:sz w:val="20"/>
                <w:szCs w:val="20"/>
              </w:rPr>
              <w:t>ruc</w:t>
            </w:r>
            <w:r w:rsidRPr="00A03B1B">
              <w:rPr>
                <w:iCs/>
                <w:sz w:val="20"/>
                <w:szCs w:val="20"/>
              </w:rPr>
              <w:t xml:space="preserve"> for the hour </w:t>
            </w:r>
            <w:r w:rsidRPr="00A03B1B">
              <w:rPr>
                <w:i/>
                <w:iCs/>
                <w:sz w:val="20"/>
                <w:szCs w:val="20"/>
              </w:rPr>
              <w:t xml:space="preserve">h </w:t>
            </w:r>
            <w:r w:rsidRPr="00A03B1B">
              <w:rPr>
                <w:iCs/>
                <w:sz w:val="20"/>
                <w:szCs w:val="20"/>
              </w:rPr>
              <w:t>that includes the 15-minute Settlement Interval.  This value can be positive or negative.</w:t>
            </w:r>
          </w:p>
        </w:tc>
      </w:tr>
      <w:tr w:rsidR="00A03B1B" w:rsidRPr="00A03B1B" w14:paraId="5E8E5A2F" w14:textId="77777777" w:rsidTr="00B31BB1">
        <w:trPr>
          <w:cantSplit/>
        </w:trPr>
        <w:tc>
          <w:tcPr>
            <w:tcW w:w="1117" w:type="pct"/>
            <w:gridSpan w:val="2"/>
          </w:tcPr>
          <w:p w14:paraId="50E349AA" w14:textId="77777777" w:rsidR="00A03B1B" w:rsidRPr="00A03B1B" w:rsidRDefault="00A03B1B" w:rsidP="00A03B1B">
            <w:pPr>
              <w:spacing w:after="60"/>
              <w:rPr>
                <w:iCs/>
                <w:sz w:val="20"/>
                <w:szCs w:val="20"/>
              </w:rPr>
            </w:pPr>
            <w:r w:rsidRPr="00A03B1B">
              <w:rPr>
                <w:bCs/>
                <w:iCs/>
                <w:sz w:val="20"/>
                <w:szCs w:val="20"/>
              </w:rPr>
              <w:t xml:space="preserve">UFPOSSNAP </w:t>
            </w:r>
            <w:r w:rsidRPr="00A03B1B">
              <w:rPr>
                <w:bCs/>
                <w:i/>
                <w:iCs/>
                <w:sz w:val="20"/>
                <w:szCs w:val="20"/>
                <w:vertAlign w:val="subscript"/>
              </w:rPr>
              <w:t>ruc, q, h</w:t>
            </w:r>
          </w:p>
        </w:tc>
        <w:tc>
          <w:tcPr>
            <w:tcW w:w="383" w:type="pct"/>
            <w:gridSpan w:val="2"/>
          </w:tcPr>
          <w:p w14:paraId="3A8DCD82"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6D11CA64" w14:textId="77777777" w:rsidR="00A03B1B" w:rsidRPr="00A03B1B" w:rsidRDefault="00A03B1B" w:rsidP="00A03B1B">
            <w:pPr>
              <w:spacing w:after="60"/>
              <w:rPr>
                <w:i/>
                <w:iCs/>
                <w:sz w:val="20"/>
                <w:szCs w:val="20"/>
              </w:rPr>
            </w:pPr>
            <w:r w:rsidRPr="00A03B1B">
              <w:rPr>
                <w:i/>
                <w:iCs/>
                <w:sz w:val="20"/>
                <w:szCs w:val="20"/>
              </w:rPr>
              <w:t>Responsive Reserve (Under Frequency trigger at 59.7 Hz.) Position at Snapshot</w:t>
            </w:r>
            <w:r w:rsidRPr="00A03B1B">
              <w:rPr>
                <w:iCs/>
                <w:sz w:val="20"/>
                <w:szCs w:val="20"/>
              </w:rPr>
              <w:sym w:font="Symbol" w:char="F0BE"/>
            </w:r>
            <w:r w:rsidRPr="00A03B1B">
              <w:rPr>
                <w:iCs/>
                <w:sz w:val="20"/>
                <w:szCs w:val="20"/>
              </w:rPr>
              <w:t xml:space="preserve">The QSE </w:t>
            </w:r>
            <w:r w:rsidRPr="00A03B1B">
              <w:rPr>
                <w:i/>
                <w:iCs/>
                <w:sz w:val="20"/>
                <w:szCs w:val="20"/>
              </w:rPr>
              <w:t xml:space="preserve">q’s </w:t>
            </w:r>
            <w:r w:rsidRPr="00A03B1B">
              <w:rPr>
                <w:sz w:val="20"/>
                <w:szCs w:val="20"/>
              </w:rPr>
              <w:t xml:space="preserve">net </w:t>
            </w:r>
            <w:r w:rsidRPr="00A03B1B">
              <w:rPr>
                <w:iCs/>
                <w:sz w:val="20"/>
                <w:szCs w:val="20"/>
              </w:rPr>
              <w:t xml:space="preserve">Real-Time RRS-UFR Ancillary Service Position according to the RUC Snapshot for the RUC process </w:t>
            </w:r>
            <w:r w:rsidRPr="00A03B1B">
              <w:rPr>
                <w:i/>
                <w:iCs/>
                <w:sz w:val="20"/>
                <w:szCs w:val="20"/>
              </w:rPr>
              <w:t>ruc</w:t>
            </w:r>
            <w:r w:rsidRPr="00A03B1B">
              <w:rPr>
                <w:iCs/>
                <w:sz w:val="20"/>
                <w:szCs w:val="20"/>
              </w:rPr>
              <w:t xml:space="preserve"> for the hour </w:t>
            </w:r>
            <w:r w:rsidRPr="00A03B1B">
              <w:rPr>
                <w:i/>
                <w:iCs/>
                <w:sz w:val="20"/>
                <w:szCs w:val="20"/>
              </w:rPr>
              <w:t xml:space="preserve">h </w:t>
            </w:r>
            <w:r w:rsidRPr="00A03B1B">
              <w:rPr>
                <w:iCs/>
                <w:sz w:val="20"/>
                <w:szCs w:val="20"/>
              </w:rPr>
              <w:t>that includes the 15-minute Settlement Interval.  This value can be positive or negative.</w:t>
            </w:r>
          </w:p>
        </w:tc>
      </w:tr>
      <w:tr w:rsidR="00A03B1B" w:rsidRPr="00A03B1B" w14:paraId="7273B887" w14:textId="77777777" w:rsidTr="00B31BB1">
        <w:trPr>
          <w:cantSplit/>
        </w:trPr>
        <w:tc>
          <w:tcPr>
            <w:tcW w:w="1117" w:type="pct"/>
            <w:gridSpan w:val="2"/>
          </w:tcPr>
          <w:p w14:paraId="1626A0A8" w14:textId="77777777" w:rsidR="00A03B1B" w:rsidRPr="00A03B1B" w:rsidRDefault="00A03B1B" w:rsidP="00A03B1B">
            <w:pPr>
              <w:spacing w:after="60"/>
              <w:rPr>
                <w:iCs/>
                <w:sz w:val="20"/>
                <w:szCs w:val="20"/>
              </w:rPr>
            </w:pPr>
            <w:r w:rsidRPr="00A03B1B">
              <w:rPr>
                <w:bCs/>
                <w:iCs/>
                <w:sz w:val="20"/>
                <w:szCs w:val="20"/>
              </w:rPr>
              <w:t xml:space="preserve">FFPOSSNAP </w:t>
            </w:r>
            <w:r w:rsidRPr="00A03B1B">
              <w:rPr>
                <w:bCs/>
                <w:i/>
                <w:iCs/>
                <w:sz w:val="20"/>
                <w:szCs w:val="20"/>
                <w:vertAlign w:val="subscript"/>
              </w:rPr>
              <w:t>ruc, q, h</w:t>
            </w:r>
          </w:p>
        </w:tc>
        <w:tc>
          <w:tcPr>
            <w:tcW w:w="383" w:type="pct"/>
            <w:gridSpan w:val="2"/>
          </w:tcPr>
          <w:p w14:paraId="62EE0FDE"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61E39263" w14:textId="77777777" w:rsidR="00A03B1B" w:rsidRPr="00A03B1B" w:rsidRDefault="00A03B1B" w:rsidP="00A03B1B">
            <w:pPr>
              <w:spacing w:after="60"/>
              <w:rPr>
                <w:i/>
                <w:iCs/>
                <w:sz w:val="20"/>
                <w:szCs w:val="20"/>
              </w:rPr>
            </w:pPr>
            <w:r w:rsidRPr="00A03B1B">
              <w:rPr>
                <w:i/>
                <w:iCs/>
                <w:sz w:val="20"/>
                <w:szCs w:val="20"/>
              </w:rPr>
              <w:t>Responsive Reserve (Fast Frequency Response) Position at Snapshot</w:t>
            </w:r>
            <w:r w:rsidRPr="00A03B1B">
              <w:rPr>
                <w:iCs/>
                <w:sz w:val="20"/>
                <w:szCs w:val="20"/>
              </w:rPr>
              <w:sym w:font="Symbol" w:char="F0BE"/>
            </w:r>
            <w:r w:rsidRPr="00A03B1B">
              <w:rPr>
                <w:iCs/>
                <w:sz w:val="20"/>
                <w:szCs w:val="20"/>
              </w:rPr>
              <w:t xml:space="preserve">The QSE </w:t>
            </w:r>
            <w:r w:rsidRPr="00A03B1B">
              <w:rPr>
                <w:i/>
                <w:iCs/>
                <w:sz w:val="20"/>
                <w:szCs w:val="20"/>
              </w:rPr>
              <w:t xml:space="preserve">q’s </w:t>
            </w:r>
            <w:r w:rsidRPr="00A03B1B">
              <w:rPr>
                <w:sz w:val="20"/>
                <w:szCs w:val="20"/>
              </w:rPr>
              <w:t xml:space="preserve">net positive </w:t>
            </w:r>
            <w:r w:rsidRPr="00A03B1B">
              <w:rPr>
                <w:iCs/>
                <w:sz w:val="20"/>
                <w:szCs w:val="20"/>
              </w:rPr>
              <w:t xml:space="preserve">Real-Time RRS-FFR Ancillary Service Position according to the RUC Snapshot for the RUC process </w:t>
            </w:r>
            <w:r w:rsidRPr="00A03B1B">
              <w:rPr>
                <w:i/>
                <w:iCs/>
                <w:sz w:val="20"/>
                <w:szCs w:val="20"/>
              </w:rPr>
              <w:t>ruc</w:t>
            </w:r>
            <w:r w:rsidRPr="00A03B1B">
              <w:rPr>
                <w:iCs/>
                <w:sz w:val="20"/>
                <w:szCs w:val="20"/>
              </w:rPr>
              <w:t xml:space="preserve"> for the hour </w:t>
            </w:r>
            <w:r w:rsidRPr="00A03B1B">
              <w:rPr>
                <w:i/>
                <w:iCs/>
                <w:sz w:val="20"/>
                <w:szCs w:val="20"/>
              </w:rPr>
              <w:t xml:space="preserve">h </w:t>
            </w:r>
            <w:r w:rsidRPr="00A03B1B">
              <w:rPr>
                <w:iCs/>
                <w:sz w:val="20"/>
                <w:szCs w:val="20"/>
              </w:rPr>
              <w:t>that includes the 15-minute Settlement Interval.</w:t>
            </w:r>
          </w:p>
        </w:tc>
      </w:tr>
      <w:tr w:rsidR="00A03B1B" w:rsidRPr="00A03B1B" w14:paraId="0EE8FE80" w14:textId="77777777" w:rsidTr="00B31BB1">
        <w:trPr>
          <w:cantSplit/>
        </w:trPr>
        <w:tc>
          <w:tcPr>
            <w:tcW w:w="1117" w:type="pct"/>
            <w:gridSpan w:val="2"/>
          </w:tcPr>
          <w:p w14:paraId="5C7B07B4" w14:textId="77777777" w:rsidR="00A03B1B" w:rsidRPr="00A03B1B" w:rsidRDefault="00A03B1B" w:rsidP="00A03B1B">
            <w:pPr>
              <w:spacing w:after="60"/>
              <w:rPr>
                <w:iCs/>
                <w:sz w:val="20"/>
                <w:szCs w:val="20"/>
              </w:rPr>
            </w:pPr>
            <w:r w:rsidRPr="00A03B1B">
              <w:rPr>
                <w:bCs/>
                <w:iCs/>
                <w:sz w:val="20"/>
                <w:szCs w:val="20"/>
              </w:rPr>
              <w:t xml:space="preserve">ECSPOSSNAP </w:t>
            </w:r>
            <w:r w:rsidRPr="00A03B1B">
              <w:rPr>
                <w:bCs/>
                <w:i/>
                <w:iCs/>
                <w:sz w:val="20"/>
                <w:szCs w:val="20"/>
                <w:vertAlign w:val="subscript"/>
              </w:rPr>
              <w:t>ruc, q, h</w:t>
            </w:r>
          </w:p>
        </w:tc>
        <w:tc>
          <w:tcPr>
            <w:tcW w:w="383" w:type="pct"/>
            <w:gridSpan w:val="2"/>
          </w:tcPr>
          <w:p w14:paraId="76E37D8C"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1054590D" w14:textId="77777777" w:rsidR="00A03B1B" w:rsidRPr="00A03B1B" w:rsidRDefault="00A03B1B" w:rsidP="00A03B1B">
            <w:pPr>
              <w:spacing w:after="60"/>
              <w:rPr>
                <w:i/>
                <w:iCs/>
                <w:sz w:val="20"/>
                <w:szCs w:val="20"/>
              </w:rPr>
            </w:pPr>
            <w:r w:rsidRPr="00A03B1B">
              <w:rPr>
                <w:i/>
                <w:iCs/>
                <w:sz w:val="20"/>
                <w:szCs w:val="20"/>
              </w:rPr>
              <w:t>ERCOT Contingency Reserve Service (SCED Dispatchable) Position at Snapshot</w:t>
            </w:r>
            <w:r w:rsidRPr="00A03B1B">
              <w:rPr>
                <w:iCs/>
                <w:sz w:val="20"/>
                <w:szCs w:val="20"/>
              </w:rPr>
              <w:sym w:font="Symbol" w:char="F0BE"/>
            </w:r>
            <w:r w:rsidRPr="00A03B1B">
              <w:rPr>
                <w:iCs/>
                <w:sz w:val="20"/>
                <w:szCs w:val="20"/>
              </w:rPr>
              <w:t xml:space="preserve">The QSE </w:t>
            </w:r>
            <w:r w:rsidRPr="00A03B1B">
              <w:rPr>
                <w:i/>
                <w:iCs/>
                <w:sz w:val="20"/>
                <w:szCs w:val="20"/>
              </w:rPr>
              <w:t xml:space="preserve">q’s </w:t>
            </w:r>
            <w:r w:rsidRPr="00A03B1B">
              <w:rPr>
                <w:sz w:val="20"/>
                <w:szCs w:val="20"/>
              </w:rPr>
              <w:t xml:space="preserve">net </w:t>
            </w:r>
            <w:r w:rsidRPr="00A03B1B">
              <w:rPr>
                <w:iCs/>
                <w:sz w:val="20"/>
                <w:szCs w:val="20"/>
              </w:rPr>
              <w:t xml:space="preserve">ECRS Ancillary Service Position that is SCED-dispatchable according to the RUC Snapshot for the RUC process </w:t>
            </w:r>
            <w:r w:rsidRPr="00A03B1B">
              <w:rPr>
                <w:i/>
                <w:iCs/>
                <w:sz w:val="20"/>
                <w:szCs w:val="20"/>
              </w:rPr>
              <w:t>ruc</w:t>
            </w:r>
            <w:r w:rsidRPr="00A03B1B">
              <w:rPr>
                <w:iCs/>
                <w:sz w:val="20"/>
                <w:szCs w:val="20"/>
              </w:rPr>
              <w:t xml:space="preserve"> for the hour </w:t>
            </w:r>
            <w:r w:rsidRPr="00A03B1B">
              <w:rPr>
                <w:i/>
                <w:iCs/>
                <w:sz w:val="20"/>
                <w:szCs w:val="20"/>
              </w:rPr>
              <w:t xml:space="preserve">h </w:t>
            </w:r>
            <w:r w:rsidRPr="00A03B1B">
              <w:rPr>
                <w:iCs/>
                <w:sz w:val="20"/>
                <w:szCs w:val="20"/>
              </w:rPr>
              <w:t>that includes the 15-minute Settlement Interval.  This value can be positive or negative.</w:t>
            </w:r>
          </w:p>
        </w:tc>
      </w:tr>
      <w:tr w:rsidR="00A03B1B" w:rsidRPr="00A03B1B" w14:paraId="751FEC91" w14:textId="77777777" w:rsidTr="00B31BB1">
        <w:trPr>
          <w:cantSplit/>
        </w:trPr>
        <w:tc>
          <w:tcPr>
            <w:tcW w:w="1117" w:type="pct"/>
            <w:gridSpan w:val="2"/>
          </w:tcPr>
          <w:p w14:paraId="1B781F83" w14:textId="77777777" w:rsidR="00A03B1B" w:rsidRPr="00A03B1B" w:rsidRDefault="00A03B1B" w:rsidP="00A03B1B">
            <w:pPr>
              <w:spacing w:after="60"/>
              <w:rPr>
                <w:iCs/>
                <w:sz w:val="20"/>
                <w:szCs w:val="20"/>
              </w:rPr>
            </w:pPr>
            <w:r w:rsidRPr="00A03B1B">
              <w:rPr>
                <w:bCs/>
                <w:iCs/>
                <w:sz w:val="20"/>
                <w:szCs w:val="20"/>
              </w:rPr>
              <w:t xml:space="preserve">ECMPOSSNAP </w:t>
            </w:r>
            <w:r w:rsidRPr="00A03B1B">
              <w:rPr>
                <w:bCs/>
                <w:i/>
                <w:iCs/>
                <w:sz w:val="20"/>
                <w:szCs w:val="20"/>
                <w:vertAlign w:val="subscript"/>
              </w:rPr>
              <w:t>ruc, q, h</w:t>
            </w:r>
          </w:p>
        </w:tc>
        <w:tc>
          <w:tcPr>
            <w:tcW w:w="383" w:type="pct"/>
            <w:gridSpan w:val="2"/>
          </w:tcPr>
          <w:p w14:paraId="6A5DA21B"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2520C485" w14:textId="77777777" w:rsidR="00A03B1B" w:rsidRPr="00A03B1B" w:rsidRDefault="00A03B1B" w:rsidP="00A03B1B">
            <w:pPr>
              <w:spacing w:after="60"/>
              <w:rPr>
                <w:i/>
                <w:iCs/>
                <w:sz w:val="20"/>
                <w:szCs w:val="20"/>
              </w:rPr>
            </w:pPr>
            <w:r w:rsidRPr="00A03B1B">
              <w:rPr>
                <w:i/>
                <w:iCs/>
                <w:sz w:val="20"/>
                <w:szCs w:val="20"/>
              </w:rPr>
              <w:t>ERCOT Contingency Reserve Service (Non-SCED Dispatchable) Position at Snapshot</w:t>
            </w:r>
            <w:r w:rsidRPr="00A03B1B">
              <w:rPr>
                <w:iCs/>
                <w:sz w:val="20"/>
                <w:szCs w:val="20"/>
              </w:rPr>
              <w:sym w:font="Symbol" w:char="F0BE"/>
            </w:r>
            <w:r w:rsidRPr="00A03B1B">
              <w:rPr>
                <w:iCs/>
                <w:sz w:val="20"/>
                <w:szCs w:val="20"/>
              </w:rPr>
              <w:t xml:space="preserve">The QSE </w:t>
            </w:r>
            <w:r w:rsidRPr="00A03B1B">
              <w:rPr>
                <w:i/>
                <w:iCs/>
                <w:sz w:val="20"/>
                <w:szCs w:val="20"/>
              </w:rPr>
              <w:t xml:space="preserve">q’s </w:t>
            </w:r>
            <w:r w:rsidRPr="00A03B1B">
              <w:rPr>
                <w:sz w:val="20"/>
                <w:szCs w:val="20"/>
              </w:rPr>
              <w:t xml:space="preserve">net positive </w:t>
            </w:r>
            <w:r w:rsidRPr="00A03B1B">
              <w:rPr>
                <w:iCs/>
                <w:sz w:val="20"/>
                <w:szCs w:val="20"/>
              </w:rPr>
              <w:t xml:space="preserve">ECRS Ancillary Service Position that is non-SCED-dispatchable according to the RUC Snapshot for the RUC process </w:t>
            </w:r>
            <w:r w:rsidRPr="00A03B1B">
              <w:rPr>
                <w:i/>
                <w:iCs/>
                <w:sz w:val="20"/>
                <w:szCs w:val="20"/>
              </w:rPr>
              <w:t>ruc</w:t>
            </w:r>
            <w:r w:rsidRPr="00A03B1B">
              <w:rPr>
                <w:iCs/>
                <w:sz w:val="20"/>
                <w:szCs w:val="20"/>
              </w:rPr>
              <w:t xml:space="preserve"> for the hour </w:t>
            </w:r>
            <w:r w:rsidRPr="00A03B1B">
              <w:rPr>
                <w:i/>
                <w:iCs/>
                <w:sz w:val="20"/>
                <w:szCs w:val="20"/>
              </w:rPr>
              <w:t xml:space="preserve">h </w:t>
            </w:r>
            <w:r w:rsidRPr="00A03B1B">
              <w:rPr>
                <w:iCs/>
                <w:sz w:val="20"/>
                <w:szCs w:val="20"/>
              </w:rPr>
              <w:t>that includes the 15-minute Settlement Interval.</w:t>
            </w:r>
          </w:p>
        </w:tc>
      </w:tr>
      <w:tr w:rsidR="00A03B1B" w:rsidRPr="00A03B1B" w14:paraId="70C31A62" w14:textId="77777777" w:rsidTr="00B31BB1">
        <w:trPr>
          <w:cantSplit/>
        </w:trPr>
        <w:tc>
          <w:tcPr>
            <w:tcW w:w="1117" w:type="pct"/>
            <w:gridSpan w:val="2"/>
          </w:tcPr>
          <w:p w14:paraId="64C3771A" w14:textId="77777777" w:rsidR="00A03B1B" w:rsidRPr="00A03B1B" w:rsidRDefault="00A03B1B" w:rsidP="00A03B1B">
            <w:pPr>
              <w:spacing w:after="60"/>
              <w:rPr>
                <w:iCs/>
                <w:sz w:val="20"/>
                <w:szCs w:val="20"/>
              </w:rPr>
            </w:pPr>
            <w:r w:rsidRPr="00A03B1B">
              <w:rPr>
                <w:bCs/>
                <w:iCs/>
                <w:sz w:val="20"/>
                <w:szCs w:val="20"/>
              </w:rPr>
              <w:t xml:space="preserve">NSSPOSSNAP </w:t>
            </w:r>
            <w:r w:rsidRPr="00A03B1B">
              <w:rPr>
                <w:bCs/>
                <w:i/>
                <w:iCs/>
                <w:sz w:val="20"/>
                <w:szCs w:val="20"/>
                <w:vertAlign w:val="subscript"/>
              </w:rPr>
              <w:t>ruc, q, h</w:t>
            </w:r>
          </w:p>
        </w:tc>
        <w:tc>
          <w:tcPr>
            <w:tcW w:w="383" w:type="pct"/>
            <w:gridSpan w:val="2"/>
          </w:tcPr>
          <w:p w14:paraId="39BD072C"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23C8FDF3" w14:textId="77777777" w:rsidR="00A03B1B" w:rsidRPr="00A03B1B" w:rsidRDefault="00A03B1B" w:rsidP="00A03B1B">
            <w:pPr>
              <w:spacing w:after="60"/>
              <w:rPr>
                <w:i/>
                <w:iCs/>
                <w:sz w:val="20"/>
                <w:szCs w:val="20"/>
              </w:rPr>
            </w:pPr>
            <w:r w:rsidRPr="00A03B1B">
              <w:rPr>
                <w:i/>
                <w:iCs/>
                <w:sz w:val="20"/>
                <w:szCs w:val="20"/>
              </w:rPr>
              <w:t>Non-Spin Reserve Service (SCED Dispatchable) Position at Snapshot</w:t>
            </w:r>
            <w:r w:rsidRPr="00A03B1B">
              <w:rPr>
                <w:iCs/>
                <w:sz w:val="20"/>
                <w:szCs w:val="20"/>
              </w:rPr>
              <w:sym w:font="Symbol" w:char="F0BE"/>
            </w:r>
            <w:r w:rsidRPr="00A03B1B">
              <w:rPr>
                <w:iCs/>
                <w:sz w:val="20"/>
                <w:szCs w:val="20"/>
              </w:rPr>
              <w:t xml:space="preserve">The QSE </w:t>
            </w:r>
            <w:r w:rsidRPr="00A03B1B">
              <w:rPr>
                <w:i/>
                <w:iCs/>
                <w:sz w:val="20"/>
                <w:szCs w:val="20"/>
              </w:rPr>
              <w:t xml:space="preserve">q’s </w:t>
            </w:r>
            <w:r w:rsidRPr="00A03B1B">
              <w:rPr>
                <w:sz w:val="20"/>
                <w:szCs w:val="20"/>
              </w:rPr>
              <w:t xml:space="preserve">net </w:t>
            </w:r>
            <w:r w:rsidRPr="00A03B1B">
              <w:rPr>
                <w:iCs/>
                <w:sz w:val="20"/>
                <w:szCs w:val="20"/>
              </w:rPr>
              <w:t xml:space="preserve">Non-Spin Ancillary Service Position that is SCED-dispatchable according to the RUC Snapshot for the RUC process </w:t>
            </w:r>
            <w:r w:rsidRPr="00A03B1B">
              <w:rPr>
                <w:i/>
                <w:iCs/>
                <w:sz w:val="20"/>
                <w:szCs w:val="20"/>
              </w:rPr>
              <w:t>ruc</w:t>
            </w:r>
            <w:r w:rsidRPr="00A03B1B">
              <w:rPr>
                <w:iCs/>
                <w:sz w:val="20"/>
                <w:szCs w:val="20"/>
              </w:rPr>
              <w:t xml:space="preserve"> for the hour </w:t>
            </w:r>
            <w:r w:rsidRPr="00A03B1B">
              <w:rPr>
                <w:i/>
                <w:iCs/>
                <w:sz w:val="20"/>
                <w:szCs w:val="20"/>
              </w:rPr>
              <w:t xml:space="preserve">h </w:t>
            </w:r>
            <w:r w:rsidRPr="00A03B1B">
              <w:rPr>
                <w:iCs/>
                <w:sz w:val="20"/>
                <w:szCs w:val="20"/>
              </w:rPr>
              <w:t>that includes the 15-minute Settlement Interval.  This value can be positive or negative.</w:t>
            </w:r>
          </w:p>
        </w:tc>
      </w:tr>
      <w:tr w:rsidR="00A03B1B" w:rsidRPr="00A03B1B" w14:paraId="4080E3F1" w14:textId="77777777" w:rsidTr="00B31BB1">
        <w:trPr>
          <w:cantSplit/>
        </w:trPr>
        <w:tc>
          <w:tcPr>
            <w:tcW w:w="1117" w:type="pct"/>
            <w:gridSpan w:val="2"/>
          </w:tcPr>
          <w:p w14:paraId="07D809E8" w14:textId="77777777" w:rsidR="00A03B1B" w:rsidRPr="00A03B1B" w:rsidRDefault="00A03B1B" w:rsidP="00A03B1B">
            <w:pPr>
              <w:spacing w:after="60"/>
              <w:rPr>
                <w:iCs/>
                <w:sz w:val="20"/>
                <w:szCs w:val="20"/>
              </w:rPr>
            </w:pPr>
            <w:r w:rsidRPr="00A03B1B">
              <w:rPr>
                <w:bCs/>
                <w:iCs/>
                <w:sz w:val="20"/>
                <w:szCs w:val="20"/>
              </w:rPr>
              <w:lastRenderedPageBreak/>
              <w:t xml:space="preserve">NSMPOSSNAP </w:t>
            </w:r>
            <w:r w:rsidRPr="00A03B1B">
              <w:rPr>
                <w:bCs/>
                <w:i/>
                <w:iCs/>
                <w:sz w:val="20"/>
                <w:szCs w:val="20"/>
                <w:vertAlign w:val="subscript"/>
              </w:rPr>
              <w:t>ruc, q, h</w:t>
            </w:r>
          </w:p>
        </w:tc>
        <w:tc>
          <w:tcPr>
            <w:tcW w:w="383" w:type="pct"/>
            <w:gridSpan w:val="2"/>
          </w:tcPr>
          <w:p w14:paraId="0600B6C4"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64703A7E" w14:textId="77777777" w:rsidR="00A03B1B" w:rsidRPr="00A03B1B" w:rsidRDefault="00A03B1B" w:rsidP="00A03B1B">
            <w:pPr>
              <w:spacing w:after="60"/>
              <w:rPr>
                <w:i/>
                <w:iCs/>
                <w:sz w:val="20"/>
                <w:szCs w:val="20"/>
              </w:rPr>
            </w:pPr>
            <w:r w:rsidRPr="00A03B1B">
              <w:rPr>
                <w:i/>
                <w:iCs/>
                <w:sz w:val="20"/>
                <w:szCs w:val="20"/>
              </w:rPr>
              <w:t>Non-Spin Reserve Service (Non-SCED Dispatchable) Position at Snapshot</w:t>
            </w:r>
            <w:r w:rsidRPr="00A03B1B">
              <w:rPr>
                <w:iCs/>
                <w:sz w:val="20"/>
                <w:szCs w:val="20"/>
              </w:rPr>
              <w:sym w:font="Symbol" w:char="F0BE"/>
            </w:r>
            <w:r w:rsidRPr="00A03B1B">
              <w:rPr>
                <w:iCs/>
                <w:sz w:val="20"/>
                <w:szCs w:val="20"/>
              </w:rPr>
              <w:t xml:space="preserve">The QSE </w:t>
            </w:r>
            <w:r w:rsidRPr="00A03B1B">
              <w:rPr>
                <w:i/>
                <w:iCs/>
                <w:sz w:val="20"/>
                <w:szCs w:val="20"/>
              </w:rPr>
              <w:t xml:space="preserve">q’s </w:t>
            </w:r>
            <w:r w:rsidRPr="00A03B1B">
              <w:rPr>
                <w:sz w:val="20"/>
                <w:szCs w:val="20"/>
              </w:rPr>
              <w:t xml:space="preserve">net positive </w:t>
            </w:r>
            <w:r w:rsidRPr="00A03B1B">
              <w:rPr>
                <w:iCs/>
                <w:sz w:val="20"/>
                <w:szCs w:val="20"/>
              </w:rPr>
              <w:t xml:space="preserve">Non-Spin Ancillary Service Position that is non-SCED-dispatchable according to the RUC Snapshot for the RUC process </w:t>
            </w:r>
            <w:r w:rsidRPr="00A03B1B">
              <w:rPr>
                <w:i/>
                <w:iCs/>
                <w:sz w:val="20"/>
                <w:szCs w:val="20"/>
              </w:rPr>
              <w:t>ruc</w:t>
            </w:r>
            <w:r w:rsidRPr="00A03B1B">
              <w:rPr>
                <w:iCs/>
                <w:sz w:val="20"/>
                <w:szCs w:val="20"/>
              </w:rPr>
              <w:t xml:space="preserve"> for the hour </w:t>
            </w:r>
            <w:r w:rsidRPr="00A03B1B">
              <w:rPr>
                <w:i/>
                <w:iCs/>
                <w:sz w:val="20"/>
                <w:szCs w:val="20"/>
              </w:rPr>
              <w:t xml:space="preserve">h </w:t>
            </w:r>
            <w:r w:rsidRPr="00A03B1B">
              <w:rPr>
                <w:iCs/>
                <w:sz w:val="20"/>
                <w:szCs w:val="20"/>
              </w:rPr>
              <w:t>that includes the 15-minute Settlement Interval.</w:t>
            </w:r>
          </w:p>
        </w:tc>
      </w:tr>
      <w:tr w:rsidR="00A03B1B" w:rsidRPr="00A03B1B" w14:paraId="0D910AD6" w14:textId="77777777" w:rsidTr="00B31BB1">
        <w:trPr>
          <w:cantSplit/>
        </w:trPr>
        <w:tc>
          <w:tcPr>
            <w:tcW w:w="1117" w:type="pct"/>
            <w:gridSpan w:val="2"/>
          </w:tcPr>
          <w:p w14:paraId="2BB56B2B" w14:textId="77777777" w:rsidR="00A03B1B" w:rsidRPr="00A03B1B" w:rsidRDefault="00A03B1B" w:rsidP="00A03B1B">
            <w:pPr>
              <w:spacing w:after="60"/>
              <w:rPr>
                <w:iCs/>
                <w:sz w:val="20"/>
                <w:szCs w:val="20"/>
              </w:rPr>
            </w:pPr>
            <w:r w:rsidRPr="00A03B1B">
              <w:rPr>
                <w:bCs/>
                <w:iCs/>
                <w:sz w:val="20"/>
                <w:szCs w:val="20"/>
              </w:rPr>
              <w:t xml:space="preserve">ASMWCAPUQSNAP </w:t>
            </w:r>
            <w:r w:rsidRPr="00A03B1B">
              <w:rPr>
                <w:bCs/>
                <w:i/>
                <w:iCs/>
                <w:sz w:val="20"/>
                <w:szCs w:val="20"/>
                <w:vertAlign w:val="subscript"/>
              </w:rPr>
              <w:t>ruc, q, h</w:t>
            </w:r>
          </w:p>
        </w:tc>
        <w:tc>
          <w:tcPr>
            <w:tcW w:w="383" w:type="pct"/>
            <w:gridSpan w:val="2"/>
          </w:tcPr>
          <w:p w14:paraId="69DD298F"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64904417" w14:textId="77777777" w:rsidR="00A03B1B" w:rsidRPr="00A03B1B" w:rsidRDefault="00A03B1B" w:rsidP="00A03B1B">
            <w:pPr>
              <w:spacing w:after="60"/>
              <w:rPr>
                <w:i/>
                <w:iCs/>
                <w:sz w:val="20"/>
                <w:szCs w:val="20"/>
              </w:rPr>
            </w:pPr>
            <w:r w:rsidRPr="00A03B1B">
              <w:rPr>
                <w:i/>
                <w:iCs/>
                <w:sz w:val="20"/>
                <w:szCs w:val="20"/>
              </w:rPr>
              <w:t>Calculated Total MW Capacity used to cover the QSE’s Ancillary Service Position at Snapshot</w:t>
            </w:r>
            <w:r w:rsidRPr="00A03B1B">
              <w:rPr>
                <w:iCs/>
                <w:sz w:val="20"/>
                <w:szCs w:val="20"/>
              </w:rPr>
              <w:t>—</w:t>
            </w:r>
            <w:r w:rsidRPr="00A03B1B">
              <w:rPr>
                <w:sz w:val="20"/>
                <w:szCs w:val="20"/>
              </w:rPr>
              <w:t xml:space="preserve">The </w:t>
            </w:r>
            <w:r w:rsidRPr="00A03B1B">
              <w:rPr>
                <w:iCs/>
                <w:sz w:val="20"/>
                <w:szCs w:val="20"/>
              </w:rPr>
              <w:t xml:space="preserve">calculated total MW capacity for a QSE </w:t>
            </w:r>
            <w:r w:rsidRPr="00A03B1B">
              <w:rPr>
                <w:i/>
                <w:sz w:val="20"/>
                <w:szCs w:val="20"/>
              </w:rPr>
              <w:t>q</w:t>
            </w:r>
            <w:r w:rsidRPr="00A03B1B">
              <w:rPr>
                <w:iCs/>
                <w:sz w:val="20"/>
                <w:szCs w:val="20"/>
              </w:rPr>
              <w:t xml:space="preserve"> that represents the amount of the QSE’s Ancillary Service Position covered by its Resources</w:t>
            </w:r>
            <w:r w:rsidRPr="00A03B1B">
              <w:rPr>
                <w:i/>
                <w:iCs/>
                <w:sz w:val="20"/>
                <w:szCs w:val="20"/>
              </w:rPr>
              <w:t xml:space="preserve"> </w:t>
            </w:r>
            <w:r w:rsidRPr="00A03B1B">
              <w:rPr>
                <w:iCs/>
                <w:sz w:val="20"/>
                <w:szCs w:val="20"/>
              </w:rPr>
              <w:t xml:space="preserve">for the RUC process </w:t>
            </w:r>
            <w:r w:rsidRPr="00A03B1B">
              <w:rPr>
                <w:i/>
                <w:iCs/>
                <w:sz w:val="20"/>
                <w:szCs w:val="20"/>
              </w:rPr>
              <w:t>ruc</w:t>
            </w:r>
            <w:r w:rsidRPr="00A03B1B">
              <w:rPr>
                <w:iCs/>
                <w:sz w:val="20"/>
                <w:szCs w:val="20"/>
              </w:rPr>
              <w:t xml:space="preserve"> for the hour </w:t>
            </w:r>
            <w:r w:rsidRPr="00A03B1B">
              <w:rPr>
                <w:i/>
                <w:iCs/>
                <w:sz w:val="20"/>
                <w:szCs w:val="20"/>
              </w:rPr>
              <w:t xml:space="preserve">h </w:t>
            </w:r>
            <w:r w:rsidRPr="00A03B1B">
              <w:rPr>
                <w:iCs/>
                <w:sz w:val="20"/>
                <w:szCs w:val="20"/>
              </w:rPr>
              <w:t>that includes the 15-minute Settlement Interval.</w:t>
            </w:r>
          </w:p>
        </w:tc>
      </w:tr>
      <w:tr w:rsidR="00A03B1B" w:rsidRPr="00A03B1B" w14:paraId="07410BEB" w14:textId="77777777" w:rsidTr="00B31BB1">
        <w:trPr>
          <w:cantSplit/>
        </w:trPr>
        <w:tc>
          <w:tcPr>
            <w:tcW w:w="1117" w:type="pct"/>
            <w:gridSpan w:val="2"/>
          </w:tcPr>
          <w:p w14:paraId="10597D7A" w14:textId="77777777" w:rsidR="00A03B1B" w:rsidRPr="00A03B1B" w:rsidRDefault="00A03B1B" w:rsidP="00A03B1B">
            <w:pPr>
              <w:spacing w:after="60"/>
              <w:rPr>
                <w:iCs/>
                <w:sz w:val="20"/>
                <w:szCs w:val="20"/>
              </w:rPr>
            </w:pPr>
            <w:r w:rsidRPr="00A03B1B">
              <w:rPr>
                <w:bCs/>
                <w:iCs/>
                <w:sz w:val="20"/>
                <w:szCs w:val="20"/>
              </w:rPr>
              <w:t xml:space="preserve">ASMWCAPUSNAP </w:t>
            </w:r>
            <w:r w:rsidRPr="00A03B1B">
              <w:rPr>
                <w:bCs/>
                <w:i/>
                <w:iCs/>
                <w:sz w:val="20"/>
                <w:szCs w:val="20"/>
                <w:vertAlign w:val="subscript"/>
              </w:rPr>
              <w:t>ruc, q, h, ASSubType, r</w:t>
            </w:r>
          </w:p>
        </w:tc>
        <w:tc>
          <w:tcPr>
            <w:tcW w:w="383" w:type="pct"/>
            <w:gridSpan w:val="2"/>
          </w:tcPr>
          <w:p w14:paraId="542F5A9B"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37B3C95F" w14:textId="77777777" w:rsidR="00A03B1B" w:rsidRPr="00A03B1B" w:rsidRDefault="00A03B1B" w:rsidP="00A03B1B">
            <w:pPr>
              <w:spacing w:after="60"/>
              <w:rPr>
                <w:i/>
                <w:iCs/>
                <w:sz w:val="20"/>
                <w:szCs w:val="20"/>
              </w:rPr>
            </w:pPr>
            <w:r w:rsidRPr="00A03B1B">
              <w:rPr>
                <w:i/>
                <w:iCs/>
                <w:sz w:val="20"/>
                <w:szCs w:val="20"/>
              </w:rPr>
              <w:t>Calculated MW Capacity used to cover the QSE’s ‘AStype’ Ancillary Service Position at Snapshot</w:t>
            </w:r>
            <w:r w:rsidRPr="00A03B1B">
              <w:rPr>
                <w:iCs/>
                <w:sz w:val="20"/>
                <w:szCs w:val="20"/>
              </w:rPr>
              <w:t>—</w:t>
            </w:r>
            <w:r w:rsidRPr="00A03B1B">
              <w:rPr>
                <w:sz w:val="20"/>
                <w:szCs w:val="20"/>
              </w:rPr>
              <w:t xml:space="preserve">The </w:t>
            </w:r>
            <w:r w:rsidRPr="00A03B1B">
              <w:rPr>
                <w:iCs/>
                <w:sz w:val="20"/>
                <w:szCs w:val="20"/>
              </w:rPr>
              <w:t xml:space="preserve">calculated MW Capacity of a Resource </w:t>
            </w:r>
            <w:r w:rsidRPr="00A03B1B">
              <w:rPr>
                <w:i/>
                <w:sz w:val="20"/>
                <w:szCs w:val="20"/>
              </w:rPr>
              <w:t>r</w:t>
            </w:r>
            <w:r w:rsidRPr="00A03B1B">
              <w:rPr>
                <w:iCs/>
                <w:sz w:val="20"/>
                <w:szCs w:val="20"/>
              </w:rPr>
              <w:t xml:space="preserve"> represented by QSE </w:t>
            </w:r>
            <w:r w:rsidRPr="00A03B1B">
              <w:rPr>
                <w:i/>
                <w:sz w:val="20"/>
                <w:szCs w:val="20"/>
              </w:rPr>
              <w:t>q</w:t>
            </w:r>
            <w:r w:rsidRPr="00A03B1B">
              <w:rPr>
                <w:iCs/>
                <w:sz w:val="20"/>
                <w:szCs w:val="20"/>
              </w:rPr>
              <w:t xml:space="preserve"> that is used to cover its QSE’s “ASSubType” Ancillary Service Position</w:t>
            </w:r>
            <w:r w:rsidRPr="00A03B1B">
              <w:rPr>
                <w:i/>
                <w:iCs/>
                <w:sz w:val="20"/>
                <w:szCs w:val="20"/>
              </w:rPr>
              <w:t xml:space="preserve"> </w:t>
            </w:r>
            <w:r w:rsidRPr="00A03B1B">
              <w:rPr>
                <w:iCs/>
                <w:sz w:val="20"/>
                <w:szCs w:val="20"/>
              </w:rPr>
              <w:t xml:space="preserve">for the RUC process </w:t>
            </w:r>
            <w:r w:rsidRPr="00A03B1B">
              <w:rPr>
                <w:i/>
                <w:iCs/>
                <w:sz w:val="20"/>
                <w:szCs w:val="20"/>
              </w:rPr>
              <w:t>ruc</w:t>
            </w:r>
            <w:r w:rsidRPr="00A03B1B">
              <w:rPr>
                <w:iCs/>
                <w:sz w:val="20"/>
                <w:szCs w:val="20"/>
              </w:rPr>
              <w:t xml:space="preserve"> for the hour </w:t>
            </w:r>
            <w:r w:rsidRPr="00A03B1B">
              <w:rPr>
                <w:i/>
                <w:iCs/>
                <w:sz w:val="20"/>
                <w:szCs w:val="20"/>
              </w:rPr>
              <w:t xml:space="preserve">h </w:t>
            </w:r>
            <w:r w:rsidRPr="00A03B1B">
              <w:rPr>
                <w:iCs/>
                <w:sz w:val="20"/>
                <w:szCs w:val="20"/>
              </w:rPr>
              <w:t>that includes the 15-minute Settlement Interval.</w:t>
            </w:r>
          </w:p>
        </w:tc>
      </w:tr>
      <w:tr w:rsidR="00A03B1B" w:rsidRPr="00A03B1B" w14:paraId="714F8B29" w14:textId="77777777" w:rsidTr="00B31BB1">
        <w:trPr>
          <w:cantSplit/>
        </w:trPr>
        <w:tc>
          <w:tcPr>
            <w:tcW w:w="1117" w:type="pct"/>
            <w:gridSpan w:val="2"/>
          </w:tcPr>
          <w:p w14:paraId="6572F802" w14:textId="77777777" w:rsidR="00A03B1B" w:rsidRPr="00A03B1B" w:rsidRDefault="00A03B1B" w:rsidP="00A03B1B">
            <w:pPr>
              <w:spacing w:after="60"/>
              <w:rPr>
                <w:iCs/>
                <w:sz w:val="20"/>
                <w:szCs w:val="20"/>
              </w:rPr>
            </w:pPr>
            <w:r w:rsidRPr="00A03B1B">
              <w:rPr>
                <w:iCs/>
                <w:sz w:val="20"/>
                <w:szCs w:val="28"/>
              </w:rPr>
              <w:t xml:space="preserve">MWSNAP </w:t>
            </w:r>
            <w:r w:rsidRPr="00A03B1B">
              <w:rPr>
                <w:i/>
                <w:iCs/>
                <w:sz w:val="20"/>
                <w:szCs w:val="20"/>
                <w:vertAlign w:val="subscript"/>
              </w:rPr>
              <w:t>ruc, q, h, r</w:t>
            </w:r>
          </w:p>
        </w:tc>
        <w:tc>
          <w:tcPr>
            <w:tcW w:w="383" w:type="pct"/>
            <w:gridSpan w:val="2"/>
          </w:tcPr>
          <w:p w14:paraId="06A14311"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73968A96" w14:textId="77777777" w:rsidR="00A03B1B" w:rsidRPr="00A03B1B" w:rsidRDefault="00A03B1B" w:rsidP="00A03B1B">
            <w:pPr>
              <w:spacing w:after="60"/>
              <w:rPr>
                <w:i/>
                <w:iCs/>
                <w:sz w:val="20"/>
                <w:szCs w:val="20"/>
              </w:rPr>
            </w:pPr>
            <w:r w:rsidRPr="00A03B1B">
              <w:rPr>
                <w:i/>
                <w:iCs/>
                <w:sz w:val="20"/>
                <w:szCs w:val="20"/>
              </w:rPr>
              <w:t>Calculated MW required to support ESR’s calculated Ancillary Service coverage at Snapshot</w:t>
            </w:r>
            <w:r w:rsidRPr="00A03B1B">
              <w:rPr>
                <w:iCs/>
                <w:sz w:val="20"/>
                <w:szCs w:val="20"/>
              </w:rPr>
              <w:t>—</w:t>
            </w:r>
            <w:r w:rsidRPr="00A03B1B">
              <w:rPr>
                <w:sz w:val="20"/>
                <w:szCs w:val="20"/>
              </w:rPr>
              <w:t>T</w:t>
            </w:r>
            <w:r w:rsidRPr="00A03B1B">
              <w:rPr>
                <w:iCs/>
                <w:sz w:val="20"/>
              </w:rPr>
              <w:t>he MW discharge (positive) or charge (negative) required to support the ESR’s calculated Ancillary Service coverage considering the submitted COP values for HBSOC, MinSOC, MaxSOC and the difference in the HBSOC for the hour under consideration and the next hour while accounting for Ancillary Service deployment factors and the duration requirements for energy and different Ancillary Service types</w:t>
            </w:r>
            <w:r w:rsidRPr="00A03B1B">
              <w:rPr>
                <w:iCs/>
                <w:sz w:val="20"/>
                <w:szCs w:val="20"/>
              </w:rPr>
              <w:t xml:space="preserve"> Position</w:t>
            </w:r>
            <w:r w:rsidRPr="00A03B1B">
              <w:rPr>
                <w:i/>
                <w:iCs/>
                <w:sz w:val="20"/>
                <w:szCs w:val="20"/>
              </w:rPr>
              <w:t xml:space="preserve"> </w:t>
            </w:r>
            <w:r w:rsidRPr="00A03B1B">
              <w:rPr>
                <w:iCs/>
                <w:sz w:val="20"/>
                <w:szCs w:val="20"/>
              </w:rPr>
              <w:t xml:space="preserve">for the RUC process </w:t>
            </w:r>
            <w:r w:rsidRPr="00A03B1B">
              <w:rPr>
                <w:i/>
                <w:iCs/>
                <w:sz w:val="20"/>
                <w:szCs w:val="20"/>
              </w:rPr>
              <w:t>ruc</w:t>
            </w:r>
            <w:r w:rsidRPr="00A03B1B">
              <w:rPr>
                <w:iCs/>
                <w:sz w:val="20"/>
                <w:szCs w:val="20"/>
              </w:rPr>
              <w:t xml:space="preserve"> for the hour </w:t>
            </w:r>
            <w:r w:rsidRPr="00A03B1B">
              <w:rPr>
                <w:i/>
                <w:iCs/>
                <w:sz w:val="20"/>
                <w:szCs w:val="20"/>
              </w:rPr>
              <w:t xml:space="preserve">h </w:t>
            </w:r>
            <w:r w:rsidRPr="00A03B1B">
              <w:rPr>
                <w:iCs/>
                <w:sz w:val="20"/>
                <w:szCs w:val="20"/>
              </w:rPr>
              <w:t>that includes the 15-minute Settlement Interval.</w:t>
            </w:r>
          </w:p>
        </w:tc>
      </w:tr>
      <w:tr w:rsidR="00A03B1B" w:rsidRPr="00A03B1B" w14:paraId="2C2CB7C5" w14:textId="77777777" w:rsidTr="00B31BB1">
        <w:trPr>
          <w:cantSplit/>
        </w:trPr>
        <w:tc>
          <w:tcPr>
            <w:tcW w:w="1117" w:type="pct"/>
            <w:gridSpan w:val="2"/>
          </w:tcPr>
          <w:p w14:paraId="139A88AD" w14:textId="77777777" w:rsidR="00A03B1B" w:rsidRPr="00A03B1B" w:rsidRDefault="00A03B1B" w:rsidP="00A03B1B">
            <w:pPr>
              <w:spacing w:after="60"/>
              <w:rPr>
                <w:iCs/>
                <w:sz w:val="20"/>
                <w:szCs w:val="20"/>
              </w:rPr>
            </w:pPr>
            <w:r w:rsidRPr="00A03B1B">
              <w:rPr>
                <w:bCs/>
                <w:iCs/>
                <w:sz w:val="20"/>
                <w:szCs w:val="20"/>
              </w:rPr>
              <w:t>ESRASSNAP</w:t>
            </w:r>
            <w:r w:rsidRPr="00A03B1B">
              <w:rPr>
                <w:b/>
                <w:iCs/>
                <w:sz w:val="20"/>
                <w:szCs w:val="20"/>
              </w:rPr>
              <w:t xml:space="preserve"> </w:t>
            </w:r>
            <w:r w:rsidRPr="00A03B1B">
              <w:rPr>
                <w:b/>
                <w:i/>
                <w:iCs/>
                <w:sz w:val="20"/>
                <w:szCs w:val="20"/>
                <w:vertAlign w:val="subscript"/>
              </w:rPr>
              <w:t>ruc, q, h</w:t>
            </w:r>
          </w:p>
        </w:tc>
        <w:tc>
          <w:tcPr>
            <w:tcW w:w="383" w:type="pct"/>
            <w:gridSpan w:val="2"/>
          </w:tcPr>
          <w:p w14:paraId="2A7A142A"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28645564" w14:textId="77777777" w:rsidR="00A03B1B" w:rsidRPr="00A03B1B" w:rsidRDefault="00A03B1B" w:rsidP="00A03B1B">
            <w:pPr>
              <w:spacing w:after="60"/>
              <w:rPr>
                <w:i/>
                <w:iCs/>
                <w:sz w:val="20"/>
                <w:szCs w:val="20"/>
              </w:rPr>
            </w:pPr>
            <w:r w:rsidRPr="00A03B1B">
              <w:rPr>
                <w:i/>
                <w:iCs/>
                <w:sz w:val="20"/>
                <w:szCs w:val="20"/>
              </w:rPr>
              <w:t>Calculated Ancillary Service MW Capacity Provided By QSE’s ESR Portfolio at Snapshot</w:t>
            </w:r>
            <w:r w:rsidRPr="00A03B1B">
              <w:rPr>
                <w:iCs/>
                <w:sz w:val="20"/>
                <w:szCs w:val="20"/>
              </w:rPr>
              <w:t>—The total ESR MW capacity used to cover the QSE</w:t>
            </w:r>
            <w:r w:rsidRPr="00A03B1B">
              <w:rPr>
                <w:i/>
                <w:sz w:val="20"/>
                <w:szCs w:val="20"/>
              </w:rPr>
              <w:t xml:space="preserve"> q’s</w:t>
            </w:r>
            <w:r w:rsidRPr="00A03B1B">
              <w:rPr>
                <w:iCs/>
                <w:sz w:val="20"/>
                <w:szCs w:val="20"/>
              </w:rPr>
              <w:t xml:space="preserve"> Upward Ancillary Service position for Reg-Up, RRS, ECRS, and Non-Spin in the RUC Snapshot for the RUC process </w:t>
            </w:r>
            <w:r w:rsidRPr="00A03B1B">
              <w:rPr>
                <w:i/>
                <w:sz w:val="20"/>
                <w:szCs w:val="20"/>
              </w:rPr>
              <w:t>ruc</w:t>
            </w:r>
            <w:r w:rsidRPr="00A03B1B">
              <w:rPr>
                <w:iCs/>
                <w:sz w:val="20"/>
                <w:szCs w:val="20"/>
              </w:rPr>
              <w:t xml:space="preserve">, for the hour </w:t>
            </w:r>
            <w:r w:rsidRPr="00A03B1B">
              <w:rPr>
                <w:i/>
                <w:iCs/>
                <w:sz w:val="20"/>
                <w:szCs w:val="20"/>
              </w:rPr>
              <w:t>h</w:t>
            </w:r>
            <w:r w:rsidRPr="00A03B1B">
              <w:rPr>
                <w:sz w:val="20"/>
                <w:szCs w:val="20"/>
              </w:rPr>
              <w:t xml:space="preserve"> that includes the 15-minute Settlement Interval</w:t>
            </w:r>
            <w:r w:rsidRPr="00A03B1B">
              <w:rPr>
                <w:iCs/>
                <w:sz w:val="20"/>
                <w:szCs w:val="20"/>
              </w:rPr>
              <w:t>.</w:t>
            </w:r>
          </w:p>
        </w:tc>
      </w:tr>
      <w:tr w:rsidR="00A03B1B" w:rsidRPr="00A03B1B" w14:paraId="666EE0C1" w14:textId="77777777" w:rsidTr="00B31BB1">
        <w:trPr>
          <w:cantSplit/>
        </w:trPr>
        <w:tc>
          <w:tcPr>
            <w:tcW w:w="1117" w:type="pct"/>
            <w:gridSpan w:val="2"/>
          </w:tcPr>
          <w:p w14:paraId="4A92BD42" w14:textId="77777777" w:rsidR="00A03B1B" w:rsidRPr="00A03B1B" w:rsidRDefault="00A03B1B" w:rsidP="00A03B1B">
            <w:pPr>
              <w:spacing w:after="60"/>
              <w:rPr>
                <w:iCs/>
                <w:sz w:val="20"/>
                <w:szCs w:val="20"/>
              </w:rPr>
            </w:pPr>
            <w:r w:rsidRPr="00A03B1B">
              <w:rPr>
                <w:bCs/>
                <w:iCs/>
                <w:sz w:val="20"/>
                <w:szCs w:val="20"/>
              </w:rPr>
              <w:t>ESRMWSNAP</w:t>
            </w:r>
            <w:r w:rsidRPr="00A03B1B">
              <w:rPr>
                <w:b/>
                <w:iCs/>
                <w:sz w:val="20"/>
                <w:szCs w:val="20"/>
              </w:rPr>
              <w:t xml:space="preserve"> </w:t>
            </w:r>
            <w:r w:rsidRPr="00A03B1B">
              <w:rPr>
                <w:b/>
                <w:i/>
                <w:iCs/>
                <w:sz w:val="20"/>
                <w:szCs w:val="20"/>
                <w:vertAlign w:val="subscript"/>
              </w:rPr>
              <w:t>ruc, q, h</w:t>
            </w:r>
          </w:p>
        </w:tc>
        <w:tc>
          <w:tcPr>
            <w:tcW w:w="383" w:type="pct"/>
            <w:gridSpan w:val="2"/>
          </w:tcPr>
          <w:p w14:paraId="7A736BC2"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38F9E910" w14:textId="77777777" w:rsidR="00A03B1B" w:rsidRPr="00A03B1B" w:rsidRDefault="00A03B1B" w:rsidP="00A03B1B">
            <w:pPr>
              <w:spacing w:after="60"/>
              <w:rPr>
                <w:i/>
                <w:iCs/>
                <w:sz w:val="20"/>
                <w:szCs w:val="20"/>
              </w:rPr>
            </w:pPr>
            <w:r w:rsidRPr="00A03B1B">
              <w:rPr>
                <w:i/>
                <w:iCs/>
                <w:sz w:val="20"/>
                <w:szCs w:val="20"/>
              </w:rPr>
              <w:t>Calculated QSE Total ESR MW Discharging or Charging Required To Support Ancillary Service at Snapshot</w:t>
            </w:r>
            <w:r w:rsidRPr="00A03B1B">
              <w:rPr>
                <w:iCs/>
                <w:sz w:val="20"/>
                <w:szCs w:val="20"/>
              </w:rPr>
              <w:t xml:space="preserve">—The total net ESR MW discharging or charging required to cover the QSE </w:t>
            </w:r>
            <w:r w:rsidRPr="00A03B1B">
              <w:rPr>
                <w:i/>
                <w:sz w:val="20"/>
                <w:szCs w:val="20"/>
              </w:rPr>
              <w:t>q’s</w:t>
            </w:r>
            <w:r w:rsidRPr="00A03B1B">
              <w:rPr>
                <w:iCs/>
                <w:sz w:val="20"/>
                <w:szCs w:val="20"/>
              </w:rPr>
              <w:t xml:space="preserve"> Ancillary Service position provided by the QSE ESR portfolio in the RUC Snapshot for the RUC process </w:t>
            </w:r>
            <w:r w:rsidRPr="00A03B1B">
              <w:rPr>
                <w:i/>
                <w:sz w:val="20"/>
                <w:szCs w:val="20"/>
              </w:rPr>
              <w:t>ruc</w:t>
            </w:r>
            <w:r w:rsidRPr="00A03B1B">
              <w:rPr>
                <w:iCs/>
                <w:sz w:val="20"/>
                <w:szCs w:val="20"/>
              </w:rPr>
              <w:t xml:space="preserve">, for the hour </w:t>
            </w:r>
            <w:r w:rsidRPr="00A03B1B">
              <w:rPr>
                <w:i/>
                <w:iCs/>
                <w:sz w:val="20"/>
                <w:szCs w:val="20"/>
              </w:rPr>
              <w:t>h</w:t>
            </w:r>
            <w:r w:rsidRPr="00A03B1B">
              <w:rPr>
                <w:sz w:val="20"/>
                <w:szCs w:val="20"/>
              </w:rPr>
              <w:t xml:space="preserve"> that includes the 15-minute Settlement Interval</w:t>
            </w:r>
            <w:r w:rsidRPr="00A03B1B">
              <w:rPr>
                <w:iCs/>
                <w:sz w:val="20"/>
                <w:szCs w:val="20"/>
              </w:rPr>
              <w:t>, taking into account the COP SOC values from COP.</w:t>
            </w:r>
          </w:p>
        </w:tc>
      </w:tr>
      <w:tr w:rsidR="00A03B1B" w:rsidRPr="00A03B1B" w14:paraId="16906CDA" w14:textId="77777777" w:rsidTr="00B31BB1">
        <w:trPr>
          <w:cantSplit/>
        </w:trPr>
        <w:tc>
          <w:tcPr>
            <w:tcW w:w="1117" w:type="pct"/>
            <w:gridSpan w:val="2"/>
          </w:tcPr>
          <w:p w14:paraId="46B13311" w14:textId="77777777" w:rsidR="00A03B1B" w:rsidRPr="00A03B1B" w:rsidRDefault="00A03B1B" w:rsidP="00A03B1B">
            <w:pPr>
              <w:spacing w:after="60"/>
              <w:rPr>
                <w:iCs/>
                <w:sz w:val="20"/>
                <w:szCs w:val="20"/>
              </w:rPr>
            </w:pPr>
            <w:r w:rsidRPr="00A03B1B">
              <w:rPr>
                <w:iCs/>
                <w:sz w:val="20"/>
                <w:szCs w:val="20"/>
              </w:rPr>
              <w:t xml:space="preserve">RUCOSFADJ </w:t>
            </w:r>
            <w:r w:rsidRPr="00A03B1B">
              <w:rPr>
                <w:i/>
                <w:iCs/>
                <w:sz w:val="20"/>
                <w:szCs w:val="20"/>
                <w:vertAlign w:val="subscript"/>
              </w:rPr>
              <w:t>ruc, q, i</w:t>
            </w:r>
          </w:p>
        </w:tc>
        <w:tc>
          <w:tcPr>
            <w:tcW w:w="383" w:type="pct"/>
            <w:gridSpan w:val="2"/>
          </w:tcPr>
          <w:p w14:paraId="1700DCAF"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171EE052" w14:textId="77777777" w:rsidR="00A03B1B" w:rsidRPr="00A03B1B" w:rsidRDefault="00A03B1B" w:rsidP="00A03B1B">
            <w:pPr>
              <w:spacing w:after="60"/>
              <w:rPr>
                <w:i/>
                <w:iCs/>
                <w:sz w:val="20"/>
                <w:szCs w:val="20"/>
              </w:rPr>
            </w:pPr>
            <w:r w:rsidRPr="00A03B1B">
              <w:rPr>
                <w:i/>
                <w:iCs/>
                <w:sz w:val="20"/>
                <w:szCs w:val="20"/>
              </w:rPr>
              <w:t>RUC Overall Shortfall at End of Adjustment Period</w:t>
            </w:r>
            <w:r w:rsidRPr="00A03B1B">
              <w:rPr>
                <w:iCs/>
                <w:sz w:val="20"/>
                <w:szCs w:val="20"/>
              </w:rPr>
              <w:t xml:space="preserve">—The QSE </w:t>
            </w:r>
            <w:r w:rsidRPr="00A03B1B">
              <w:rPr>
                <w:i/>
                <w:iCs/>
                <w:sz w:val="20"/>
                <w:szCs w:val="20"/>
              </w:rPr>
              <w:t xml:space="preserve">q’s </w:t>
            </w:r>
            <w:r w:rsidRPr="00A03B1B">
              <w:rPr>
                <w:iCs/>
                <w:sz w:val="20"/>
                <w:szCs w:val="20"/>
              </w:rPr>
              <w:t>overall capacity shortfall at the end of the Adjustment Period, including capacity from IRRs as seen in the RUC Snapshot for the RUC process</w:t>
            </w:r>
            <w:r w:rsidRPr="00A03B1B">
              <w:rPr>
                <w:i/>
                <w:iCs/>
                <w:sz w:val="20"/>
                <w:szCs w:val="20"/>
              </w:rPr>
              <w:t xml:space="preserve"> ruc</w:t>
            </w:r>
            <w:r w:rsidRPr="00A03B1B">
              <w:rPr>
                <w:iCs/>
                <w:sz w:val="20"/>
                <w:szCs w:val="20"/>
              </w:rPr>
              <w:t xml:space="preserve">, for the 15-minute Settlement Interval </w:t>
            </w:r>
            <w:r w:rsidRPr="00A03B1B">
              <w:rPr>
                <w:i/>
                <w:iCs/>
                <w:sz w:val="20"/>
                <w:szCs w:val="20"/>
              </w:rPr>
              <w:t>i</w:t>
            </w:r>
            <w:r w:rsidRPr="00A03B1B">
              <w:rPr>
                <w:iCs/>
                <w:sz w:val="20"/>
                <w:szCs w:val="20"/>
              </w:rPr>
              <w:t>.</w:t>
            </w:r>
          </w:p>
        </w:tc>
      </w:tr>
      <w:tr w:rsidR="00A03B1B" w:rsidRPr="00A03B1B" w14:paraId="2EE5CBF7" w14:textId="77777777" w:rsidTr="00B31BB1">
        <w:trPr>
          <w:cantSplit/>
        </w:trPr>
        <w:tc>
          <w:tcPr>
            <w:tcW w:w="1117" w:type="pct"/>
            <w:gridSpan w:val="2"/>
          </w:tcPr>
          <w:p w14:paraId="3DACB07A" w14:textId="77777777" w:rsidR="00A03B1B" w:rsidRPr="00A03B1B" w:rsidRDefault="00A03B1B" w:rsidP="00A03B1B">
            <w:pPr>
              <w:spacing w:after="60"/>
              <w:rPr>
                <w:iCs/>
                <w:sz w:val="20"/>
                <w:szCs w:val="20"/>
              </w:rPr>
            </w:pPr>
            <w:r w:rsidRPr="00A03B1B">
              <w:rPr>
                <w:iCs/>
                <w:sz w:val="20"/>
                <w:szCs w:val="20"/>
              </w:rPr>
              <w:t xml:space="preserve">RUCASFADJ </w:t>
            </w:r>
            <w:r w:rsidRPr="00A03B1B">
              <w:rPr>
                <w:i/>
                <w:iCs/>
                <w:sz w:val="20"/>
                <w:szCs w:val="20"/>
                <w:vertAlign w:val="subscript"/>
              </w:rPr>
              <w:t>q, i</w:t>
            </w:r>
          </w:p>
        </w:tc>
        <w:tc>
          <w:tcPr>
            <w:tcW w:w="383" w:type="pct"/>
            <w:gridSpan w:val="2"/>
          </w:tcPr>
          <w:p w14:paraId="24FB0486"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4CE9581A" w14:textId="77777777" w:rsidR="00A03B1B" w:rsidRPr="00A03B1B" w:rsidRDefault="00A03B1B" w:rsidP="00A03B1B">
            <w:pPr>
              <w:spacing w:after="60"/>
              <w:rPr>
                <w:i/>
                <w:iCs/>
                <w:sz w:val="20"/>
                <w:szCs w:val="20"/>
              </w:rPr>
            </w:pPr>
            <w:r w:rsidRPr="00A03B1B">
              <w:rPr>
                <w:i/>
                <w:iCs/>
                <w:sz w:val="20"/>
                <w:szCs w:val="20"/>
              </w:rPr>
              <w:t>RUC Ancillary Service Shortfall at End of Adjustment Period</w:t>
            </w:r>
            <w:r w:rsidRPr="00A03B1B">
              <w:rPr>
                <w:iCs/>
                <w:sz w:val="20"/>
                <w:szCs w:val="20"/>
              </w:rPr>
              <w:t xml:space="preserve">—The QSE </w:t>
            </w:r>
            <w:r w:rsidRPr="00A03B1B">
              <w:rPr>
                <w:i/>
                <w:iCs/>
                <w:sz w:val="20"/>
                <w:szCs w:val="20"/>
              </w:rPr>
              <w:t>q’s</w:t>
            </w:r>
            <w:r w:rsidRPr="00A03B1B">
              <w:rPr>
                <w:iCs/>
                <w:sz w:val="20"/>
                <w:szCs w:val="20"/>
              </w:rPr>
              <w:t xml:space="preserve"> Ancillary Service capacity shortfall at the end of the Adjustment Period for the 15-minute Settlement Interval </w:t>
            </w:r>
            <w:r w:rsidRPr="00A03B1B">
              <w:rPr>
                <w:i/>
                <w:iCs/>
                <w:sz w:val="20"/>
                <w:szCs w:val="20"/>
              </w:rPr>
              <w:t>i</w:t>
            </w:r>
            <w:r w:rsidRPr="00A03B1B">
              <w:rPr>
                <w:iCs/>
                <w:sz w:val="20"/>
                <w:szCs w:val="20"/>
              </w:rPr>
              <w:t>.</w:t>
            </w:r>
          </w:p>
        </w:tc>
      </w:tr>
      <w:tr w:rsidR="00A03B1B" w:rsidRPr="00A03B1B" w14:paraId="61A58223" w14:textId="77777777" w:rsidTr="00B31BB1">
        <w:trPr>
          <w:cantSplit/>
        </w:trPr>
        <w:tc>
          <w:tcPr>
            <w:tcW w:w="1117" w:type="pct"/>
            <w:gridSpan w:val="2"/>
          </w:tcPr>
          <w:p w14:paraId="40CE997F" w14:textId="77777777" w:rsidR="00A03B1B" w:rsidRPr="00A03B1B" w:rsidRDefault="00A03B1B" w:rsidP="00A03B1B">
            <w:pPr>
              <w:spacing w:after="60"/>
              <w:rPr>
                <w:iCs/>
                <w:sz w:val="20"/>
                <w:szCs w:val="20"/>
              </w:rPr>
            </w:pPr>
            <w:r w:rsidRPr="00A03B1B">
              <w:rPr>
                <w:iCs/>
                <w:sz w:val="20"/>
                <w:szCs w:val="20"/>
              </w:rPr>
              <w:t xml:space="preserve">ASONPOSADJ </w:t>
            </w:r>
            <w:r w:rsidRPr="00A03B1B">
              <w:rPr>
                <w:i/>
                <w:iCs/>
                <w:sz w:val="20"/>
                <w:szCs w:val="20"/>
                <w:vertAlign w:val="subscript"/>
                <w:lang w:val="it-IT"/>
              </w:rPr>
              <w:t>q ,i</w:t>
            </w:r>
          </w:p>
        </w:tc>
        <w:tc>
          <w:tcPr>
            <w:tcW w:w="383" w:type="pct"/>
            <w:gridSpan w:val="2"/>
          </w:tcPr>
          <w:p w14:paraId="50E38403"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434C4FFD" w14:textId="77777777" w:rsidR="00A03B1B" w:rsidRPr="00A03B1B" w:rsidRDefault="00A03B1B" w:rsidP="00A03B1B">
            <w:pPr>
              <w:spacing w:after="60"/>
              <w:rPr>
                <w:i/>
                <w:iCs/>
                <w:sz w:val="20"/>
                <w:szCs w:val="20"/>
              </w:rPr>
            </w:pPr>
            <w:r w:rsidRPr="00A03B1B">
              <w:rPr>
                <w:i/>
                <w:iCs/>
                <w:sz w:val="20"/>
                <w:szCs w:val="20"/>
              </w:rPr>
              <w:t>Ancillary Service On-Line Position at End of Adjustment Period</w:t>
            </w:r>
            <w:r w:rsidRPr="00A03B1B">
              <w:rPr>
                <w:iCs/>
                <w:sz w:val="20"/>
                <w:szCs w:val="20"/>
              </w:rPr>
              <w:sym w:font="Symbol" w:char="F0BE"/>
            </w:r>
            <w:r w:rsidRPr="00A03B1B">
              <w:rPr>
                <w:iCs/>
                <w:sz w:val="20"/>
                <w:szCs w:val="20"/>
              </w:rPr>
              <w:t xml:space="preserve">The QSE </w:t>
            </w:r>
            <w:r w:rsidRPr="00A03B1B">
              <w:rPr>
                <w:i/>
                <w:iCs/>
                <w:sz w:val="20"/>
                <w:szCs w:val="20"/>
              </w:rPr>
              <w:t xml:space="preserve">q’s </w:t>
            </w:r>
            <w:r w:rsidRPr="00A03B1B">
              <w:rPr>
                <w:iCs/>
                <w:sz w:val="20"/>
                <w:szCs w:val="20"/>
              </w:rPr>
              <w:t>total On-Line Ancillary Service position at the end of the Adjustment Period</w:t>
            </w:r>
            <w:r w:rsidRPr="00A03B1B">
              <w:rPr>
                <w:i/>
                <w:iCs/>
                <w:sz w:val="20"/>
                <w:szCs w:val="20"/>
              </w:rPr>
              <w:t xml:space="preserve"> </w:t>
            </w:r>
            <w:r w:rsidRPr="00A03B1B">
              <w:rPr>
                <w:iCs/>
                <w:sz w:val="20"/>
                <w:szCs w:val="20"/>
              </w:rPr>
              <w:t xml:space="preserve">for the 15-minute Settlement Interval </w:t>
            </w:r>
            <w:r w:rsidRPr="00A03B1B">
              <w:rPr>
                <w:i/>
                <w:iCs/>
                <w:sz w:val="20"/>
                <w:szCs w:val="20"/>
              </w:rPr>
              <w:t>i.</w:t>
            </w:r>
          </w:p>
        </w:tc>
      </w:tr>
      <w:tr w:rsidR="00A03B1B" w:rsidRPr="00A03B1B" w14:paraId="12B1618A" w14:textId="77777777" w:rsidTr="00B31BB1">
        <w:trPr>
          <w:cantSplit/>
        </w:trPr>
        <w:tc>
          <w:tcPr>
            <w:tcW w:w="1117" w:type="pct"/>
            <w:gridSpan w:val="2"/>
          </w:tcPr>
          <w:p w14:paraId="257E61C4" w14:textId="77777777" w:rsidR="00A03B1B" w:rsidRPr="00A03B1B" w:rsidRDefault="00A03B1B" w:rsidP="00A03B1B">
            <w:pPr>
              <w:spacing w:after="60"/>
              <w:rPr>
                <w:iCs/>
                <w:sz w:val="20"/>
                <w:szCs w:val="20"/>
              </w:rPr>
            </w:pPr>
            <w:r w:rsidRPr="00A03B1B">
              <w:rPr>
                <w:iCs/>
                <w:sz w:val="20"/>
                <w:szCs w:val="20"/>
              </w:rPr>
              <w:t>RUPOS</w:t>
            </w:r>
            <w:r w:rsidRPr="00A03B1B">
              <w:rPr>
                <w:iCs/>
                <w:sz w:val="20"/>
                <w:szCs w:val="20"/>
                <w:lang w:val="it-IT"/>
              </w:rPr>
              <w:t>ADJ</w:t>
            </w:r>
            <w:r w:rsidRPr="00A03B1B">
              <w:rPr>
                <w:iCs/>
                <w:sz w:val="20"/>
                <w:szCs w:val="20"/>
              </w:rPr>
              <w:t xml:space="preserve"> </w:t>
            </w:r>
            <w:r w:rsidRPr="00A03B1B">
              <w:rPr>
                <w:i/>
                <w:iCs/>
                <w:sz w:val="20"/>
                <w:szCs w:val="20"/>
                <w:vertAlign w:val="subscript"/>
              </w:rPr>
              <w:t>q, h</w:t>
            </w:r>
          </w:p>
        </w:tc>
        <w:tc>
          <w:tcPr>
            <w:tcW w:w="383" w:type="pct"/>
            <w:gridSpan w:val="2"/>
          </w:tcPr>
          <w:p w14:paraId="7C796900"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58BE2C2B" w14:textId="77777777" w:rsidR="00A03B1B" w:rsidRPr="00A03B1B" w:rsidRDefault="00A03B1B" w:rsidP="00A03B1B">
            <w:pPr>
              <w:spacing w:after="60"/>
              <w:rPr>
                <w:i/>
                <w:iCs/>
                <w:sz w:val="20"/>
                <w:szCs w:val="20"/>
              </w:rPr>
            </w:pPr>
            <w:r w:rsidRPr="00A03B1B">
              <w:rPr>
                <w:i/>
                <w:iCs/>
                <w:sz w:val="20"/>
                <w:szCs w:val="20"/>
              </w:rPr>
              <w:t>Regulation Up Position at End of Adjustment Period</w:t>
            </w:r>
            <w:r w:rsidRPr="00A03B1B">
              <w:rPr>
                <w:iCs/>
                <w:sz w:val="20"/>
                <w:szCs w:val="20"/>
              </w:rPr>
              <w:sym w:font="Symbol" w:char="F0BE"/>
            </w:r>
            <w:r w:rsidRPr="00A03B1B">
              <w:rPr>
                <w:iCs/>
                <w:sz w:val="20"/>
                <w:szCs w:val="20"/>
              </w:rPr>
              <w:t xml:space="preserve">The QSE </w:t>
            </w:r>
            <w:r w:rsidRPr="00A03B1B">
              <w:rPr>
                <w:i/>
                <w:iCs/>
                <w:sz w:val="20"/>
                <w:szCs w:val="20"/>
              </w:rPr>
              <w:t xml:space="preserve">q’s </w:t>
            </w:r>
            <w:r w:rsidRPr="00A03B1B">
              <w:rPr>
                <w:sz w:val="20"/>
                <w:szCs w:val="20"/>
              </w:rPr>
              <w:t>net positive</w:t>
            </w:r>
            <w:r w:rsidRPr="00A03B1B">
              <w:rPr>
                <w:iCs/>
                <w:sz w:val="20"/>
                <w:szCs w:val="20"/>
              </w:rPr>
              <w:t xml:space="preserve"> Reg-Up Ancillary Service Position at the end of the Adjustment Period for the hour </w:t>
            </w:r>
            <w:r w:rsidRPr="00A03B1B">
              <w:rPr>
                <w:i/>
                <w:iCs/>
                <w:sz w:val="20"/>
                <w:szCs w:val="20"/>
              </w:rPr>
              <w:t xml:space="preserve">h </w:t>
            </w:r>
            <w:r w:rsidRPr="00A03B1B">
              <w:rPr>
                <w:iCs/>
                <w:sz w:val="20"/>
                <w:szCs w:val="20"/>
              </w:rPr>
              <w:t>that includes the 15-minute Settlement Interval.</w:t>
            </w:r>
          </w:p>
        </w:tc>
      </w:tr>
      <w:tr w:rsidR="00A03B1B" w:rsidRPr="00A03B1B" w14:paraId="7334E471" w14:textId="77777777" w:rsidTr="00B31BB1">
        <w:trPr>
          <w:cantSplit/>
        </w:trPr>
        <w:tc>
          <w:tcPr>
            <w:tcW w:w="1117" w:type="pct"/>
            <w:gridSpan w:val="2"/>
          </w:tcPr>
          <w:p w14:paraId="39F79E89" w14:textId="77777777" w:rsidR="00A03B1B" w:rsidRPr="00A03B1B" w:rsidRDefault="00A03B1B" w:rsidP="00A03B1B">
            <w:pPr>
              <w:spacing w:after="60"/>
              <w:rPr>
                <w:iCs/>
                <w:sz w:val="20"/>
                <w:szCs w:val="20"/>
              </w:rPr>
            </w:pPr>
            <w:r w:rsidRPr="00A03B1B">
              <w:rPr>
                <w:iCs/>
                <w:sz w:val="20"/>
                <w:szCs w:val="20"/>
              </w:rPr>
              <w:t>RRPOS</w:t>
            </w:r>
            <w:r w:rsidRPr="00A03B1B">
              <w:rPr>
                <w:iCs/>
                <w:sz w:val="20"/>
                <w:szCs w:val="20"/>
                <w:lang w:val="it-IT"/>
              </w:rPr>
              <w:t>ADJ</w:t>
            </w:r>
            <w:r w:rsidRPr="00A03B1B">
              <w:rPr>
                <w:iCs/>
                <w:sz w:val="20"/>
                <w:szCs w:val="20"/>
              </w:rPr>
              <w:t xml:space="preserve"> </w:t>
            </w:r>
            <w:r w:rsidRPr="00A03B1B">
              <w:rPr>
                <w:i/>
                <w:iCs/>
                <w:sz w:val="20"/>
                <w:szCs w:val="20"/>
                <w:vertAlign w:val="subscript"/>
              </w:rPr>
              <w:t>q, h</w:t>
            </w:r>
          </w:p>
        </w:tc>
        <w:tc>
          <w:tcPr>
            <w:tcW w:w="383" w:type="pct"/>
            <w:gridSpan w:val="2"/>
          </w:tcPr>
          <w:p w14:paraId="6B89B879"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1D76D778" w14:textId="77777777" w:rsidR="00A03B1B" w:rsidRPr="00A03B1B" w:rsidRDefault="00A03B1B" w:rsidP="00A03B1B">
            <w:pPr>
              <w:spacing w:after="60"/>
              <w:rPr>
                <w:i/>
                <w:iCs/>
                <w:sz w:val="20"/>
                <w:szCs w:val="20"/>
              </w:rPr>
            </w:pPr>
            <w:r w:rsidRPr="00A03B1B">
              <w:rPr>
                <w:i/>
                <w:iCs/>
                <w:sz w:val="20"/>
                <w:szCs w:val="20"/>
              </w:rPr>
              <w:t>Responsive Reserve Service Position at End of Adjustment Period</w:t>
            </w:r>
            <w:r w:rsidRPr="00A03B1B">
              <w:rPr>
                <w:iCs/>
                <w:sz w:val="20"/>
                <w:szCs w:val="20"/>
              </w:rPr>
              <w:sym w:font="Symbol" w:char="F0BE"/>
            </w:r>
            <w:r w:rsidRPr="00A03B1B">
              <w:rPr>
                <w:iCs/>
                <w:sz w:val="20"/>
                <w:szCs w:val="20"/>
              </w:rPr>
              <w:t xml:space="preserve">The QSE </w:t>
            </w:r>
            <w:r w:rsidRPr="00A03B1B">
              <w:rPr>
                <w:i/>
                <w:iCs/>
                <w:sz w:val="20"/>
                <w:szCs w:val="20"/>
              </w:rPr>
              <w:t xml:space="preserve">q’s </w:t>
            </w:r>
            <w:r w:rsidRPr="00A03B1B">
              <w:rPr>
                <w:sz w:val="20"/>
                <w:szCs w:val="20"/>
              </w:rPr>
              <w:t>net positive</w:t>
            </w:r>
            <w:r w:rsidRPr="00A03B1B">
              <w:rPr>
                <w:i/>
                <w:iCs/>
                <w:sz w:val="20"/>
                <w:szCs w:val="20"/>
              </w:rPr>
              <w:t xml:space="preserve"> </w:t>
            </w:r>
            <w:r w:rsidRPr="00A03B1B">
              <w:rPr>
                <w:iCs/>
                <w:sz w:val="20"/>
                <w:szCs w:val="20"/>
              </w:rPr>
              <w:t xml:space="preserve">RRS Ancillary Service Position at the end of the Adjustment Period for the hour </w:t>
            </w:r>
            <w:r w:rsidRPr="00A03B1B">
              <w:rPr>
                <w:i/>
                <w:iCs/>
                <w:sz w:val="20"/>
                <w:szCs w:val="20"/>
              </w:rPr>
              <w:t xml:space="preserve">h </w:t>
            </w:r>
            <w:r w:rsidRPr="00A03B1B">
              <w:rPr>
                <w:iCs/>
                <w:sz w:val="20"/>
                <w:szCs w:val="20"/>
              </w:rPr>
              <w:t>that includes the 15-minute Settlement Interval.</w:t>
            </w:r>
          </w:p>
        </w:tc>
      </w:tr>
      <w:tr w:rsidR="00A03B1B" w:rsidRPr="00A03B1B" w14:paraId="60AF7B10" w14:textId="77777777" w:rsidTr="00B31BB1">
        <w:trPr>
          <w:cantSplit/>
        </w:trPr>
        <w:tc>
          <w:tcPr>
            <w:tcW w:w="1117" w:type="pct"/>
            <w:gridSpan w:val="2"/>
          </w:tcPr>
          <w:p w14:paraId="4F2CB8B0" w14:textId="77777777" w:rsidR="00A03B1B" w:rsidRPr="00A03B1B" w:rsidRDefault="00A03B1B" w:rsidP="00A03B1B">
            <w:pPr>
              <w:spacing w:after="60"/>
              <w:rPr>
                <w:iCs/>
                <w:sz w:val="20"/>
                <w:szCs w:val="20"/>
              </w:rPr>
            </w:pPr>
            <w:r w:rsidRPr="00A03B1B">
              <w:rPr>
                <w:iCs/>
                <w:sz w:val="20"/>
                <w:szCs w:val="20"/>
              </w:rPr>
              <w:lastRenderedPageBreak/>
              <w:t>ECRPOS</w:t>
            </w:r>
            <w:r w:rsidRPr="00A03B1B">
              <w:rPr>
                <w:iCs/>
                <w:sz w:val="20"/>
                <w:szCs w:val="20"/>
                <w:lang w:val="it-IT"/>
              </w:rPr>
              <w:t>ADJ</w:t>
            </w:r>
            <w:r w:rsidRPr="00A03B1B">
              <w:rPr>
                <w:iCs/>
                <w:sz w:val="20"/>
                <w:szCs w:val="20"/>
              </w:rPr>
              <w:t xml:space="preserve"> </w:t>
            </w:r>
            <w:r w:rsidRPr="00A03B1B">
              <w:rPr>
                <w:i/>
                <w:iCs/>
                <w:sz w:val="20"/>
                <w:szCs w:val="20"/>
                <w:vertAlign w:val="subscript"/>
              </w:rPr>
              <w:t>q, h</w:t>
            </w:r>
          </w:p>
        </w:tc>
        <w:tc>
          <w:tcPr>
            <w:tcW w:w="383" w:type="pct"/>
            <w:gridSpan w:val="2"/>
          </w:tcPr>
          <w:p w14:paraId="01B618AD"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41DD4511" w14:textId="77777777" w:rsidR="00A03B1B" w:rsidRPr="00A03B1B" w:rsidRDefault="00A03B1B" w:rsidP="00A03B1B">
            <w:pPr>
              <w:spacing w:after="60"/>
              <w:rPr>
                <w:i/>
                <w:iCs/>
                <w:sz w:val="20"/>
                <w:szCs w:val="20"/>
              </w:rPr>
            </w:pPr>
            <w:r w:rsidRPr="00A03B1B">
              <w:rPr>
                <w:i/>
                <w:iCs/>
                <w:sz w:val="20"/>
                <w:szCs w:val="20"/>
              </w:rPr>
              <w:t>ERCOT Contingency Reserve Service Position at End of Adjustment Period</w:t>
            </w:r>
            <w:r w:rsidRPr="00A03B1B">
              <w:rPr>
                <w:iCs/>
                <w:sz w:val="20"/>
                <w:szCs w:val="20"/>
              </w:rPr>
              <w:sym w:font="Symbol" w:char="F0BE"/>
            </w:r>
            <w:r w:rsidRPr="00A03B1B">
              <w:rPr>
                <w:iCs/>
                <w:sz w:val="20"/>
                <w:szCs w:val="20"/>
              </w:rPr>
              <w:t xml:space="preserve">The QSE </w:t>
            </w:r>
            <w:r w:rsidRPr="00A03B1B">
              <w:rPr>
                <w:i/>
                <w:iCs/>
                <w:sz w:val="20"/>
                <w:szCs w:val="20"/>
              </w:rPr>
              <w:t xml:space="preserve">q’s </w:t>
            </w:r>
            <w:r w:rsidRPr="00A03B1B">
              <w:rPr>
                <w:sz w:val="20"/>
                <w:szCs w:val="20"/>
              </w:rPr>
              <w:t>net positive</w:t>
            </w:r>
            <w:r w:rsidRPr="00A03B1B">
              <w:rPr>
                <w:iCs/>
                <w:sz w:val="20"/>
                <w:szCs w:val="20"/>
              </w:rPr>
              <w:t xml:space="preserve"> ECRS Ancillary Service Position at the end of the Adjustment Period for the hour </w:t>
            </w:r>
            <w:r w:rsidRPr="00A03B1B">
              <w:rPr>
                <w:i/>
                <w:iCs/>
                <w:sz w:val="20"/>
                <w:szCs w:val="20"/>
              </w:rPr>
              <w:t xml:space="preserve">h </w:t>
            </w:r>
            <w:r w:rsidRPr="00A03B1B">
              <w:rPr>
                <w:iCs/>
                <w:sz w:val="20"/>
                <w:szCs w:val="20"/>
              </w:rPr>
              <w:t>that includes the 15-minute Settlement Interval.</w:t>
            </w:r>
          </w:p>
        </w:tc>
      </w:tr>
      <w:tr w:rsidR="00A03B1B" w:rsidRPr="00A03B1B" w14:paraId="4568B137" w14:textId="77777777" w:rsidTr="00B31BB1">
        <w:trPr>
          <w:cantSplit/>
        </w:trPr>
        <w:tc>
          <w:tcPr>
            <w:tcW w:w="1117" w:type="pct"/>
            <w:gridSpan w:val="2"/>
          </w:tcPr>
          <w:p w14:paraId="4710F625" w14:textId="77777777" w:rsidR="00A03B1B" w:rsidRPr="00A03B1B" w:rsidRDefault="00A03B1B" w:rsidP="00A03B1B">
            <w:pPr>
              <w:spacing w:after="60"/>
              <w:rPr>
                <w:iCs/>
                <w:sz w:val="20"/>
                <w:szCs w:val="20"/>
              </w:rPr>
            </w:pPr>
            <w:r w:rsidRPr="00A03B1B">
              <w:rPr>
                <w:iCs/>
                <w:sz w:val="20"/>
                <w:szCs w:val="20"/>
              </w:rPr>
              <w:t>NSPOS</w:t>
            </w:r>
            <w:r w:rsidRPr="00A03B1B">
              <w:rPr>
                <w:iCs/>
                <w:sz w:val="20"/>
                <w:szCs w:val="20"/>
                <w:lang w:val="it-IT"/>
              </w:rPr>
              <w:t>ADJ</w:t>
            </w:r>
            <w:r w:rsidRPr="00A03B1B">
              <w:rPr>
                <w:iCs/>
                <w:sz w:val="20"/>
                <w:szCs w:val="20"/>
              </w:rPr>
              <w:t xml:space="preserve"> </w:t>
            </w:r>
            <w:r w:rsidRPr="00A03B1B">
              <w:rPr>
                <w:i/>
                <w:iCs/>
                <w:sz w:val="20"/>
                <w:szCs w:val="20"/>
                <w:vertAlign w:val="subscript"/>
              </w:rPr>
              <w:t>q, h</w:t>
            </w:r>
          </w:p>
        </w:tc>
        <w:tc>
          <w:tcPr>
            <w:tcW w:w="383" w:type="pct"/>
            <w:gridSpan w:val="2"/>
          </w:tcPr>
          <w:p w14:paraId="70BFC168"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076B9611" w14:textId="77777777" w:rsidR="00A03B1B" w:rsidRPr="00A03B1B" w:rsidRDefault="00A03B1B" w:rsidP="00A03B1B">
            <w:pPr>
              <w:spacing w:after="60"/>
              <w:rPr>
                <w:i/>
                <w:iCs/>
                <w:sz w:val="20"/>
                <w:szCs w:val="20"/>
              </w:rPr>
            </w:pPr>
            <w:r w:rsidRPr="00A03B1B">
              <w:rPr>
                <w:i/>
                <w:iCs/>
                <w:sz w:val="20"/>
                <w:szCs w:val="20"/>
              </w:rPr>
              <w:t>Non-Spin Reserve Service Position at End of Adjustment Period</w:t>
            </w:r>
            <w:r w:rsidRPr="00A03B1B">
              <w:rPr>
                <w:iCs/>
                <w:sz w:val="20"/>
                <w:szCs w:val="20"/>
              </w:rPr>
              <w:sym w:font="Symbol" w:char="F0BE"/>
            </w:r>
            <w:r w:rsidRPr="00A03B1B">
              <w:rPr>
                <w:iCs/>
                <w:sz w:val="20"/>
                <w:szCs w:val="20"/>
              </w:rPr>
              <w:t xml:space="preserve">The QSE </w:t>
            </w:r>
            <w:r w:rsidRPr="00A03B1B">
              <w:rPr>
                <w:i/>
                <w:iCs/>
                <w:sz w:val="20"/>
                <w:szCs w:val="20"/>
              </w:rPr>
              <w:t xml:space="preserve">q’s </w:t>
            </w:r>
            <w:r w:rsidRPr="00A03B1B">
              <w:rPr>
                <w:sz w:val="20"/>
                <w:szCs w:val="20"/>
              </w:rPr>
              <w:t>net positive</w:t>
            </w:r>
            <w:r w:rsidRPr="00A03B1B">
              <w:rPr>
                <w:iCs/>
                <w:sz w:val="20"/>
                <w:szCs w:val="20"/>
              </w:rPr>
              <w:t xml:space="preserve"> Non-Spin Ancillary Service Position at the end of the Adjustment Period for the hour </w:t>
            </w:r>
            <w:r w:rsidRPr="00A03B1B">
              <w:rPr>
                <w:i/>
                <w:iCs/>
                <w:sz w:val="20"/>
                <w:szCs w:val="20"/>
              </w:rPr>
              <w:t xml:space="preserve">h </w:t>
            </w:r>
            <w:r w:rsidRPr="00A03B1B">
              <w:rPr>
                <w:iCs/>
                <w:sz w:val="20"/>
                <w:szCs w:val="20"/>
              </w:rPr>
              <w:t>that includes the 15-minute Settlement Interval.</w:t>
            </w:r>
          </w:p>
        </w:tc>
      </w:tr>
      <w:tr w:rsidR="00A03B1B" w:rsidRPr="00A03B1B" w14:paraId="5339ADC9" w14:textId="77777777" w:rsidTr="00B31BB1">
        <w:trPr>
          <w:cantSplit/>
        </w:trPr>
        <w:tc>
          <w:tcPr>
            <w:tcW w:w="1117" w:type="pct"/>
            <w:gridSpan w:val="2"/>
          </w:tcPr>
          <w:p w14:paraId="5C6356CE" w14:textId="77777777" w:rsidR="00A03B1B" w:rsidRPr="00A03B1B" w:rsidRDefault="00A03B1B" w:rsidP="00A03B1B">
            <w:pPr>
              <w:spacing w:after="60"/>
              <w:rPr>
                <w:iCs/>
                <w:sz w:val="20"/>
                <w:szCs w:val="20"/>
              </w:rPr>
            </w:pPr>
            <w:r w:rsidRPr="00A03B1B">
              <w:rPr>
                <w:iCs/>
                <w:sz w:val="20"/>
                <w:szCs w:val="20"/>
              </w:rPr>
              <w:t>RDPOS</w:t>
            </w:r>
            <w:r w:rsidRPr="00A03B1B">
              <w:rPr>
                <w:iCs/>
                <w:sz w:val="20"/>
                <w:szCs w:val="20"/>
                <w:lang w:val="it-IT"/>
              </w:rPr>
              <w:t>ADJ</w:t>
            </w:r>
            <w:r w:rsidRPr="00A03B1B">
              <w:rPr>
                <w:iCs/>
                <w:sz w:val="20"/>
                <w:szCs w:val="20"/>
              </w:rPr>
              <w:t xml:space="preserve"> </w:t>
            </w:r>
            <w:r w:rsidRPr="00A03B1B">
              <w:rPr>
                <w:i/>
                <w:iCs/>
                <w:sz w:val="20"/>
                <w:szCs w:val="20"/>
                <w:vertAlign w:val="subscript"/>
              </w:rPr>
              <w:t>q, h</w:t>
            </w:r>
          </w:p>
        </w:tc>
        <w:tc>
          <w:tcPr>
            <w:tcW w:w="383" w:type="pct"/>
            <w:gridSpan w:val="2"/>
          </w:tcPr>
          <w:p w14:paraId="6A061625"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068C6635" w14:textId="77777777" w:rsidR="00A03B1B" w:rsidRPr="00A03B1B" w:rsidRDefault="00A03B1B" w:rsidP="00A03B1B">
            <w:pPr>
              <w:spacing w:after="60"/>
              <w:rPr>
                <w:i/>
                <w:iCs/>
                <w:sz w:val="20"/>
                <w:szCs w:val="20"/>
              </w:rPr>
            </w:pPr>
            <w:r w:rsidRPr="00A03B1B">
              <w:rPr>
                <w:i/>
                <w:iCs/>
                <w:sz w:val="20"/>
                <w:szCs w:val="20"/>
              </w:rPr>
              <w:t>Regulation Down Position at End of Adjustment Period</w:t>
            </w:r>
            <w:r w:rsidRPr="00A03B1B">
              <w:rPr>
                <w:iCs/>
                <w:sz w:val="20"/>
                <w:szCs w:val="20"/>
              </w:rPr>
              <w:sym w:font="Symbol" w:char="F0BE"/>
            </w:r>
            <w:r w:rsidRPr="00A03B1B">
              <w:rPr>
                <w:iCs/>
                <w:sz w:val="20"/>
                <w:szCs w:val="20"/>
              </w:rPr>
              <w:t xml:space="preserve">The QSE </w:t>
            </w:r>
            <w:r w:rsidRPr="00A03B1B">
              <w:rPr>
                <w:i/>
                <w:iCs/>
                <w:sz w:val="20"/>
                <w:szCs w:val="20"/>
              </w:rPr>
              <w:t xml:space="preserve">q’s </w:t>
            </w:r>
            <w:r w:rsidRPr="00A03B1B">
              <w:rPr>
                <w:sz w:val="20"/>
                <w:szCs w:val="20"/>
              </w:rPr>
              <w:t>net positive</w:t>
            </w:r>
            <w:r w:rsidRPr="00A03B1B">
              <w:rPr>
                <w:iCs/>
                <w:sz w:val="20"/>
                <w:szCs w:val="20"/>
              </w:rPr>
              <w:t xml:space="preserve"> Reg-Down Ancillary Service Position at the end of the Adjustment period for the hour </w:t>
            </w:r>
            <w:r w:rsidRPr="00A03B1B">
              <w:rPr>
                <w:i/>
                <w:iCs/>
                <w:sz w:val="20"/>
                <w:szCs w:val="20"/>
              </w:rPr>
              <w:t xml:space="preserve">h </w:t>
            </w:r>
            <w:r w:rsidRPr="00A03B1B">
              <w:rPr>
                <w:iCs/>
                <w:sz w:val="20"/>
                <w:szCs w:val="20"/>
              </w:rPr>
              <w:t>that includes the 15-minute Settlement Interval.</w:t>
            </w:r>
          </w:p>
        </w:tc>
      </w:tr>
      <w:tr w:rsidR="00A03B1B" w:rsidRPr="00A03B1B" w14:paraId="50C0F003" w14:textId="77777777" w:rsidTr="00B31BB1">
        <w:trPr>
          <w:cantSplit/>
          <w:ins w:id="732" w:author="ERCOT" w:date="2025-12-08T11:23:00Z"/>
        </w:trPr>
        <w:tc>
          <w:tcPr>
            <w:tcW w:w="1110" w:type="pct"/>
          </w:tcPr>
          <w:p w14:paraId="66CCCA24" w14:textId="77777777" w:rsidR="00A03B1B" w:rsidRPr="00A03B1B" w:rsidRDefault="00A03B1B" w:rsidP="00A03B1B">
            <w:pPr>
              <w:spacing w:after="60"/>
              <w:rPr>
                <w:ins w:id="733" w:author="ERCOT" w:date="2025-12-08T11:23:00Z"/>
                <w:iCs/>
                <w:sz w:val="20"/>
                <w:szCs w:val="20"/>
              </w:rPr>
            </w:pPr>
            <w:ins w:id="734" w:author="ERCOT" w:date="2025-12-08T11:23:00Z">
              <w:r w:rsidRPr="00A03B1B">
                <w:rPr>
                  <w:rFonts w:eastAsia="SimSun"/>
                  <w:sz w:val="20"/>
                  <w:szCs w:val="20"/>
                </w:rPr>
                <w:t>DRPOS</w:t>
              </w:r>
              <w:r w:rsidRPr="00A03B1B">
                <w:rPr>
                  <w:rFonts w:eastAsia="SimSun"/>
                  <w:sz w:val="20"/>
                  <w:szCs w:val="20"/>
                  <w:lang w:val="it-IT"/>
                </w:rPr>
                <w:t>ADJ</w:t>
              </w:r>
              <w:r w:rsidRPr="00A03B1B">
                <w:rPr>
                  <w:rFonts w:eastAsia="SimSun"/>
                  <w:sz w:val="20"/>
                  <w:szCs w:val="20"/>
                </w:rPr>
                <w:t xml:space="preserve"> </w:t>
              </w:r>
              <w:r w:rsidRPr="00A03B1B">
                <w:rPr>
                  <w:rFonts w:eastAsia="SimSun"/>
                  <w:i/>
                  <w:sz w:val="20"/>
                  <w:szCs w:val="20"/>
                  <w:vertAlign w:val="subscript"/>
                </w:rPr>
                <w:t>q, h</w:t>
              </w:r>
            </w:ins>
          </w:p>
        </w:tc>
        <w:tc>
          <w:tcPr>
            <w:tcW w:w="380" w:type="pct"/>
            <w:gridSpan w:val="2"/>
          </w:tcPr>
          <w:p w14:paraId="5973A3EA" w14:textId="77777777" w:rsidR="00A03B1B" w:rsidRPr="00A03B1B" w:rsidRDefault="00A03B1B" w:rsidP="00A03B1B">
            <w:pPr>
              <w:spacing w:after="60"/>
              <w:jc w:val="center"/>
              <w:rPr>
                <w:ins w:id="735" w:author="ERCOT" w:date="2025-12-08T11:23:00Z"/>
                <w:iCs/>
                <w:sz w:val="20"/>
                <w:szCs w:val="20"/>
              </w:rPr>
            </w:pPr>
            <w:ins w:id="736" w:author="ERCOT" w:date="2025-12-08T11:23:00Z">
              <w:r w:rsidRPr="00A03B1B">
                <w:rPr>
                  <w:rFonts w:eastAsia="SimSun"/>
                  <w:sz w:val="20"/>
                  <w:szCs w:val="20"/>
                </w:rPr>
                <w:t>MW</w:t>
              </w:r>
            </w:ins>
          </w:p>
        </w:tc>
        <w:tc>
          <w:tcPr>
            <w:tcW w:w="3510" w:type="pct"/>
            <w:gridSpan w:val="2"/>
          </w:tcPr>
          <w:p w14:paraId="446423DF" w14:textId="77777777" w:rsidR="00A03B1B" w:rsidRPr="00A03B1B" w:rsidRDefault="00A03B1B" w:rsidP="00A03B1B">
            <w:pPr>
              <w:spacing w:after="60"/>
              <w:rPr>
                <w:ins w:id="737" w:author="ERCOT" w:date="2025-12-08T11:23:00Z"/>
                <w:i/>
                <w:iCs/>
                <w:sz w:val="20"/>
                <w:szCs w:val="20"/>
              </w:rPr>
            </w:pPr>
            <w:ins w:id="738" w:author="ERCOT" w:date="2025-12-08T11:23:00Z">
              <w:r w:rsidRPr="00A03B1B">
                <w:rPr>
                  <w:rFonts w:eastAsia="SimSun"/>
                  <w:i/>
                  <w:sz w:val="20"/>
                  <w:szCs w:val="20"/>
                </w:rPr>
                <w:t>Dispatchable Reliability Reserve Service Position at End of Adjustment Period</w:t>
              </w:r>
              <w:r w:rsidRPr="00A03B1B">
                <w:rPr>
                  <w:rFonts w:eastAsia="SimSun"/>
                  <w:sz w:val="20"/>
                  <w:szCs w:val="20"/>
                </w:rPr>
                <w:t xml:space="preserve"> </w:t>
              </w:r>
              <w:r w:rsidRPr="00A03B1B">
                <w:rPr>
                  <w:rFonts w:ascii="Symbol" w:eastAsia="Symbol" w:hAnsi="Symbol" w:cs="Symbol"/>
                  <w:sz w:val="20"/>
                  <w:szCs w:val="20"/>
                </w:rPr>
                <w:t>¾</w:t>
              </w:r>
              <w:r w:rsidRPr="00A03B1B">
                <w:rPr>
                  <w:rFonts w:eastAsia="SimSun"/>
                  <w:sz w:val="20"/>
                  <w:szCs w:val="20"/>
                </w:rPr>
                <w:t xml:space="preserve">The QSE </w:t>
              </w:r>
              <w:r w:rsidRPr="00A03B1B">
                <w:rPr>
                  <w:rFonts w:eastAsia="SimSun"/>
                  <w:i/>
                  <w:sz w:val="20"/>
                  <w:szCs w:val="20"/>
                </w:rPr>
                <w:t xml:space="preserve">q’s </w:t>
              </w:r>
              <w:r w:rsidRPr="00A03B1B">
                <w:rPr>
                  <w:rFonts w:eastAsia="SimSun"/>
                  <w:sz w:val="20"/>
                  <w:szCs w:val="20"/>
                </w:rPr>
                <w:t xml:space="preserve">net positive DRRS Ancillary Service Position at the end of the Adjustment Period for the hour </w:t>
              </w:r>
              <w:r w:rsidRPr="00A03B1B">
                <w:rPr>
                  <w:rFonts w:eastAsia="SimSun"/>
                  <w:i/>
                  <w:sz w:val="20"/>
                  <w:szCs w:val="20"/>
                </w:rPr>
                <w:t xml:space="preserve">h </w:t>
              </w:r>
              <w:r w:rsidRPr="00A03B1B">
                <w:rPr>
                  <w:rFonts w:eastAsia="SimSun"/>
                  <w:sz w:val="20"/>
                  <w:szCs w:val="20"/>
                </w:rPr>
                <w:t>that includes the 15-minute Settlement Interval.</w:t>
              </w:r>
            </w:ins>
          </w:p>
        </w:tc>
      </w:tr>
      <w:tr w:rsidR="00A03B1B" w:rsidRPr="00A03B1B" w14:paraId="7431B55F" w14:textId="77777777" w:rsidTr="00B31BB1">
        <w:trPr>
          <w:cantSplit/>
        </w:trPr>
        <w:tc>
          <w:tcPr>
            <w:tcW w:w="1117" w:type="pct"/>
            <w:gridSpan w:val="2"/>
          </w:tcPr>
          <w:p w14:paraId="14C4804E" w14:textId="77777777" w:rsidR="00A03B1B" w:rsidRPr="00A03B1B" w:rsidRDefault="00A03B1B" w:rsidP="00A03B1B">
            <w:pPr>
              <w:spacing w:after="60"/>
              <w:rPr>
                <w:iCs/>
                <w:sz w:val="20"/>
                <w:szCs w:val="20"/>
              </w:rPr>
            </w:pPr>
            <w:r w:rsidRPr="00A03B1B">
              <w:rPr>
                <w:iCs/>
                <w:sz w:val="20"/>
                <w:szCs w:val="20"/>
              </w:rPr>
              <w:t>ASOFFOFRADJ</w:t>
            </w:r>
            <w:r w:rsidRPr="00A03B1B">
              <w:rPr>
                <w:i/>
                <w:iCs/>
                <w:sz w:val="20"/>
                <w:szCs w:val="20"/>
                <w:vertAlign w:val="subscript"/>
              </w:rPr>
              <w:t xml:space="preserve">  q, r, h</w:t>
            </w:r>
          </w:p>
        </w:tc>
        <w:tc>
          <w:tcPr>
            <w:tcW w:w="383" w:type="pct"/>
            <w:gridSpan w:val="2"/>
          </w:tcPr>
          <w:p w14:paraId="517AE250"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7248F6D1" w14:textId="77777777" w:rsidR="00A03B1B" w:rsidRPr="00A03B1B" w:rsidRDefault="00A03B1B" w:rsidP="00A03B1B">
            <w:pPr>
              <w:spacing w:after="60"/>
              <w:rPr>
                <w:i/>
                <w:iCs/>
                <w:sz w:val="20"/>
                <w:szCs w:val="20"/>
              </w:rPr>
            </w:pPr>
            <w:r w:rsidRPr="00A03B1B">
              <w:rPr>
                <w:i/>
                <w:iCs/>
                <w:sz w:val="20"/>
                <w:szCs w:val="20"/>
              </w:rPr>
              <w:t>Ancillary Service Offline Offers at End of Adjustment Period</w:t>
            </w:r>
            <w:r w:rsidRPr="00A03B1B">
              <w:rPr>
                <w:iCs/>
                <w:sz w:val="20"/>
                <w:szCs w:val="20"/>
              </w:rPr>
              <w:sym w:font="Symbol" w:char="F0BE"/>
            </w:r>
            <w:r w:rsidRPr="00A03B1B">
              <w:rPr>
                <w:iCs/>
                <w:sz w:val="20"/>
                <w:szCs w:val="20"/>
              </w:rPr>
              <w:t xml:space="preserve">The capacity represented by validated Ancillary Service Offers for Non-Spin for Resource </w:t>
            </w:r>
            <w:r w:rsidRPr="00A03B1B">
              <w:rPr>
                <w:i/>
                <w:iCs/>
                <w:sz w:val="20"/>
                <w:szCs w:val="20"/>
              </w:rPr>
              <w:t>r</w:t>
            </w:r>
            <w:r w:rsidRPr="00A03B1B">
              <w:rPr>
                <w:sz w:val="20"/>
                <w:szCs w:val="20"/>
              </w:rPr>
              <w:t xml:space="preserve"> with COP status of “OFF”,</w:t>
            </w:r>
            <w:r w:rsidRPr="00A03B1B">
              <w:rPr>
                <w:i/>
                <w:iCs/>
                <w:sz w:val="20"/>
                <w:szCs w:val="20"/>
              </w:rPr>
              <w:t xml:space="preserve"> </w:t>
            </w:r>
            <w:ins w:id="739" w:author="ERCOT" w:date="2025-09-10T14:23:00Z">
              <w:r w:rsidRPr="00A03B1B">
                <w:rPr>
                  <w:rFonts w:eastAsia="SimSun"/>
                  <w:sz w:val="20"/>
                  <w:szCs w:val="20"/>
                </w:rPr>
                <w:t xml:space="preserve">and capacity represented by validated Ancillary Service Offers for DRRS for Resource </w:t>
              </w:r>
              <w:r w:rsidRPr="00A03B1B">
                <w:rPr>
                  <w:rFonts w:eastAsia="SimSun"/>
                  <w:i/>
                  <w:sz w:val="20"/>
                  <w:szCs w:val="20"/>
                </w:rPr>
                <w:t>r</w:t>
              </w:r>
              <w:r w:rsidRPr="00A03B1B">
                <w:rPr>
                  <w:rFonts w:eastAsia="SimSun"/>
                  <w:sz w:val="20"/>
                  <w:szCs w:val="20"/>
                </w:rPr>
                <w:t xml:space="preserve"> with COP status of “DRRS”,</w:t>
              </w:r>
            </w:ins>
            <w:r w:rsidRPr="00A03B1B">
              <w:rPr>
                <w:rFonts w:eastAsia="SimSun"/>
                <w:i/>
                <w:sz w:val="20"/>
                <w:szCs w:val="20"/>
              </w:rPr>
              <w:t xml:space="preserve"> </w:t>
            </w:r>
            <w:r w:rsidRPr="00A03B1B">
              <w:rPr>
                <w:iCs/>
                <w:sz w:val="20"/>
                <w:szCs w:val="20"/>
              </w:rPr>
              <w:t xml:space="preserve">represented by QSE </w:t>
            </w:r>
            <w:r w:rsidRPr="00A03B1B">
              <w:rPr>
                <w:i/>
                <w:iCs/>
                <w:sz w:val="20"/>
                <w:szCs w:val="20"/>
              </w:rPr>
              <w:t xml:space="preserve">q </w:t>
            </w:r>
            <w:r w:rsidRPr="00A03B1B">
              <w:rPr>
                <w:iCs/>
                <w:sz w:val="20"/>
                <w:szCs w:val="20"/>
              </w:rPr>
              <w:t xml:space="preserve">at the end of the Adjustment Period for the hour </w:t>
            </w:r>
            <w:r w:rsidRPr="00A03B1B">
              <w:rPr>
                <w:i/>
                <w:iCs/>
                <w:sz w:val="20"/>
                <w:szCs w:val="20"/>
              </w:rPr>
              <w:t>h</w:t>
            </w:r>
            <w:r w:rsidRPr="00A03B1B">
              <w:rPr>
                <w:iCs/>
                <w:sz w:val="20"/>
                <w:szCs w:val="20"/>
              </w:rPr>
              <w:t xml:space="preserve"> that includes the 15-minute Settlement Interval.  Where for a Combined Cycle Train, the Resource </w:t>
            </w:r>
            <w:r w:rsidRPr="00A03B1B">
              <w:rPr>
                <w:i/>
                <w:iCs/>
                <w:sz w:val="20"/>
                <w:szCs w:val="20"/>
              </w:rPr>
              <w:t xml:space="preserve">r </w:t>
            </w:r>
            <w:r w:rsidRPr="00A03B1B">
              <w:rPr>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A03B1B">
              <w:rPr>
                <w:i/>
                <w:iCs/>
                <w:sz w:val="20"/>
                <w:szCs w:val="20"/>
              </w:rPr>
              <w:t>h</w:t>
            </w:r>
            <w:r w:rsidRPr="00A03B1B">
              <w:rPr>
                <w:iCs/>
                <w:sz w:val="20"/>
                <w:szCs w:val="20"/>
              </w:rPr>
              <w:t>.</w:t>
            </w:r>
          </w:p>
        </w:tc>
      </w:tr>
      <w:tr w:rsidR="00A03B1B" w:rsidRPr="00A03B1B" w14:paraId="68EFFE8F" w14:textId="77777777" w:rsidTr="00B31BB1">
        <w:trPr>
          <w:cantSplit/>
        </w:trPr>
        <w:tc>
          <w:tcPr>
            <w:tcW w:w="1117" w:type="pct"/>
            <w:gridSpan w:val="2"/>
          </w:tcPr>
          <w:p w14:paraId="3207EAAF" w14:textId="77777777" w:rsidR="00A03B1B" w:rsidRPr="00A03B1B" w:rsidRDefault="00A03B1B" w:rsidP="00A03B1B">
            <w:pPr>
              <w:spacing w:after="60"/>
              <w:rPr>
                <w:iCs/>
                <w:sz w:val="20"/>
                <w:szCs w:val="20"/>
              </w:rPr>
            </w:pPr>
            <w:r w:rsidRPr="00A03B1B">
              <w:rPr>
                <w:iCs/>
                <w:sz w:val="20"/>
                <w:szCs w:val="20"/>
              </w:rPr>
              <w:t>ASOFRLRADJ</w:t>
            </w:r>
            <w:r w:rsidRPr="00A03B1B">
              <w:rPr>
                <w:i/>
                <w:iCs/>
                <w:sz w:val="20"/>
                <w:szCs w:val="20"/>
                <w:vertAlign w:val="subscript"/>
              </w:rPr>
              <w:t xml:space="preserve"> </w:t>
            </w:r>
            <w:r w:rsidRPr="00A03B1B">
              <w:rPr>
                <w:i/>
                <w:iCs/>
                <w:sz w:val="20"/>
                <w:szCs w:val="20"/>
                <w:vertAlign w:val="subscript"/>
                <w:lang w:val="it-IT"/>
              </w:rPr>
              <w:t xml:space="preserve"> </w:t>
            </w:r>
            <w:r w:rsidRPr="00A03B1B">
              <w:rPr>
                <w:i/>
                <w:iCs/>
                <w:sz w:val="20"/>
                <w:szCs w:val="20"/>
                <w:vertAlign w:val="subscript"/>
              </w:rPr>
              <w:t>q, r, h</w:t>
            </w:r>
          </w:p>
        </w:tc>
        <w:tc>
          <w:tcPr>
            <w:tcW w:w="383" w:type="pct"/>
            <w:gridSpan w:val="2"/>
          </w:tcPr>
          <w:p w14:paraId="74C30813"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7919AC32" w14:textId="77777777" w:rsidR="00A03B1B" w:rsidRPr="00A03B1B" w:rsidRDefault="00A03B1B" w:rsidP="00A03B1B">
            <w:pPr>
              <w:spacing w:after="60"/>
              <w:rPr>
                <w:i/>
                <w:iCs/>
                <w:sz w:val="20"/>
                <w:szCs w:val="20"/>
              </w:rPr>
            </w:pPr>
            <w:r w:rsidRPr="00A03B1B">
              <w:rPr>
                <w:i/>
                <w:iCs/>
                <w:sz w:val="20"/>
                <w:szCs w:val="20"/>
              </w:rPr>
              <w:t>Ancillary Service Offer per Load Resource at End of Adjustment Period</w:t>
            </w:r>
            <w:r w:rsidRPr="00A03B1B">
              <w:rPr>
                <w:iCs/>
                <w:sz w:val="20"/>
                <w:szCs w:val="20"/>
              </w:rPr>
              <w:sym w:font="Symbol" w:char="F0BE"/>
            </w:r>
            <w:r w:rsidRPr="00A03B1B">
              <w:rPr>
                <w:iCs/>
                <w:sz w:val="20"/>
                <w:szCs w:val="20"/>
              </w:rPr>
              <w:t xml:space="preserve">The capacity represented by validated Ancillary Service Offers for Reg-Up, Non-Spin, RRS, and ECRS for the Load Resource </w:t>
            </w:r>
            <w:r w:rsidRPr="00A03B1B">
              <w:rPr>
                <w:i/>
                <w:iCs/>
                <w:sz w:val="20"/>
                <w:szCs w:val="20"/>
              </w:rPr>
              <w:t xml:space="preserve">r </w:t>
            </w:r>
            <w:r w:rsidRPr="00A03B1B">
              <w:rPr>
                <w:iCs/>
                <w:sz w:val="20"/>
                <w:szCs w:val="20"/>
              </w:rPr>
              <w:t xml:space="preserve">represented by QSE </w:t>
            </w:r>
            <w:r w:rsidRPr="00A03B1B">
              <w:rPr>
                <w:i/>
                <w:iCs/>
                <w:sz w:val="20"/>
                <w:szCs w:val="20"/>
              </w:rPr>
              <w:t xml:space="preserve">q </w:t>
            </w:r>
            <w:r w:rsidRPr="00A03B1B">
              <w:rPr>
                <w:iCs/>
                <w:sz w:val="20"/>
                <w:szCs w:val="20"/>
              </w:rPr>
              <w:t xml:space="preserve">at the end of the Adjustment Period for the hour </w:t>
            </w:r>
            <w:r w:rsidRPr="00A03B1B">
              <w:rPr>
                <w:i/>
                <w:iCs/>
                <w:sz w:val="20"/>
                <w:szCs w:val="20"/>
              </w:rPr>
              <w:t xml:space="preserve">h </w:t>
            </w:r>
            <w:r w:rsidRPr="00A03B1B">
              <w:rPr>
                <w:iCs/>
                <w:sz w:val="20"/>
                <w:szCs w:val="20"/>
              </w:rP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A03B1B">
              <w:rPr>
                <w:i/>
                <w:iCs/>
                <w:sz w:val="20"/>
                <w:szCs w:val="20"/>
              </w:rPr>
              <w:t>h.</w:t>
            </w:r>
          </w:p>
        </w:tc>
      </w:tr>
      <w:tr w:rsidR="00A03B1B" w:rsidRPr="00A03B1B" w14:paraId="1B36F44F" w14:textId="77777777" w:rsidTr="00B31BB1">
        <w:trPr>
          <w:cantSplit/>
        </w:trPr>
        <w:tc>
          <w:tcPr>
            <w:tcW w:w="1117" w:type="pct"/>
            <w:gridSpan w:val="2"/>
          </w:tcPr>
          <w:p w14:paraId="5A05B2A7" w14:textId="77777777" w:rsidR="00A03B1B" w:rsidRPr="00A03B1B" w:rsidRDefault="00A03B1B" w:rsidP="00A03B1B">
            <w:pPr>
              <w:spacing w:after="60"/>
              <w:rPr>
                <w:iCs/>
                <w:sz w:val="20"/>
                <w:szCs w:val="20"/>
              </w:rPr>
            </w:pPr>
            <w:r w:rsidRPr="00A03B1B">
              <w:rPr>
                <w:bCs/>
                <w:iCs/>
                <w:sz w:val="20"/>
                <w:szCs w:val="20"/>
              </w:rPr>
              <w:t xml:space="preserve">PFPOSADJ </w:t>
            </w:r>
            <w:r w:rsidRPr="00A03B1B">
              <w:rPr>
                <w:bCs/>
                <w:i/>
                <w:iCs/>
                <w:sz w:val="20"/>
                <w:szCs w:val="20"/>
                <w:vertAlign w:val="subscript"/>
              </w:rPr>
              <w:t>q, h</w:t>
            </w:r>
          </w:p>
        </w:tc>
        <w:tc>
          <w:tcPr>
            <w:tcW w:w="383" w:type="pct"/>
            <w:gridSpan w:val="2"/>
          </w:tcPr>
          <w:p w14:paraId="27A3906E"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48E884AE" w14:textId="77777777" w:rsidR="00A03B1B" w:rsidRPr="00A03B1B" w:rsidRDefault="00A03B1B" w:rsidP="00A03B1B">
            <w:pPr>
              <w:spacing w:after="60"/>
              <w:rPr>
                <w:i/>
                <w:iCs/>
                <w:sz w:val="20"/>
                <w:szCs w:val="20"/>
              </w:rPr>
            </w:pPr>
            <w:r w:rsidRPr="00A03B1B">
              <w:rPr>
                <w:i/>
                <w:iCs/>
                <w:sz w:val="20"/>
                <w:szCs w:val="20"/>
              </w:rPr>
              <w:t>Responsive Reserve (Governor Response or Governor-Like Response) Position at End of Adjustment Period</w:t>
            </w:r>
            <w:r w:rsidRPr="00A03B1B">
              <w:rPr>
                <w:iCs/>
                <w:sz w:val="20"/>
                <w:szCs w:val="20"/>
              </w:rPr>
              <w:t xml:space="preserve">—The QSE </w:t>
            </w:r>
            <w:r w:rsidRPr="00A03B1B">
              <w:rPr>
                <w:i/>
                <w:iCs/>
                <w:sz w:val="20"/>
                <w:szCs w:val="20"/>
              </w:rPr>
              <w:t xml:space="preserve">q’s </w:t>
            </w:r>
            <w:r w:rsidRPr="00A03B1B">
              <w:rPr>
                <w:sz w:val="20"/>
                <w:szCs w:val="20"/>
              </w:rPr>
              <w:t xml:space="preserve">net </w:t>
            </w:r>
            <w:r w:rsidRPr="00A03B1B">
              <w:rPr>
                <w:iCs/>
                <w:sz w:val="20"/>
                <w:szCs w:val="20"/>
              </w:rPr>
              <w:t xml:space="preserve">RRS-PFR Ancillary Service Position at the end of the Adjustment Period for the hour </w:t>
            </w:r>
            <w:r w:rsidRPr="00A03B1B">
              <w:rPr>
                <w:i/>
                <w:iCs/>
                <w:sz w:val="20"/>
                <w:szCs w:val="20"/>
              </w:rPr>
              <w:t xml:space="preserve">h </w:t>
            </w:r>
            <w:r w:rsidRPr="00A03B1B">
              <w:rPr>
                <w:iCs/>
                <w:sz w:val="20"/>
                <w:szCs w:val="20"/>
              </w:rPr>
              <w:t>that includes the 15-minute Settlement Interval.  This value can be positive or negative.</w:t>
            </w:r>
          </w:p>
        </w:tc>
      </w:tr>
      <w:tr w:rsidR="00A03B1B" w:rsidRPr="00A03B1B" w14:paraId="74467B24" w14:textId="77777777" w:rsidTr="00B31BB1">
        <w:trPr>
          <w:cantSplit/>
        </w:trPr>
        <w:tc>
          <w:tcPr>
            <w:tcW w:w="1117" w:type="pct"/>
            <w:gridSpan w:val="2"/>
          </w:tcPr>
          <w:p w14:paraId="26474029" w14:textId="77777777" w:rsidR="00A03B1B" w:rsidRPr="00A03B1B" w:rsidRDefault="00A03B1B" w:rsidP="00A03B1B">
            <w:pPr>
              <w:spacing w:after="60"/>
              <w:rPr>
                <w:iCs/>
                <w:sz w:val="20"/>
                <w:szCs w:val="20"/>
              </w:rPr>
            </w:pPr>
            <w:r w:rsidRPr="00A03B1B">
              <w:rPr>
                <w:bCs/>
                <w:iCs/>
                <w:sz w:val="20"/>
                <w:szCs w:val="20"/>
              </w:rPr>
              <w:t xml:space="preserve">UFPOSADJ </w:t>
            </w:r>
            <w:r w:rsidRPr="00A03B1B">
              <w:rPr>
                <w:bCs/>
                <w:i/>
                <w:iCs/>
                <w:sz w:val="20"/>
                <w:szCs w:val="20"/>
                <w:vertAlign w:val="subscript"/>
              </w:rPr>
              <w:t>q, h</w:t>
            </w:r>
          </w:p>
        </w:tc>
        <w:tc>
          <w:tcPr>
            <w:tcW w:w="383" w:type="pct"/>
            <w:gridSpan w:val="2"/>
          </w:tcPr>
          <w:p w14:paraId="167526FC"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27654CF8" w14:textId="77777777" w:rsidR="00A03B1B" w:rsidRPr="00A03B1B" w:rsidRDefault="00A03B1B" w:rsidP="00A03B1B">
            <w:pPr>
              <w:spacing w:after="60"/>
              <w:rPr>
                <w:i/>
                <w:iCs/>
                <w:sz w:val="20"/>
                <w:szCs w:val="20"/>
              </w:rPr>
            </w:pPr>
            <w:r w:rsidRPr="00A03B1B">
              <w:rPr>
                <w:i/>
                <w:iCs/>
                <w:sz w:val="20"/>
                <w:szCs w:val="20"/>
              </w:rPr>
              <w:t>Responsive Reserve (Under Frequency trigger at 59.7 Hz.) Position at End of Adjustment Period</w:t>
            </w:r>
            <w:r w:rsidRPr="00A03B1B">
              <w:rPr>
                <w:iCs/>
                <w:sz w:val="20"/>
                <w:szCs w:val="20"/>
              </w:rPr>
              <w:t xml:space="preserve">—The QSE </w:t>
            </w:r>
            <w:r w:rsidRPr="00A03B1B">
              <w:rPr>
                <w:i/>
                <w:iCs/>
                <w:sz w:val="20"/>
                <w:szCs w:val="20"/>
              </w:rPr>
              <w:t xml:space="preserve">q’s </w:t>
            </w:r>
            <w:r w:rsidRPr="00A03B1B">
              <w:rPr>
                <w:sz w:val="20"/>
                <w:szCs w:val="20"/>
              </w:rPr>
              <w:t xml:space="preserve">net </w:t>
            </w:r>
            <w:r w:rsidRPr="00A03B1B">
              <w:rPr>
                <w:iCs/>
                <w:sz w:val="20"/>
                <w:szCs w:val="20"/>
              </w:rPr>
              <w:t xml:space="preserve">RRS-UFR Ancillary Service Position at the end of the Adjustment Period for the hour </w:t>
            </w:r>
            <w:r w:rsidRPr="00A03B1B">
              <w:rPr>
                <w:i/>
                <w:iCs/>
                <w:sz w:val="20"/>
                <w:szCs w:val="20"/>
              </w:rPr>
              <w:t xml:space="preserve">h </w:t>
            </w:r>
            <w:r w:rsidRPr="00A03B1B">
              <w:rPr>
                <w:iCs/>
                <w:sz w:val="20"/>
                <w:szCs w:val="20"/>
              </w:rPr>
              <w:t>that includes the 15-minute Settlement Interval.  This value can be positive or negative.</w:t>
            </w:r>
          </w:p>
        </w:tc>
      </w:tr>
      <w:tr w:rsidR="00A03B1B" w:rsidRPr="00A03B1B" w14:paraId="0D7F6189" w14:textId="77777777" w:rsidTr="00B31BB1">
        <w:trPr>
          <w:cantSplit/>
        </w:trPr>
        <w:tc>
          <w:tcPr>
            <w:tcW w:w="1117" w:type="pct"/>
            <w:gridSpan w:val="2"/>
          </w:tcPr>
          <w:p w14:paraId="4EEF04FF" w14:textId="77777777" w:rsidR="00A03B1B" w:rsidRPr="00A03B1B" w:rsidRDefault="00A03B1B" w:rsidP="00A03B1B">
            <w:pPr>
              <w:spacing w:after="60"/>
              <w:rPr>
                <w:iCs/>
                <w:sz w:val="20"/>
                <w:szCs w:val="20"/>
              </w:rPr>
            </w:pPr>
            <w:r w:rsidRPr="00A03B1B">
              <w:rPr>
                <w:bCs/>
                <w:iCs/>
                <w:sz w:val="20"/>
                <w:szCs w:val="20"/>
              </w:rPr>
              <w:t xml:space="preserve">FFPOSADJ </w:t>
            </w:r>
            <w:r w:rsidRPr="00A03B1B">
              <w:rPr>
                <w:bCs/>
                <w:i/>
                <w:iCs/>
                <w:sz w:val="20"/>
                <w:szCs w:val="20"/>
                <w:vertAlign w:val="subscript"/>
              </w:rPr>
              <w:t>q, h</w:t>
            </w:r>
          </w:p>
        </w:tc>
        <w:tc>
          <w:tcPr>
            <w:tcW w:w="383" w:type="pct"/>
            <w:gridSpan w:val="2"/>
          </w:tcPr>
          <w:p w14:paraId="429F7A49"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7B231F94" w14:textId="77777777" w:rsidR="00A03B1B" w:rsidRPr="00A03B1B" w:rsidRDefault="00A03B1B" w:rsidP="00A03B1B">
            <w:pPr>
              <w:spacing w:after="60"/>
              <w:rPr>
                <w:i/>
                <w:iCs/>
                <w:sz w:val="20"/>
                <w:szCs w:val="20"/>
              </w:rPr>
            </w:pPr>
            <w:r w:rsidRPr="00A03B1B">
              <w:rPr>
                <w:i/>
                <w:iCs/>
                <w:sz w:val="20"/>
                <w:szCs w:val="20"/>
              </w:rPr>
              <w:t>Responsive Reserve (Fast Frequency Response) Position at End of Adjustment Period</w:t>
            </w:r>
            <w:r w:rsidRPr="00A03B1B">
              <w:rPr>
                <w:iCs/>
                <w:sz w:val="20"/>
                <w:szCs w:val="20"/>
              </w:rPr>
              <w:t xml:space="preserve">—The QSE </w:t>
            </w:r>
            <w:r w:rsidRPr="00A03B1B">
              <w:rPr>
                <w:i/>
                <w:iCs/>
                <w:sz w:val="20"/>
                <w:szCs w:val="20"/>
              </w:rPr>
              <w:t xml:space="preserve">q’s </w:t>
            </w:r>
            <w:r w:rsidRPr="00A03B1B">
              <w:rPr>
                <w:sz w:val="20"/>
                <w:szCs w:val="20"/>
              </w:rPr>
              <w:t xml:space="preserve">net positive </w:t>
            </w:r>
            <w:r w:rsidRPr="00A03B1B">
              <w:rPr>
                <w:iCs/>
                <w:sz w:val="20"/>
                <w:szCs w:val="20"/>
              </w:rPr>
              <w:t xml:space="preserve">RRS-FFR Ancillary Service Position at the end of the Adjustment Period for the hour </w:t>
            </w:r>
            <w:r w:rsidRPr="00A03B1B">
              <w:rPr>
                <w:i/>
                <w:iCs/>
                <w:sz w:val="20"/>
                <w:szCs w:val="20"/>
              </w:rPr>
              <w:t xml:space="preserve">h </w:t>
            </w:r>
            <w:r w:rsidRPr="00A03B1B">
              <w:rPr>
                <w:iCs/>
                <w:sz w:val="20"/>
                <w:szCs w:val="20"/>
              </w:rPr>
              <w:t>that includes the 15-minute Settlement Interval.</w:t>
            </w:r>
          </w:p>
        </w:tc>
      </w:tr>
      <w:tr w:rsidR="00A03B1B" w:rsidRPr="00A03B1B" w14:paraId="74B2535A" w14:textId="77777777" w:rsidTr="00B31BB1">
        <w:trPr>
          <w:cantSplit/>
        </w:trPr>
        <w:tc>
          <w:tcPr>
            <w:tcW w:w="1117" w:type="pct"/>
            <w:gridSpan w:val="2"/>
          </w:tcPr>
          <w:p w14:paraId="6ACD867B" w14:textId="77777777" w:rsidR="00A03B1B" w:rsidRPr="00A03B1B" w:rsidRDefault="00A03B1B" w:rsidP="00A03B1B">
            <w:pPr>
              <w:spacing w:after="60"/>
              <w:rPr>
                <w:iCs/>
                <w:sz w:val="20"/>
                <w:szCs w:val="20"/>
              </w:rPr>
            </w:pPr>
            <w:r w:rsidRPr="00A03B1B">
              <w:rPr>
                <w:bCs/>
                <w:iCs/>
                <w:sz w:val="20"/>
                <w:szCs w:val="20"/>
              </w:rPr>
              <w:lastRenderedPageBreak/>
              <w:t xml:space="preserve">ECSPOSADJ </w:t>
            </w:r>
            <w:r w:rsidRPr="00A03B1B">
              <w:rPr>
                <w:bCs/>
                <w:i/>
                <w:iCs/>
                <w:sz w:val="20"/>
                <w:szCs w:val="20"/>
                <w:vertAlign w:val="subscript"/>
              </w:rPr>
              <w:t>q, h</w:t>
            </w:r>
          </w:p>
        </w:tc>
        <w:tc>
          <w:tcPr>
            <w:tcW w:w="383" w:type="pct"/>
            <w:gridSpan w:val="2"/>
          </w:tcPr>
          <w:p w14:paraId="69AD01FC"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2D321091" w14:textId="77777777" w:rsidR="00A03B1B" w:rsidRPr="00A03B1B" w:rsidRDefault="00A03B1B" w:rsidP="00A03B1B">
            <w:pPr>
              <w:spacing w:after="60"/>
              <w:rPr>
                <w:i/>
                <w:iCs/>
                <w:sz w:val="20"/>
                <w:szCs w:val="20"/>
              </w:rPr>
            </w:pPr>
            <w:r w:rsidRPr="00A03B1B">
              <w:rPr>
                <w:i/>
                <w:iCs/>
                <w:sz w:val="20"/>
                <w:szCs w:val="20"/>
              </w:rPr>
              <w:t>ERCOT Contingency Reserve Service (SCED Dispatchable) Position at End of Adjustment Period</w:t>
            </w:r>
            <w:r w:rsidRPr="00A03B1B">
              <w:rPr>
                <w:iCs/>
                <w:sz w:val="20"/>
                <w:szCs w:val="20"/>
              </w:rPr>
              <w:t xml:space="preserve">—The QSE </w:t>
            </w:r>
            <w:r w:rsidRPr="00A03B1B">
              <w:rPr>
                <w:i/>
                <w:iCs/>
                <w:sz w:val="20"/>
                <w:szCs w:val="20"/>
              </w:rPr>
              <w:t xml:space="preserve">q’s </w:t>
            </w:r>
            <w:r w:rsidRPr="00A03B1B">
              <w:rPr>
                <w:sz w:val="20"/>
                <w:szCs w:val="20"/>
              </w:rPr>
              <w:t xml:space="preserve">net </w:t>
            </w:r>
            <w:r w:rsidRPr="00A03B1B">
              <w:rPr>
                <w:iCs/>
                <w:sz w:val="20"/>
                <w:szCs w:val="20"/>
              </w:rPr>
              <w:t xml:space="preserve">ECRS SCED Dispatchable Ancillary Service Position at the end of the Adjustment Period for the hour </w:t>
            </w:r>
            <w:r w:rsidRPr="00A03B1B">
              <w:rPr>
                <w:i/>
                <w:iCs/>
                <w:sz w:val="20"/>
                <w:szCs w:val="20"/>
              </w:rPr>
              <w:t xml:space="preserve">h </w:t>
            </w:r>
            <w:r w:rsidRPr="00A03B1B">
              <w:rPr>
                <w:iCs/>
                <w:sz w:val="20"/>
                <w:szCs w:val="20"/>
              </w:rPr>
              <w:t>that includes the 15-minute Settlement Interval.  This value can be positive or negative.</w:t>
            </w:r>
          </w:p>
        </w:tc>
      </w:tr>
      <w:tr w:rsidR="00A03B1B" w:rsidRPr="00A03B1B" w14:paraId="5F521CB9" w14:textId="77777777" w:rsidTr="00B31BB1">
        <w:trPr>
          <w:cantSplit/>
        </w:trPr>
        <w:tc>
          <w:tcPr>
            <w:tcW w:w="1117" w:type="pct"/>
            <w:gridSpan w:val="2"/>
          </w:tcPr>
          <w:p w14:paraId="7834AB3D" w14:textId="77777777" w:rsidR="00A03B1B" w:rsidRPr="00A03B1B" w:rsidRDefault="00A03B1B" w:rsidP="00A03B1B">
            <w:pPr>
              <w:spacing w:after="60"/>
              <w:rPr>
                <w:iCs/>
                <w:sz w:val="20"/>
                <w:szCs w:val="20"/>
              </w:rPr>
            </w:pPr>
            <w:r w:rsidRPr="00A03B1B">
              <w:rPr>
                <w:bCs/>
                <w:iCs/>
                <w:sz w:val="20"/>
                <w:szCs w:val="20"/>
              </w:rPr>
              <w:t xml:space="preserve">ECMPOSADJ </w:t>
            </w:r>
            <w:r w:rsidRPr="00A03B1B">
              <w:rPr>
                <w:bCs/>
                <w:i/>
                <w:iCs/>
                <w:sz w:val="20"/>
                <w:szCs w:val="20"/>
                <w:vertAlign w:val="subscript"/>
              </w:rPr>
              <w:t>q, h</w:t>
            </w:r>
          </w:p>
        </w:tc>
        <w:tc>
          <w:tcPr>
            <w:tcW w:w="383" w:type="pct"/>
            <w:gridSpan w:val="2"/>
          </w:tcPr>
          <w:p w14:paraId="179A33A1"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11BB73B2" w14:textId="77777777" w:rsidR="00A03B1B" w:rsidRPr="00A03B1B" w:rsidRDefault="00A03B1B" w:rsidP="00A03B1B">
            <w:pPr>
              <w:spacing w:after="60"/>
              <w:rPr>
                <w:i/>
                <w:iCs/>
                <w:sz w:val="20"/>
                <w:szCs w:val="20"/>
              </w:rPr>
            </w:pPr>
            <w:r w:rsidRPr="00A03B1B">
              <w:rPr>
                <w:i/>
                <w:iCs/>
                <w:sz w:val="20"/>
                <w:szCs w:val="20"/>
              </w:rPr>
              <w:t>ERCOT Contingency Reserve Service (Non-SCED Dispatchable) Position at End of Adjustment Period</w:t>
            </w:r>
            <w:r w:rsidRPr="00A03B1B">
              <w:rPr>
                <w:iCs/>
                <w:sz w:val="20"/>
                <w:szCs w:val="20"/>
              </w:rPr>
              <w:t xml:space="preserve">—The QSE </w:t>
            </w:r>
            <w:r w:rsidRPr="00A03B1B">
              <w:rPr>
                <w:i/>
                <w:iCs/>
                <w:sz w:val="20"/>
                <w:szCs w:val="20"/>
              </w:rPr>
              <w:t xml:space="preserve">q’s </w:t>
            </w:r>
            <w:r w:rsidRPr="00A03B1B">
              <w:rPr>
                <w:sz w:val="20"/>
                <w:szCs w:val="20"/>
              </w:rPr>
              <w:t xml:space="preserve">net positive </w:t>
            </w:r>
            <w:r w:rsidRPr="00A03B1B">
              <w:rPr>
                <w:iCs/>
                <w:sz w:val="20"/>
                <w:szCs w:val="20"/>
              </w:rPr>
              <w:t xml:space="preserve">ECRS non-SCED-dispatchable Ancillary Service Position at the end of the Adjustment Period for the hour </w:t>
            </w:r>
            <w:r w:rsidRPr="00A03B1B">
              <w:rPr>
                <w:i/>
                <w:iCs/>
                <w:sz w:val="20"/>
                <w:szCs w:val="20"/>
              </w:rPr>
              <w:t xml:space="preserve">h </w:t>
            </w:r>
            <w:r w:rsidRPr="00A03B1B">
              <w:rPr>
                <w:iCs/>
                <w:sz w:val="20"/>
                <w:szCs w:val="20"/>
              </w:rPr>
              <w:t>that includes the 15-minute Settlement Interval.</w:t>
            </w:r>
          </w:p>
        </w:tc>
      </w:tr>
      <w:tr w:rsidR="00A03B1B" w:rsidRPr="00A03B1B" w14:paraId="3D568E8A" w14:textId="77777777" w:rsidTr="00B31BB1">
        <w:trPr>
          <w:cantSplit/>
        </w:trPr>
        <w:tc>
          <w:tcPr>
            <w:tcW w:w="1117" w:type="pct"/>
            <w:gridSpan w:val="2"/>
          </w:tcPr>
          <w:p w14:paraId="6C24D3B9" w14:textId="77777777" w:rsidR="00A03B1B" w:rsidRPr="00A03B1B" w:rsidRDefault="00A03B1B" w:rsidP="00A03B1B">
            <w:pPr>
              <w:spacing w:after="60"/>
              <w:rPr>
                <w:iCs/>
                <w:sz w:val="20"/>
                <w:szCs w:val="20"/>
              </w:rPr>
            </w:pPr>
            <w:r w:rsidRPr="00A03B1B">
              <w:rPr>
                <w:bCs/>
                <w:iCs/>
                <w:sz w:val="20"/>
                <w:szCs w:val="20"/>
              </w:rPr>
              <w:t xml:space="preserve">NSSPOSADJ </w:t>
            </w:r>
            <w:r w:rsidRPr="00A03B1B">
              <w:rPr>
                <w:bCs/>
                <w:i/>
                <w:iCs/>
                <w:sz w:val="20"/>
                <w:szCs w:val="20"/>
                <w:vertAlign w:val="subscript"/>
              </w:rPr>
              <w:t>q, h</w:t>
            </w:r>
          </w:p>
        </w:tc>
        <w:tc>
          <w:tcPr>
            <w:tcW w:w="383" w:type="pct"/>
            <w:gridSpan w:val="2"/>
          </w:tcPr>
          <w:p w14:paraId="5BDB5D56"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09989346" w14:textId="77777777" w:rsidR="00A03B1B" w:rsidRPr="00A03B1B" w:rsidRDefault="00A03B1B" w:rsidP="00A03B1B">
            <w:pPr>
              <w:spacing w:after="60"/>
              <w:rPr>
                <w:i/>
                <w:iCs/>
                <w:sz w:val="20"/>
                <w:szCs w:val="20"/>
              </w:rPr>
            </w:pPr>
            <w:r w:rsidRPr="00A03B1B">
              <w:rPr>
                <w:i/>
                <w:iCs/>
                <w:sz w:val="20"/>
                <w:szCs w:val="20"/>
              </w:rPr>
              <w:t>Non-Spin Reserve Service (SCED Dispatchable) Position at End of Adjustment Period</w:t>
            </w:r>
            <w:r w:rsidRPr="00A03B1B">
              <w:rPr>
                <w:iCs/>
                <w:sz w:val="20"/>
                <w:szCs w:val="20"/>
              </w:rPr>
              <w:sym w:font="Symbol" w:char="F0BE"/>
            </w:r>
            <w:r w:rsidRPr="00A03B1B">
              <w:rPr>
                <w:iCs/>
                <w:sz w:val="20"/>
                <w:szCs w:val="20"/>
              </w:rPr>
              <w:t xml:space="preserve">The QSE </w:t>
            </w:r>
            <w:r w:rsidRPr="00A03B1B">
              <w:rPr>
                <w:i/>
                <w:iCs/>
                <w:sz w:val="20"/>
                <w:szCs w:val="20"/>
              </w:rPr>
              <w:t xml:space="preserve">q’s </w:t>
            </w:r>
            <w:r w:rsidRPr="00A03B1B">
              <w:rPr>
                <w:sz w:val="20"/>
                <w:szCs w:val="20"/>
              </w:rPr>
              <w:t xml:space="preserve">net </w:t>
            </w:r>
            <w:r w:rsidRPr="00A03B1B">
              <w:rPr>
                <w:iCs/>
                <w:sz w:val="20"/>
                <w:szCs w:val="20"/>
              </w:rPr>
              <w:t xml:space="preserve">Non-Spin SCED-dispatchable Ancillary Service Position at the end of the Adjustment Period for the hour </w:t>
            </w:r>
            <w:r w:rsidRPr="00A03B1B">
              <w:rPr>
                <w:i/>
                <w:iCs/>
                <w:sz w:val="20"/>
                <w:szCs w:val="20"/>
              </w:rPr>
              <w:t xml:space="preserve">h </w:t>
            </w:r>
            <w:r w:rsidRPr="00A03B1B">
              <w:rPr>
                <w:iCs/>
                <w:sz w:val="20"/>
                <w:szCs w:val="20"/>
              </w:rPr>
              <w:t>that includes the 15-minute Settlement Interval.  This value can be positive or negative.</w:t>
            </w:r>
          </w:p>
        </w:tc>
      </w:tr>
      <w:tr w:rsidR="00A03B1B" w:rsidRPr="00A03B1B" w14:paraId="7F9B820D" w14:textId="77777777" w:rsidTr="00B31BB1">
        <w:trPr>
          <w:cantSplit/>
        </w:trPr>
        <w:tc>
          <w:tcPr>
            <w:tcW w:w="1117" w:type="pct"/>
            <w:gridSpan w:val="2"/>
          </w:tcPr>
          <w:p w14:paraId="3CA7211F" w14:textId="77777777" w:rsidR="00A03B1B" w:rsidRPr="00A03B1B" w:rsidRDefault="00A03B1B" w:rsidP="00A03B1B">
            <w:pPr>
              <w:spacing w:after="60"/>
              <w:rPr>
                <w:iCs/>
                <w:sz w:val="20"/>
                <w:szCs w:val="20"/>
              </w:rPr>
            </w:pPr>
            <w:r w:rsidRPr="00A03B1B">
              <w:rPr>
                <w:bCs/>
                <w:iCs/>
                <w:sz w:val="20"/>
                <w:szCs w:val="20"/>
              </w:rPr>
              <w:t xml:space="preserve">NSMPOSADJ </w:t>
            </w:r>
            <w:r w:rsidRPr="00A03B1B">
              <w:rPr>
                <w:bCs/>
                <w:i/>
                <w:iCs/>
                <w:sz w:val="20"/>
                <w:szCs w:val="20"/>
                <w:vertAlign w:val="subscript"/>
              </w:rPr>
              <w:t>q, h</w:t>
            </w:r>
          </w:p>
        </w:tc>
        <w:tc>
          <w:tcPr>
            <w:tcW w:w="383" w:type="pct"/>
            <w:gridSpan w:val="2"/>
          </w:tcPr>
          <w:p w14:paraId="72AE65B2"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278049CA" w14:textId="77777777" w:rsidR="00A03B1B" w:rsidRPr="00A03B1B" w:rsidRDefault="00A03B1B" w:rsidP="00A03B1B">
            <w:pPr>
              <w:spacing w:after="60"/>
              <w:rPr>
                <w:i/>
                <w:iCs/>
                <w:sz w:val="20"/>
                <w:szCs w:val="20"/>
              </w:rPr>
            </w:pPr>
            <w:r w:rsidRPr="00A03B1B">
              <w:rPr>
                <w:i/>
                <w:iCs/>
                <w:sz w:val="20"/>
                <w:szCs w:val="20"/>
              </w:rPr>
              <w:t>Non-Spin Reserve Service (Non-SCED Dispatchable) Position at End of Adjustment Period</w:t>
            </w:r>
            <w:r w:rsidRPr="00A03B1B">
              <w:rPr>
                <w:iCs/>
                <w:sz w:val="20"/>
                <w:szCs w:val="20"/>
              </w:rPr>
              <w:t xml:space="preserve">—The QSE </w:t>
            </w:r>
            <w:r w:rsidRPr="00A03B1B">
              <w:rPr>
                <w:i/>
                <w:iCs/>
                <w:sz w:val="20"/>
                <w:szCs w:val="20"/>
              </w:rPr>
              <w:t xml:space="preserve">q’s </w:t>
            </w:r>
            <w:r w:rsidRPr="00A03B1B">
              <w:rPr>
                <w:sz w:val="20"/>
                <w:szCs w:val="20"/>
              </w:rPr>
              <w:t xml:space="preserve">net positive </w:t>
            </w:r>
            <w:r w:rsidRPr="00A03B1B">
              <w:rPr>
                <w:iCs/>
                <w:sz w:val="20"/>
                <w:szCs w:val="20"/>
              </w:rPr>
              <w:t xml:space="preserve">Non-Spin non-SCED-dispatchable Ancillary Service Position at the end of the Adjustment Period for the hour </w:t>
            </w:r>
            <w:r w:rsidRPr="00A03B1B">
              <w:rPr>
                <w:i/>
                <w:iCs/>
                <w:sz w:val="20"/>
                <w:szCs w:val="20"/>
              </w:rPr>
              <w:t xml:space="preserve">h </w:t>
            </w:r>
            <w:r w:rsidRPr="00A03B1B">
              <w:rPr>
                <w:iCs/>
                <w:sz w:val="20"/>
                <w:szCs w:val="20"/>
              </w:rPr>
              <w:t>that includes the 15-minute Settlement Interval.</w:t>
            </w:r>
          </w:p>
        </w:tc>
      </w:tr>
      <w:tr w:rsidR="00A03B1B" w:rsidRPr="00A03B1B" w14:paraId="772583C0" w14:textId="77777777" w:rsidTr="00B31BB1">
        <w:trPr>
          <w:cantSplit/>
        </w:trPr>
        <w:tc>
          <w:tcPr>
            <w:tcW w:w="1117" w:type="pct"/>
            <w:gridSpan w:val="2"/>
          </w:tcPr>
          <w:p w14:paraId="0BD92B5B" w14:textId="77777777" w:rsidR="00A03B1B" w:rsidRPr="00A03B1B" w:rsidRDefault="00A03B1B" w:rsidP="00A03B1B">
            <w:pPr>
              <w:spacing w:after="60"/>
              <w:rPr>
                <w:iCs/>
                <w:sz w:val="20"/>
                <w:szCs w:val="20"/>
              </w:rPr>
            </w:pPr>
            <w:r w:rsidRPr="00A03B1B">
              <w:rPr>
                <w:bCs/>
                <w:iCs/>
                <w:sz w:val="20"/>
                <w:szCs w:val="20"/>
              </w:rPr>
              <w:t xml:space="preserve">ASMWCAPUQADJ </w:t>
            </w:r>
            <w:r w:rsidRPr="00A03B1B">
              <w:rPr>
                <w:bCs/>
                <w:i/>
                <w:iCs/>
                <w:sz w:val="20"/>
                <w:szCs w:val="20"/>
                <w:vertAlign w:val="subscript"/>
              </w:rPr>
              <w:t>q, h</w:t>
            </w:r>
          </w:p>
        </w:tc>
        <w:tc>
          <w:tcPr>
            <w:tcW w:w="383" w:type="pct"/>
            <w:gridSpan w:val="2"/>
          </w:tcPr>
          <w:p w14:paraId="2560F4A3"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1395DBFF" w14:textId="77777777" w:rsidR="00A03B1B" w:rsidRPr="00A03B1B" w:rsidRDefault="00A03B1B" w:rsidP="00A03B1B">
            <w:pPr>
              <w:spacing w:after="60"/>
              <w:rPr>
                <w:i/>
                <w:iCs/>
                <w:sz w:val="20"/>
                <w:szCs w:val="20"/>
              </w:rPr>
            </w:pPr>
            <w:r w:rsidRPr="00A03B1B">
              <w:rPr>
                <w:i/>
                <w:iCs/>
                <w:sz w:val="20"/>
                <w:szCs w:val="20"/>
              </w:rPr>
              <w:t>Calculated Total MW Capacity used to cover the QSE’s Ancillary Service Position at End of Adjustment Period</w:t>
            </w:r>
            <w:r w:rsidRPr="00A03B1B">
              <w:rPr>
                <w:iCs/>
                <w:sz w:val="20"/>
                <w:szCs w:val="20"/>
              </w:rPr>
              <w:t>—</w:t>
            </w:r>
            <w:r w:rsidRPr="00A03B1B">
              <w:rPr>
                <w:sz w:val="20"/>
                <w:szCs w:val="20"/>
              </w:rPr>
              <w:t xml:space="preserve">The </w:t>
            </w:r>
            <w:r w:rsidRPr="00A03B1B">
              <w:rPr>
                <w:iCs/>
                <w:sz w:val="20"/>
                <w:szCs w:val="20"/>
              </w:rPr>
              <w:t xml:space="preserve">calculated total MW capacity for a QSE </w:t>
            </w:r>
            <w:r w:rsidRPr="00A03B1B">
              <w:rPr>
                <w:i/>
                <w:sz w:val="20"/>
                <w:szCs w:val="20"/>
              </w:rPr>
              <w:t>q</w:t>
            </w:r>
            <w:r w:rsidRPr="00A03B1B">
              <w:rPr>
                <w:iCs/>
                <w:sz w:val="20"/>
                <w:szCs w:val="20"/>
              </w:rPr>
              <w:t xml:space="preserve"> that represents the amount of the QSE’s Ancillary Service Position covered by its Resources</w:t>
            </w:r>
            <w:r w:rsidRPr="00A03B1B">
              <w:rPr>
                <w:i/>
                <w:iCs/>
                <w:sz w:val="20"/>
                <w:szCs w:val="20"/>
              </w:rPr>
              <w:t xml:space="preserve"> </w:t>
            </w:r>
            <w:r w:rsidRPr="00A03B1B">
              <w:rPr>
                <w:iCs/>
                <w:sz w:val="20"/>
                <w:szCs w:val="20"/>
              </w:rPr>
              <w:t xml:space="preserve">at the end of Adjustment Period for the hour </w:t>
            </w:r>
            <w:r w:rsidRPr="00A03B1B">
              <w:rPr>
                <w:i/>
                <w:iCs/>
                <w:sz w:val="20"/>
                <w:szCs w:val="20"/>
              </w:rPr>
              <w:t xml:space="preserve">h </w:t>
            </w:r>
            <w:r w:rsidRPr="00A03B1B">
              <w:rPr>
                <w:iCs/>
                <w:sz w:val="20"/>
                <w:szCs w:val="20"/>
              </w:rPr>
              <w:t>that includes the 15-minute Settlement Interval.</w:t>
            </w:r>
          </w:p>
        </w:tc>
      </w:tr>
      <w:tr w:rsidR="00A03B1B" w:rsidRPr="00A03B1B" w14:paraId="110130A5" w14:textId="77777777" w:rsidTr="00B31BB1">
        <w:trPr>
          <w:cantSplit/>
        </w:trPr>
        <w:tc>
          <w:tcPr>
            <w:tcW w:w="1117" w:type="pct"/>
            <w:gridSpan w:val="2"/>
          </w:tcPr>
          <w:p w14:paraId="753C4CD7" w14:textId="77777777" w:rsidR="00A03B1B" w:rsidRPr="00A03B1B" w:rsidRDefault="00A03B1B" w:rsidP="00A03B1B">
            <w:pPr>
              <w:spacing w:after="60"/>
              <w:rPr>
                <w:iCs/>
                <w:sz w:val="20"/>
                <w:szCs w:val="20"/>
              </w:rPr>
            </w:pPr>
            <w:r w:rsidRPr="00A03B1B">
              <w:rPr>
                <w:bCs/>
                <w:iCs/>
                <w:sz w:val="20"/>
                <w:szCs w:val="20"/>
              </w:rPr>
              <w:t xml:space="preserve">ASMWCAPUADJ </w:t>
            </w:r>
            <w:r w:rsidRPr="00A03B1B">
              <w:rPr>
                <w:bCs/>
                <w:i/>
                <w:iCs/>
                <w:sz w:val="20"/>
                <w:szCs w:val="20"/>
                <w:vertAlign w:val="subscript"/>
              </w:rPr>
              <w:t>q, h, ASSubType, r</w:t>
            </w:r>
          </w:p>
        </w:tc>
        <w:tc>
          <w:tcPr>
            <w:tcW w:w="383" w:type="pct"/>
            <w:gridSpan w:val="2"/>
          </w:tcPr>
          <w:p w14:paraId="255CCA1F"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73C2BE08" w14:textId="77777777" w:rsidR="00A03B1B" w:rsidRPr="00A03B1B" w:rsidRDefault="00A03B1B" w:rsidP="00A03B1B">
            <w:pPr>
              <w:spacing w:after="60"/>
              <w:rPr>
                <w:i/>
                <w:iCs/>
                <w:sz w:val="20"/>
                <w:szCs w:val="20"/>
              </w:rPr>
            </w:pPr>
            <w:r w:rsidRPr="00A03B1B">
              <w:rPr>
                <w:i/>
                <w:iCs/>
                <w:sz w:val="20"/>
                <w:szCs w:val="20"/>
              </w:rPr>
              <w:t>Calculated MW Capacity used to cover the QSE’s ‘AStype’ Ancillary Service Position at End of Adjustment Period</w:t>
            </w:r>
            <w:r w:rsidRPr="00A03B1B">
              <w:rPr>
                <w:iCs/>
                <w:sz w:val="20"/>
                <w:szCs w:val="20"/>
              </w:rPr>
              <w:t>—</w:t>
            </w:r>
            <w:r w:rsidRPr="00A03B1B">
              <w:rPr>
                <w:sz w:val="20"/>
                <w:szCs w:val="20"/>
              </w:rPr>
              <w:t xml:space="preserve">The </w:t>
            </w:r>
            <w:r w:rsidRPr="00A03B1B">
              <w:rPr>
                <w:iCs/>
                <w:sz w:val="20"/>
                <w:szCs w:val="20"/>
              </w:rPr>
              <w:t xml:space="preserve">calculated MW </w:t>
            </w:r>
            <w:r w:rsidRPr="00A03B1B" w:rsidDel="00934E33">
              <w:rPr>
                <w:iCs/>
                <w:sz w:val="20"/>
                <w:szCs w:val="20"/>
              </w:rPr>
              <w:t>C</w:t>
            </w:r>
            <w:r w:rsidRPr="00A03B1B">
              <w:rPr>
                <w:iCs/>
                <w:sz w:val="20"/>
                <w:szCs w:val="20"/>
              </w:rPr>
              <w:t xml:space="preserve">apacity of a Resource </w:t>
            </w:r>
            <w:r w:rsidRPr="00A03B1B">
              <w:rPr>
                <w:i/>
                <w:sz w:val="20"/>
                <w:szCs w:val="20"/>
              </w:rPr>
              <w:t>r</w:t>
            </w:r>
            <w:r w:rsidRPr="00A03B1B">
              <w:rPr>
                <w:iCs/>
                <w:sz w:val="20"/>
                <w:szCs w:val="20"/>
              </w:rPr>
              <w:t xml:space="preserve"> represented by QSE </w:t>
            </w:r>
            <w:r w:rsidRPr="00A03B1B">
              <w:rPr>
                <w:i/>
                <w:sz w:val="20"/>
                <w:szCs w:val="20"/>
              </w:rPr>
              <w:t>q</w:t>
            </w:r>
            <w:r w:rsidRPr="00A03B1B">
              <w:rPr>
                <w:iCs/>
                <w:sz w:val="20"/>
                <w:szCs w:val="20"/>
              </w:rPr>
              <w:t xml:space="preserve"> that is used to cover its QSE’s “ASSubType” Ancillary Service Position</w:t>
            </w:r>
            <w:r w:rsidRPr="00A03B1B">
              <w:rPr>
                <w:i/>
                <w:iCs/>
                <w:sz w:val="20"/>
                <w:szCs w:val="20"/>
              </w:rPr>
              <w:t xml:space="preserve"> </w:t>
            </w:r>
            <w:r w:rsidRPr="00A03B1B">
              <w:rPr>
                <w:iCs/>
                <w:sz w:val="20"/>
                <w:szCs w:val="20"/>
              </w:rPr>
              <w:t xml:space="preserve">at the end of Adjustment Period for the hour </w:t>
            </w:r>
            <w:r w:rsidRPr="00A03B1B">
              <w:rPr>
                <w:i/>
                <w:iCs/>
                <w:sz w:val="20"/>
                <w:szCs w:val="20"/>
              </w:rPr>
              <w:t xml:space="preserve">h </w:t>
            </w:r>
            <w:r w:rsidRPr="00A03B1B">
              <w:rPr>
                <w:iCs/>
                <w:sz w:val="20"/>
                <w:szCs w:val="20"/>
              </w:rPr>
              <w:t>that includes the 15-minute Settlement Interval.</w:t>
            </w:r>
          </w:p>
        </w:tc>
      </w:tr>
      <w:tr w:rsidR="00A03B1B" w:rsidRPr="00A03B1B" w14:paraId="6B6D8201" w14:textId="77777777" w:rsidTr="00B31BB1">
        <w:trPr>
          <w:cantSplit/>
        </w:trPr>
        <w:tc>
          <w:tcPr>
            <w:tcW w:w="1117" w:type="pct"/>
            <w:gridSpan w:val="2"/>
          </w:tcPr>
          <w:p w14:paraId="75B3E79B" w14:textId="77777777" w:rsidR="00A03B1B" w:rsidRPr="00A03B1B" w:rsidRDefault="00A03B1B" w:rsidP="00A03B1B">
            <w:pPr>
              <w:spacing w:after="60"/>
              <w:rPr>
                <w:iCs/>
                <w:sz w:val="20"/>
                <w:szCs w:val="20"/>
              </w:rPr>
            </w:pPr>
            <w:r w:rsidRPr="00A03B1B">
              <w:rPr>
                <w:iCs/>
                <w:sz w:val="20"/>
                <w:szCs w:val="28"/>
              </w:rPr>
              <w:t xml:space="preserve">MWADJ </w:t>
            </w:r>
            <w:r w:rsidRPr="00A03B1B">
              <w:rPr>
                <w:i/>
                <w:iCs/>
                <w:sz w:val="20"/>
                <w:szCs w:val="20"/>
                <w:vertAlign w:val="subscript"/>
              </w:rPr>
              <w:t>q, h, r</w:t>
            </w:r>
          </w:p>
        </w:tc>
        <w:tc>
          <w:tcPr>
            <w:tcW w:w="383" w:type="pct"/>
            <w:gridSpan w:val="2"/>
          </w:tcPr>
          <w:p w14:paraId="11C911F5"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69C2A62A" w14:textId="77777777" w:rsidR="00A03B1B" w:rsidRPr="00A03B1B" w:rsidRDefault="00A03B1B" w:rsidP="00A03B1B">
            <w:pPr>
              <w:spacing w:after="60"/>
              <w:rPr>
                <w:i/>
                <w:iCs/>
                <w:sz w:val="20"/>
                <w:szCs w:val="20"/>
              </w:rPr>
            </w:pPr>
            <w:r w:rsidRPr="00A03B1B">
              <w:rPr>
                <w:i/>
                <w:iCs/>
                <w:sz w:val="20"/>
                <w:szCs w:val="20"/>
              </w:rPr>
              <w:t>Calculated MW discharge (positive) or charge (negative) required to support ESR’s calculated Ancillary Service coverage at End of Adjustment Period</w:t>
            </w:r>
            <w:r w:rsidRPr="00A03B1B">
              <w:rPr>
                <w:iCs/>
                <w:sz w:val="20"/>
                <w:szCs w:val="20"/>
              </w:rPr>
              <w:t>—</w:t>
            </w:r>
            <w:r w:rsidRPr="00A03B1B">
              <w:rPr>
                <w:sz w:val="20"/>
                <w:szCs w:val="20"/>
              </w:rPr>
              <w:t>T</w:t>
            </w:r>
            <w:r w:rsidRPr="00A03B1B">
              <w:rPr>
                <w:iCs/>
                <w:sz w:val="20"/>
              </w:rPr>
              <w:t>he MW discharge (positive) or charge (negative) required to support the ESR’s calculated Ancillary Service coverage considering the submitted COP values for HBSOC, MinSOC, MaxSOC and the difference in the HBSOC for the hour under consideration and the next hour while accounting for Ancillary Service deployment factors and the duration requirements for energy and different Ancillary Service types</w:t>
            </w:r>
            <w:r w:rsidRPr="00A03B1B">
              <w:rPr>
                <w:iCs/>
                <w:sz w:val="20"/>
                <w:szCs w:val="20"/>
              </w:rPr>
              <w:t xml:space="preserve"> Position</w:t>
            </w:r>
            <w:r w:rsidRPr="00A03B1B">
              <w:rPr>
                <w:i/>
                <w:iCs/>
                <w:sz w:val="20"/>
                <w:szCs w:val="20"/>
              </w:rPr>
              <w:t xml:space="preserve"> </w:t>
            </w:r>
            <w:r w:rsidRPr="00A03B1B">
              <w:rPr>
                <w:iCs/>
                <w:sz w:val="20"/>
                <w:szCs w:val="20"/>
              </w:rPr>
              <w:t xml:space="preserve">at the end of Adjustment Period for the hour </w:t>
            </w:r>
            <w:r w:rsidRPr="00A03B1B">
              <w:rPr>
                <w:i/>
                <w:iCs/>
                <w:sz w:val="20"/>
                <w:szCs w:val="20"/>
              </w:rPr>
              <w:t xml:space="preserve">h </w:t>
            </w:r>
            <w:r w:rsidRPr="00A03B1B">
              <w:rPr>
                <w:iCs/>
                <w:sz w:val="20"/>
                <w:szCs w:val="20"/>
              </w:rPr>
              <w:t>that includes the 15-minute Settlement Interval.</w:t>
            </w:r>
          </w:p>
        </w:tc>
      </w:tr>
      <w:tr w:rsidR="00A03B1B" w:rsidRPr="00A03B1B" w14:paraId="3AEC296E" w14:textId="77777777" w:rsidTr="00B31BB1">
        <w:trPr>
          <w:cantSplit/>
        </w:trPr>
        <w:tc>
          <w:tcPr>
            <w:tcW w:w="1117" w:type="pct"/>
            <w:gridSpan w:val="2"/>
          </w:tcPr>
          <w:p w14:paraId="63215E04" w14:textId="77777777" w:rsidR="00A03B1B" w:rsidRPr="00A03B1B" w:rsidRDefault="00A03B1B" w:rsidP="00A03B1B">
            <w:pPr>
              <w:spacing w:after="60"/>
              <w:rPr>
                <w:iCs/>
                <w:sz w:val="20"/>
                <w:szCs w:val="20"/>
              </w:rPr>
            </w:pPr>
            <w:r w:rsidRPr="00A03B1B">
              <w:rPr>
                <w:bCs/>
                <w:iCs/>
                <w:sz w:val="20"/>
                <w:szCs w:val="20"/>
              </w:rPr>
              <w:t xml:space="preserve">ESRASADJ </w:t>
            </w:r>
            <w:r w:rsidRPr="00A03B1B">
              <w:rPr>
                <w:bCs/>
                <w:i/>
                <w:iCs/>
                <w:sz w:val="20"/>
                <w:szCs w:val="20"/>
                <w:vertAlign w:val="subscript"/>
              </w:rPr>
              <w:t>q, h</w:t>
            </w:r>
          </w:p>
        </w:tc>
        <w:tc>
          <w:tcPr>
            <w:tcW w:w="383" w:type="pct"/>
            <w:gridSpan w:val="2"/>
          </w:tcPr>
          <w:p w14:paraId="1220B0D3"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0B2C3B50" w14:textId="77777777" w:rsidR="00A03B1B" w:rsidRPr="00A03B1B" w:rsidRDefault="00A03B1B" w:rsidP="00A03B1B">
            <w:pPr>
              <w:spacing w:after="60"/>
              <w:rPr>
                <w:i/>
                <w:iCs/>
                <w:sz w:val="20"/>
                <w:szCs w:val="20"/>
              </w:rPr>
            </w:pPr>
            <w:r w:rsidRPr="00A03B1B">
              <w:rPr>
                <w:i/>
                <w:iCs/>
                <w:sz w:val="20"/>
                <w:szCs w:val="20"/>
              </w:rPr>
              <w:t>Calculated Ancillary Service MW Capacity Provided By QSE’s ESR Portfolio at the End of Adjustment Period</w:t>
            </w:r>
            <w:r w:rsidRPr="00A03B1B">
              <w:rPr>
                <w:iCs/>
                <w:sz w:val="20"/>
                <w:szCs w:val="20"/>
              </w:rPr>
              <w:t>—The total ESR MW capacity used to cover the QSE</w:t>
            </w:r>
            <w:r w:rsidRPr="00A03B1B">
              <w:rPr>
                <w:i/>
                <w:sz w:val="20"/>
                <w:szCs w:val="20"/>
              </w:rPr>
              <w:t xml:space="preserve"> q’s</w:t>
            </w:r>
            <w:r w:rsidRPr="00A03B1B">
              <w:rPr>
                <w:iCs/>
                <w:sz w:val="20"/>
                <w:szCs w:val="20"/>
              </w:rPr>
              <w:t xml:space="preserve"> Upward Ancillary Service position for Reg-Up, RRS, ECRS, and Non-Spin at the end of Adjustment Period for the hour </w:t>
            </w:r>
            <w:r w:rsidRPr="00A03B1B">
              <w:rPr>
                <w:i/>
                <w:iCs/>
                <w:sz w:val="20"/>
                <w:szCs w:val="20"/>
              </w:rPr>
              <w:t>h</w:t>
            </w:r>
            <w:r w:rsidRPr="00A03B1B">
              <w:rPr>
                <w:sz w:val="20"/>
                <w:szCs w:val="20"/>
              </w:rPr>
              <w:t xml:space="preserve"> that includes the 15-minute Settlement Interval</w:t>
            </w:r>
            <w:r w:rsidRPr="00A03B1B">
              <w:rPr>
                <w:iCs/>
                <w:sz w:val="20"/>
                <w:szCs w:val="20"/>
              </w:rPr>
              <w:t>.</w:t>
            </w:r>
          </w:p>
        </w:tc>
      </w:tr>
      <w:tr w:rsidR="00A03B1B" w:rsidRPr="00A03B1B" w14:paraId="4CF9A112" w14:textId="77777777" w:rsidTr="00B31BB1">
        <w:trPr>
          <w:cantSplit/>
        </w:trPr>
        <w:tc>
          <w:tcPr>
            <w:tcW w:w="1117" w:type="pct"/>
            <w:gridSpan w:val="2"/>
          </w:tcPr>
          <w:p w14:paraId="10FE31BD" w14:textId="77777777" w:rsidR="00A03B1B" w:rsidRPr="00A03B1B" w:rsidRDefault="00A03B1B" w:rsidP="00A03B1B">
            <w:pPr>
              <w:spacing w:after="60"/>
              <w:rPr>
                <w:iCs/>
                <w:sz w:val="20"/>
                <w:szCs w:val="20"/>
              </w:rPr>
            </w:pPr>
            <w:r w:rsidRPr="00A03B1B">
              <w:rPr>
                <w:bCs/>
                <w:iCs/>
                <w:sz w:val="20"/>
                <w:szCs w:val="20"/>
              </w:rPr>
              <w:t xml:space="preserve">ESRMWADJ </w:t>
            </w:r>
            <w:r w:rsidRPr="00A03B1B">
              <w:rPr>
                <w:bCs/>
                <w:i/>
                <w:iCs/>
                <w:sz w:val="20"/>
                <w:szCs w:val="20"/>
                <w:vertAlign w:val="subscript"/>
              </w:rPr>
              <w:t>q, h</w:t>
            </w:r>
          </w:p>
        </w:tc>
        <w:tc>
          <w:tcPr>
            <w:tcW w:w="383" w:type="pct"/>
            <w:gridSpan w:val="2"/>
          </w:tcPr>
          <w:p w14:paraId="02C6CBCC"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1F850410" w14:textId="77777777" w:rsidR="00A03B1B" w:rsidRPr="00A03B1B" w:rsidRDefault="00A03B1B" w:rsidP="00A03B1B">
            <w:pPr>
              <w:spacing w:after="60"/>
              <w:rPr>
                <w:i/>
                <w:iCs/>
                <w:sz w:val="20"/>
                <w:szCs w:val="20"/>
              </w:rPr>
            </w:pPr>
            <w:r w:rsidRPr="00A03B1B">
              <w:rPr>
                <w:i/>
                <w:iCs/>
                <w:sz w:val="20"/>
                <w:szCs w:val="20"/>
              </w:rPr>
              <w:t>Calculated QSE Total ESR MW Discharging or Charging Required To Support Ancillary Service at End of Adjustment Period</w:t>
            </w:r>
            <w:r w:rsidRPr="00A03B1B">
              <w:rPr>
                <w:iCs/>
                <w:sz w:val="20"/>
                <w:szCs w:val="20"/>
              </w:rPr>
              <w:t xml:space="preserve">—The total net ESR MW discharging or charging required to cover the QSE </w:t>
            </w:r>
            <w:r w:rsidRPr="00A03B1B">
              <w:rPr>
                <w:i/>
                <w:sz w:val="20"/>
                <w:szCs w:val="20"/>
              </w:rPr>
              <w:t>q’s</w:t>
            </w:r>
            <w:r w:rsidRPr="00A03B1B">
              <w:rPr>
                <w:iCs/>
                <w:sz w:val="20"/>
                <w:szCs w:val="20"/>
              </w:rPr>
              <w:t xml:space="preserve"> Ancillary Service position provided by the QSE ESR portfolio at the end of Adjustment Period for the hour </w:t>
            </w:r>
            <w:r w:rsidRPr="00A03B1B">
              <w:rPr>
                <w:i/>
                <w:iCs/>
                <w:sz w:val="20"/>
                <w:szCs w:val="20"/>
              </w:rPr>
              <w:t>h</w:t>
            </w:r>
            <w:r w:rsidRPr="00A03B1B">
              <w:rPr>
                <w:sz w:val="20"/>
                <w:szCs w:val="20"/>
              </w:rPr>
              <w:t xml:space="preserve"> that includes the 15-minute Settlement Interval</w:t>
            </w:r>
            <w:r w:rsidRPr="00A03B1B">
              <w:rPr>
                <w:iCs/>
                <w:sz w:val="20"/>
                <w:szCs w:val="20"/>
              </w:rPr>
              <w:t>, taking into account the COP SOC values from COP.</w:t>
            </w:r>
          </w:p>
        </w:tc>
      </w:tr>
      <w:tr w:rsidR="00A03B1B" w:rsidRPr="00A03B1B" w14:paraId="688BB5C6" w14:textId="77777777" w:rsidTr="00B31BB1">
        <w:trPr>
          <w:cantSplit/>
        </w:trPr>
        <w:tc>
          <w:tcPr>
            <w:tcW w:w="1117" w:type="pct"/>
            <w:gridSpan w:val="2"/>
          </w:tcPr>
          <w:p w14:paraId="1FA5166B" w14:textId="77777777" w:rsidR="00A03B1B" w:rsidRPr="00A03B1B" w:rsidRDefault="00A03B1B" w:rsidP="00A03B1B">
            <w:pPr>
              <w:spacing w:after="60"/>
              <w:rPr>
                <w:iCs/>
                <w:sz w:val="20"/>
                <w:szCs w:val="20"/>
              </w:rPr>
            </w:pPr>
            <w:r w:rsidRPr="00A03B1B">
              <w:rPr>
                <w:iCs/>
                <w:sz w:val="20"/>
                <w:szCs w:val="20"/>
              </w:rPr>
              <w:t xml:space="preserve">RTAML </w:t>
            </w:r>
            <w:r w:rsidRPr="00A03B1B">
              <w:rPr>
                <w:i/>
                <w:iCs/>
                <w:sz w:val="20"/>
                <w:szCs w:val="20"/>
                <w:vertAlign w:val="subscript"/>
              </w:rPr>
              <w:t>q, p, i</w:t>
            </w:r>
          </w:p>
        </w:tc>
        <w:tc>
          <w:tcPr>
            <w:tcW w:w="383" w:type="pct"/>
            <w:gridSpan w:val="2"/>
          </w:tcPr>
          <w:p w14:paraId="1B59C969" w14:textId="77777777" w:rsidR="00A03B1B" w:rsidRPr="00A03B1B" w:rsidRDefault="00A03B1B" w:rsidP="00A03B1B">
            <w:pPr>
              <w:spacing w:after="60"/>
              <w:jc w:val="center"/>
              <w:rPr>
                <w:iCs/>
                <w:sz w:val="20"/>
                <w:szCs w:val="20"/>
              </w:rPr>
            </w:pPr>
            <w:r w:rsidRPr="00A03B1B">
              <w:rPr>
                <w:iCs/>
                <w:sz w:val="20"/>
                <w:szCs w:val="20"/>
              </w:rPr>
              <w:t>MWh</w:t>
            </w:r>
          </w:p>
        </w:tc>
        <w:tc>
          <w:tcPr>
            <w:tcW w:w="3501" w:type="pct"/>
          </w:tcPr>
          <w:p w14:paraId="5E908002" w14:textId="77777777" w:rsidR="00A03B1B" w:rsidRPr="00A03B1B" w:rsidRDefault="00A03B1B" w:rsidP="00A03B1B">
            <w:pPr>
              <w:spacing w:after="60"/>
              <w:rPr>
                <w:i/>
                <w:iCs/>
                <w:sz w:val="20"/>
                <w:szCs w:val="20"/>
              </w:rPr>
            </w:pPr>
            <w:r w:rsidRPr="00A03B1B">
              <w:rPr>
                <w:i/>
                <w:iCs/>
                <w:sz w:val="20"/>
                <w:szCs w:val="20"/>
              </w:rPr>
              <w:t>Real-Time Adjusted Metered Load</w:t>
            </w:r>
            <w:r w:rsidRPr="00A03B1B">
              <w:rPr>
                <w:iCs/>
                <w:sz w:val="20"/>
                <w:szCs w:val="20"/>
              </w:rPr>
              <w:t xml:space="preserve">—The QSE </w:t>
            </w:r>
            <w:r w:rsidRPr="00A03B1B">
              <w:rPr>
                <w:i/>
                <w:iCs/>
                <w:sz w:val="20"/>
                <w:szCs w:val="20"/>
              </w:rPr>
              <w:t>q</w:t>
            </w:r>
            <w:r w:rsidRPr="00A03B1B">
              <w:rPr>
                <w:iCs/>
                <w:sz w:val="20"/>
                <w:szCs w:val="20"/>
              </w:rPr>
              <w:t xml:space="preserve">’s Adjusted Metered Load (AML) at the Settlement Point </w:t>
            </w:r>
            <w:r w:rsidRPr="00A03B1B">
              <w:rPr>
                <w:i/>
                <w:iCs/>
                <w:sz w:val="20"/>
                <w:szCs w:val="20"/>
              </w:rPr>
              <w:t>p</w:t>
            </w:r>
            <w:r w:rsidRPr="00A03B1B">
              <w:rPr>
                <w:iCs/>
                <w:sz w:val="20"/>
                <w:szCs w:val="20"/>
              </w:rPr>
              <w:t xml:space="preserve"> for the 15-minute Settlement Interval</w:t>
            </w:r>
            <w:r w:rsidRPr="00A03B1B">
              <w:rPr>
                <w:i/>
                <w:iCs/>
                <w:sz w:val="20"/>
                <w:szCs w:val="20"/>
              </w:rPr>
              <w:t xml:space="preserve"> i</w:t>
            </w:r>
            <w:r w:rsidRPr="00A03B1B">
              <w:rPr>
                <w:iCs/>
                <w:sz w:val="20"/>
                <w:szCs w:val="20"/>
              </w:rPr>
              <w:t>.</w:t>
            </w:r>
          </w:p>
        </w:tc>
      </w:tr>
      <w:tr w:rsidR="00A03B1B" w:rsidRPr="00A03B1B" w14:paraId="1E8669FC" w14:textId="77777777" w:rsidTr="00B31BB1">
        <w:trPr>
          <w:cantSplit/>
        </w:trPr>
        <w:tc>
          <w:tcPr>
            <w:tcW w:w="1117" w:type="pct"/>
            <w:gridSpan w:val="2"/>
          </w:tcPr>
          <w:p w14:paraId="52C96018" w14:textId="77777777" w:rsidR="00A03B1B" w:rsidRPr="00A03B1B" w:rsidRDefault="00A03B1B" w:rsidP="00A03B1B">
            <w:pPr>
              <w:spacing w:after="60"/>
              <w:rPr>
                <w:iCs/>
                <w:sz w:val="20"/>
                <w:szCs w:val="20"/>
              </w:rPr>
            </w:pPr>
            <w:r w:rsidRPr="00A03B1B">
              <w:rPr>
                <w:iCs/>
                <w:sz w:val="20"/>
                <w:szCs w:val="20"/>
              </w:rPr>
              <w:lastRenderedPageBreak/>
              <w:t xml:space="preserve">RUCCAPSNAP </w:t>
            </w:r>
            <w:r w:rsidRPr="00A03B1B">
              <w:rPr>
                <w:i/>
                <w:iCs/>
                <w:sz w:val="20"/>
                <w:szCs w:val="20"/>
                <w:vertAlign w:val="subscript"/>
              </w:rPr>
              <w:t>ruc, q, i</w:t>
            </w:r>
          </w:p>
        </w:tc>
        <w:tc>
          <w:tcPr>
            <w:tcW w:w="383" w:type="pct"/>
            <w:gridSpan w:val="2"/>
          </w:tcPr>
          <w:p w14:paraId="12785987"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2E0F5D98" w14:textId="77777777" w:rsidR="00A03B1B" w:rsidRPr="00A03B1B" w:rsidRDefault="00A03B1B" w:rsidP="00A03B1B">
            <w:pPr>
              <w:spacing w:after="60"/>
              <w:rPr>
                <w:i/>
                <w:iCs/>
                <w:sz w:val="20"/>
                <w:szCs w:val="20"/>
              </w:rPr>
            </w:pPr>
            <w:r w:rsidRPr="00A03B1B">
              <w:rPr>
                <w:i/>
                <w:iCs/>
                <w:sz w:val="20"/>
                <w:szCs w:val="20"/>
              </w:rPr>
              <w:t>RUC Capacity Snapshot at time of RUC</w:t>
            </w:r>
            <w:r w:rsidRPr="00A03B1B">
              <w:rPr>
                <w:iCs/>
                <w:sz w:val="20"/>
                <w:szCs w:val="20"/>
              </w:rPr>
              <w:t>—The amount of the QSE</w:t>
            </w:r>
            <w:r w:rsidRPr="00A03B1B">
              <w:rPr>
                <w:i/>
                <w:iCs/>
                <w:sz w:val="20"/>
                <w:szCs w:val="20"/>
              </w:rPr>
              <w:t xml:space="preserve"> q</w:t>
            </w:r>
            <w:r w:rsidRPr="00A03B1B">
              <w:rPr>
                <w:iCs/>
                <w:sz w:val="20"/>
                <w:szCs w:val="20"/>
              </w:rPr>
              <w:t xml:space="preserve">’s calculated capacity in the RUC Snapshot for the RUC process </w:t>
            </w:r>
            <w:r w:rsidRPr="00A03B1B">
              <w:rPr>
                <w:i/>
                <w:iCs/>
                <w:sz w:val="20"/>
                <w:szCs w:val="20"/>
              </w:rPr>
              <w:t>ruc</w:t>
            </w:r>
            <w:r w:rsidRPr="00A03B1B">
              <w:rPr>
                <w:iCs/>
                <w:sz w:val="20"/>
                <w:szCs w:val="20"/>
              </w:rPr>
              <w:t xml:space="preserve"> for a 15-minute Settlement Interval</w:t>
            </w:r>
            <w:r w:rsidRPr="00A03B1B">
              <w:rPr>
                <w:i/>
                <w:iCs/>
                <w:sz w:val="20"/>
                <w:szCs w:val="20"/>
              </w:rPr>
              <w:t xml:space="preserve"> i</w:t>
            </w:r>
            <w:r w:rsidRPr="00A03B1B">
              <w:rPr>
                <w:iCs/>
                <w:sz w:val="20"/>
                <w:szCs w:val="20"/>
              </w:rPr>
              <w:t xml:space="preserve">.  </w:t>
            </w:r>
          </w:p>
        </w:tc>
      </w:tr>
      <w:tr w:rsidR="00A03B1B" w:rsidRPr="00A03B1B" w14:paraId="4B7C1693" w14:textId="77777777" w:rsidTr="00B31BB1">
        <w:trPr>
          <w:cantSplit/>
        </w:trPr>
        <w:tc>
          <w:tcPr>
            <w:tcW w:w="1117" w:type="pct"/>
            <w:gridSpan w:val="2"/>
          </w:tcPr>
          <w:p w14:paraId="259CB341" w14:textId="77777777" w:rsidR="00A03B1B" w:rsidRPr="00A03B1B" w:rsidRDefault="00A03B1B" w:rsidP="00A03B1B">
            <w:pPr>
              <w:spacing w:after="60"/>
              <w:rPr>
                <w:iCs/>
                <w:sz w:val="20"/>
                <w:szCs w:val="20"/>
              </w:rPr>
            </w:pPr>
            <w:r w:rsidRPr="00A03B1B">
              <w:rPr>
                <w:iCs/>
                <w:sz w:val="20"/>
                <w:szCs w:val="20"/>
              </w:rPr>
              <w:t xml:space="preserve">RCAPSNAP </w:t>
            </w:r>
            <w:r w:rsidRPr="00A03B1B">
              <w:rPr>
                <w:i/>
                <w:iCs/>
                <w:sz w:val="20"/>
                <w:szCs w:val="20"/>
                <w:vertAlign w:val="subscript"/>
              </w:rPr>
              <w:t>ruc, q, r, h</w:t>
            </w:r>
          </w:p>
        </w:tc>
        <w:tc>
          <w:tcPr>
            <w:tcW w:w="383" w:type="pct"/>
            <w:gridSpan w:val="2"/>
          </w:tcPr>
          <w:p w14:paraId="07957BC4"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0CB9B5B2" w14:textId="77777777" w:rsidR="00A03B1B" w:rsidRPr="00A03B1B" w:rsidRDefault="00A03B1B" w:rsidP="00A03B1B">
            <w:pPr>
              <w:spacing w:after="60"/>
              <w:rPr>
                <w:i/>
                <w:iCs/>
                <w:sz w:val="20"/>
                <w:szCs w:val="20"/>
              </w:rPr>
            </w:pPr>
            <w:r w:rsidRPr="00A03B1B">
              <w:rPr>
                <w:i/>
                <w:iCs/>
                <w:sz w:val="20"/>
                <w:szCs w:val="20"/>
              </w:rPr>
              <w:t>Resource Capacity at Snapshot</w:t>
            </w:r>
            <w:r w:rsidRPr="00A03B1B">
              <w:rPr>
                <w:iCs/>
                <w:sz w:val="20"/>
                <w:szCs w:val="20"/>
              </w:rPr>
              <w:t xml:space="preserve">—The available capacity of Generation Resource </w:t>
            </w:r>
            <w:r w:rsidRPr="00A03B1B">
              <w:rPr>
                <w:i/>
                <w:iCs/>
                <w:sz w:val="20"/>
                <w:szCs w:val="20"/>
              </w:rPr>
              <w:t>r</w:t>
            </w:r>
            <w:r w:rsidRPr="00A03B1B">
              <w:rPr>
                <w:iCs/>
                <w:sz w:val="20"/>
                <w:szCs w:val="20"/>
              </w:rPr>
              <w:t xml:space="preserve"> represented by the QSE </w:t>
            </w:r>
            <w:r w:rsidRPr="00A03B1B">
              <w:rPr>
                <w:i/>
                <w:iCs/>
                <w:sz w:val="20"/>
                <w:szCs w:val="20"/>
              </w:rPr>
              <w:t>q</w:t>
            </w:r>
            <w:r w:rsidRPr="00A03B1B">
              <w:rPr>
                <w:iCs/>
                <w:sz w:val="20"/>
                <w:szCs w:val="20"/>
              </w:rPr>
              <w:t xml:space="preserve">, according to the RUC Snapshot for the RUC process </w:t>
            </w:r>
            <w:r w:rsidRPr="00A03B1B">
              <w:rPr>
                <w:i/>
                <w:iCs/>
                <w:sz w:val="20"/>
                <w:szCs w:val="20"/>
              </w:rPr>
              <w:t xml:space="preserve">ruc </w:t>
            </w:r>
            <w:r w:rsidRPr="00A03B1B">
              <w:rPr>
                <w:iCs/>
                <w:sz w:val="20"/>
                <w:szCs w:val="20"/>
              </w:rPr>
              <w:t xml:space="preserve">for the hour </w:t>
            </w:r>
            <w:r w:rsidRPr="00A03B1B">
              <w:rPr>
                <w:i/>
                <w:iCs/>
                <w:sz w:val="20"/>
                <w:szCs w:val="20"/>
              </w:rPr>
              <w:t>h</w:t>
            </w:r>
            <w:r w:rsidRPr="00A03B1B">
              <w:rPr>
                <w:iCs/>
                <w:sz w:val="20"/>
                <w:szCs w:val="20"/>
              </w:rPr>
              <w:t xml:space="preserve"> that includes the 15-minute Settlement Interval.  For Generation Resources that are not IRRs, the available capacity shall be equal to HSL.  For WGRs and PVGRs, the available capacity shall be equal to the lesser of the HSL or the WGRPP and the PVGRPP, respectively.  Where for a Combined Cycle Train, the Resource </w:t>
            </w:r>
            <w:r w:rsidRPr="00A03B1B">
              <w:rPr>
                <w:i/>
                <w:iCs/>
                <w:sz w:val="20"/>
                <w:szCs w:val="20"/>
              </w:rPr>
              <w:t xml:space="preserve">r </w:t>
            </w:r>
            <w:r w:rsidRPr="00A03B1B">
              <w:rPr>
                <w:iCs/>
                <w:sz w:val="20"/>
                <w:szCs w:val="20"/>
              </w:rPr>
              <w:t xml:space="preserve">is a Combined Cycle Generation Resource within the Combined Cycle Train. </w:t>
            </w:r>
          </w:p>
        </w:tc>
      </w:tr>
      <w:tr w:rsidR="00A03B1B" w:rsidRPr="00A03B1B" w14:paraId="21EA3A23" w14:textId="77777777" w:rsidTr="00B31BB1">
        <w:trPr>
          <w:cantSplit/>
        </w:trPr>
        <w:tc>
          <w:tcPr>
            <w:tcW w:w="1117" w:type="pct"/>
            <w:gridSpan w:val="2"/>
          </w:tcPr>
          <w:p w14:paraId="727AE5FB" w14:textId="77777777" w:rsidR="00A03B1B" w:rsidRPr="00A03B1B" w:rsidRDefault="00A03B1B" w:rsidP="00A03B1B">
            <w:pPr>
              <w:spacing w:after="60"/>
              <w:rPr>
                <w:iCs/>
                <w:sz w:val="20"/>
                <w:szCs w:val="20"/>
              </w:rPr>
            </w:pPr>
            <w:r w:rsidRPr="00A03B1B">
              <w:rPr>
                <w:iCs/>
                <w:sz w:val="20"/>
                <w:szCs w:val="20"/>
              </w:rPr>
              <w:t xml:space="preserve">DCIMPSNAP </w:t>
            </w:r>
            <w:r w:rsidRPr="00A03B1B">
              <w:rPr>
                <w:i/>
                <w:iCs/>
                <w:sz w:val="20"/>
                <w:szCs w:val="20"/>
                <w:vertAlign w:val="subscript"/>
                <w:lang w:val="it-IT"/>
              </w:rPr>
              <w:t xml:space="preserve">ruc, </w:t>
            </w:r>
            <w:r w:rsidRPr="00A03B1B">
              <w:rPr>
                <w:i/>
                <w:iCs/>
                <w:sz w:val="20"/>
                <w:szCs w:val="20"/>
                <w:vertAlign w:val="subscript"/>
              </w:rPr>
              <w:t>q, p, i</w:t>
            </w:r>
          </w:p>
        </w:tc>
        <w:tc>
          <w:tcPr>
            <w:tcW w:w="383" w:type="pct"/>
            <w:gridSpan w:val="2"/>
          </w:tcPr>
          <w:p w14:paraId="6FD5D38E"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7921D4B6" w14:textId="77777777" w:rsidR="00A03B1B" w:rsidRPr="00A03B1B" w:rsidRDefault="00A03B1B" w:rsidP="00A03B1B">
            <w:pPr>
              <w:spacing w:after="60"/>
              <w:rPr>
                <w:i/>
                <w:iCs/>
                <w:sz w:val="20"/>
                <w:szCs w:val="20"/>
              </w:rPr>
            </w:pPr>
            <w:r w:rsidRPr="00A03B1B">
              <w:rPr>
                <w:i/>
                <w:iCs/>
                <w:sz w:val="20"/>
                <w:szCs w:val="20"/>
              </w:rPr>
              <w:t>DC Import at Snapshot</w:t>
            </w:r>
            <w:r w:rsidRPr="00A03B1B">
              <w:rPr>
                <w:iCs/>
                <w:sz w:val="20"/>
                <w:szCs w:val="20"/>
              </w:rPr>
              <w:t xml:space="preserve">—The approved aggregated DC Tie Schedule submitted by QSE </w:t>
            </w:r>
            <w:r w:rsidRPr="00A03B1B">
              <w:rPr>
                <w:i/>
                <w:iCs/>
                <w:sz w:val="20"/>
                <w:szCs w:val="20"/>
              </w:rPr>
              <w:t>q</w:t>
            </w:r>
            <w:r w:rsidRPr="00A03B1B">
              <w:rPr>
                <w:iCs/>
                <w:sz w:val="20"/>
                <w:szCs w:val="20"/>
              </w:rPr>
              <w:t xml:space="preserve"> as an importer into the ERCOT System through DC Tie </w:t>
            </w:r>
            <w:r w:rsidRPr="00A03B1B">
              <w:rPr>
                <w:i/>
                <w:iCs/>
                <w:sz w:val="20"/>
                <w:szCs w:val="20"/>
              </w:rPr>
              <w:t>p</w:t>
            </w:r>
            <w:r w:rsidRPr="00A03B1B">
              <w:rPr>
                <w:iCs/>
                <w:sz w:val="20"/>
                <w:szCs w:val="20"/>
              </w:rPr>
              <w:t xml:space="preserve">, according to the RUC Snapshot for the RUC process </w:t>
            </w:r>
            <w:r w:rsidRPr="00A03B1B">
              <w:rPr>
                <w:i/>
                <w:iCs/>
                <w:sz w:val="20"/>
                <w:szCs w:val="20"/>
              </w:rPr>
              <w:t>ruc</w:t>
            </w:r>
            <w:r w:rsidRPr="00A03B1B">
              <w:rPr>
                <w:iCs/>
                <w:sz w:val="20"/>
                <w:szCs w:val="20"/>
              </w:rPr>
              <w:t xml:space="preserve"> for the 15-minute Settlement Interval</w:t>
            </w:r>
            <w:r w:rsidRPr="00A03B1B">
              <w:rPr>
                <w:i/>
                <w:iCs/>
                <w:sz w:val="20"/>
                <w:szCs w:val="20"/>
              </w:rPr>
              <w:t xml:space="preserve"> i</w:t>
            </w:r>
            <w:r w:rsidRPr="00A03B1B">
              <w:rPr>
                <w:iCs/>
                <w:sz w:val="20"/>
                <w:szCs w:val="20"/>
              </w:rPr>
              <w:t>.</w:t>
            </w:r>
          </w:p>
        </w:tc>
      </w:tr>
      <w:tr w:rsidR="00A03B1B" w:rsidRPr="00A03B1B" w14:paraId="23589238" w14:textId="77777777" w:rsidTr="00B31BB1">
        <w:trPr>
          <w:cantSplit/>
        </w:trPr>
        <w:tc>
          <w:tcPr>
            <w:tcW w:w="1117" w:type="pct"/>
            <w:gridSpan w:val="2"/>
          </w:tcPr>
          <w:p w14:paraId="31C51979" w14:textId="77777777" w:rsidR="00A03B1B" w:rsidRPr="00A03B1B" w:rsidRDefault="00A03B1B" w:rsidP="00A03B1B">
            <w:pPr>
              <w:spacing w:after="60"/>
              <w:rPr>
                <w:iCs/>
                <w:sz w:val="20"/>
                <w:szCs w:val="20"/>
              </w:rPr>
            </w:pPr>
            <w:r w:rsidRPr="00A03B1B">
              <w:rPr>
                <w:iCs/>
                <w:sz w:val="20"/>
                <w:szCs w:val="20"/>
              </w:rPr>
              <w:t>DCIMPADJ</w:t>
            </w:r>
            <w:r w:rsidRPr="00A03B1B">
              <w:rPr>
                <w:i/>
                <w:iCs/>
                <w:sz w:val="20"/>
                <w:szCs w:val="20"/>
              </w:rPr>
              <w:t xml:space="preserve"> </w:t>
            </w:r>
            <w:r w:rsidRPr="00A03B1B">
              <w:rPr>
                <w:i/>
                <w:iCs/>
                <w:sz w:val="20"/>
                <w:szCs w:val="20"/>
                <w:vertAlign w:val="subscript"/>
              </w:rPr>
              <w:t>q, p, i</w:t>
            </w:r>
          </w:p>
        </w:tc>
        <w:tc>
          <w:tcPr>
            <w:tcW w:w="383" w:type="pct"/>
            <w:gridSpan w:val="2"/>
          </w:tcPr>
          <w:p w14:paraId="716EF8BE"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49497D4B" w14:textId="77777777" w:rsidR="00A03B1B" w:rsidRPr="00A03B1B" w:rsidRDefault="00A03B1B" w:rsidP="00A03B1B">
            <w:pPr>
              <w:spacing w:after="60"/>
              <w:rPr>
                <w:i/>
                <w:iCs/>
                <w:sz w:val="20"/>
                <w:szCs w:val="20"/>
              </w:rPr>
            </w:pPr>
            <w:r w:rsidRPr="00A03B1B">
              <w:rPr>
                <w:i/>
                <w:iCs/>
                <w:sz w:val="20"/>
                <w:szCs w:val="20"/>
              </w:rPr>
              <w:t>DC Import per QSE per Settlement Point</w:t>
            </w:r>
            <w:r w:rsidRPr="00A03B1B">
              <w:rPr>
                <w:iCs/>
                <w:sz w:val="20"/>
                <w:szCs w:val="20"/>
              </w:rPr>
              <w:t xml:space="preserve">—The approved aggregated DC Tie Schedule submitted by QSE </w:t>
            </w:r>
            <w:r w:rsidRPr="00A03B1B">
              <w:rPr>
                <w:i/>
                <w:iCs/>
                <w:sz w:val="20"/>
                <w:szCs w:val="20"/>
              </w:rPr>
              <w:t>q</w:t>
            </w:r>
            <w:r w:rsidRPr="00A03B1B">
              <w:rPr>
                <w:iCs/>
                <w:sz w:val="20"/>
                <w:szCs w:val="20"/>
              </w:rPr>
              <w:t xml:space="preserve"> as an importer into the ERCOT System through DC Tie </w:t>
            </w:r>
            <w:r w:rsidRPr="00A03B1B">
              <w:rPr>
                <w:i/>
                <w:iCs/>
                <w:sz w:val="20"/>
                <w:szCs w:val="20"/>
              </w:rPr>
              <w:t>p</w:t>
            </w:r>
            <w:r w:rsidRPr="00A03B1B">
              <w:rPr>
                <w:iCs/>
                <w:sz w:val="20"/>
                <w:szCs w:val="20"/>
              </w:rPr>
              <w:t xml:space="preserve"> according to the Adjustment Period snapshot, for the 15-minute Settlement Interval</w:t>
            </w:r>
            <w:r w:rsidRPr="00A03B1B">
              <w:rPr>
                <w:i/>
                <w:iCs/>
                <w:sz w:val="20"/>
                <w:szCs w:val="20"/>
              </w:rPr>
              <w:t xml:space="preserve"> i</w:t>
            </w:r>
            <w:r w:rsidRPr="00A03B1B">
              <w:rPr>
                <w:iCs/>
                <w:sz w:val="20"/>
                <w:szCs w:val="20"/>
              </w:rPr>
              <w:t>.</w:t>
            </w:r>
          </w:p>
        </w:tc>
      </w:tr>
      <w:tr w:rsidR="00A03B1B" w:rsidRPr="00A03B1B" w14:paraId="59A0FA35" w14:textId="77777777" w:rsidTr="00B31BB1">
        <w:trPr>
          <w:cantSplit/>
        </w:trPr>
        <w:tc>
          <w:tcPr>
            <w:tcW w:w="5000" w:type="pct"/>
            <w:gridSpan w:val="5"/>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4"/>
            </w:tblGrid>
            <w:tr w:rsidR="00A03B1B" w:rsidRPr="00A03B1B" w14:paraId="158AF09B" w14:textId="77777777" w:rsidTr="00B31BB1">
              <w:trPr>
                <w:trHeight w:val="656"/>
              </w:trPr>
              <w:tc>
                <w:tcPr>
                  <w:tcW w:w="9350" w:type="dxa"/>
                  <w:shd w:val="pct12" w:color="auto" w:fill="auto"/>
                </w:tcPr>
                <w:p w14:paraId="17EE3E5F" w14:textId="77777777" w:rsidR="00A03B1B" w:rsidRPr="00A03B1B" w:rsidRDefault="00A03B1B" w:rsidP="00A03B1B">
                  <w:pPr>
                    <w:spacing w:after="240"/>
                    <w:rPr>
                      <w:b/>
                      <w:i/>
                      <w:iCs/>
                      <w:szCs w:val="20"/>
                    </w:rPr>
                  </w:pPr>
                  <w:r w:rsidRPr="00A03B1B">
                    <w:rPr>
                      <w:b/>
                      <w:i/>
                      <w:iCs/>
                      <w:szCs w:val="20"/>
                    </w:rPr>
                    <w:t>[NPRR1032:  Replace the variable “</w:t>
                  </w:r>
                  <w:r w:rsidRPr="00A03B1B">
                    <w:rPr>
                      <w:b/>
                      <w:bCs/>
                      <w:i/>
                      <w:iCs/>
                      <w:szCs w:val="20"/>
                    </w:rPr>
                    <w:t xml:space="preserve">DCIMPADJ </w:t>
                  </w:r>
                  <w:r w:rsidRPr="00A03B1B">
                    <w:rPr>
                      <w:b/>
                      <w:bCs/>
                      <w:i/>
                      <w:iCs/>
                      <w:szCs w:val="20"/>
                      <w:vertAlign w:val="subscript"/>
                    </w:rPr>
                    <w:t>q, p, i</w:t>
                  </w:r>
                  <w:r w:rsidRPr="00A03B1B">
                    <w:rPr>
                      <w:b/>
                      <w:i/>
                      <w:iCs/>
                      <w:szCs w:val="20"/>
                    </w:rPr>
                    <w:t>” above with the following upon system implementation:]</w:t>
                  </w:r>
                </w:p>
                <w:tbl>
                  <w:tblPr>
                    <w:tblW w:w="894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28"/>
                    <w:gridCol w:w="694"/>
                    <w:gridCol w:w="6225"/>
                  </w:tblGrid>
                  <w:tr w:rsidR="00A03B1B" w:rsidRPr="00A03B1B" w14:paraId="29F9F0BB" w14:textId="77777777" w:rsidTr="00B31BB1">
                    <w:trPr>
                      <w:cantSplit/>
                    </w:trPr>
                    <w:tc>
                      <w:tcPr>
                        <w:tcW w:w="1133" w:type="pct"/>
                      </w:tcPr>
                      <w:p w14:paraId="29DB75B0" w14:textId="77777777" w:rsidR="00A03B1B" w:rsidRPr="00A03B1B" w:rsidRDefault="00A03B1B" w:rsidP="00A03B1B">
                        <w:pPr>
                          <w:spacing w:after="60"/>
                          <w:rPr>
                            <w:iCs/>
                            <w:sz w:val="20"/>
                            <w:szCs w:val="20"/>
                          </w:rPr>
                        </w:pPr>
                        <w:r w:rsidRPr="00A03B1B">
                          <w:rPr>
                            <w:iCs/>
                            <w:sz w:val="20"/>
                            <w:szCs w:val="20"/>
                          </w:rPr>
                          <w:t xml:space="preserve">RTDCIMP </w:t>
                        </w:r>
                        <w:r w:rsidRPr="00A03B1B">
                          <w:rPr>
                            <w:i/>
                            <w:iCs/>
                            <w:sz w:val="20"/>
                            <w:szCs w:val="20"/>
                            <w:vertAlign w:val="subscript"/>
                          </w:rPr>
                          <w:t>q, p</w:t>
                        </w:r>
                      </w:p>
                    </w:tc>
                    <w:tc>
                      <w:tcPr>
                        <w:tcW w:w="388" w:type="pct"/>
                      </w:tcPr>
                      <w:p w14:paraId="633EBD19" w14:textId="77777777" w:rsidR="00A03B1B" w:rsidRPr="00A03B1B" w:rsidRDefault="00A03B1B" w:rsidP="00A03B1B">
                        <w:pPr>
                          <w:spacing w:after="60"/>
                          <w:jc w:val="center"/>
                          <w:rPr>
                            <w:iCs/>
                            <w:sz w:val="20"/>
                            <w:szCs w:val="20"/>
                          </w:rPr>
                        </w:pPr>
                        <w:r w:rsidRPr="00A03B1B">
                          <w:rPr>
                            <w:iCs/>
                            <w:sz w:val="20"/>
                            <w:szCs w:val="20"/>
                          </w:rPr>
                          <w:t>MW</w:t>
                        </w:r>
                      </w:p>
                    </w:tc>
                    <w:tc>
                      <w:tcPr>
                        <w:tcW w:w="3479" w:type="pct"/>
                      </w:tcPr>
                      <w:p w14:paraId="78E951F4" w14:textId="77777777" w:rsidR="00A03B1B" w:rsidRPr="00A03B1B" w:rsidRDefault="00A03B1B" w:rsidP="00A03B1B">
                        <w:pPr>
                          <w:spacing w:after="60"/>
                          <w:rPr>
                            <w:i/>
                            <w:iCs/>
                            <w:sz w:val="20"/>
                            <w:szCs w:val="20"/>
                          </w:rPr>
                        </w:pPr>
                        <w:r w:rsidRPr="00A03B1B">
                          <w:rPr>
                            <w:i/>
                            <w:iCs/>
                            <w:sz w:val="20"/>
                            <w:szCs w:val="20"/>
                          </w:rPr>
                          <w:t>Real-Time DC Import per QSE per Settlement Point</w:t>
                        </w:r>
                        <w:r w:rsidRPr="00A03B1B">
                          <w:rPr>
                            <w:iCs/>
                            <w:sz w:val="20"/>
                            <w:szCs w:val="20"/>
                          </w:rPr>
                          <w:t xml:space="preserve">—The aggregated final, approved DC Tie Schedule submitted by QSE </w:t>
                        </w:r>
                        <w:r w:rsidRPr="00A03B1B">
                          <w:rPr>
                            <w:i/>
                            <w:iCs/>
                            <w:sz w:val="20"/>
                            <w:szCs w:val="20"/>
                          </w:rPr>
                          <w:t>q</w:t>
                        </w:r>
                        <w:r w:rsidRPr="00A03B1B">
                          <w:rPr>
                            <w:iCs/>
                            <w:sz w:val="20"/>
                            <w:szCs w:val="20"/>
                          </w:rPr>
                          <w:t xml:space="preserve"> as an importer into the ERCOT System through DC Tie </w:t>
                        </w:r>
                        <w:r w:rsidRPr="00A03B1B">
                          <w:rPr>
                            <w:i/>
                            <w:iCs/>
                            <w:sz w:val="20"/>
                            <w:szCs w:val="20"/>
                          </w:rPr>
                          <w:t>p</w:t>
                        </w:r>
                        <w:r w:rsidRPr="00A03B1B">
                          <w:rPr>
                            <w:iCs/>
                            <w:sz w:val="20"/>
                            <w:szCs w:val="20"/>
                          </w:rPr>
                          <w:t>, for the 15-minute Settlement Interval.</w:t>
                        </w:r>
                      </w:p>
                    </w:tc>
                  </w:tr>
                </w:tbl>
                <w:p w14:paraId="74950FC5" w14:textId="77777777" w:rsidR="00A03B1B" w:rsidRPr="00A03B1B" w:rsidRDefault="00A03B1B" w:rsidP="00A03B1B">
                  <w:pPr>
                    <w:spacing w:after="240"/>
                    <w:ind w:left="2880" w:right="145" w:hanging="2160"/>
                    <w:rPr>
                      <w:i/>
                      <w:szCs w:val="20"/>
                      <w:vertAlign w:val="subscript"/>
                    </w:rPr>
                  </w:pPr>
                </w:p>
              </w:tc>
            </w:tr>
          </w:tbl>
          <w:p w14:paraId="0E3D1D7D" w14:textId="77777777" w:rsidR="00A03B1B" w:rsidRPr="00A03B1B" w:rsidRDefault="00A03B1B" w:rsidP="00A03B1B">
            <w:pPr>
              <w:spacing w:after="60"/>
              <w:rPr>
                <w:i/>
                <w:iCs/>
                <w:sz w:val="20"/>
                <w:szCs w:val="20"/>
              </w:rPr>
            </w:pPr>
          </w:p>
        </w:tc>
      </w:tr>
      <w:tr w:rsidR="00A03B1B" w:rsidRPr="00A03B1B" w14:paraId="13D51877" w14:textId="77777777" w:rsidTr="00B31BB1">
        <w:trPr>
          <w:cantSplit/>
        </w:trPr>
        <w:tc>
          <w:tcPr>
            <w:tcW w:w="1117" w:type="pct"/>
            <w:gridSpan w:val="2"/>
          </w:tcPr>
          <w:p w14:paraId="0FABAD21" w14:textId="77777777" w:rsidR="00A03B1B" w:rsidRPr="00A03B1B" w:rsidRDefault="00A03B1B" w:rsidP="00A03B1B">
            <w:pPr>
              <w:spacing w:after="60"/>
              <w:rPr>
                <w:iCs/>
                <w:sz w:val="20"/>
                <w:szCs w:val="20"/>
              </w:rPr>
            </w:pPr>
            <w:r w:rsidRPr="00A03B1B">
              <w:rPr>
                <w:iCs/>
                <w:sz w:val="20"/>
                <w:szCs w:val="20"/>
              </w:rPr>
              <w:t xml:space="preserve">RUCCPSNAP </w:t>
            </w:r>
            <w:r w:rsidRPr="00A03B1B">
              <w:rPr>
                <w:i/>
                <w:iCs/>
                <w:sz w:val="20"/>
                <w:szCs w:val="20"/>
                <w:vertAlign w:val="subscript"/>
                <w:lang w:val="it-IT"/>
              </w:rPr>
              <w:t xml:space="preserve">ruc, </w:t>
            </w:r>
            <w:r w:rsidRPr="00A03B1B">
              <w:rPr>
                <w:i/>
                <w:iCs/>
                <w:sz w:val="20"/>
                <w:szCs w:val="20"/>
                <w:vertAlign w:val="subscript"/>
              </w:rPr>
              <w:t>q, h</w:t>
            </w:r>
          </w:p>
        </w:tc>
        <w:tc>
          <w:tcPr>
            <w:tcW w:w="378" w:type="pct"/>
          </w:tcPr>
          <w:p w14:paraId="481D97B7" w14:textId="77777777" w:rsidR="00A03B1B" w:rsidRPr="00A03B1B" w:rsidRDefault="00A03B1B" w:rsidP="00A03B1B">
            <w:pPr>
              <w:spacing w:after="60"/>
              <w:jc w:val="center"/>
              <w:rPr>
                <w:iCs/>
                <w:sz w:val="20"/>
                <w:szCs w:val="20"/>
              </w:rPr>
            </w:pPr>
            <w:r w:rsidRPr="00A03B1B">
              <w:rPr>
                <w:iCs/>
                <w:sz w:val="20"/>
                <w:szCs w:val="20"/>
              </w:rPr>
              <w:t>MW</w:t>
            </w:r>
          </w:p>
        </w:tc>
        <w:tc>
          <w:tcPr>
            <w:tcW w:w="3505" w:type="pct"/>
            <w:gridSpan w:val="2"/>
          </w:tcPr>
          <w:p w14:paraId="32522152" w14:textId="77777777" w:rsidR="00A03B1B" w:rsidRPr="00A03B1B" w:rsidRDefault="00A03B1B" w:rsidP="00A03B1B">
            <w:pPr>
              <w:spacing w:after="60"/>
              <w:rPr>
                <w:i/>
                <w:iCs/>
                <w:sz w:val="20"/>
                <w:szCs w:val="20"/>
              </w:rPr>
            </w:pPr>
            <w:r w:rsidRPr="00A03B1B">
              <w:rPr>
                <w:i/>
                <w:iCs/>
                <w:sz w:val="20"/>
                <w:szCs w:val="20"/>
              </w:rPr>
              <w:t>RUC Capacity Purchase at Snapshot</w:t>
            </w:r>
            <w:r w:rsidRPr="00A03B1B">
              <w:rPr>
                <w:iCs/>
                <w:sz w:val="20"/>
                <w:szCs w:val="20"/>
              </w:rPr>
              <w:t xml:space="preserve">—The QSE </w:t>
            </w:r>
            <w:r w:rsidRPr="00A03B1B">
              <w:rPr>
                <w:i/>
                <w:iCs/>
                <w:sz w:val="20"/>
                <w:szCs w:val="20"/>
              </w:rPr>
              <w:t>q</w:t>
            </w:r>
            <w:r w:rsidRPr="00A03B1B">
              <w:rPr>
                <w:iCs/>
                <w:sz w:val="20"/>
                <w:szCs w:val="20"/>
              </w:rPr>
              <w:t xml:space="preserve">’s capacity purchase, according to the RUC Snapshot for the RUC process </w:t>
            </w:r>
            <w:r w:rsidRPr="00A03B1B">
              <w:rPr>
                <w:i/>
                <w:iCs/>
                <w:sz w:val="20"/>
                <w:szCs w:val="20"/>
              </w:rPr>
              <w:t>ruc</w:t>
            </w:r>
            <w:r w:rsidRPr="00A03B1B">
              <w:rPr>
                <w:iCs/>
                <w:sz w:val="20"/>
                <w:szCs w:val="20"/>
              </w:rPr>
              <w:t xml:space="preserve"> for the hour</w:t>
            </w:r>
            <w:r w:rsidRPr="00A03B1B">
              <w:rPr>
                <w:i/>
                <w:iCs/>
                <w:sz w:val="20"/>
                <w:szCs w:val="20"/>
              </w:rPr>
              <w:t xml:space="preserve"> h</w:t>
            </w:r>
            <w:r w:rsidRPr="00A03B1B">
              <w:rPr>
                <w:iCs/>
                <w:sz w:val="20"/>
                <w:szCs w:val="20"/>
              </w:rPr>
              <w:t xml:space="preserve"> that includes the 15-minute Settlement Interval.</w:t>
            </w:r>
          </w:p>
        </w:tc>
      </w:tr>
      <w:tr w:rsidR="00A03B1B" w:rsidRPr="00A03B1B" w14:paraId="3B9905EB" w14:textId="77777777" w:rsidTr="00B31BB1">
        <w:trPr>
          <w:cantSplit/>
        </w:trPr>
        <w:tc>
          <w:tcPr>
            <w:tcW w:w="1117" w:type="pct"/>
            <w:gridSpan w:val="2"/>
          </w:tcPr>
          <w:p w14:paraId="71184041" w14:textId="77777777" w:rsidR="00A03B1B" w:rsidRPr="00A03B1B" w:rsidRDefault="00A03B1B" w:rsidP="00A03B1B">
            <w:pPr>
              <w:spacing w:after="60"/>
              <w:rPr>
                <w:iCs/>
                <w:sz w:val="20"/>
                <w:szCs w:val="20"/>
              </w:rPr>
            </w:pPr>
            <w:r w:rsidRPr="00A03B1B">
              <w:rPr>
                <w:iCs/>
                <w:sz w:val="20"/>
                <w:szCs w:val="20"/>
              </w:rPr>
              <w:t xml:space="preserve">RUCCSSNAP </w:t>
            </w:r>
            <w:r w:rsidRPr="00A03B1B">
              <w:rPr>
                <w:i/>
                <w:iCs/>
                <w:sz w:val="20"/>
                <w:szCs w:val="20"/>
                <w:vertAlign w:val="subscript"/>
                <w:lang w:val="it-IT"/>
              </w:rPr>
              <w:t xml:space="preserve">ruc, </w:t>
            </w:r>
            <w:r w:rsidRPr="00A03B1B">
              <w:rPr>
                <w:i/>
                <w:iCs/>
                <w:sz w:val="20"/>
                <w:szCs w:val="20"/>
                <w:vertAlign w:val="subscript"/>
              </w:rPr>
              <w:t>q, h</w:t>
            </w:r>
          </w:p>
        </w:tc>
        <w:tc>
          <w:tcPr>
            <w:tcW w:w="378" w:type="pct"/>
          </w:tcPr>
          <w:p w14:paraId="4A65F234" w14:textId="77777777" w:rsidR="00A03B1B" w:rsidRPr="00A03B1B" w:rsidRDefault="00A03B1B" w:rsidP="00A03B1B">
            <w:pPr>
              <w:spacing w:after="60"/>
              <w:jc w:val="center"/>
              <w:rPr>
                <w:iCs/>
                <w:sz w:val="20"/>
                <w:szCs w:val="20"/>
              </w:rPr>
            </w:pPr>
            <w:r w:rsidRPr="00A03B1B">
              <w:rPr>
                <w:iCs/>
                <w:sz w:val="20"/>
                <w:szCs w:val="20"/>
              </w:rPr>
              <w:t>MW</w:t>
            </w:r>
          </w:p>
        </w:tc>
        <w:tc>
          <w:tcPr>
            <w:tcW w:w="3505" w:type="pct"/>
            <w:gridSpan w:val="2"/>
          </w:tcPr>
          <w:p w14:paraId="440980A5" w14:textId="77777777" w:rsidR="00A03B1B" w:rsidRPr="00A03B1B" w:rsidRDefault="00A03B1B" w:rsidP="00A03B1B">
            <w:pPr>
              <w:spacing w:after="60"/>
              <w:rPr>
                <w:i/>
                <w:iCs/>
                <w:sz w:val="20"/>
                <w:szCs w:val="20"/>
              </w:rPr>
            </w:pPr>
            <w:r w:rsidRPr="00A03B1B">
              <w:rPr>
                <w:i/>
                <w:iCs/>
                <w:sz w:val="20"/>
                <w:szCs w:val="20"/>
              </w:rPr>
              <w:t>RUC Capacity Sale at Snapshot</w:t>
            </w:r>
            <w:r w:rsidRPr="00A03B1B">
              <w:rPr>
                <w:iCs/>
                <w:sz w:val="20"/>
                <w:szCs w:val="20"/>
              </w:rPr>
              <w:t xml:space="preserve">—The QSE </w:t>
            </w:r>
            <w:r w:rsidRPr="00A03B1B">
              <w:rPr>
                <w:i/>
                <w:iCs/>
                <w:sz w:val="20"/>
                <w:szCs w:val="20"/>
              </w:rPr>
              <w:t>q</w:t>
            </w:r>
            <w:r w:rsidRPr="00A03B1B">
              <w:rPr>
                <w:iCs/>
                <w:sz w:val="20"/>
                <w:szCs w:val="20"/>
              </w:rPr>
              <w:t xml:space="preserve">’s capacity sale, according to the RUC Snapshot for the RUC process </w:t>
            </w:r>
            <w:r w:rsidRPr="00A03B1B">
              <w:rPr>
                <w:i/>
                <w:iCs/>
                <w:sz w:val="20"/>
                <w:szCs w:val="20"/>
              </w:rPr>
              <w:t>ruc</w:t>
            </w:r>
            <w:r w:rsidRPr="00A03B1B">
              <w:rPr>
                <w:iCs/>
                <w:sz w:val="20"/>
                <w:szCs w:val="20"/>
              </w:rPr>
              <w:t xml:space="preserve"> for the hour</w:t>
            </w:r>
            <w:r w:rsidRPr="00A03B1B">
              <w:rPr>
                <w:i/>
                <w:iCs/>
                <w:sz w:val="20"/>
                <w:szCs w:val="20"/>
              </w:rPr>
              <w:t xml:space="preserve"> h</w:t>
            </w:r>
            <w:r w:rsidRPr="00A03B1B">
              <w:rPr>
                <w:iCs/>
                <w:sz w:val="20"/>
                <w:szCs w:val="20"/>
              </w:rPr>
              <w:t xml:space="preserve"> that includes the 15-minute Settlement Interval.</w:t>
            </w:r>
          </w:p>
        </w:tc>
      </w:tr>
      <w:tr w:rsidR="00A03B1B" w:rsidRPr="00A03B1B" w14:paraId="320749B7" w14:textId="77777777" w:rsidTr="00B31BB1">
        <w:trPr>
          <w:cantSplit/>
        </w:trPr>
        <w:tc>
          <w:tcPr>
            <w:tcW w:w="1117" w:type="pct"/>
            <w:gridSpan w:val="2"/>
          </w:tcPr>
          <w:p w14:paraId="7884E940" w14:textId="77777777" w:rsidR="00A03B1B" w:rsidRPr="00A03B1B" w:rsidRDefault="00A03B1B" w:rsidP="00A03B1B">
            <w:pPr>
              <w:spacing w:after="60"/>
              <w:rPr>
                <w:iCs/>
                <w:sz w:val="20"/>
                <w:szCs w:val="20"/>
              </w:rPr>
            </w:pPr>
            <w:r w:rsidRPr="00A03B1B">
              <w:rPr>
                <w:iCs/>
                <w:sz w:val="20"/>
                <w:szCs w:val="20"/>
              </w:rPr>
              <w:t xml:space="preserve">RUCCAPADJ </w:t>
            </w:r>
            <w:r w:rsidRPr="00A03B1B">
              <w:rPr>
                <w:i/>
                <w:iCs/>
                <w:sz w:val="20"/>
                <w:szCs w:val="20"/>
                <w:vertAlign w:val="subscript"/>
              </w:rPr>
              <w:t>q, i</w:t>
            </w:r>
          </w:p>
        </w:tc>
        <w:tc>
          <w:tcPr>
            <w:tcW w:w="378" w:type="pct"/>
          </w:tcPr>
          <w:p w14:paraId="1DF53723" w14:textId="77777777" w:rsidR="00A03B1B" w:rsidRPr="00A03B1B" w:rsidRDefault="00A03B1B" w:rsidP="00A03B1B">
            <w:pPr>
              <w:spacing w:after="60"/>
              <w:jc w:val="center"/>
              <w:rPr>
                <w:iCs/>
                <w:sz w:val="20"/>
                <w:szCs w:val="20"/>
              </w:rPr>
            </w:pPr>
            <w:r w:rsidRPr="00A03B1B">
              <w:rPr>
                <w:iCs/>
                <w:sz w:val="20"/>
                <w:szCs w:val="20"/>
              </w:rPr>
              <w:t>MW</w:t>
            </w:r>
          </w:p>
        </w:tc>
        <w:tc>
          <w:tcPr>
            <w:tcW w:w="3505" w:type="pct"/>
            <w:gridSpan w:val="2"/>
          </w:tcPr>
          <w:p w14:paraId="6350E8FE" w14:textId="77777777" w:rsidR="00A03B1B" w:rsidRPr="00A03B1B" w:rsidRDefault="00A03B1B" w:rsidP="00A03B1B">
            <w:pPr>
              <w:spacing w:after="60"/>
              <w:rPr>
                <w:i/>
                <w:iCs/>
                <w:sz w:val="20"/>
                <w:szCs w:val="20"/>
              </w:rPr>
            </w:pPr>
            <w:r w:rsidRPr="00A03B1B">
              <w:rPr>
                <w:i/>
                <w:iCs/>
                <w:sz w:val="20"/>
                <w:szCs w:val="20"/>
              </w:rPr>
              <w:t>RUC Capacity at End of Adjustment Period</w:t>
            </w:r>
            <w:r w:rsidRPr="00A03B1B">
              <w:rPr>
                <w:iCs/>
                <w:sz w:val="20"/>
                <w:szCs w:val="20"/>
              </w:rPr>
              <w:t>—The amount of the QSE</w:t>
            </w:r>
            <w:r w:rsidRPr="00A03B1B">
              <w:rPr>
                <w:i/>
                <w:iCs/>
                <w:sz w:val="20"/>
                <w:szCs w:val="20"/>
              </w:rPr>
              <w:t xml:space="preserve"> q</w:t>
            </w:r>
            <w:r w:rsidRPr="00A03B1B">
              <w:rPr>
                <w:iCs/>
                <w:sz w:val="20"/>
                <w:szCs w:val="20"/>
              </w:rPr>
              <w:t>’s calculated capacity, excluding capacity for IRRs, at the end of the Adjustment Period for a 15-minute Settlement Interval</w:t>
            </w:r>
            <w:r w:rsidRPr="00A03B1B">
              <w:rPr>
                <w:i/>
                <w:iCs/>
                <w:sz w:val="20"/>
                <w:szCs w:val="20"/>
              </w:rPr>
              <w:t xml:space="preserve"> i.</w:t>
            </w:r>
          </w:p>
        </w:tc>
      </w:tr>
      <w:tr w:rsidR="00A03B1B" w:rsidRPr="00A03B1B" w14:paraId="0F66E49C" w14:textId="77777777" w:rsidTr="00B31BB1">
        <w:trPr>
          <w:cantSplit/>
        </w:trPr>
        <w:tc>
          <w:tcPr>
            <w:tcW w:w="1117" w:type="pct"/>
            <w:gridSpan w:val="2"/>
          </w:tcPr>
          <w:p w14:paraId="5CA3CB78" w14:textId="77777777" w:rsidR="00A03B1B" w:rsidRPr="00A03B1B" w:rsidRDefault="00A03B1B" w:rsidP="00A03B1B">
            <w:pPr>
              <w:spacing w:after="60"/>
              <w:rPr>
                <w:i/>
                <w:iCs/>
                <w:sz w:val="20"/>
                <w:szCs w:val="20"/>
              </w:rPr>
            </w:pPr>
            <w:r w:rsidRPr="00A03B1B">
              <w:rPr>
                <w:iCs/>
                <w:sz w:val="20"/>
                <w:szCs w:val="20"/>
              </w:rPr>
              <w:t xml:space="preserve">RCAPADJ </w:t>
            </w:r>
            <w:r w:rsidRPr="00A03B1B">
              <w:rPr>
                <w:i/>
                <w:iCs/>
                <w:sz w:val="20"/>
                <w:szCs w:val="20"/>
                <w:vertAlign w:val="subscript"/>
              </w:rPr>
              <w:t>q, r, h</w:t>
            </w:r>
          </w:p>
        </w:tc>
        <w:tc>
          <w:tcPr>
            <w:tcW w:w="378" w:type="pct"/>
          </w:tcPr>
          <w:p w14:paraId="12C19A35" w14:textId="77777777" w:rsidR="00A03B1B" w:rsidRPr="00A03B1B" w:rsidRDefault="00A03B1B" w:rsidP="00A03B1B">
            <w:pPr>
              <w:spacing w:after="60"/>
              <w:jc w:val="center"/>
              <w:rPr>
                <w:iCs/>
                <w:sz w:val="20"/>
                <w:szCs w:val="20"/>
              </w:rPr>
            </w:pPr>
            <w:r w:rsidRPr="00A03B1B">
              <w:rPr>
                <w:iCs/>
                <w:sz w:val="20"/>
                <w:szCs w:val="20"/>
              </w:rPr>
              <w:t>MW</w:t>
            </w:r>
          </w:p>
        </w:tc>
        <w:tc>
          <w:tcPr>
            <w:tcW w:w="3505" w:type="pct"/>
            <w:gridSpan w:val="2"/>
          </w:tcPr>
          <w:p w14:paraId="28458E0A" w14:textId="77777777" w:rsidR="00A03B1B" w:rsidRPr="00A03B1B" w:rsidRDefault="00A03B1B" w:rsidP="00A03B1B">
            <w:pPr>
              <w:spacing w:after="60"/>
              <w:rPr>
                <w:i/>
                <w:iCs/>
                <w:sz w:val="20"/>
                <w:szCs w:val="20"/>
              </w:rPr>
            </w:pPr>
            <w:r w:rsidRPr="00A03B1B">
              <w:rPr>
                <w:i/>
                <w:iCs/>
                <w:sz w:val="20"/>
                <w:szCs w:val="20"/>
              </w:rPr>
              <w:t>Resource Capacity at End of Adjustment Period</w:t>
            </w:r>
            <w:r w:rsidRPr="00A03B1B">
              <w:rPr>
                <w:iCs/>
                <w:sz w:val="20"/>
                <w:szCs w:val="20"/>
              </w:rPr>
              <w:t xml:space="preserve">—The HSL of a non-IRR Generation Resource </w:t>
            </w:r>
            <w:r w:rsidRPr="00A03B1B">
              <w:rPr>
                <w:i/>
                <w:iCs/>
                <w:sz w:val="20"/>
                <w:szCs w:val="20"/>
              </w:rPr>
              <w:t>r</w:t>
            </w:r>
            <w:r w:rsidRPr="00A03B1B">
              <w:rPr>
                <w:iCs/>
                <w:sz w:val="20"/>
                <w:szCs w:val="20"/>
              </w:rPr>
              <w:t xml:space="preserve"> represented by the QSE </w:t>
            </w:r>
            <w:r w:rsidRPr="00A03B1B">
              <w:rPr>
                <w:i/>
                <w:iCs/>
                <w:sz w:val="20"/>
                <w:szCs w:val="20"/>
              </w:rPr>
              <w:t>q</w:t>
            </w:r>
            <w:r w:rsidRPr="00A03B1B">
              <w:rPr>
                <w:iCs/>
                <w:sz w:val="20"/>
                <w:szCs w:val="20"/>
              </w:rPr>
              <w:t xml:space="preserve"> at the end of the Adjustment Period, for the hour </w:t>
            </w:r>
            <w:r w:rsidRPr="00A03B1B">
              <w:rPr>
                <w:i/>
                <w:iCs/>
                <w:sz w:val="20"/>
                <w:szCs w:val="20"/>
              </w:rPr>
              <w:t>h</w:t>
            </w:r>
            <w:r w:rsidRPr="00A03B1B">
              <w:rPr>
                <w:iCs/>
                <w:sz w:val="20"/>
                <w:szCs w:val="20"/>
              </w:rPr>
              <w:t xml:space="preserve"> that includes the 15-minute Settlement Interval.  Where for a Combined Cycle Train, the Resource </w:t>
            </w:r>
            <w:r w:rsidRPr="00A03B1B">
              <w:rPr>
                <w:i/>
                <w:iCs/>
                <w:sz w:val="20"/>
                <w:szCs w:val="20"/>
              </w:rPr>
              <w:t xml:space="preserve">r </w:t>
            </w:r>
            <w:r w:rsidRPr="00A03B1B">
              <w:rPr>
                <w:iCs/>
                <w:sz w:val="20"/>
                <w:szCs w:val="20"/>
              </w:rPr>
              <w:t xml:space="preserve">is a Combined Cycle Generation Resource within the Combined Cycle Train. </w:t>
            </w:r>
          </w:p>
        </w:tc>
      </w:tr>
      <w:tr w:rsidR="00A03B1B" w:rsidRPr="00A03B1B" w14:paraId="603D830D" w14:textId="77777777" w:rsidTr="00B31BB1">
        <w:trPr>
          <w:cantSplit/>
        </w:trPr>
        <w:tc>
          <w:tcPr>
            <w:tcW w:w="1117" w:type="pct"/>
            <w:gridSpan w:val="2"/>
          </w:tcPr>
          <w:p w14:paraId="795CF961" w14:textId="77777777" w:rsidR="00A03B1B" w:rsidRPr="00A03B1B" w:rsidRDefault="00A03B1B" w:rsidP="00A03B1B">
            <w:pPr>
              <w:spacing w:after="60"/>
              <w:rPr>
                <w:iCs/>
                <w:sz w:val="20"/>
                <w:szCs w:val="20"/>
              </w:rPr>
            </w:pPr>
            <w:r w:rsidRPr="00A03B1B">
              <w:rPr>
                <w:iCs/>
                <w:sz w:val="20"/>
                <w:szCs w:val="20"/>
              </w:rPr>
              <w:t xml:space="preserve">RUCCPADJ </w:t>
            </w:r>
            <w:r w:rsidRPr="00A03B1B">
              <w:rPr>
                <w:i/>
                <w:iCs/>
                <w:sz w:val="20"/>
                <w:szCs w:val="20"/>
                <w:vertAlign w:val="subscript"/>
              </w:rPr>
              <w:t>q, h</w:t>
            </w:r>
          </w:p>
        </w:tc>
        <w:tc>
          <w:tcPr>
            <w:tcW w:w="378" w:type="pct"/>
          </w:tcPr>
          <w:p w14:paraId="7ED7EDBA" w14:textId="77777777" w:rsidR="00A03B1B" w:rsidRPr="00A03B1B" w:rsidRDefault="00A03B1B" w:rsidP="00A03B1B">
            <w:pPr>
              <w:spacing w:after="60"/>
              <w:jc w:val="center"/>
              <w:rPr>
                <w:iCs/>
                <w:sz w:val="20"/>
                <w:szCs w:val="20"/>
              </w:rPr>
            </w:pPr>
            <w:r w:rsidRPr="00A03B1B">
              <w:rPr>
                <w:iCs/>
                <w:sz w:val="20"/>
                <w:szCs w:val="20"/>
              </w:rPr>
              <w:t>MW</w:t>
            </w:r>
          </w:p>
        </w:tc>
        <w:tc>
          <w:tcPr>
            <w:tcW w:w="3505" w:type="pct"/>
            <w:gridSpan w:val="2"/>
          </w:tcPr>
          <w:p w14:paraId="3CC80390" w14:textId="77777777" w:rsidR="00A03B1B" w:rsidRPr="00A03B1B" w:rsidRDefault="00A03B1B" w:rsidP="00A03B1B">
            <w:pPr>
              <w:spacing w:after="60"/>
              <w:rPr>
                <w:i/>
                <w:iCs/>
                <w:sz w:val="20"/>
                <w:szCs w:val="20"/>
              </w:rPr>
            </w:pPr>
            <w:r w:rsidRPr="00A03B1B">
              <w:rPr>
                <w:i/>
                <w:iCs/>
                <w:sz w:val="20"/>
                <w:szCs w:val="20"/>
              </w:rPr>
              <w:t>RUC Capacity Purchase at End of Adjustment Period</w:t>
            </w:r>
            <w:r w:rsidRPr="00A03B1B">
              <w:rPr>
                <w:iCs/>
                <w:sz w:val="20"/>
                <w:szCs w:val="20"/>
              </w:rPr>
              <w:t xml:space="preserve">—The QSE </w:t>
            </w:r>
            <w:r w:rsidRPr="00A03B1B">
              <w:rPr>
                <w:i/>
                <w:iCs/>
                <w:sz w:val="20"/>
                <w:szCs w:val="20"/>
              </w:rPr>
              <w:t>q</w:t>
            </w:r>
            <w:r w:rsidRPr="00A03B1B">
              <w:rPr>
                <w:iCs/>
                <w:sz w:val="20"/>
                <w:szCs w:val="20"/>
              </w:rPr>
              <w:t xml:space="preserve">’s capacity purchase, at the end of Adjustment Period for the hour </w:t>
            </w:r>
            <w:r w:rsidRPr="00A03B1B">
              <w:rPr>
                <w:i/>
                <w:iCs/>
                <w:sz w:val="20"/>
                <w:szCs w:val="20"/>
              </w:rPr>
              <w:t>h</w:t>
            </w:r>
            <w:r w:rsidRPr="00A03B1B">
              <w:rPr>
                <w:iCs/>
                <w:sz w:val="20"/>
                <w:szCs w:val="20"/>
              </w:rPr>
              <w:t xml:space="preserve"> that includes the 15-minute Settlement Interval.</w:t>
            </w:r>
          </w:p>
        </w:tc>
      </w:tr>
      <w:tr w:rsidR="00A03B1B" w:rsidRPr="00A03B1B" w14:paraId="19E92635" w14:textId="77777777" w:rsidTr="00B31BB1">
        <w:trPr>
          <w:cantSplit/>
        </w:trPr>
        <w:tc>
          <w:tcPr>
            <w:tcW w:w="1117" w:type="pct"/>
            <w:gridSpan w:val="2"/>
          </w:tcPr>
          <w:p w14:paraId="32D97E76" w14:textId="77777777" w:rsidR="00A03B1B" w:rsidRPr="00A03B1B" w:rsidRDefault="00A03B1B" w:rsidP="00A03B1B">
            <w:pPr>
              <w:spacing w:after="60"/>
              <w:rPr>
                <w:iCs/>
                <w:sz w:val="20"/>
                <w:szCs w:val="20"/>
              </w:rPr>
            </w:pPr>
            <w:r w:rsidRPr="00A03B1B">
              <w:rPr>
                <w:iCs/>
                <w:sz w:val="20"/>
                <w:szCs w:val="20"/>
              </w:rPr>
              <w:t xml:space="preserve">RUCCSADJ </w:t>
            </w:r>
            <w:r w:rsidRPr="00A03B1B">
              <w:rPr>
                <w:i/>
                <w:iCs/>
                <w:sz w:val="20"/>
                <w:szCs w:val="20"/>
                <w:vertAlign w:val="subscript"/>
              </w:rPr>
              <w:t>q, h</w:t>
            </w:r>
          </w:p>
        </w:tc>
        <w:tc>
          <w:tcPr>
            <w:tcW w:w="378" w:type="pct"/>
          </w:tcPr>
          <w:p w14:paraId="5CD54E8E" w14:textId="77777777" w:rsidR="00A03B1B" w:rsidRPr="00A03B1B" w:rsidRDefault="00A03B1B" w:rsidP="00A03B1B">
            <w:pPr>
              <w:spacing w:after="60"/>
              <w:jc w:val="center"/>
              <w:rPr>
                <w:iCs/>
                <w:sz w:val="20"/>
                <w:szCs w:val="20"/>
              </w:rPr>
            </w:pPr>
            <w:r w:rsidRPr="00A03B1B">
              <w:rPr>
                <w:iCs/>
                <w:sz w:val="20"/>
                <w:szCs w:val="20"/>
              </w:rPr>
              <w:t>MW</w:t>
            </w:r>
          </w:p>
        </w:tc>
        <w:tc>
          <w:tcPr>
            <w:tcW w:w="3505" w:type="pct"/>
            <w:gridSpan w:val="2"/>
          </w:tcPr>
          <w:p w14:paraId="7E3387AE" w14:textId="77777777" w:rsidR="00A03B1B" w:rsidRPr="00A03B1B" w:rsidRDefault="00A03B1B" w:rsidP="00A03B1B">
            <w:pPr>
              <w:spacing w:after="60"/>
              <w:rPr>
                <w:i/>
                <w:iCs/>
                <w:sz w:val="20"/>
                <w:szCs w:val="20"/>
              </w:rPr>
            </w:pPr>
            <w:r w:rsidRPr="00A03B1B">
              <w:rPr>
                <w:i/>
                <w:iCs/>
                <w:sz w:val="20"/>
                <w:szCs w:val="20"/>
              </w:rPr>
              <w:t>RUC Capacity Sale at End of Adjustment Period</w:t>
            </w:r>
            <w:r w:rsidRPr="00A03B1B">
              <w:rPr>
                <w:iCs/>
                <w:sz w:val="20"/>
                <w:szCs w:val="20"/>
              </w:rPr>
              <w:t xml:space="preserve">—The QSE </w:t>
            </w:r>
            <w:r w:rsidRPr="00A03B1B">
              <w:rPr>
                <w:i/>
                <w:iCs/>
                <w:sz w:val="20"/>
                <w:szCs w:val="20"/>
              </w:rPr>
              <w:t>q</w:t>
            </w:r>
            <w:r w:rsidRPr="00A03B1B">
              <w:rPr>
                <w:iCs/>
                <w:sz w:val="20"/>
                <w:szCs w:val="20"/>
              </w:rPr>
              <w:t xml:space="preserve">’s capacity sale, at the end of Adjustment Period for the hour </w:t>
            </w:r>
            <w:r w:rsidRPr="00A03B1B">
              <w:rPr>
                <w:i/>
                <w:iCs/>
                <w:sz w:val="20"/>
                <w:szCs w:val="20"/>
              </w:rPr>
              <w:t>h</w:t>
            </w:r>
            <w:r w:rsidRPr="00A03B1B">
              <w:rPr>
                <w:iCs/>
                <w:sz w:val="20"/>
                <w:szCs w:val="20"/>
              </w:rPr>
              <w:t xml:space="preserve"> that includes the 15-minute Settlement Interval.</w:t>
            </w:r>
          </w:p>
        </w:tc>
      </w:tr>
      <w:tr w:rsidR="00A03B1B" w:rsidRPr="00A03B1B" w14:paraId="39C697D1" w14:textId="77777777" w:rsidTr="00B31BB1">
        <w:trPr>
          <w:cantSplit/>
        </w:trPr>
        <w:tc>
          <w:tcPr>
            <w:tcW w:w="1117" w:type="pct"/>
            <w:gridSpan w:val="2"/>
          </w:tcPr>
          <w:p w14:paraId="206B8CCF" w14:textId="77777777" w:rsidR="00A03B1B" w:rsidRPr="00A03B1B" w:rsidRDefault="00A03B1B" w:rsidP="00A03B1B">
            <w:pPr>
              <w:spacing w:after="60"/>
              <w:rPr>
                <w:iCs/>
                <w:sz w:val="20"/>
                <w:szCs w:val="20"/>
              </w:rPr>
            </w:pPr>
            <w:r w:rsidRPr="00A03B1B">
              <w:rPr>
                <w:iCs/>
                <w:sz w:val="20"/>
                <w:szCs w:val="20"/>
              </w:rPr>
              <w:t xml:space="preserve">DAEP </w:t>
            </w:r>
            <w:r w:rsidRPr="00A03B1B">
              <w:rPr>
                <w:i/>
                <w:iCs/>
                <w:sz w:val="20"/>
                <w:szCs w:val="20"/>
                <w:vertAlign w:val="subscript"/>
              </w:rPr>
              <w:t>q, p, h</w:t>
            </w:r>
          </w:p>
        </w:tc>
        <w:tc>
          <w:tcPr>
            <w:tcW w:w="378" w:type="pct"/>
          </w:tcPr>
          <w:p w14:paraId="59059499" w14:textId="77777777" w:rsidR="00A03B1B" w:rsidRPr="00A03B1B" w:rsidRDefault="00A03B1B" w:rsidP="00A03B1B">
            <w:pPr>
              <w:spacing w:after="60"/>
              <w:jc w:val="center"/>
              <w:rPr>
                <w:iCs/>
                <w:sz w:val="20"/>
                <w:szCs w:val="20"/>
              </w:rPr>
            </w:pPr>
            <w:r w:rsidRPr="00A03B1B">
              <w:rPr>
                <w:iCs/>
                <w:sz w:val="20"/>
                <w:szCs w:val="20"/>
              </w:rPr>
              <w:t>MW</w:t>
            </w:r>
          </w:p>
        </w:tc>
        <w:tc>
          <w:tcPr>
            <w:tcW w:w="3505" w:type="pct"/>
            <w:gridSpan w:val="2"/>
          </w:tcPr>
          <w:p w14:paraId="4622A2A6" w14:textId="77777777" w:rsidR="00A03B1B" w:rsidRPr="00A03B1B" w:rsidRDefault="00A03B1B" w:rsidP="00A03B1B">
            <w:pPr>
              <w:spacing w:after="60"/>
              <w:rPr>
                <w:iCs/>
                <w:sz w:val="20"/>
                <w:szCs w:val="20"/>
              </w:rPr>
            </w:pPr>
            <w:r w:rsidRPr="00A03B1B">
              <w:rPr>
                <w:i/>
                <w:iCs/>
                <w:sz w:val="20"/>
                <w:szCs w:val="20"/>
              </w:rPr>
              <w:t>Day-Ahead Energy Purchase</w:t>
            </w:r>
            <w:r w:rsidRPr="00A03B1B">
              <w:rPr>
                <w:iCs/>
                <w:sz w:val="20"/>
                <w:szCs w:val="20"/>
              </w:rPr>
              <w:t xml:space="preserve">—The QSE </w:t>
            </w:r>
            <w:r w:rsidRPr="00A03B1B">
              <w:rPr>
                <w:i/>
                <w:iCs/>
                <w:sz w:val="20"/>
                <w:szCs w:val="20"/>
              </w:rPr>
              <w:t>q</w:t>
            </w:r>
            <w:r w:rsidRPr="00A03B1B">
              <w:rPr>
                <w:iCs/>
                <w:sz w:val="20"/>
                <w:szCs w:val="20"/>
              </w:rPr>
              <w:t xml:space="preserve">’s energy purchased in the DAM at the Settlement Point </w:t>
            </w:r>
            <w:r w:rsidRPr="00A03B1B">
              <w:rPr>
                <w:i/>
                <w:iCs/>
                <w:sz w:val="20"/>
                <w:szCs w:val="20"/>
              </w:rPr>
              <w:t>p</w:t>
            </w:r>
            <w:r w:rsidRPr="00A03B1B">
              <w:rPr>
                <w:iCs/>
                <w:sz w:val="20"/>
                <w:szCs w:val="20"/>
              </w:rPr>
              <w:t xml:space="preserve"> for the hour</w:t>
            </w:r>
            <w:r w:rsidRPr="00A03B1B">
              <w:rPr>
                <w:i/>
                <w:iCs/>
                <w:sz w:val="20"/>
                <w:szCs w:val="20"/>
              </w:rPr>
              <w:t xml:space="preserve"> h</w:t>
            </w:r>
            <w:r w:rsidRPr="00A03B1B">
              <w:rPr>
                <w:iCs/>
                <w:sz w:val="20"/>
                <w:szCs w:val="20"/>
              </w:rPr>
              <w:t xml:space="preserve"> that includes the 15-minute Settlement Interval.</w:t>
            </w:r>
          </w:p>
        </w:tc>
      </w:tr>
      <w:tr w:rsidR="00A03B1B" w:rsidRPr="00A03B1B" w14:paraId="04F75CFD" w14:textId="77777777" w:rsidTr="00B31BB1">
        <w:trPr>
          <w:cantSplit/>
        </w:trPr>
        <w:tc>
          <w:tcPr>
            <w:tcW w:w="1117" w:type="pct"/>
            <w:gridSpan w:val="2"/>
          </w:tcPr>
          <w:p w14:paraId="12BAFAC8" w14:textId="77777777" w:rsidR="00A03B1B" w:rsidRPr="00A03B1B" w:rsidRDefault="00A03B1B" w:rsidP="00A03B1B">
            <w:pPr>
              <w:spacing w:after="60"/>
              <w:rPr>
                <w:iCs/>
                <w:sz w:val="20"/>
                <w:szCs w:val="20"/>
              </w:rPr>
            </w:pPr>
            <w:r w:rsidRPr="00A03B1B">
              <w:rPr>
                <w:iCs/>
                <w:sz w:val="20"/>
                <w:szCs w:val="20"/>
              </w:rPr>
              <w:lastRenderedPageBreak/>
              <w:t xml:space="preserve">DAES </w:t>
            </w:r>
            <w:r w:rsidRPr="00A03B1B">
              <w:rPr>
                <w:i/>
                <w:iCs/>
                <w:sz w:val="20"/>
                <w:szCs w:val="20"/>
                <w:vertAlign w:val="subscript"/>
              </w:rPr>
              <w:t>q, p, h</w:t>
            </w:r>
          </w:p>
        </w:tc>
        <w:tc>
          <w:tcPr>
            <w:tcW w:w="378" w:type="pct"/>
          </w:tcPr>
          <w:p w14:paraId="2A337392" w14:textId="77777777" w:rsidR="00A03B1B" w:rsidRPr="00A03B1B" w:rsidRDefault="00A03B1B" w:rsidP="00A03B1B">
            <w:pPr>
              <w:spacing w:after="60"/>
              <w:jc w:val="center"/>
              <w:rPr>
                <w:iCs/>
                <w:sz w:val="20"/>
                <w:szCs w:val="20"/>
              </w:rPr>
            </w:pPr>
            <w:r w:rsidRPr="00A03B1B">
              <w:rPr>
                <w:iCs/>
                <w:sz w:val="20"/>
                <w:szCs w:val="20"/>
              </w:rPr>
              <w:t>MW</w:t>
            </w:r>
          </w:p>
        </w:tc>
        <w:tc>
          <w:tcPr>
            <w:tcW w:w="3505" w:type="pct"/>
            <w:gridSpan w:val="2"/>
          </w:tcPr>
          <w:p w14:paraId="12E56243" w14:textId="77777777" w:rsidR="00A03B1B" w:rsidRPr="00A03B1B" w:rsidRDefault="00A03B1B" w:rsidP="00A03B1B">
            <w:pPr>
              <w:spacing w:after="60"/>
              <w:rPr>
                <w:iCs/>
                <w:sz w:val="20"/>
                <w:szCs w:val="20"/>
              </w:rPr>
            </w:pPr>
            <w:r w:rsidRPr="00A03B1B">
              <w:rPr>
                <w:i/>
                <w:iCs/>
                <w:sz w:val="20"/>
                <w:szCs w:val="20"/>
              </w:rPr>
              <w:t>Day-Ahead Energy Sale</w:t>
            </w:r>
            <w:r w:rsidRPr="00A03B1B">
              <w:rPr>
                <w:iCs/>
                <w:sz w:val="20"/>
                <w:szCs w:val="20"/>
              </w:rPr>
              <w:t xml:space="preserve">—The QSE </w:t>
            </w:r>
            <w:r w:rsidRPr="00A03B1B">
              <w:rPr>
                <w:i/>
                <w:iCs/>
                <w:sz w:val="20"/>
                <w:szCs w:val="20"/>
              </w:rPr>
              <w:t>q</w:t>
            </w:r>
            <w:r w:rsidRPr="00A03B1B">
              <w:rPr>
                <w:iCs/>
                <w:sz w:val="20"/>
                <w:szCs w:val="20"/>
              </w:rPr>
              <w:t xml:space="preserve">’s energy sold in the DAM at the Settlement Point </w:t>
            </w:r>
            <w:r w:rsidRPr="00A03B1B">
              <w:rPr>
                <w:i/>
                <w:iCs/>
                <w:sz w:val="20"/>
                <w:szCs w:val="20"/>
              </w:rPr>
              <w:t>p</w:t>
            </w:r>
            <w:r w:rsidRPr="00A03B1B">
              <w:rPr>
                <w:iCs/>
                <w:sz w:val="20"/>
                <w:szCs w:val="20"/>
              </w:rPr>
              <w:t xml:space="preserve"> for the hour</w:t>
            </w:r>
            <w:r w:rsidRPr="00A03B1B">
              <w:rPr>
                <w:i/>
                <w:iCs/>
                <w:sz w:val="20"/>
                <w:szCs w:val="20"/>
              </w:rPr>
              <w:t xml:space="preserve"> h</w:t>
            </w:r>
            <w:r w:rsidRPr="00A03B1B">
              <w:rPr>
                <w:iCs/>
                <w:sz w:val="20"/>
                <w:szCs w:val="20"/>
              </w:rPr>
              <w:t xml:space="preserve"> that includes the 15-minute Settlement Interval.</w:t>
            </w:r>
          </w:p>
        </w:tc>
      </w:tr>
      <w:tr w:rsidR="00A03B1B" w:rsidRPr="00A03B1B" w14:paraId="769223C9" w14:textId="77777777" w:rsidTr="00B31BB1">
        <w:trPr>
          <w:cantSplit/>
        </w:trPr>
        <w:tc>
          <w:tcPr>
            <w:tcW w:w="1117" w:type="pct"/>
            <w:gridSpan w:val="2"/>
          </w:tcPr>
          <w:p w14:paraId="20B715AD" w14:textId="77777777" w:rsidR="00A03B1B" w:rsidRPr="00A03B1B" w:rsidRDefault="00A03B1B" w:rsidP="00A03B1B">
            <w:pPr>
              <w:spacing w:after="60"/>
              <w:rPr>
                <w:iCs/>
                <w:sz w:val="20"/>
                <w:szCs w:val="20"/>
              </w:rPr>
            </w:pPr>
            <w:r w:rsidRPr="00A03B1B">
              <w:rPr>
                <w:iCs/>
                <w:sz w:val="20"/>
                <w:szCs w:val="20"/>
              </w:rPr>
              <w:t xml:space="preserve">RTQQEPSNAP </w:t>
            </w:r>
            <w:r w:rsidRPr="00A03B1B">
              <w:rPr>
                <w:i/>
                <w:iCs/>
                <w:sz w:val="20"/>
                <w:szCs w:val="20"/>
                <w:vertAlign w:val="subscript"/>
              </w:rPr>
              <w:t>ruc, q, p, i</w:t>
            </w:r>
          </w:p>
        </w:tc>
        <w:tc>
          <w:tcPr>
            <w:tcW w:w="378" w:type="pct"/>
          </w:tcPr>
          <w:p w14:paraId="2AC7576E" w14:textId="77777777" w:rsidR="00A03B1B" w:rsidRPr="00A03B1B" w:rsidRDefault="00A03B1B" w:rsidP="00A03B1B">
            <w:pPr>
              <w:spacing w:after="60"/>
              <w:jc w:val="center"/>
              <w:rPr>
                <w:iCs/>
                <w:sz w:val="20"/>
                <w:szCs w:val="20"/>
              </w:rPr>
            </w:pPr>
            <w:r w:rsidRPr="00A03B1B">
              <w:rPr>
                <w:iCs/>
                <w:sz w:val="20"/>
                <w:szCs w:val="20"/>
              </w:rPr>
              <w:t>MW</w:t>
            </w:r>
          </w:p>
        </w:tc>
        <w:tc>
          <w:tcPr>
            <w:tcW w:w="3505" w:type="pct"/>
            <w:gridSpan w:val="2"/>
          </w:tcPr>
          <w:p w14:paraId="3C71D8AC" w14:textId="77777777" w:rsidR="00A03B1B" w:rsidRPr="00A03B1B" w:rsidRDefault="00A03B1B" w:rsidP="00A03B1B">
            <w:pPr>
              <w:spacing w:after="60"/>
              <w:rPr>
                <w:i/>
                <w:iCs/>
                <w:sz w:val="20"/>
                <w:szCs w:val="20"/>
              </w:rPr>
            </w:pPr>
            <w:r w:rsidRPr="00A03B1B">
              <w:rPr>
                <w:i/>
                <w:iCs/>
                <w:sz w:val="20"/>
                <w:szCs w:val="20"/>
              </w:rPr>
              <w:t>Real-Time QSE-to-QSE Energy Purchase at Snapshot</w:t>
            </w:r>
            <w:r w:rsidRPr="00A03B1B">
              <w:rPr>
                <w:iCs/>
                <w:sz w:val="20"/>
                <w:szCs w:val="20"/>
              </w:rPr>
              <w:t xml:space="preserve">—The QSE </w:t>
            </w:r>
            <w:r w:rsidRPr="00A03B1B">
              <w:rPr>
                <w:i/>
                <w:iCs/>
                <w:sz w:val="20"/>
                <w:szCs w:val="20"/>
              </w:rPr>
              <w:t>q</w:t>
            </w:r>
            <w:r w:rsidRPr="00A03B1B">
              <w:rPr>
                <w:iCs/>
                <w:sz w:val="20"/>
                <w:szCs w:val="20"/>
              </w:rPr>
              <w:t xml:space="preserve">’s Energy Trades in which the QSE is the buyer at the delivery Settlement Point </w:t>
            </w:r>
            <w:r w:rsidRPr="00A03B1B">
              <w:rPr>
                <w:i/>
                <w:iCs/>
                <w:sz w:val="20"/>
                <w:szCs w:val="20"/>
              </w:rPr>
              <w:t>p</w:t>
            </w:r>
            <w:r w:rsidRPr="00A03B1B">
              <w:rPr>
                <w:iCs/>
                <w:sz w:val="20"/>
                <w:szCs w:val="20"/>
              </w:rPr>
              <w:t xml:space="preserve"> for the 15-minute Settlement Interval</w:t>
            </w:r>
            <w:r w:rsidRPr="00A03B1B">
              <w:rPr>
                <w:i/>
                <w:iCs/>
                <w:sz w:val="20"/>
                <w:szCs w:val="20"/>
              </w:rPr>
              <w:t xml:space="preserve"> i</w:t>
            </w:r>
            <w:r w:rsidRPr="00A03B1B">
              <w:rPr>
                <w:iCs/>
                <w:sz w:val="20"/>
                <w:szCs w:val="20"/>
              </w:rPr>
              <w:t xml:space="preserve">, in the RUC Snapshot for the RUC process </w:t>
            </w:r>
            <w:r w:rsidRPr="00A03B1B">
              <w:rPr>
                <w:i/>
                <w:iCs/>
                <w:sz w:val="20"/>
                <w:szCs w:val="20"/>
              </w:rPr>
              <w:t>ruc</w:t>
            </w:r>
            <w:r w:rsidRPr="00A03B1B">
              <w:rPr>
                <w:iCs/>
                <w:sz w:val="20"/>
                <w:szCs w:val="20"/>
              </w:rPr>
              <w:t>.</w:t>
            </w:r>
          </w:p>
        </w:tc>
      </w:tr>
      <w:tr w:rsidR="00A03B1B" w:rsidRPr="00A03B1B" w14:paraId="15AAB0F6" w14:textId="77777777" w:rsidTr="00B31BB1">
        <w:trPr>
          <w:cantSplit/>
        </w:trPr>
        <w:tc>
          <w:tcPr>
            <w:tcW w:w="1117" w:type="pct"/>
            <w:gridSpan w:val="2"/>
          </w:tcPr>
          <w:p w14:paraId="5F73C609" w14:textId="77777777" w:rsidR="00A03B1B" w:rsidRPr="00A03B1B" w:rsidRDefault="00A03B1B" w:rsidP="00A03B1B">
            <w:pPr>
              <w:spacing w:after="60"/>
              <w:rPr>
                <w:iCs/>
                <w:sz w:val="20"/>
                <w:szCs w:val="20"/>
              </w:rPr>
            </w:pPr>
            <w:r w:rsidRPr="00A03B1B">
              <w:rPr>
                <w:iCs/>
                <w:sz w:val="20"/>
                <w:szCs w:val="20"/>
              </w:rPr>
              <w:t xml:space="preserve">RTQQESSNAP </w:t>
            </w:r>
            <w:r w:rsidRPr="00A03B1B">
              <w:rPr>
                <w:i/>
                <w:iCs/>
                <w:sz w:val="20"/>
                <w:szCs w:val="20"/>
                <w:vertAlign w:val="subscript"/>
              </w:rPr>
              <w:t>ruc, q, p, i</w:t>
            </w:r>
          </w:p>
        </w:tc>
        <w:tc>
          <w:tcPr>
            <w:tcW w:w="378" w:type="pct"/>
          </w:tcPr>
          <w:p w14:paraId="77813663" w14:textId="77777777" w:rsidR="00A03B1B" w:rsidRPr="00A03B1B" w:rsidRDefault="00A03B1B" w:rsidP="00A03B1B">
            <w:pPr>
              <w:spacing w:after="60"/>
              <w:jc w:val="center"/>
              <w:rPr>
                <w:iCs/>
                <w:sz w:val="20"/>
                <w:szCs w:val="20"/>
              </w:rPr>
            </w:pPr>
            <w:r w:rsidRPr="00A03B1B">
              <w:rPr>
                <w:iCs/>
                <w:sz w:val="20"/>
                <w:szCs w:val="20"/>
              </w:rPr>
              <w:t>MW</w:t>
            </w:r>
          </w:p>
        </w:tc>
        <w:tc>
          <w:tcPr>
            <w:tcW w:w="3505" w:type="pct"/>
            <w:gridSpan w:val="2"/>
          </w:tcPr>
          <w:p w14:paraId="33105C1E" w14:textId="77777777" w:rsidR="00A03B1B" w:rsidRPr="00A03B1B" w:rsidRDefault="00A03B1B" w:rsidP="00A03B1B">
            <w:pPr>
              <w:spacing w:after="60"/>
              <w:rPr>
                <w:i/>
                <w:iCs/>
                <w:sz w:val="20"/>
                <w:szCs w:val="20"/>
              </w:rPr>
            </w:pPr>
            <w:r w:rsidRPr="00A03B1B">
              <w:rPr>
                <w:i/>
                <w:iCs/>
                <w:sz w:val="20"/>
                <w:szCs w:val="20"/>
              </w:rPr>
              <w:t>Real-Time QSE-to-QSE Energy Sale at Snapshot</w:t>
            </w:r>
            <w:r w:rsidRPr="00A03B1B">
              <w:rPr>
                <w:iCs/>
                <w:sz w:val="20"/>
                <w:szCs w:val="20"/>
              </w:rPr>
              <w:t xml:space="preserve">—The QSE </w:t>
            </w:r>
            <w:r w:rsidRPr="00A03B1B">
              <w:rPr>
                <w:i/>
                <w:iCs/>
                <w:sz w:val="20"/>
                <w:szCs w:val="20"/>
              </w:rPr>
              <w:t>q</w:t>
            </w:r>
            <w:r w:rsidRPr="00A03B1B">
              <w:rPr>
                <w:iCs/>
                <w:sz w:val="20"/>
                <w:szCs w:val="20"/>
              </w:rPr>
              <w:t xml:space="preserve">’s Energy Trades in which the QSE is the seller at the delivery Settlement Point </w:t>
            </w:r>
            <w:r w:rsidRPr="00A03B1B">
              <w:rPr>
                <w:i/>
                <w:iCs/>
                <w:sz w:val="20"/>
                <w:szCs w:val="20"/>
              </w:rPr>
              <w:t>p</w:t>
            </w:r>
            <w:r w:rsidRPr="00A03B1B">
              <w:rPr>
                <w:iCs/>
                <w:sz w:val="20"/>
                <w:szCs w:val="20"/>
              </w:rPr>
              <w:t xml:space="preserve"> for the 15-minute Settlement Interval</w:t>
            </w:r>
            <w:r w:rsidRPr="00A03B1B">
              <w:rPr>
                <w:i/>
                <w:iCs/>
                <w:sz w:val="20"/>
                <w:szCs w:val="20"/>
              </w:rPr>
              <w:t xml:space="preserve"> i</w:t>
            </w:r>
            <w:r w:rsidRPr="00A03B1B">
              <w:rPr>
                <w:iCs/>
                <w:sz w:val="20"/>
                <w:szCs w:val="20"/>
              </w:rPr>
              <w:t xml:space="preserve">, in the RUC Snapshot for the RUC process </w:t>
            </w:r>
            <w:r w:rsidRPr="00A03B1B">
              <w:rPr>
                <w:i/>
                <w:iCs/>
                <w:sz w:val="20"/>
                <w:szCs w:val="20"/>
              </w:rPr>
              <w:t>ruc</w:t>
            </w:r>
            <w:r w:rsidRPr="00A03B1B">
              <w:rPr>
                <w:iCs/>
                <w:sz w:val="20"/>
                <w:szCs w:val="20"/>
              </w:rPr>
              <w:t>.</w:t>
            </w:r>
          </w:p>
        </w:tc>
      </w:tr>
      <w:tr w:rsidR="00A03B1B" w:rsidRPr="00A03B1B" w14:paraId="5E28DE95" w14:textId="77777777" w:rsidTr="00B31BB1">
        <w:trPr>
          <w:cantSplit/>
        </w:trPr>
        <w:tc>
          <w:tcPr>
            <w:tcW w:w="1117" w:type="pct"/>
            <w:gridSpan w:val="2"/>
          </w:tcPr>
          <w:p w14:paraId="50537A79" w14:textId="77777777" w:rsidR="00A03B1B" w:rsidRPr="00A03B1B" w:rsidRDefault="00A03B1B" w:rsidP="00A03B1B">
            <w:pPr>
              <w:spacing w:after="60"/>
              <w:rPr>
                <w:iCs/>
                <w:sz w:val="20"/>
                <w:szCs w:val="20"/>
              </w:rPr>
            </w:pPr>
            <w:r w:rsidRPr="00A03B1B">
              <w:rPr>
                <w:iCs/>
                <w:sz w:val="20"/>
                <w:szCs w:val="20"/>
              </w:rPr>
              <w:t xml:space="preserve">RTQQEPADJ </w:t>
            </w:r>
            <w:r w:rsidRPr="00A03B1B">
              <w:rPr>
                <w:i/>
                <w:iCs/>
                <w:sz w:val="20"/>
                <w:szCs w:val="20"/>
                <w:vertAlign w:val="subscript"/>
              </w:rPr>
              <w:t>q, p, i</w:t>
            </w:r>
          </w:p>
        </w:tc>
        <w:tc>
          <w:tcPr>
            <w:tcW w:w="378" w:type="pct"/>
          </w:tcPr>
          <w:p w14:paraId="2D8E5B22" w14:textId="77777777" w:rsidR="00A03B1B" w:rsidRPr="00A03B1B" w:rsidRDefault="00A03B1B" w:rsidP="00A03B1B">
            <w:pPr>
              <w:spacing w:after="60"/>
              <w:jc w:val="center"/>
              <w:rPr>
                <w:iCs/>
                <w:sz w:val="20"/>
                <w:szCs w:val="20"/>
              </w:rPr>
            </w:pPr>
            <w:r w:rsidRPr="00A03B1B">
              <w:rPr>
                <w:iCs/>
                <w:sz w:val="20"/>
                <w:szCs w:val="20"/>
              </w:rPr>
              <w:t>MW</w:t>
            </w:r>
          </w:p>
        </w:tc>
        <w:tc>
          <w:tcPr>
            <w:tcW w:w="3505" w:type="pct"/>
            <w:gridSpan w:val="2"/>
          </w:tcPr>
          <w:p w14:paraId="494B05C3" w14:textId="77777777" w:rsidR="00A03B1B" w:rsidRPr="00A03B1B" w:rsidRDefault="00A03B1B" w:rsidP="00A03B1B">
            <w:pPr>
              <w:spacing w:after="60"/>
              <w:rPr>
                <w:i/>
                <w:iCs/>
                <w:sz w:val="20"/>
                <w:szCs w:val="20"/>
              </w:rPr>
            </w:pPr>
            <w:r w:rsidRPr="00A03B1B">
              <w:rPr>
                <w:i/>
                <w:iCs/>
                <w:sz w:val="20"/>
                <w:szCs w:val="20"/>
              </w:rPr>
              <w:t>Real-Time QSE-to-QSE Energy Purchase at End of Adjustment Period</w:t>
            </w:r>
            <w:r w:rsidRPr="00A03B1B">
              <w:rPr>
                <w:iCs/>
                <w:sz w:val="20"/>
                <w:szCs w:val="20"/>
              </w:rPr>
              <w:t xml:space="preserve">—The QSE </w:t>
            </w:r>
            <w:r w:rsidRPr="00A03B1B">
              <w:rPr>
                <w:i/>
                <w:iCs/>
                <w:sz w:val="20"/>
                <w:szCs w:val="20"/>
              </w:rPr>
              <w:t>q</w:t>
            </w:r>
            <w:r w:rsidRPr="00A03B1B">
              <w:rPr>
                <w:iCs/>
                <w:sz w:val="20"/>
                <w:szCs w:val="20"/>
              </w:rPr>
              <w:t xml:space="preserve">’s Energy Trades in which the QSE is the buyer at the delivery Settlement Point </w:t>
            </w:r>
            <w:r w:rsidRPr="00A03B1B">
              <w:rPr>
                <w:i/>
                <w:iCs/>
                <w:sz w:val="20"/>
                <w:szCs w:val="20"/>
              </w:rPr>
              <w:t>p</w:t>
            </w:r>
            <w:r w:rsidRPr="00A03B1B">
              <w:rPr>
                <w:iCs/>
                <w:sz w:val="20"/>
                <w:szCs w:val="20"/>
              </w:rPr>
              <w:t xml:space="preserve"> for the 15-minute Settlement Interval</w:t>
            </w:r>
            <w:r w:rsidRPr="00A03B1B">
              <w:rPr>
                <w:i/>
                <w:iCs/>
                <w:sz w:val="20"/>
                <w:szCs w:val="20"/>
              </w:rPr>
              <w:t xml:space="preserve"> i</w:t>
            </w:r>
            <w:r w:rsidRPr="00A03B1B">
              <w:rPr>
                <w:iCs/>
                <w:sz w:val="20"/>
                <w:szCs w:val="20"/>
              </w:rPr>
              <w:t>, at the end of the Adjustment Period for that Settlement Interval.</w:t>
            </w:r>
          </w:p>
        </w:tc>
      </w:tr>
      <w:tr w:rsidR="00A03B1B" w:rsidRPr="00A03B1B" w14:paraId="4D57FCA9" w14:textId="77777777" w:rsidTr="00B31BB1">
        <w:trPr>
          <w:cantSplit/>
        </w:trPr>
        <w:tc>
          <w:tcPr>
            <w:tcW w:w="1117" w:type="pct"/>
            <w:gridSpan w:val="2"/>
          </w:tcPr>
          <w:p w14:paraId="60EFE4AD" w14:textId="77777777" w:rsidR="00A03B1B" w:rsidRPr="00A03B1B" w:rsidRDefault="00A03B1B" w:rsidP="00A03B1B">
            <w:pPr>
              <w:spacing w:after="60"/>
              <w:rPr>
                <w:iCs/>
                <w:sz w:val="20"/>
                <w:szCs w:val="20"/>
              </w:rPr>
            </w:pPr>
            <w:r w:rsidRPr="00A03B1B">
              <w:rPr>
                <w:iCs/>
                <w:sz w:val="20"/>
                <w:szCs w:val="20"/>
              </w:rPr>
              <w:t xml:space="preserve">RTQQESADJ </w:t>
            </w:r>
            <w:r w:rsidRPr="00A03B1B">
              <w:rPr>
                <w:i/>
                <w:iCs/>
                <w:sz w:val="20"/>
                <w:szCs w:val="20"/>
                <w:vertAlign w:val="subscript"/>
              </w:rPr>
              <w:t>q, p, i</w:t>
            </w:r>
          </w:p>
        </w:tc>
        <w:tc>
          <w:tcPr>
            <w:tcW w:w="378" w:type="pct"/>
          </w:tcPr>
          <w:p w14:paraId="6E24A5EC" w14:textId="77777777" w:rsidR="00A03B1B" w:rsidRPr="00A03B1B" w:rsidRDefault="00A03B1B" w:rsidP="00A03B1B">
            <w:pPr>
              <w:spacing w:after="60"/>
              <w:jc w:val="center"/>
              <w:rPr>
                <w:iCs/>
                <w:sz w:val="20"/>
                <w:szCs w:val="20"/>
              </w:rPr>
            </w:pPr>
            <w:r w:rsidRPr="00A03B1B">
              <w:rPr>
                <w:iCs/>
                <w:sz w:val="20"/>
                <w:szCs w:val="20"/>
              </w:rPr>
              <w:t>MW</w:t>
            </w:r>
          </w:p>
        </w:tc>
        <w:tc>
          <w:tcPr>
            <w:tcW w:w="3505" w:type="pct"/>
            <w:gridSpan w:val="2"/>
          </w:tcPr>
          <w:p w14:paraId="0EFE5037" w14:textId="77777777" w:rsidR="00A03B1B" w:rsidRPr="00A03B1B" w:rsidRDefault="00A03B1B" w:rsidP="00A03B1B">
            <w:pPr>
              <w:spacing w:after="60"/>
              <w:rPr>
                <w:i/>
                <w:iCs/>
                <w:sz w:val="20"/>
                <w:szCs w:val="20"/>
              </w:rPr>
            </w:pPr>
            <w:r w:rsidRPr="00A03B1B">
              <w:rPr>
                <w:i/>
                <w:iCs/>
                <w:sz w:val="20"/>
                <w:szCs w:val="20"/>
              </w:rPr>
              <w:t>Real-Time QSE-to-QSE Energy Sale at End of Adjustment Period</w:t>
            </w:r>
            <w:r w:rsidRPr="00A03B1B">
              <w:rPr>
                <w:iCs/>
                <w:sz w:val="20"/>
                <w:szCs w:val="20"/>
              </w:rPr>
              <w:t xml:space="preserve">—The QSE </w:t>
            </w:r>
            <w:r w:rsidRPr="00A03B1B">
              <w:rPr>
                <w:i/>
                <w:iCs/>
                <w:sz w:val="20"/>
                <w:szCs w:val="20"/>
              </w:rPr>
              <w:t>q</w:t>
            </w:r>
            <w:r w:rsidRPr="00A03B1B">
              <w:rPr>
                <w:iCs/>
                <w:sz w:val="20"/>
                <w:szCs w:val="20"/>
              </w:rPr>
              <w:t xml:space="preserve">’s Energy Trades in which the QSE is the seller at the delivery Settlement Point </w:t>
            </w:r>
            <w:r w:rsidRPr="00A03B1B">
              <w:rPr>
                <w:i/>
                <w:iCs/>
                <w:sz w:val="20"/>
                <w:szCs w:val="20"/>
              </w:rPr>
              <w:t>p</w:t>
            </w:r>
            <w:r w:rsidRPr="00A03B1B">
              <w:rPr>
                <w:iCs/>
                <w:sz w:val="20"/>
                <w:szCs w:val="20"/>
              </w:rPr>
              <w:t xml:space="preserve"> for the 15-minute Settlement Interval</w:t>
            </w:r>
            <w:r w:rsidRPr="00A03B1B">
              <w:rPr>
                <w:i/>
                <w:iCs/>
                <w:sz w:val="20"/>
                <w:szCs w:val="20"/>
              </w:rPr>
              <w:t xml:space="preserve"> i</w:t>
            </w:r>
            <w:r w:rsidRPr="00A03B1B">
              <w:rPr>
                <w:iCs/>
                <w:sz w:val="20"/>
                <w:szCs w:val="20"/>
              </w:rPr>
              <w:t>, at the end of the Adjustment Period for that Settlement Interval.</w:t>
            </w:r>
          </w:p>
        </w:tc>
      </w:tr>
      <w:tr w:rsidR="00A03B1B" w:rsidRPr="00A03B1B" w14:paraId="66ADBA99" w14:textId="77777777" w:rsidTr="00B31BB1">
        <w:trPr>
          <w:cantSplit/>
        </w:trPr>
        <w:tc>
          <w:tcPr>
            <w:tcW w:w="1117" w:type="pct"/>
            <w:gridSpan w:val="2"/>
          </w:tcPr>
          <w:p w14:paraId="4384BF74" w14:textId="77777777" w:rsidR="00A03B1B" w:rsidRPr="00A03B1B" w:rsidRDefault="00A03B1B" w:rsidP="00A03B1B">
            <w:pPr>
              <w:spacing w:after="60"/>
              <w:rPr>
                <w:i/>
                <w:iCs/>
                <w:sz w:val="20"/>
                <w:szCs w:val="20"/>
              </w:rPr>
            </w:pPr>
            <w:r w:rsidRPr="00A03B1B">
              <w:rPr>
                <w:i/>
                <w:iCs/>
                <w:sz w:val="20"/>
                <w:szCs w:val="20"/>
              </w:rPr>
              <w:t>q</w:t>
            </w:r>
          </w:p>
        </w:tc>
        <w:tc>
          <w:tcPr>
            <w:tcW w:w="378" w:type="pct"/>
          </w:tcPr>
          <w:p w14:paraId="56B199BC" w14:textId="77777777" w:rsidR="00A03B1B" w:rsidRPr="00A03B1B" w:rsidRDefault="00A03B1B" w:rsidP="00A03B1B">
            <w:pPr>
              <w:spacing w:after="60"/>
              <w:jc w:val="center"/>
              <w:rPr>
                <w:iCs/>
                <w:sz w:val="20"/>
                <w:szCs w:val="20"/>
              </w:rPr>
            </w:pPr>
            <w:r w:rsidRPr="00A03B1B">
              <w:rPr>
                <w:iCs/>
                <w:sz w:val="20"/>
                <w:szCs w:val="20"/>
              </w:rPr>
              <w:t>none</w:t>
            </w:r>
          </w:p>
        </w:tc>
        <w:tc>
          <w:tcPr>
            <w:tcW w:w="3505" w:type="pct"/>
            <w:gridSpan w:val="2"/>
          </w:tcPr>
          <w:p w14:paraId="76639DE8" w14:textId="77777777" w:rsidR="00A03B1B" w:rsidRPr="00A03B1B" w:rsidRDefault="00A03B1B" w:rsidP="00A03B1B">
            <w:pPr>
              <w:spacing w:after="60"/>
              <w:rPr>
                <w:iCs/>
                <w:sz w:val="20"/>
                <w:szCs w:val="20"/>
              </w:rPr>
            </w:pPr>
            <w:r w:rsidRPr="00A03B1B">
              <w:rPr>
                <w:iCs/>
                <w:sz w:val="20"/>
                <w:szCs w:val="20"/>
              </w:rPr>
              <w:t>A QSE.</w:t>
            </w:r>
          </w:p>
        </w:tc>
      </w:tr>
      <w:tr w:rsidR="00A03B1B" w:rsidRPr="00A03B1B" w14:paraId="6C5E4438" w14:textId="77777777" w:rsidTr="00B31BB1">
        <w:trPr>
          <w:cantSplit/>
        </w:trPr>
        <w:tc>
          <w:tcPr>
            <w:tcW w:w="1117" w:type="pct"/>
            <w:gridSpan w:val="2"/>
          </w:tcPr>
          <w:p w14:paraId="31DC8063" w14:textId="77777777" w:rsidR="00A03B1B" w:rsidRPr="00A03B1B" w:rsidRDefault="00A03B1B" w:rsidP="00A03B1B">
            <w:pPr>
              <w:spacing w:after="60"/>
              <w:rPr>
                <w:i/>
                <w:iCs/>
                <w:sz w:val="20"/>
                <w:szCs w:val="20"/>
              </w:rPr>
            </w:pPr>
            <w:r w:rsidRPr="00A03B1B">
              <w:rPr>
                <w:i/>
                <w:iCs/>
                <w:sz w:val="20"/>
                <w:szCs w:val="20"/>
              </w:rPr>
              <w:t>p</w:t>
            </w:r>
          </w:p>
        </w:tc>
        <w:tc>
          <w:tcPr>
            <w:tcW w:w="378" w:type="pct"/>
          </w:tcPr>
          <w:p w14:paraId="733612A7" w14:textId="77777777" w:rsidR="00A03B1B" w:rsidRPr="00A03B1B" w:rsidRDefault="00A03B1B" w:rsidP="00A03B1B">
            <w:pPr>
              <w:spacing w:after="60"/>
              <w:jc w:val="center"/>
              <w:rPr>
                <w:iCs/>
                <w:sz w:val="20"/>
                <w:szCs w:val="20"/>
              </w:rPr>
            </w:pPr>
            <w:r w:rsidRPr="00A03B1B">
              <w:rPr>
                <w:iCs/>
                <w:sz w:val="20"/>
                <w:szCs w:val="20"/>
              </w:rPr>
              <w:t>none</w:t>
            </w:r>
          </w:p>
        </w:tc>
        <w:tc>
          <w:tcPr>
            <w:tcW w:w="3505" w:type="pct"/>
            <w:gridSpan w:val="2"/>
          </w:tcPr>
          <w:p w14:paraId="7C7695D0" w14:textId="77777777" w:rsidR="00A03B1B" w:rsidRPr="00A03B1B" w:rsidRDefault="00A03B1B" w:rsidP="00A03B1B">
            <w:pPr>
              <w:spacing w:after="60"/>
              <w:rPr>
                <w:iCs/>
                <w:sz w:val="20"/>
                <w:szCs w:val="20"/>
              </w:rPr>
            </w:pPr>
            <w:r w:rsidRPr="00A03B1B">
              <w:rPr>
                <w:iCs/>
                <w:sz w:val="20"/>
                <w:szCs w:val="20"/>
              </w:rPr>
              <w:t>A Settlement Point.</w:t>
            </w:r>
          </w:p>
        </w:tc>
      </w:tr>
      <w:tr w:rsidR="00A03B1B" w:rsidRPr="00A03B1B" w14:paraId="62A9889C" w14:textId="77777777" w:rsidTr="00B31BB1">
        <w:trPr>
          <w:cantSplit/>
        </w:trPr>
        <w:tc>
          <w:tcPr>
            <w:tcW w:w="1117" w:type="pct"/>
            <w:gridSpan w:val="2"/>
          </w:tcPr>
          <w:p w14:paraId="776C1BB1" w14:textId="77777777" w:rsidR="00A03B1B" w:rsidRPr="00A03B1B" w:rsidRDefault="00A03B1B" w:rsidP="00A03B1B">
            <w:pPr>
              <w:spacing w:after="60"/>
              <w:rPr>
                <w:i/>
                <w:iCs/>
                <w:sz w:val="20"/>
                <w:szCs w:val="20"/>
              </w:rPr>
            </w:pPr>
            <w:r w:rsidRPr="00A03B1B">
              <w:rPr>
                <w:i/>
                <w:iCs/>
                <w:sz w:val="20"/>
                <w:szCs w:val="20"/>
              </w:rPr>
              <w:t>r</w:t>
            </w:r>
          </w:p>
        </w:tc>
        <w:tc>
          <w:tcPr>
            <w:tcW w:w="378" w:type="pct"/>
          </w:tcPr>
          <w:p w14:paraId="096F3F2E" w14:textId="77777777" w:rsidR="00A03B1B" w:rsidRPr="00A03B1B" w:rsidRDefault="00A03B1B" w:rsidP="00A03B1B">
            <w:pPr>
              <w:spacing w:after="60"/>
              <w:jc w:val="center"/>
              <w:rPr>
                <w:iCs/>
                <w:sz w:val="20"/>
                <w:szCs w:val="20"/>
              </w:rPr>
            </w:pPr>
            <w:r w:rsidRPr="00A03B1B">
              <w:rPr>
                <w:iCs/>
                <w:sz w:val="20"/>
                <w:szCs w:val="20"/>
              </w:rPr>
              <w:t>none</w:t>
            </w:r>
          </w:p>
        </w:tc>
        <w:tc>
          <w:tcPr>
            <w:tcW w:w="3505" w:type="pct"/>
            <w:gridSpan w:val="2"/>
          </w:tcPr>
          <w:p w14:paraId="0BD76E27" w14:textId="77777777" w:rsidR="00A03B1B" w:rsidRPr="00A03B1B" w:rsidRDefault="00A03B1B" w:rsidP="00A03B1B">
            <w:pPr>
              <w:spacing w:after="60"/>
              <w:rPr>
                <w:iCs/>
                <w:sz w:val="20"/>
                <w:szCs w:val="20"/>
              </w:rPr>
            </w:pPr>
            <w:r w:rsidRPr="00A03B1B">
              <w:rPr>
                <w:iCs/>
                <w:sz w:val="20"/>
                <w:szCs w:val="20"/>
              </w:rPr>
              <w:t>A Generation Resource, an ESR, or a Load Resource.</w:t>
            </w:r>
          </w:p>
        </w:tc>
      </w:tr>
      <w:tr w:rsidR="00A03B1B" w:rsidRPr="00A03B1B" w14:paraId="476EC6CC" w14:textId="77777777" w:rsidTr="00B31BB1">
        <w:trPr>
          <w:cantSplit/>
        </w:trPr>
        <w:tc>
          <w:tcPr>
            <w:tcW w:w="1117" w:type="pct"/>
            <w:gridSpan w:val="2"/>
          </w:tcPr>
          <w:p w14:paraId="1CEABC97" w14:textId="77777777" w:rsidR="00A03B1B" w:rsidRPr="00A03B1B" w:rsidRDefault="00A03B1B" w:rsidP="00A03B1B">
            <w:pPr>
              <w:spacing w:after="60"/>
              <w:rPr>
                <w:i/>
                <w:iCs/>
                <w:sz w:val="20"/>
                <w:szCs w:val="20"/>
              </w:rPr>
            </w:pPr>
            <w:r w:rsidRPr="00A03B1B">
              <w:rPr>
                <w:i/>
                <w:iCs/>
                <w:sz w:val="20"/>
                <w:szCs w:val="20"/>
              </w:rPr>
              <w:t>ASSubType</w:t>
            </w:r>
          </w:p>
        </w:tc>
        <w:tc>
          <w:tcPr>
            <w:tcW w:w="378" w:type="pct"/>
          </w:tcPr>
          <w:p w14:paraId="7451A041" w14:textId="77777777" w:rsidR="00A03B1B" w:rsidRPr="00A03B1B" w:rsidRDefault="00A03B1B" w:rsidP="00A03B1B">
            <w:pPr>
              <w:spacing w:after="60"/>
              <w:jc w:val="center"/>
              <w:rPr>
                <w:iCs/>
                <w:sz w:val="20"/>
                <w:szCs w:val="20"/>
              </w:rPr>
            </w:pPr>
            <w:r w:rsidRPr="00A03B1B">
              <w:rPr>
                <w:iCs/>
                <w:sz w:val="20"/>
                <w:szCs w:val="20"/>
              </w:rPr>
              <w:t>none</w:t>
            </w:r>
          </w:p>
        </w:tc>
        <w:tc>
          <w:tcPr>
            <w:tcW w:w="3505" w:type="pct"/>
            <w:gridSpan w:val="2"/>
          </w:tcPr>
          <w:p w14:paraId="7A7DCEAD" w14:textId="77777777" w:rsidR="00A03B1B" w:rsidRPr="00A03B1B" w:rsidRDefault="00A03B1B" w:rsidP="00A03B1B">
            <w:pPr>
              <w:spacing w:after="60"/>
              <w:rPr>
                <w:iCs/>
                <w:sz w:val="20"/>
                <w:szCs w:val="20"/>
              </w:rPr>
            </w:pPr>
            <w:r w:rsidRPr="00A03B1B">
              <w:rPr>
                <w:iCs/>
                <w:sz w:val="20"/>
                <w:szCs w:val="20"/>
              </w:rPr>
              <w:t>Ancillary Service Sub-Type: Reg-Up, Reg-Down, RRS provided as Primary Frequency Response, RRS provided via a high-set under-frequency relay, Fast Frequency Response (FFR), ECRS that is SCED-dispatchable, ECRS that is non-SCED dispatchable, Non-Spin that is SCED-dispatchable,</w:t>
            </w:r>
            <w:del w:id="740" w:author="ERCOT" w:date="2025-12-08T11:26:00Z">
              <w:r w:rsidRPr="00A03B1B" w:rsidDel="00214C9F">
                <w:rPr>
                  <w:iCs/>
                  <w:sz w:val="20"/>
                  <w:szCs w:val="20"/>
                </w:rPr>
                <w:delText xml:space="preserve"> and</w:delText>
              </w:r>
            </w:del>
            <w:r w:rsidRPr="00A03B1B">
              <w:rPr>
                <w:iCs/>
                <w:sz w:val="20"/>
                <w:szCs w:val="20"/>
              </w:rPr>
              <w:t xml:space="preserve"> Non-Spin that is non-SCED-dispatchable</w:t>
            </w:r>
            <w:ins w:id="741" w:author="ERCOT" w:date="2025-12-08T11:26:00Z">
              <w:r w:rsidRPr="00A03B1B">
                <w:rPr>
                  <w:rFonts w:eastAsia="SimSun"/>
                  <w:sz w:val="20"/>
                  <w:szCs w:val="20"/>
                </w:rPr>
                <w:t>, and DRRS</w:t>
              </w:r>
            </w:ins>
            <w:r w:rsidRPr="00A03B1B">
              <w:rPr>
                <w:iCs/>
                <w:sz w:val="20"/>
                <w:szCs w:val="20"/>
              </w:rPr>
              <w:t>.</w:t>
            </w:r>
          </w:p>
        </w:tc>
      </w:tr>
      <w:tr w:rsidR="00A03B1B" w:rsidRPr="00A03B1B" w14:paraId="711227F7" w14:textId="77777777" w:rsidTr="00B31BB1">
        <w:trPr>
          <w:cantSplit/>
        </w:trPr>
        <w:tc>
          <w:tcPr>
            <w:tcW w:w="1117" w:type="pct"/>
            <w:gridSpan w:val="2"/>
          </w:tcPr>
          <w:p w14:paraId="7FCD5500" w14:textId="77777777" w:rsidR="00A03B1B" w:rsidRPr="00A03B1B" w:rsidRDefault="00A03B1B" w:rsidP="00A03B1B">
            <w:pPr>
              <w:spacing w:after="60"/>
              <w:rPr>
                <w:i/>
                <w:iCs/>
                <w:sz w:val="20"/>
                <w:szCs w:val="20"/>
              </w:rPr>
            </w:pPr>
            <w:r w:rsidRPr="00A03B1B">
              <w:rPr>
                <w:i/>
                <w:iCs/>
                <w:sz w:val="20"/>
                <w:szCs w:val="20"/>
              </w:rPr>
              <w:t>z</w:t>
            </w:r>
          </w:p>
        </w:tc>
        <w:tc>
          <w:tcPr>
            <w:tcW w:w="378" w:type="pct"/>
          </w:tcPr>
          <w:p w14:paraId="0342D97D" w14:textId="77777777" w:rsidR="00A03B1B" w:rsidRPr="00A03B1B" w:rsidRDefault="00A03B1B" w:rsidP="00A03B1B">
            <w:pPr>
              <w:spacing w:after="60"/>
              <w:jc w:val="center"/>
              <w:rPr>
                <w:iCs/>
                <w:sz w:val="20"/>
                <w:szCs w:val="20"/>
              </w:rPr>
            </w:pPr>
            <w:r w:rsidRPr="00A03B1B">
              <w:rPr>
                <w:iCs/>
                <w:sz w:val="20"/>
                <w:szCs w:val="20"/>
              </w:rPr>
              <w:t>none</w:t>
            </w:r>
          </w:p>
        </w:tc>
        <w:tc>
          <w:tcPr>
            <w:tcW w:w="3505" w:type="pct"/>
            <w:gridSpan w:val="2"/>
          </w:tcPr>
          <w:p w14:paraId="369E46E2" w14:textId="77777777" w:rsidR="00A03B1B" w:rsidRPr="00A03B1B" w:rsidRDefault="00A03B1B" w:rsidP="00A03B1B">
            <w:pPr>
              <w:spacing w:after="60"/>
              <w:rPr>
                <w:iCs/>
                <w:sz w:val="20"/>
                <w:szCs w:val="20"/>
              </w:rPr>
            </w:pPr>
            <w:r w:rsidRPr="00A03B1B">
              <w:rPr>
                <w:iCs/>
                <w:sz w:val="20"/>
                <w:szCs w:val="20"/>
              </w:rPr>
              <w:t>A previous RUC process for the Operating Day.</w:t>
            </w:r>
          </w:p>
        </w:tc>
      </w:tr>
      <w:tr w:rsidR="00A03B1B" w:rsidRPr="00A03B1B" w14:paraId="338424AA" w14:textId="77777777" w:rsidTr="00B31BB1">
        <w:trPr>
          <w:cantSplit/>
        </w:trPr>
        <w:tc>
          <w:tcPr>
            <w:tcW w:w="1117" w:type="pct"/>
            <w:gridSpan w:val="2"/>
          </w:tcPr>
          <w:p w14:paraId="609413BB" w14:textId="77777777" w:rsidR="00A03B1B" w:rsidRPr="00A03B1B" w:rsidRDefault="00A03B1B" w:rsidP="00A03B1B">
            <w:pPr>
              <w:spacing w:after="60"/>
              <w:rPr>
                <w:i/>
                <w:iCs/>
                <w:sz w:val="20"/>
                <w:szCs w:val="20"/>
              </w:rPr>
            </w:pPr>
            <w:r w:rsidRPr="00A03B1B">
              <w:rPr>
                <w:i/>
                <w:iCs/>
                <w:sz w:val="20"/>
                <w:szCs w:val="20"/>
              </w:rPr>
              <w:t>i</w:t>
            </w:r>
          </w:p>
        </w:tc>
        <w:tc>
          <w:tcPr>
            <w:tcW w:w="378" w:type="pct"/>
          </w:tcPr>
          <w:p w14:paraId="2BC5E771" w14:textId="77777777" w:rsidR="00A03B1B" w:rsidRPr="00A03B1B" w:rsidRDefault="00A03B1B" w:rsidP="00A03B1B">
            <w:pPr>
              <w:spacing w:after="60"/>
              <w:jc w:val="center"/>
              <w:rPr>
                <w:iCs/>
                <w:sz w:val="20"/>
                <w:szCs w:val="20"/>
              </w:rPr>
            </w:pPr>
            <w:r w:rsidRPr="00A03B1B">
              <w:rPr>
                <w:iCs/>
                <w:sz w:val="20"/>
                <w:szCs w:val="20"/>
              </w:rPr>
              <w:t>none</w:t>
            </w:r>
          </w:p>
        </w:tc>
        <w:tc>
          <w:tcPr>
            <w:tcW w:w="3505" w:type="pct"/>
            <w:gridSpan w:val="2"/>
          </w:tcPr>
          <w:p w14:paraId="624CB337" w14:textId="77777777" w:rsidR="00A03B1B" w:rsidRPr="00A03B1B" w:rsidRDefault="00A03B1B" w:rsidP="00A03B1B">
            <w:pPr>
              <w:spacing w:after="60"/>
              <w:rPr>
                <w:iCs/>
                <w:sz w:val="20"/>
                <w:szCs w:val="20"/>
              </w:rPr>
            </w:pPr>
            <w:r w:rsidRPr="00A03B1B">
              <w:rPr>
                <w:iCs/>
                <w:sz w:val="20"/>
                <w:szCs w:val="20"/>
              </w:rPr>
              <w:t>A 15-minute Settlement Interval.</w:t>
            </w:r>
          </w:p>
        </w:tc>
      </w:tr>
      <w:tr w:rsidR="00A03B1B" w:rsidRPr="00A03B1B" w14:paraId="4FDC74CB" w14:textId="77777777" w:rsidTr="00B31BB1">
        <w:trPr>
          <w:cantSplit/>
        </w:trPr>
        <w:tc>
          <w:tcPr>
            <w:tcW w:w="1117" w:type="pct"/>
            <w:gridSpan w:val="2"/>
          </w:tcPr>
          <w:p w14:paraId="6F7F65DF" w14:textId="77777777" w:rsidR="00A03B1B" w:rsidRPr="00A03B1B" w:rsidRDefault="00A03B1B" w:rsidP="00A03B1B">
            <w:pPr>
              <w:spacing w:after="60"/>
              <w:rPr>
                <w:i/>
                <w:iCs/>
                <w:sz w:val="20"/>
                <w:szCs w:val="20"/>
              </w:rPr>
            </w:pPr>
            <w:r w:rsidRPr="00A03B1B">
              <w:rPr>
                <w:i/>
                <w:iCs/>
                <w:sz w:val="20"/>
                <w:szCs w:val="20"/>
              </w:rPr>
              <w:t>h</w:t>
            </w:r>
          </w:p>
        </w:tc>
        <w:tc>
          <w:tcPr>
            <w:tcW w:w="378" w:type="pct"/>
          </w:tcPr>
          <w:p w14:paraId="05740D3B" w14:textId="77777777" w:rsidR="00A03B1B" w:rsidRPr="00A03B1B" w:rsidRDefault="00A03B1B" w:rsidP="00A03B1B">
            <w:pPr>
              <w:spacing w:after="60"/>
              <w:jc w:val="center"/>
              <w:rPr>
                <w:iCs/>
                <w:sz w:val="20"/>
                <w:szCs w:val="20"/>
              </w:rPr>
            </w:pPr>
            <w:r w:rsidRPr="00A03B1B">
              <w:rPr>
                <w:iCs/>
                <w:sz w:val="20"/>
                <w:szCs w:val="20"/>
              </w:rPr>
              <w:t>none</w:t>
            </w:r>
          </w:p>
        </w:tc>
        <w:tc>
          <w:tcPr>
            <w:tcW w:w="3505" w:type="pct"/>
            <w:gridSpan w:val="2"/>
          </w:tcPr>
          <w:p w14:paraId="502C5597" w14:textId="77777777" w:rsidR="00A03B1B" w:rsidRPr="00A03B1B" w:rsidRDefault="00A03B1B" w:rsidP="00A03B1B">
            <w:pPr>
              <w:spacing w:after="60"/>
              <w:rPr>
                <w:iCs/>
                <w:sz w:val="20"/>
                <w:szCs w:val="20"/>
              </w:rPr>
            </w:pPr>
            <w:r w:rsidRPr="00A03B1B">
              <w:rPr>
                <w:iCs/>
                <w:sz w:val="20"/>
                <w:szCs w:val="20"/>
              </w:rPr>
              <w:t xml:space="preserve">The hour that includes the Settlement Interval </w:t>
            </w:r>
            <w:r w:rsidRPr="00A03B1B">
              <w:rPr>
                <w:i/>
                <w:iCs/>
                <w:sz w:val="20"/>
                <w:szCs w:val="20"/>
              </w:rPr>
              <w:t>i</w:t>
            </w:r>
            <w:r w:rsidRPr="00A03B1B">
              <w:rPr>
                <w:iCs/>
                <w:sz w:val="20"/>
                <w:szCs w:val="20"/>
              </w:rPr>
              <w:t xml:space="preserve">. </w:t>
            </w:r>
          </w:p>
        </w:tc>
      </w:tr>
      <w:tr w:rsidR="00A03B1B" w:rsidRPr="00A03B1B" w14:paraId="27D99DB5" w14:textId="77777777" w:rsidTr="00B31BB1">
        <w:trPr>
          <w:cantSplit/>
        </w:trPr>
        <w:tc>
          <w:tcPr>
            <w:tcW w:w="1117" w:type="pct"/>
            <w:gridSpan w:val="2"/>
          </w:tcPr>
          <w:p w14:paraId="57798203" w14:textId="77777777" w:rsidR="00A03B1B" w:rsidRPr="00A03B1B" w:rsidRDefault="00A03B1B" w:rsidP="00A03B1B">
            <w:pPr>
              <w:spacing w:after="60"/>
              <w:rPr>
                <w:i/>
                <w:iCs/>
                <w:sz w:val="20"/>
                <w:szCs w:val="20"/>
              </w:rPr>
            </w:pPr>
            <w:r w:rsidRPr="00A03B1B">
              <w:rPr>
                <w:i/>
                <w:iCs/>
                <w:sz w:val="20"/>
                <w:szCs w:val="20"/>
              </w:rPr>
              <w:t>ruc</w:t>
            </w:r>
          </w:p>
        </w:tc>
        <w:tc>
          <w:tcPr>
            <w:tcW w:w="378" w:type="pct"/>
          </w:tcPr>
          <w:p w14:paraId="6B7D8700" w14:textId="77777777" w:rsidR="00A03B1B" w:rsidRPr="00A03B1B" w:rsidRDefault="00A03B1B" w:rsidP="00A03B1B">
            <w:pPr>
              <w:spacing w:after="60"/>
              <w:jc w:val="center"/>
              <w:rPr>
                <w:iCs/>
                <w:sz w:val="20"/>
                <w:szCs w:val="20"/>
              </w:rPr>
            </w:pPr>
            <w:r w:rsidRPr="00A03B1B">
              <w:rPr>
                <w:iCs/>
                <w:sz w:val="20"/>
                <w:szCs w:val="20"/>
              </w:rPr>
              <w:t>none</w:t>
            </w:r>
          </w:p>
        </w:tc>
        <w:tc>
          <w:tcPr>
            <w:tcW w:w="3505" w:type="pct"/>
            <w:gridSpan w:val="2"/>
          </w:tcPr>
          <w:p w14:paraId="49B10A01" w14:textId="77777777" w:rsidR="00A03B1B" w:rsidRPr="00A03B1B" w:rsidRDefault="00A03B1B" w:rsidP="00A03B1B">
            <w:pPr>
              <w:spacing w:after="60"/>
              <w:rPr>
                <w:iCs/>
                <w:sz w:val="20"/>
                <w:szCs w:val="20"/>
              </w:rPr>
            </w:pPr>
            <w:r w:rsidRPr="00A03B1B">
              <w:rPr>
                <w:iCs/>
                <w:sz w:val="20"/>
                <w:szCs w:val="20"/>
              </w:rPr>
              <w:t>The RUC process for which this RUC Shortfall Ratio Share is calculated.</w:t>
            </w:r>
          </w:p>
        </w:tc>
      </w:tr>
    </w:tbl>
    <w:p w14:paraId="6283FE52" w14:textId="77777777" w:rsidR="00A03B1B" w:rsidRPr="00A03B1B" w:rsidRDefault="00A03B1B" w:rsidP="00A03B1B">
      <w:pPr>
        <w:keepNext/>
        <w:tabs>
          <w:tab w:val="left" w:pos="900"/>
        </w:tabs>
        <w:spacing w:before="240" w:after="240"/>
        <w:ind w:left="900" w:hanging="900"/>
        <w:outlineLvl w:val="1"/>
        <w:rPr>
          <w:rFonts w:eastAsia="SimSun"/>
          <w:b/>
          <w:szCs w:val="20"/>
        </w:rPr>
      </w:pPr>
      <w:bookmarkStart w:id="742" w:name="_Toc73215970"/>
      <w:bookmarkStart w:id="743" w:name="_Toc397504905"/>
      <w:bookmarkStart w:id="744" w:name="_Toc402357033"/>
      <w:bookmarkStart w:id="745" w:name="_Toc422486413"/>
      <w:bookmarkStart w:id="746" w:name="_Toc433093265"/>
      <w:bookmarkStart w:id="747" w:name="_Toc433093423"/>
      <w:bookmarkStart w:id="748" w:name="_Toc440874654"/>
      <w:bookmarkStart w:id="749" w:name="_Toc448142209"/>
      <w:bookmarkStart w:id="750" w:name="_Toc448142366"/>
      <w:bookmarkStart w:id="751" w:name="_Toc458770202"/>
      <w:bookmarkStart w:id="752" w:name="_Toc459294170"/>
      <w:bookmarkStart w:id="753" w:name="_Toc463262663"/>
      <w:bookmarkStart w:id="754" w:name="_Toc468286735"/>
      <w:bookmarkStart w:id="755" w:name="_Toc481502781"/>
      <w:bookmarkStart w:id="756" w:name="_Toc496079951"/>
      <w:bookmarkStart w:id="757" w:name="_Toc135992206"/>
      <w:bookmarkStart w:id="758" w:name="_Toc135992230"/>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r w:rsidRPr="00A03B1B">
        <w:rPr>
          <w:rFonts w:eastAsia="SimSun"/>
          <w:b/>
          <w:szCs w:val="20"/>
        </w:rPr>
        <w:t>6.1</w:t>
      </w:r>
      <w:r w:rsidRPr="00A03B1B">
        <w:rPr>
          <w:rFonts w:eastAsia="SimSun"/>
          <w:b/>
          <w:szCs w:val="20"/>
        </w:rPr>
        <w:tab/>
        <w:t>Introduction</w:t>
      </w:r>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p>
    <w:p w14:paraId="7CC07A42" w14:textId="77777777" w:rsidR="00A03B1B" w:rsidRPr="00A03B1B" w:rsidRDefault="00A03B1B" w:rsidP="00A03B1B">
      <w:pPr>
        <w:spacing w:after="240"/>
        <w:ind w:left="720" w:hanging="720"/>
        <w:rPr>
          <w:rFonts w:eastAsia="SimSun"/>
          <w:iCs/>
          <w:szCs w:val="20"/>
        </w:rPr>
      </w:pPr>
      <w:r w:rsidRPr="00A03B1B">
        <w:rPr>
          <w:rFonts w:eastAsia="SimSun"/>
          <w:iCs/>
          <w:szCs w:val="20"/>
        </w:rPr>
        <w:t>(1)</w:t>
      </w:r>
      <w:r w:rsidRPr="00A03B1B">
        <w:rPr>
          <w:rFonts w:eastAsia="SimSun"/>
          <w:iCs/>
          <w:szCs w:val="20"/>
        </w:rPr>
        <w:tab/>
        <w:t>This Section addresses the following components: the Adjustment Period and Real-Time Operations, including Emergency Operations.</w:t>
      </w:r>
    </w:p>
    <w:p w14:paraId="7F1F3A72" w14:textId="77777777" w:rsidR="00A03B1B" w:rsidRPr="00A03B1B" w:rsidRDefault="00A03B1B" w:rsidP="00A03B1B">
      <w:pPr>
        <w:spacing w:after="240"/>
        <w:ind w:left="720" w:hanging="720"/>
        <w:rPr>
          <w:rFonts w:eastAsia="SimSun"/>
          <w:iCs/>
          <w:szCs w:val="20"/>
        </w:rPr>
      </w:pPr>
      <w:r w:rsidRPr="00A03B1B">
        <w:rPr>
          <w:rFonts w:eastAsia="SimSun"/>
          <w:iCs/>
          <w:szCs w:val="20"/>
        </w:rPr>
        <w:t>(2)</w:t>
      </w:r>
      <w:r w:rsidRPr="00A03B1B">
        <w:rPr>
          <w:rFonts w:eastAsia="SimSun"/>
          <w:iCs/>
          <w:szCs w:val="20"/>
        </w:rPr>
        <w:tab/>
        <w:t>The Adjustment Period provides each Qualified Scheduling Entity (QSE) the opportunity to adjust its trades, Self-Schedules, and Resource commitments as more accurate information becomes available under Section 6.4, Adjustment Period.  During the Adjustment Period, ERCOT continues to evaluate system sufficiency and security by use of Hour-Ahead Reliability Unit Commitment (RUC) processes, as described in Section 5, Transmission Security Analysis and Reliability Unit Commitment.</w:t>
      </w:r>
    </w:p>
    <w:p w14:paraId="6C122D02" w14:textId="77777777" w:rsidR="00A03B1B" w:rsidRPr="00A03B1B" w:rsidRDefault="00A03B1B" w:rsidP="00A03B1B">
      <w:pPr>
        <w:spacing w:before="240" w:after="240"/>
        <w:ind w:left="720" w:hanging="720"/>
        <w:rPr>
          <w:rFonts w:eastAsia="SimSun"/>
          <w:iCs/>
          <w:szCs w:val="20"/>
        </w:rPr>
      </w:pPr>
      <w:r w:rsidRPr="00A03B1B">
        <w:rPr>
          <w:rFonts w:eastAsia="SimSun"/>
          <w:iCs/>
          <w:szCs w:val="20"/>
        </w:rPr>
        <w:t>(3)</w:t>
      </w:r>
      <w:r w:rsidRPr="00A03B1B">
        <w:rPr>
          <w:rFonts w:eastAsia="SimSun"/>
          <w:iCs/>
          <w:szCs w:val="20"/>
        </w:rPr>
        <w:tab/>
        <w:t>During Real-Time operations,</w:t>
      </w:r>
      <w:r w:rsidRPr="00A03B1B">
        <w:rPr>
          <w:rFonts w:eastAsia="SimSun"/>
          <w:b/>
          <w:bCs/>
          <w:iCs/>
          <w:szCs w:val="20"/>
        </w:rPr>
        <w:t xml:space="preserve"> </w:t>
      </w:r>
      <w:r w:rsidRPr="00A03B1B">
        <w:rPr>
          <w:rFonts w:eastAsia="SimSun"/>
          <w:iCs/>
          <w:szCs w:val="20"/>
        </w:rPr>
        <w:t xml:space="preserve">ERCOT dispatches Resources under normal system conditions and behavior based on economics and reliability to match system Load with </w:t>
      </w:r>
      <w:r w:rsidRPr="00A03B1B">
        <w:rPr>
          <w:rFonts w:eastAsia="SimSun"/>
          <w:iCs/>
          <w:szCs w:val="20"/>
        </w:rPr>
        <w:lastRenderedPageBreak/>
        <w:t xml:space="preserve">On-Line generation while observing Resource and transmission constraints. The Security-Constrained Economic Dispatch (SCED) process produces Base Points and Ancillary Service awards for Resources.  ERCOT uses the Base Points from the SCED process and uses the deployment of Regulation Up Service (Reg-Up), Regulation Down Service (Reg-Down), ERCOT Contingency Reserve Service (ECRS), Responsive Reserve (RRS), </w:t>
      </w:r>
      <w:del w:id="759" w:author="ERCOT" w:date="2024-03-19T14:34:00Z">
        <w:r w:rsidRPr="00A03B1B" w:rsidDel="009C2DEC">
          <w:rPr>
            <w:rFonts w:eastAsia="SimSun"/>
            <w:iCs/>
            <w:szCs w:val="20"/>
          </w:rPr>
          <w:delText xml:space="preserve">and </w:delText>
        </w:r>
      </w:del>
      <w:r w:rsidRPr="00A03B1B">
        <w:rPr>
          <w:rFonts w:eastAsia="SimSun"/>
          <w:iCs/>
          <w:szCs w:val="20"/>
        </w:rPr>
        <w:t>Non-Spinning Reserve (Non-Spin)</w:t>
      </w:r>
      <w:ins w:id="760" w:author="ERCOT" w:date="2024-01-17T13:14:00Z">
        <w:r w:rsidRPr="00A03B1B">
          <w:rPr>
            <w:rFonts w:eastAsia="SimSun"/>
            <w:iCs/>
            <w:szCs w:val="20"/>
          </w:rPr>
          <w:t xml:space="preserve">, and </w:t>
        </w:r>
      </w:ins>
      <w:ins w:id="761" w:author="ERCOT" w:date="2025-07-29T11:48:00Z">
        <w:r w:rsidRPr="00A03B1B">
          <w:rPr>
            <w:rFonts w:eastAsia="SimSun"/>
            <w:iCs/>
            <w:szCs w:val="20"/>
          </w:rPr>
          <w:t>Dispatchable Reliability Reserve Service (</w:t>
        </w:r>
      </w:ins>
      <w:ins w:id="762" w:author="ERCOT" w:date="2024-01-17T13:14:00Z">
        <w:r w:rsidRPr="00A03B1B">
          <w:rPr>
            <w:rFonts w:eastAsia="SimSun"/>
            <w:iCs/>
            <w:szCs w:val="20"/>
          </w:rPr>
          <w:t>DRRS</w:t>
        </w:r>
      </w:ins>
      <w:ins w:id="763" w:author="ERCOT" w:date="2025-07-29T11:48:00Z">
        <w:r w:rsidRPr="00A03B1B">
          <w:rPr>
            <w:rFonts w:eastAsia="SimSun"/>
            <w:iCs/>
            <w:szCs w:val="20"/>
          </w:rPr>
          <w:t>)</w:t>
        </w:r>
      </w:ins>
      <w:r w:rsidRPr="00A03B1B">
        <w:rPr>
          <w:rFonts w:eastAsia="SimSun"/>
          <w:iCs/>
          <w:szCs w:val="20"/>
        </w:rPr>
        <w:t xml:space="preserve"> to control frequency and solve potential reliability issues.</w:t>
      </w:r>
    </w:p>
    <w:p w14:paraId="1055A0D6" w14:textId="77777777" w:rsidR="00A03B1B" w:rsidRPr="00A03B1B" w:rsidRDefault="00A03B1B" w:rsidP="00A03B1B">
      <w:pPr>
        <w:spacing w:after="240"/>
        <w:ind w:left="720" w:hanging="720"/>
        <w:rPr>
          <w:rFonts w:eastAsia="SimSun"/>
          <w:iCs/>
          <w:szCs w:val="20"/>
        </w:rPr>
      </w:pPr>
      <w:r w:rsidRPr="00A03B1B">
        <w:rPr>
          <w:rFonts w:eastAsia="SimSun"/>
          <w:iCs/>
          <w:szCs w:val="20"/>
        </w:rPr>
        <w:t>(4)</w:t>
      </w:r>
      <w:r w:rsidRPr="00A03B1B">
        <w:rPr>
          <w:rFonts w:eastAsia="SimSun"/>
          <w:iCs/>
          <w:szCs w:val="20"/>
        </w:rPr>
        <w:tab/>
        <w:t>Real-Time energy settlements use Real-Time Settlement Point Prices that are calculated for Resource Nodes, Load Zones, and Hubs for a 15-minute Settlement Interval, using the Locational Marginal Prices (LMPs) from all of the executions of SCED in the Settlement Interval.  Similarly, Real-Time Ancillary Service Settlements use Real-Time Market Clearing Prices for Capacity (MCPCs) for a 15-minute Settlement Interval, using the MCPCs from all of the executions of SCED in the Settlement Interval.  In contrast, the Day-Ahead Market (DAM) energy settlements will use DAM Settlement Point Prices that are calculated for Resource Nodes, Load Zones, and Hubs for a one-hour Settlement Interval, and DAM Ancillary Service Settlements will use DAM MCPCs for a one-hour Settlement Interval.</w:t>
      </w:r>
    </w:p>
    <w:p w14:paraId="4007F601" w14:textId="77777777" w:rsidR="00A03B1B" w:rsidRPr="00A03B1B" w:rsidRDefault="00A03B1B" w:rsidP="00A03B1B">
      <w:pPr>
        <w:spacing w:before="240" w:after="240"/>
        <w:ind w:left="720" w:hanging="720"/>
        <w:rPr>
          <w:rFonts w:eastAsia="SimSun"/>
        </w:rPr>
      </w:pPr>
      <w:r w:rsidRPr="00A03B1B">
        <w:rPr>
          <w:rFonts w:eastAsia="SimSun"/>
        </w:rPr>
        <w:t>(5)</w:t>
      </w:r>
      <w:r w:rsidRPr="00A03B1B">
        <w:rPr>
          <w:rFonts w:eastAsia="SimSun"/>
        </w:rPr>
        <w:tab/>
        <w:t>To the extent that the ERCOT CEO or designee determines that Market Participant activities have produced an outcome inconsistent with the efficient operation of the ERCOT-administered markets as defined in subsection (c)(2) of P.U.C. S</w:t>
      </w:r>
      <w:r w:rsidRPr="00A03B1B">
        <w:rPr>
          <w:rFonts w:eastAsia="SimSun"/>
          <w:smallCaps/>
        </w:rPr>
        <w:t>ubst</w:t>
      </w:r>
      <w:r w:rsidRPr="00A03B1B">
        <w:rPr>
          <w:rFonts w:eastAsia="SimSun"/>
        </w:rPr>
        <w:t>. R. 25.503, Oversight of Wholesale Market Participants, ERCOT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and Board Priority Nodal Protocol Revision Requests and System Change Requests.</w:t>
      </w:r>
    </w:p>
    <w:p w14:paraId="0C754A0D" w14:textId="77777777" w:rsidR="00A03B1B" w:rsidRPr="00A03B1B" w:rsidRDefault="00A03B1B" w:rsidP="00A03B1B">
      <w:pPr>
        <w:keepNext/>
        <w:widowControl w:val="0"/>
        <w:tabs>
          <w:tab w:val="left" w:pos="1260"/>
        </w:tabs>
        <w:spacing w:before="480" w:after="240"/>
        <w:ind w:left="1267" w:hanging="1267"/>
        <w:outlineLvl w:val="3"/>
        <w:rPr>
          <w:b/>
          <w:bCs/>
          <w:snapToGrid w:val="0"/>
          <w:szCs w:val="20"/>
        </w:rPr>
      </w:pPr>
      <w:bookmarkStart w:id="764" w:name="_Toc204411610"/>
      <w:r w:rsidRPr="00A03B1B">
        <w:rPr>
          <w:b/>
          <w:bCs/>
          <w:snapToGrid w:val="0"/>
          <w:szCs w:val="20"/>
        </w:rPr>
        <w:t>6.5.7.3</w:t>
      </w:r>
      <w:r w:rsidRPr="00A03B1B">
        <w:rPr>
          <w:b/>
          <w:bCs/>
          <w:snapToGrid w:val="0"/>
          <w:szCs w:val="20"/>
        </w:rPr>
        <w:tab/>
        <w:t>Security Constrained Economic Dispatch</w:t>
      </w:r>
      <w:bookmarkEnd w:id="764"/>
    </w:p>
    <w:p w14:paraId="0AA6855B" w14:textId="77777777" w:rsidR="00A03B1B" w:rsidRPr="00A03B1B" w:rsidRDefault="00A03B1B" w:rsidP="00A03B1B">
      <w:pPr>
        <w:spacing w:after="240"/>
        <w:ind w:left="720" w:hanging="720"/>
        <w:rPr>
          <w:szCs w:val="20"/>
        </w:rPr>
      </w:pPr>
      <w:bookmarkStart w:id="765" w:name="_Toc135992286"/>
      <w:bookmarkEnd w:id="758"/>
      <w:r w:rsidRPr="00A03B1B">
        <w:rPr>
          <w:iCs/>
          <w:szCs w:val="20"/>
        </w:rPr>
        <w:t>(1)</w:t>
      </w:r>
      <w:r w:rsidRPr="00A03B1B">
        <w:rPr>
          <w:iCs/>
          <w:szCs w:val="20"/>
        </w:rPr>
        <w:tab/>
        <w:t xml:space="preserve">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RTM Energy Bids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w:t>
      </w:r>
      <w:r w:rsidRPr="00A03B1B">
        <w:rPr>
          <w:iCs/>
          <w:szCs w:val="20"/>
        </w:rPr>
        <w:lastRenderedPageBreak/>
        <w:t xml:space="preserve">Sequence, instead of the Resource Status provided by the COP.  </w:t>
      </w:r>
      <w:r w:rsidRPr="00A03B1B">
        <w:rPr>
          <w:szCs w:val="20"/>
        </w:rPr>
        <w:t>In addition, the SCED process accounts for each ESR’s State of Charge (SOC) and SOC operating limits.  This is to ensure that the SCED process will issue ESR Base Points and Ancillary Services that are feasible taking into account SCED duration requirements for energy and Ancillary Services and also that do not violate the ESR’s Minimum State of Charge (MinSOC) and Maximum State of Charge (MaxSOC)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4E8AD4E4" w14:textId="77777777" w:rsidTr="00B31BB1">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3156A31D" w14:textId="77777777" w:rsidR="00A03B1B" w:rsidRPr="00A03B1B" w:rsidRDefault="00A03B1B" w:rsidP="00A03B1B">
            <w:pPr>
              <w:spacing w:before="120" w:after="240"/>
              <w:rPr>
                <w:b/>
                <w:i/>
                <w:iCs/>
              </w:rPr>
            </w:pPr>
            <w:r w:rsidRPr="00A03B1B">
              <w:rPr>
                <w:b/>
                <w:i/>
                <w:iCs/>
              </w:rPr>
              <w:t>[NPRR1188:  Replace paragraph (1) above with the following upon system implementation:]</w:t>
            </w:r>
          </w:p>
          <w:p w14:paraId="63BC6C12" w14:textId="77777777" w:rsidR="00A03B1B" w:rsidRPr="00A03B1B" w:rsidRDefault="00A03B1B" w:rsidP="00A03B1B">
            <w:pPr>
              <w:spacing w:after="240"/>
              <w:ind w:left="720" w:hanging="720"/>
              <w:rPr>
                <w:szCs w:val="20"/>
              </w:rPr>
            </w:pPr>
            <w:r w:rsidRPr="00A03B1B">
              <w:rPr>
                <w:iCs/>
                <w:szCs w:val="20"/>
              </w:rPr>
              <w:t>(1)</w:t>
            </w:r>
            <w:r w:rsidRPr="00A03B1B">
              <w:rPr>
                <w:iCs/>
                <w:szCs w:val="20"/>
              </w:rPr>
              <w:tab/>
              <w:t xml:space="preserve">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Energy Bid Curves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  </w:t>
            </w:r>
            <w:r w:rsidRPr="00A03B1B">
              <w:rPr>
                <w:szCs w:val="20"/>
              </w:rPr>
              <w:t>In addition, the SCED process accounts for each ESR’s State of Charge (SOC) and SOC operating limits.  This is to ensure that the SCED process will issue ESR Base Points and Ancillary Services that are feasible taking into account SCED duration requirements for energy and Ancillary Services and also that do not violate the ESR’s Minimum State of Charge (MinSOC) and Maximum State of Charge (MaxSOC) limits.</w:t>
            </w:r>
          </w:p>
        </w:tc>
      </w:tr>
    </w:tbl>
    <w:p w14:paraId="3F160D50" w14:textId="77777777" w:rsidR="00A03B1B" w:rsidRPr="00A03B1B" w:rsidRDefault="00A03B1B" w:rsidP="00A03B1B">
      <w:pPr>
        <w:spacing w:before="240" w:after="240"/>
        <w:ind w:left="720" w:hanging="720"/>
        <w:rPr>
          <w:szCs w:val="20"/>
        </w:rPr>
      </w:pPr>
      <w:r w:rsidRPr="00A03B1B">
        <w:rPr>
          <w:szCs w:val="20"/>
        </w:rPr>
        <w:t>(2)</w:t>
      </w:r>
      <w:r w:rsidRPr="00A03B1B">
        <w:rPr>
          <w:szCs w:val="20"/>
        </w:rPr>
        <w:tab/>
        <w:t>The SCED solution must monitor cumulative deployment of Regulation Services and ensure that Regulation Services deployment is minimized over time.</w:t>
      </w:r>
    </w:p>
    <w:p w14:paraId="4C0991C6" w14:textId="77777777" w:rsidR="00A03B1B" w:rsidRPr="00A03B1B" w:rsidRDefault="00A03B1B" w:rsidP="00A03B1B">
      <w:pPr>
        <w:spacing w:before="240" w:after="240"/>
        <w:ind w:left="720" w:hanging="720"/>
        <w:rPr>
          <w:szCs w:val="20"/>
        </w:rPr>
      </w:pPr>
      <w:r w:rsidRPr="00A03B1B">
        <w:rPr>
          <w:szCs w:val="20"/>
        </w:rPr>
        <w:t>(3)</w:t>
      </w:r>
      <w:r w:rsidRPr="00A03B1B">
        <w:rPr>
          <w:szCs w:val="20"/>
        </w:rPr>
        <w:tab/>
        <w:t>In the Generation To Be Dispatched (GTBD) determined by LFC, ERCOT shall subtract the sum of the telemetered net real power consumption from all CLRs available to SCED.</w:t>
      </w:r>
    </w:p>
    <w:p w14:paraId="262A3F5C" w14:textId="77777777" w:rsidR="00A03B1B" w:rsidRPr="00A03B1B" w:rsidRDefault="00A03B1B" w:rsidP="00A03B1B">
      <w:pPr>
        <w:spacing w:before="240" w:after="240"/>
        <w:ind w:left="720" w:hanging="720"/>
        <w:rPr>
          <w:szCs w:val="20"/>
        </w:rPr>
      </w:pPr>
      <w:r w:rsidRPr="00A03B1B">
        <w:rPr>
          <w:szCs w:val="20"/>
        </w:rPr>
        <w:t>(4)</w:t>
      </w:r>
      <w:r w:rsidRPr="00A03B1B">
        <w:rPr>
          <w:szCs w:val="20"/>
        </w:rPr>
        <w:tab/>
        <w:t xml:space="preserve">For use as SCED inputs for determining energy dispatch and Ancillary Service awards, ERCOT shall use the available capacity of all committed Generation Resources by creating proxy Energy Offer Curves for certain Resources as follows: </w:t>
      </w:r>
    </w:p>
    <w:p w14:paraId="3DCD6B83" w14:textId="77777777" w:rsidR="00A03B1B" w:rsidRPr="00A03B1B" w:rsidRDefault="00A03B1B" w:rsidP="00A03B1B">
      <w:pPr>
        <w:spacing w:after="240"/>
        <w:ind w:left="1440" w:hanging="720"/>
        <w:rPr>
          <w:szCs w:val="20"/>
        </w:rPr>
      </w:pPr>
      <w:r w:rsidRPr="00A03B1B">
        <w:rPr>
          <w:szCs w:val="20"/>
        </w:rPr>
        <w:t>(a)</w:t>
      </w:r>
      <w:r w:rsidRPr="00A03B1B">
        <w:rPr>
          <w:szCs w:val="20"/>
        </w:rPr>
        <w:tab/>
        <w:t>Non-IRRs without Energy Offer Curves</w:t>
      </w:r>
    </w:p>
    <w:p w14:paraId="0CA2582F" w14:textId="77777777" w:rsidR="00A03B1B" w:rsidRPr="00A03B1B" w:rsidRDefault="00A03B1B" w:rsidP="00A03B1B">
      <w:pPr>
        <w:spacing w:before="240" w:after="240"/>
        <w:ind w:left="2160" w:hanging="720"/>
        <w:rPr>
          <w:szCs w:val="20"/>
        </w:rPr>
      </w:pPr>
      <w:r w:rsidRPr="00A03B1B">
        <w:rPr>
          <w:szCs w:val="20"/>
        </w:rPr>
        <w:lastRenderedPageBreak/>
        <w:t>(i)</w:t>
      </w:r>
      <w:r w:rsidRPr="00A03B1B">
        <w:rPr>
          <w:szCs w:val="20"/>
        </w:rPr>
        <w:tab/>
        <w:t>ERCOT shall create a monotonically non-decreasing proxy Energy Offer Curve as described below for:</w:t>
      </w:r>
    </w:p>
    <w:p w14:paraId="4B1DC383" w14:textId="77777777" w:rsidR="00A03B1B" w:rsidRPr="00A03B1B" w:rsidRDefault="00A03B1B" w:rsidP="00A03B1B">
      <w:pPr>
        <w:spacing w:after="240"/>
        <w:ind w:left="2880" w:hanging="720"/>
        <w:rPr>
          <w:szCs w:val="20"/>
        </w:rPr>
      </w:pPr>
      <w:r w:rsidRPr="00A03B1B">
        <w:rPr>
          <w:szCs w:val="20"/>
        </w:rPr>
        <w:t>(A)</w:t>
      </w:r>
      <w:r w:rsidRPr="00A03B1B">
        <w:rPr>
          <w:szCs w:val="20"/>
        </w:rPr>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A03B1B" w:rsidRPr="00A03B1B" w14:paraId="5129276F" w14:textId="77777777" w:rsidTr="00B31BB1">
        <w:trPr>
          <w:jc w:val="center"/>
        </w:trPr>
        <w:tc>
          <w:tcPr>
            <w:tcW w:w="3780" w:type="dxa"/>
          </w:tcPr>
          <w:p w14:paraId="4FE25A85" w14:textId="77777777" w:rsidR="00A03B1B" w:rsidRPr="00A03B1B" w:rsidRDefault="00A03B1B" w:rsidP="00A03B1B">
            <w:pPr>
              <w:spacing w:after="120"/>
              <w:rPr>
                <w:b/>
                <w:iCs/>
                <w:sz w:val="20"/>
                <w:szCs w:val="20"/>
              </w:rPr>
            </w:pPr>
            <w:r w:rsidRPr="00A03B1B">
              <w:rPr>
                <w:b/>
                <w:iCs/>
                <w:sz w:val="20"/>
                <w:szCs w:val="20"/>
              </w:rPr>
              <w:t>MW</w:t>
            </w:r>
          </w:p>
        </w:tc>
        <w:tc>
          <w:tcPr>
            <w:tcW w:w="2520" w:type="dxa"/>
          </w:tcPr>
          <w:p w14:paraId="39B789AB" w14:textId="77777777" w:rsidR="00A03B1B" w:rsidRPr="00A03B1B" w:rsidRDefault="00A03B1B" w:rsidP="00A03B1B">
            <w:pPr>
              <w:spacing w:after="120"/>
              <w:rPr>
                <w:b/>
                <w:iCs/>
                <w:sz w:val="20"/>
                <w:szCs w:val="20"/>
              </w:rPr>
            </w:pPr>
            <w:r w:rsidRPr="00A03B1B">
              <w:rPr>
                <w:b/>
                <w:iCs/>
                <w:sz w:val="20"/>
                <w:szCs w:val="20"/>
              </w:rPr>
              <w:t>Price (per MWh)</w:t>
            </w:r>
          </w:p>
        </w:tc>
      </w:tr>
      <w:tr w:rsidR="00A03B1B" w:rsidRPr="00A03B1B" w14:paraId="065346BD" w14:textId="77777777" w:rsidTr="00B31BB1">
        <w:trPr>
          <w:jc w:val="center"/>
        </w:trPr>
        <w:tc>
          <w:tcPr>
            <w:tcW w:w="3780" w:type="dxa"/>
          </w:tcPr>
          <w:p w14:paraId="32DA9DA6" w14:textId="77777777" w:rsidR="00A03B1B" w:rsidRPr="00A03B1B" w:rsidRDefault="00A03B1B" w:rsidP="00A03B1B">
            <w:pPr>
              <w:spacing w:after="60"/>
              <w:rPr>
                <w:iCs/>
                <w:sz w:val="20"/>
                <w:szCs w:val="20"/>
              </w:rPr>
            </w:pPr>
            <w:r w:rsidRPr="00A03B1B">
              <w:rPr>
                <w:iCs/>
                <w:sz w:val="20"/>
                <w:szCs w:val="20"/>
              </w:rPr>
              <w:t>HSL</w:t>
            </w:r>
          </w:p>
        </w:tc>
        <w:tc>
          <w:tcPr>
            <w:tcW w:w="2520" w:type="dxa"/>
          </w:tcPr>
          <w:p w14:paraId="07DEB85C" w14:textId="77777777" w:rsidR="00A03B1B" w:rsidRPr="00A03B1B" w:rsidRDefault="00A03B1B" w:rsidP="00A03B1B">
            <w:pPr>
              <w:spacing w:after="60"/>
              <w:rPr>
                <w:iCs/>
                <w:sz w:val="20"/>
                <w:szCs w:val="20"/>
              </w:rPr>
            </w:pPr>
            <w:r w:rsidRPr="00A03B1B">
              <w:rPr>
                <w:iCs/>
                <w:sz w:val="20"/>
                <w:szCs w:val="20"/>
              </w:rPr>
              <w:t>RTSWCAP</w:t>
            </w:r>
          </w:p>
        </w:tc>
      </w:tr>
      <w:tr w:rsidR="00A03B1B" w:rsidRPr="00A03B1B" w14:paraId="625C5DC5" w14:textId="77777777" w:rsidTr="00B31BB1">
        <w:trPr>
          <w:jc w:val="center"/>
        </w:trPr>
        <w:tc>
          <w:tcPr>
            <w:tcW w:w="3780" w:type="dxa"/>
          </w:tcPr>
          <w:p w14:paraId="43CD85AB" w14:textId="77777777" w:rsidR="00A03B1B" w:rsidRPr="00A03B1B" w:rsidRDefault="00A03B1B" w:rsidP="00A03B1B">
            <w:pPr>
              <w:spacing w:after="60"/>
              <w:rPr>
                <w:iCs/>
                <w:sz w:val="20"/>
                <w:szCs w:val="20"/>
              </w:rPr>
            </w:pPr>
            <w:r w:rsidRPr="00A03B1B">
              <w:rPr>
                <w:iCs/>
                <w:sz w:val="20"/>
                <w:szCs w:val="20"/>
              </w:rPr>
              <w:t>Output Schedule MW plus 1 MW</w:t>
            </w:r>
          </w:p>
        </w:tc>
        <w:tc>
          <w:tcPr>
            <w:tcW w:w="2520" w:type="dxa"/>
          </w:tcPr>
          <w:p w14:paraId="3E8DD620" w14:textId="77777777" w:rsidR="00A03B1B" w:rsidRPr="00A03B1B" w:rsidRDefault="00A03B1B" w:rsidP="00A03B1B">
            <w:pPr>
              <w:spacing w:after="60"/>
              <w:rPr>
                <w:iCs/>
                <w:sz w:val="20"/>
                <w:szCs w:val="20"/>
              </w:rPr>
            </w:pPr>
            <w:r w:rsidRPr="00A03B1B">
              <w:rPr>
                <w:iCs/>
                <w:sz w:val="20"/>
                <w:szCs w:val="20"/>
              </w:rPr>
              <w:t>RTSWCAP minus $0.01</w:t>
            </w:r>
          </w:p>
        </w:tc>
      </w:tr>
      <w:tr w:rsidR="00A03B1B" w:rsidRPr="00A03B1B" w14:paraId="041D5585" w14:textId="77777777" w:rsidTr="00B31BB1">
        <w:trPr>
          <w:jc w:val="center"/>
        </w:trPr>
        <w:tc>
          <w:tcPr>
            <w:tcW w:w="3780" w:type="dxa"/>
          </w:tcPr>
          <w:p w14:paraId="0C8627BC" w14:textId="77777777" w:rsidR="00A03B1B" w:rsidRPr="00A03B1B" w:rsidRDefault="00A03B1B" w:rsidP="00A03B1B">
            <w:pPr>
              <w:spacing w:after="60"/>
              <w:rPr>
                <w:iCs/>
                <w:sz w:val="20"/>
                <w:szCs w:val="20"/>
              </w:rPr>
            </w:pPr>
            <w:r w:rsidRPr="00A03B1B">
              <w:rPr>
                <w:iCs/>
                <w:sz w:val="20"/>
                <w:szCs w:val="20"/>
              </w:rPr>
              <w:t>Output Schedule MW</w:t>
            </w:r>
          </w:p>
        </w:tc>
        <w:tc>
          <w:tcPr>
            <w:tcW w:w="2520" w:type="dxa"/>
          </w:tcPr>
          <w:p w14:paraId="11AF109F" w14:textId="77777777" w:rsidR="00A03B1B" w:rsidRPr="00A03B1B" w:rsidRDefault="00A03B1B" w:rsidP="00A03B1B">
            <w:pPr>
              <w:spacing w:after="60"/>
              <w:rPr>
                <w:iCs/>
                <w:sz w:val="20"/>
                <w:szCs w:val="20"/>
              </w:rPr>
            </w:pPr>
            <w:r w:rsidRPr="00A03B1B">
              <w:rPr>
                <w:iCs/>
                <w:sz w:val="20"/>
                <w:szCs w:val="20"/>
              </w:rPr>
              <w:t>-$249.99</w:t>
            </w:r>
          </w:p>
        </w:tc>
      </w:tr>
      <w:tr w:rsidR="00A03B1B" w:rsidRPr="00A03B1B" w14:paraId="4E536347" w14:textId="77777777" w:rsidTr="00B31BB1">
        <w:trPr>
          <w:jc w:val="center"/>
        </w:trPr>
        <w:tc>
          <w:tcPr>
            <w:tcW w:w="3780" w:type="dxa"/>
          </w:tcPr>
          <w:p w14:paraId="746673CE" w14:textId="77777777" w:rsidR="00A03B1B" w:rsidRPr="00A03B1B" w:rsidRDefault="00A03B1B" w:rsidP="00A03B1B">
            <w:pPr>
              <w:spacing w:after="60"/>
              <w:rPr>
                <w:iCs/>
                <w:sz w:val="20"/>
                <w:szCs w:val="20"/>
              </w:rPr>
            </w:pPr>
            <w:r w:rsidRPr="00A03B1B">
              <w:rPr>
                <w:iCs/>
                <w:sz w:val="20"/>
                <w:szCs w:val="20"/>
              </w:rPr>
              <w:t>LSL</w:t>
            </w:r>
          </w:p>
        </w:tc>
        <w:tc>
          <w:tcPr>
            <w:tcW w:w="2520" w:type="dxa"/>
          </w:tcPr>
          <w:p w14:paraId="19759149" w14:textId="77777777" w:rsidR="00A03B1B" w:rsidRPr="00A03B1B" w:rsidRDefault="00A03B1B" w:rsidP="00A03B1B">
            <w:pPr>
              <w:spacing w:after="60"/>
              <w:rPr>
                <w:iCs/>
                <w:sz w:val="20"/>
                <w:szCs w:val="20"/>
              </w:rPr>
            </w:pPr>
            <w:r w:rsidRPr="00A03B1B">
              <w:rPr>
                <w:iCs/>
                <w:sz w:val="20"/>
                <w:szCs w:val="20"/>
              </w:rPr>
              <w:t>-$250.00</w:t>
            </w:r>
          </w:p>
        </w:tc>
      </w:tr>
    </w:tbl>
    <w:p w14:paraId="701478C0" w14:textId="77777777" w:rsidR="00A03B1B" w:rsidRPr="00A03B1B" w:rsidRDefault="00A03B1B" w:rsidP="00A03B1B">
      <w:pPr>
        <w:spacing w:before="240" w:after="240"/>
        <w:ind w:left="1440" w:hanging="720"/>
        <w:rPr>
          <w:szCs w:val="20"/>
        </w:rPr>
      </w:pPr>
      <w:r w:rsidRPr="00A03B1B">
        <w:rPr>
          <w:szCs w:val="20"/>
        </w:rPr>
        <w:t>(b)</w:t>
      </w:r>
      <w:r w:rsidRPr="00A03B1B">
        <w:rPr>
          <w:szCs w:val="20"/>
        </w:rPr>
        <w:tab/>
        <w:t xml:space="preserve">Non-IRRs without full-range Energy Offer Curves </w:t>
      </w:r>
    </w:p>
    <w:p w14:paraId="5C695569" w14:textId="77777777" w:rsidR="00A03B1B" w:rsidRPr="00A03B1B" w:rsidRDefault="00A03B1B" w:rsidP="00A03B1B">
      <w:pPr>
        <w:spacing w:after="240"/>
        <w:ind w:left="2160" w:hanging="720"/>
        <w:rPr>
          <w:szCs w:val="20"/>
        </w:rPr>
      </w:pPr>
      <w:r w:rsidRPr="00A03B1B">
        <w:rPr>
          <w:szCs w:val="20"/>
        </w:rPr>
        <w:t>(i)</w:t>
      </w:r>
      <w:r w:rsidRPr="00A03B1B">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A03B1B" w:rsidRPr="00A03B1B" w14:paraId="4C096424" w14:textId="77777777" w:rsidTr="00B31BB1">
        <w:trPr>
          <w:jc w:val="center"/>
        </w:trPr>
        <w:tc>
          <w:tcPr>
            <w:tcW w:w="3891" w:type="dxa"/>
          </w:tcPr>
          <w:p w14:paraId="4FFE7A21" w14:textId="77777777" w:rsidR="00A03B1B" w:rsidRPr="00A03B1B" w:rsidRDefault="00A03B1B" w:rsidP="00A03B1B">
            <w:pPr>
              <w:spacing w:after="120"/>
              <w:rPr>
                <w:b/>
                <w:iCs/>
                <w:sz w:val="20"/>
                <w:szCs w:val="20"/>
              </w:rPr>
            </w:pPr>
            <w:r w:rsidRPr="00A03B1B">
              <w:rPr>
                <w:b/>
                <w:iCs/>
                <w:sz w:val="20"/>
                <w:szCs w:val="20"/>
              </w:rPr>
              <w:t>MW</w:t>
            </w:r>
          </w:p>
        </w:tc>
        <w:tc>
          <w:tcPr>
            <w:tcW w:w="2630" w:type="dxa"/>
          </w:tcPr>
          <w:p w14:paraId="70A02DC9" w14:textId="77777777" w:rsidR="00A03B1B" w:rsidRPr="00A03B1B" w:rsidRDefault="00A03B1B" w:rsidP="00A03B1B">
            <w:pPr>
              <w:spacing w:after="120"/>
              <w:rPr>
                <w:b/>
                <w:iCs/>
                <w:sz w:val="20"/>
                <w:szCs w:val="20"/>
              </w:rPr>
            </w:pPr>
            <w:r w:rsidRPr="00A03B1B">
              <w:rPr>
                <w:b/>
                <w:iCs/>
                <w:sz w:val="20"/>
                <w:szCs w:val="20"/>
              </w:rPr>
              <w:t>Price (per MWh)</w:t>
            </w:r>
          </w:p>
        </w:tc>
      </w:tr>
      <w:tr w:rsidR="00A03B1B" w:rsidRPr="00A03B1B" w14:paraId="75A69042" w14:textId="77777777" w:rsidTr="00B31BB1">
        <w:trPr>
          <w:jc w:val="center"/>
        </w:trPr>
        <w:tc>
          <w:tcPr>
            <w:tcW w:w="3891" w:type="dxa"/>
          </w:tcPr>
          <w:p w14:paraId="1F53971E" w14:textId="77777777" w:rsidR="00A03B1B" w:rsidRPr="00A03B1B" w:rsidRDefault="00A03B1B" w:rsidP="00A03B1B">
            <w:pPr>
              <w:spacing w:after="60"/>
              <w:rPr>
                <w:iCs/>
                <w:sz w:val="20"/>
                <w:szCs w:val="20"/>
              </w:rPr>
            </w:pPr>
            <w:r w:rsidRPr="00A03B1B">
              <w:rPr>
                <w:iCs/>
                <w:sz w:val="20"/>
                <w:szCs w:val="20"/>
              </w:rPr>
              <w:t>HSL (if more than highest MW in submitted Energy Offer Curve)</w:t>
            </w:r>
          </w:p>
        </w:tc>
        <w:tc>
          <w:tcPr>
            <w:tcW w:w="2630" w:type="dxa"/>
          </w:tcPr>
          <w:p w14:paraId="64D90BCC" w14:textId="77777777" w:rsidR="00A03B1B" w:rsidRPr="00A03B1B" w:rsidRDefault="00A03B1B" w:rsidP="00A03B1B">
            <w:pPr>
              <w:spacing w:after="60"/>
              <w:rPr>
                <w:iCs/>
                <w:sz w:val="20"/>
                <w:szCs w:val="20"/>
              </w:rPr>
            </w:pPr>
            <w:r w:rsidRPr="00A03B1B">
              <w:rPr>
                <w:iCs/>
                <w:sz w:val="20"/>
                <w:szCs w:val="20"/>
              </w:rPr>
              <w:t>Price associated with highest MW in submitted Energy Offer Curve</w:t>
            </w:r>
          </w:p>
        </w:tc>
      </w:tr>
      <w:tr w:rsidR="00A03B1B" w:rsidRPr="00A03B1B" w14:paraId="1AB82F54" w14:textId="77777777" w:rsidTr="00B31BB1">
        <w:trPr>
          <w:jc w:val="center"/>
        </w:trPr>
        <w:tc>
          <w:tcPr>
            <w:tcW w:w="3891" w:type="dxa"/>
          </w:tcPr>
          <w:p w14:paraId="11F93D8C" w14:textId="77777777" w:rsidR="00A03B1B" w:rsidRPr="00A03B1B" w:rsidRDefault="00A03B1B" w:rsidP="00A03B1B">
            <w:pPr>
              <w:spacing w:after="60"/>
              <w:rPr>
                <w:iCs/>
                <w:sz w:val="20"/>
                <w:szCs w:val="20"/>
              </w:rPr>
            </w:pPr>
            <w:r w:rsidRPr="00A03B1B">
              <w:rPr>
                <w:iCs/>
                <w:sz w:val="20"/>
                <w:szCs w:val="20"/>
              </w:rPr>
              <w:t>Energy Offer Curve</w:t>
            </w:r>
          </w:p>
        </w:tc>
        <w:tc>
          <w:tcPr>
            <w:tcW w:w="2630" w:type="dxa"/>
          </w:tcPr>
          <w:p w14:paraId="21BAEA38" w14:textId="77777777" w:rsidR="00A03B1B" w:rsidRPr="00A03B1B" w:rsidRDefault="00A03B1B" w:rsidP="00A03B1B">
            <w:pPr>
              <w:spacing w:after="60"/>
              <w:rPr>
                <w:iCs/>
                <w:sz w:val="20"/>
                <w:szCs w:val="20"/>
              </w:rPr>
            </w:pPr>
            <w:r w:rsidRPr="00A03B1B">
              <w:rPr>
                <w:iCs/>
                <w:sz w:val="20"/>
                <w:szCs w:val="20"/>
              </w:rPr>
              <w:t>Energy Offer Curve</w:t>
            </w:r>
          </w:p>
        </w:tc>
      </w:tr>
      <w:tr w:rsidR="00A03B1B" w:rsidRPr="00A03B1B" w14:paraId="0295B6E6" w14:textId="77777777" w:rsidTr="00B31BB1">
        <w:trPr>
          <w:jc w:val="center"/>
        </w:trPr>
        <w:tc>
          <w:tcPr>
            <w:tcW w:w="3891" w:type="dxa"/>
          </w:tcPr>
          <w:p w14:paraId="26FC59D9" w14:textId="77777777" w:rsidR="00A03B1B" w:rsidRPr="00A03B1B" w:rsidRDefault="00A03B1B" w:rsidP="00A03B1B">
            <w:pPr>
              <w:spacing w:after="60"/>
              <w:rPr>
                <w:iCs/>
                <w:sz w:val="20"/>
                <w:szCs w:val="20"/>
              </w:rPr>
            </w:pPr>
            <w:r w:rsidRPr="00A03B1B">
              <w:rPr>
                <w:iCs/>
                <w:sz w:val="20"/>
                <w:szCs w:val="20"/>
              </w:rPr>
              <w:t>1 MW below lowest MW in Energy Offer Curve (if more than LSL)</w:t>
            </w:r>
          </w:p>
        </w:tc>
        <w:tc>
          <w:tcPr>
            <w:tcW w:w="2630" w:type="dxa"/>
          </w:tcPr>
          <w:p w14:paraId="3A0F9361" w14:textId="77777777" w:rsidR="00A03B1B" w:rsidRPr="00A03B1B" w:rsidRDefault="00A03B1B" w:rsidP="00A03B1B">
            <w:pPr>
              <w:spacing w:after="60"/>
              <w:rPr>
                <w:iCs/>
                <w:sz w:val="20"/>
                <w:szCs w:val="20"/>
              </w:rPr>
            </w:pPr>
            <w:r w:rsidRPr="00A03B1B">
              <w:rPr>
                <w:iCs/>
                <w:sz w:val="20"/>
                <w:szCs w:val="20"/>
              </w:rPr>
              <w:t>-$249.99</w:t>
            </w:r>
          </w:p>
        </w:tc>
      </w:tr>
      <w:tr w:rsidR="00A03B1B" w:rsidRPr="00A03B1B" w14:paraId="1B25B117" w14:textId="77777777" w:rsidTr="00B31BB1">
        <w:trPr>
          <w:jc w:val="center"/>
        </w:trPr>
        <w:tc>
          <w:tcPr>
            <w:tcW w:w="3891" w:type="dxa"/>
          </w:tcPr>
          <w:p w14:paraId="4496540C" w14:textId="77777777" w:rsidR="00A03B1B" w:rsidRPr="00A03B1B" w:rsidRDefault="00A03B1B" w:rsidP="00A03B1B">
            <w:pPr>
              <w:spacing w:after="60"/>
              <w:rPr>
                <w:iCs/>
                <w:sz w:val="20"/>
                <w:szCs w:val="20"/>
              </w:rPr>
            </w:pPr>
            <w:r w:rsidRPr="00A03B1B">
              <w:rPr>
                <w:iCs/>
                <w:sz w:val="20"/>
                <w:szCs w:val="20"/>
              </w:rPr>
              <w:t>LSL (if less than lowest MW in Energy Offer Curve)</w:t>
            </w:r>
          </w:p>
        </w:tc>
        <w:tc>
          <w:tcPr>
            <w:tcW w:w="2630" w:type="dxa"/>
          </w:tcPr>
          <w:p w14:paraId="56231692" w14:textId="77777777" w:rsidR="00A03B1B" w:rsidRPr="00A03B1B" w:rsidRDefault="00A03B1B" w:rsidP="00A03B1B">
            <w:pPr>
              <w:spacing w:after="60"/>
              <w:rPr>
                <w:iCs/>
                <w:sz w:val="20"/>
                <w:szCs w:val="20"/>
              </w:rPr>
            </w:pPr>
            <w:r w:rsidRPr="00A03B1B">
              <w:rPr>
                <w:iCs/>
                <w:sz w:val="20"/>
                <w:szCs w:val="20"/>
              </w:rPr>
              <w:t>-$250.00</w:t>
            </w:r>
          </w:p>
        </w:tc>
      </w:tr>
    </w:tbl>
    <w:p w14:paraId="10076EDD" w14:textId="77777777" w:rsidR="00A03B1B" w:rsidRPr="00A03B1B" w:rsidRDefault="00A03B1B" w:rsidP="00A03B1B">
      <w:pPr>
        <w:spacing w:before="240" w:after="240"/>
        <w:ind w:left="1440" w:hanging="720"/>
        <w:rPr>
          <w:szCs w:val="20"/>
        </w:rPr>
      </w:pPr>
      <w:r w:rsidRPr="00A03B1B">
        <w:rPr>
          <w:szCs w:val="20"/>
        </w:rPr>
        <w:t>(c)</w:t>
      </w:r>
      <w:r w:rsidRPr="00A03B1B">
        <w:rPr>
          <w:szCs w:val="20"/>
        </w:rPr>
        <w:tab/>
        <w:t>IRRs</w:t>
      </w:r>
    </w:p>
    <w:p w14:paraId="0834CDE9" w14:textId="77777777" w:rsidR="00A03B1B" w:rsidRPr="00A03B1B" w:rsidRDefault="00A03B1B" w:rsidP="00A03B1B">
      <w:pPr>
        <w:spacing w:after="240"/>
        <w:ind w:left="2160" w:hanging="720"/>
        <w:rPr>
          <w:szCs w:val="20"/>
        </w:rPr>
      </w:pPr>
      <w:r w:rsidRPr="00A03B1B">
        <w:rPr>
          <w:szCs w:val="20"/>
        </w:rPr>
        <w:t>(i)</w:t>
      </w:r>
      <w:r w:rsidRPr="00A03B1B">
        <w:rPr>
          <w:szCs w:val="20"/>
        </w:rPr>
        <w:tab/>
        <w:t>For each IRR that has not submitted an Energy Offer Curve, ERCOT shall create a monotonically non-decreasing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A03B1B" w:rsidRPr="00A03B1B" w14:paraId="13702B1D" w14:textId="77777777" w:rsidTr="00B31BB1">
        <w:trPr>
          <w:jc w:val="center"/>
        </w:trPr>
        <w:tc>
          <w:tcPr>
            <w:tcW w:w="3870" w:type="dxa"/>
          </w:tcPr>
          <w:p w14:paraId="6CCC0AE8" w14:textId="77777777" w:rsidR="00A03B1B" w:rsidRPr="00A03B1B" w:rsidRDefault="00A03B1B" w:rsidP="00A03B1B">
            <w:pPr>
              <w:spacing w:after="120"/>
              <w:rPr>
                <w:b/>
                <w:iCs/>
                <w:sz w:val="20"/>
                <w:szCs w:val="20"/>
              </w:rPr>
            </w:pPr>
            <w:r w:rsidRPr="00A03B1B">
              <w:rPr>
                <w:b/>
                <w:iCs/>
                <w:sz w:val="20"/>
                <w:szCs w:val="20"/>
              </w:rPr>
              <w:t>MW</w:t>
            </w:r>
          </w:p>
        </w:tc>
        <w:tc>
          <w:tcPr>
            <w:tcW w:w="2610" w:type="dxa"/>
          </w:tcPr>
          <w:p w14:paraId="6ACB4703" w14:textId="77777777" w:rsidR="00A03B1B" w:rsidRPr="00A03B1B" w:rsidRDefault="00A03B1B" w:rsidP="00A03B1B">
            <w:pPr>
              <w:spacing w:after="120"/>
              <w:rPr>
                <w:b/>
                <w:iCs/>
                <w:sz w:val="20"/>
                <w:szCs w:val="20"/>
              </w:rPr>
            </w:pPr>
            <w:r w:rsidRPr="00A03B1B">
              <w:rPr>
                <w:b/>
                <w:iCs/>
                <w:sz w:val="20"/>
                <w:szCs w:val="20"/>
              </w:rPr>
              <w:t>Price (per MWh)</w:t>
            </w:r>
          </w:p>
        </w:tc>
      </w:tr>
      <w:tr w:rsidR="00A03B1B" w:rsidRPr="00A03B1B" w14:paraId="65D0410C" w14:textId="77777777" w:rsidTr="00B31BB1">
        <w:trPr>
          <w:jc w:val="center"/>
        </w:trPr>
        <w:tc>
          <w:tcPr>
            <w:tcW w:w="3870" w:type="dxa"/>
          </w:tcPr>
          <w:p w14:paraId="5132B619" w14:textId="77777777" w:rsidR="00A03B1B" w:rsidRPr="00A03B1B" w:rsidRDefault="00A03B1B" w:rsidP="00A03B1B">
            <w:pPr>
              <w:spacing w:after="60"/>
              <w:rPr>
                <w:iCs/>
                <w:sz w:val="20"/>
                <w:szCs w:val="20"/>
              </w:rPr>
            </w:pPr>
            <w:r w:rsidRPr="00A03B1B">
              <w:rPr>
                <w:iCs/>
                <w:sz w:val="20"/>
                <w:szCs w:val="20"/>
              </w:rPr>
              <w:t>HSL</w:t>
            </w:r>
          </w:p>
        </w:tc>
        <w:tc>
          <w:tcPr>
            <w:tcW w:w="2610" w:type="dxa"/>
          </w:tcPr>
          <w:p w14:paraId="2180D0A0" w14:textId="77777777" w:rsidR="00A03B1B" w:rsidRPr="00A03B1B" w:rsidRDefault="00A03B1B" w:rsidP="00A03B1B">
            <w:pPr>
              <w:spacing w:after="60"/>
              <w:rPr>
                <w:iCs/>
                <w:sz w:val="20"/>
                <w:szCs w:val="20"/>
              </w:rPr>
            </w:pPr>
            <w:r w:rsidRPr="00A03B1B">
              <w:rPr>
                <w:iCs/>
                <w:sz w:val="20"/>
                <w:szCs w:val="20"/>
              </w:rPr>
              <w:t>$1,500</w:t>
            </w:r>
          </w:p>
        </w:tc>
      </w:tr>
      <w:tr w:rsidR="00A03B1B" w:rsidRPr="00A03B1B" w14:paraId="190328F0" w14:textId="77777777" w:rsidTr="00B31BB1">
        <w:trPr>
          <w:jc w:val="center"/>
        </w:trPr>
        <w:tc>
          <w:tcPr>
            <w:tcW w:w="3870" w:type="dxa"/>
          </w:tcPr>
          <w:p w14:paraId="015C48AC" w14:textId="77777777" w:rsidR="00A03B1B" w:rsidRPr="00A03B1B" w:rsidRDefault="00A03B1B" w:rsidP="00A03B1B">
            <w:pPr>
              <w:spacing w:after="60"/>
              <w:rPr>
                <w:iCs/>
                <w:sz w:val="20"/>
                <w:szCs w:val="20"/>
              </w:rPr>
            </w:pPr>
            <w:r w:rsidRPr="00A03B1B">
              <w:rPr>
                <w:iCs/>
                <w:sz w:val="20"/>
                <w:szCs w:val="20"/>
              </w:rPr>
              <w:t>HSL minus 1 MW</w:t>
            </w:r>
          </w:p>
        </w:tc>
        <w:tc>
          <w:tcPr>
            <w:tcW w:w="2610" w:type="dxa"/>
          </w:tcPr>
          <w:p w14:paraId="4C5CA3C2" w14:textId="77777777" w:rsidR="00A03B1B" w:rsidRPr="00A03B1B" w:rsidRDefault="00A03B1B" w:rsidP="00A03B1B">
            <w:pPr>
              <w:spacing w:after="60"/>
              <w:rPr>
                <w:iCs/>
                <w:sz w:val="20"/>
                <w:szCs w:val="20"/>
              </w:rPr>
            </w:pPr>
            <w:r w:rsidRPr="00A03B1B">
              <w:rPr>
                <w:iCs/>
                <w:sz w:val="20"/>
                <w:szCs w:val="20"/>
              </w:rPr>
              <w:t>-$249.99</w:t>
            </w:r>
          </w:p>
        </w:tc>
      </w:tr>
      <w:tr w:rsidR="00A03B1B" w:rsidRPr="00A03B1B" w14:paraId="0E07FCAA" w14:textId="77777777" w:rsidTr="00B31BB1">
        <w:trPr>
          <w:jc w:val="center"/>
        </w:trPr>
        <w:tc>
          <w:tcPr>
            <w:tcW w:w="3870" w:type="dxa"/>
          </w:tcPr>
          <w:p w14:paraId="29464DDD" w14:textId="77777777" w:rsidR="00A03B1B" w:rsidRPr="00A03B1B" w:rsidRDefault="00A03B1B" w:rsidP="00A03B1B">
            <w:pPr>
              <w:spacing w:after="60"/>
              <w:rPr>
                <w:iCs/>
                <w:sz w:val="20"/>
                <w:szCs w:val="20"/>
              </w:rPr>
            </w:pPr>
            <w:r w:rsidRPr="00A03B1B">
              <w:rPr>
                <w:iCs/>
                <w:sz w:val="20"/>
                <w:szCs w:val="20"/>
              </w:rPr>
              <w:t>LSL</w:t>
            </w:r>
          </w:p>
        </w:tc>
        <w:tc>
          <w:tcPr>
            <w:tcW w:w="2610" w:type="dxa"/>
          </w:tcPr>
          <w:p w14:paraId="0925E67D" w14:textId="77777777" w:rsidR="00A03B1B" w:rsidRPr="00A03B1B" w:rsidRDefault="00A03B1B" w:rsidP="00A03B1B">
            <w:pPr>
              <w:spacing w:after="60"/>
              <w:rPr>
                <w:iCs/>
                <w:sz w:val="20"/>
                <w:szCs w:val="20"/>
              </w:rPr>
            </w:pPr>
            <w:r w:rsidRPr="00A03B1B">
              <w:rPr>
                <w:iCs/>
                <w:sz w:val="20"/>
                <w:szCs w:val="20"/>
              </w:rPr>
              <w:t>-$250.00</w:t>
            </w:r>
          </w:p>
        </w:tc>
      </w:tr>
    </w:tbl>
    <w:p w14:paraId="6374C286" w14:textId="77777777" w:rsidR="00A03B1B" w:rsidRPr="00A03B1B" w:rsidRDefault="00A03B1B" w:rsidP="00A03B1B">
      <w:pPr>
        <w:spacing w:before="240" w:after="240"/>
        <w:ind w:left="2160" w:hanging="720"/>
        <w:rPr>
          <w:szCs w:val="20"/>
        </w:rPr>
      </w:pPr>
      <w:r w:rsidRPr="00A03B1B">
        <w:rPr>
          <w:szCs w:val="20"/>
        </w:rPr>
        <w:t>(ii)</w:t>
      </w:r>
      <w:r w:rsidRPr="00A03B1B">
        <w:rPr>
          <w:szCs w:val="20"/>
        </w:rPr>
        <w:tab/>
        <w:t xml:space="preserve">For each IRR for which its QSE has submitted an Energy Offer Curve that does not cover the full range of the IRR’s available capacity, ERCOT shall </w:t>
      </w:r>
      <w:r w:rsidRPr="00A03B1B">
        <w:rPr>
          <w:szCs w:val="20"/>
        </w:rPr>
        <w:lastRenderedPageBreak/>
        <w:t>create a monotonically non-decreasing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A03B1B" w:rsidRPr="00A03B1B" w14:paraId="0D9692EB" w14:textId="77777777" w:rsidTr="00B31BB1">
        <w:trPr>
          <w:jc w:val="center"/>
        </w:trPr>
        <w:tc>
          <w:tcPr>
            <w:tcW w:w="3780" w:type="dxa"/>
          </w:tcPr>
          <w:p w14:paraId="1157746F" w14:textId="77777777" w:rsidR="00A03B1B" w:rsidRPr="00A03B1B" w:rsidRDefault="00A03B1B" w:rsidP="00A03B1B">
            <w:pPr>
              <w:spacing w:after="120"/>
              <w:rPr>
                <w:b/>
                <w:iCs/>
                <w:sz w:val="20"/>
                <w:szCs w:val="20"/>
              </w:rPr>
            </w:pPr>
            <w:r w:rsidRPr="00A03B1B">
              <w:rPr>
                <w:b/>
                <w:iCs/>
                <w:sz w:val="20"/>
                <w:szCs w:val="20"/>
              </w:rPr>
              <w:t>MW</w:t>
            </w:r>
          </w:p>
        </w:tc>
        <w:tc>
          <w:tcPr>
            <w:tcW w:w="2745" w:type="dxa"/>
          </w:tcPr>
          <w:p w14:paraId="631A936C" w14:textId="77777777" w:rsidR="00A03B1B" w:rsidRPr="00A03B1B" w:rsidRDefault="00A03B1B" w:rsidP="00A03B1B">
            <w:pPr>
              <w:spacing w:after="120"/>
              <w:rPr>
                <w:b/>
                <w:iCs/>
                <w:sz w:val="20"/>
                <w:szCs w:val="20"/>
              </w:rPr>
            </w:pPr>
            <w:r w:rsidRPr="00A03B1B">
              <w:rPr>
                <w:b/>
                <w:iCs/>
                <w:sz w:val="20"/>
                <w:szCs w:val="20"/>
              </w:rPr>
              <w:t>Price (per MWh)</w:t>
            </w:r>
          </w:p>
        </w:tc>
      </w:tr>
      <w:tr w:rsidR="00A03B1B" w:rsidRPr="00A03B1B" w14:paraId="62F2F241" w14:textId="77777777" w:rsidTr="00B31BB1">
        <w:trPr>
          <w:jc w:val="center"/>
        </w:trPr>
        <w:tc>
          <w:tcPr>
            <w:tcW w:w="3780" w:type="dxa"/>
          </w:tcPr>
          <w:p w14:paraId="648EFE70" w14:textId="77777777" w:rsidR="00A03B1B" w:rsidRPr="00A03B1B" w:rsidRDefault="00A03B1B" w:rsidP="00A03B1B">
            <w:pPr>
              <w:spacing w:after="60"/>
              <w:rPr>
                <w:iCs/>
                <w:sz w:val="20"/>
                <w:szCs w:val="20"/>
              </w:rPr>
            </w:pPr>
            <w:r w:rsidRPr="00A03B1B">
              <w:rPr>
                <w:iCs/>
                <w:sz w:val="20"/>
                <w:szCs w:val="20"/>
              </w:rPr>
              <w:t>HSL (if more than highest MW in submitted Energy Offer Curve)</w:t>
            </w:r>
          </w:p>
        </w:tc>
        <w:tc>
          <w:tcPr>
            <w:tcW w:w="2745" w:type="dxa"/>
          </w:tcPr>
          <w:p w14:paraId="5CC3E9F3" w14:textId="77777777" w:rsidR="00A03B1B" w:rsidRPr="00A03B1B" w:rsidRDefault="00A03B1B" w:rsidP="00A03B1B">
            <w:pPr>
              <w:spacing w:after="60"/>
              <w:rPr>
                <w:iCs/>
                <w:sz w:val="20"/>
                <w:szCs w:val="20"/>
              </w:rPr>
            </w:pPr>
            <w:r w:rsidRPr="00A03B1B">
              <w:rPr>
                <w:iCs/>
                <w:sz w:val="20"/>
                <w:szCs w:val="20"/>
              </w:rPr>
              <w:t>Price associated with the highest MW in submitted Energy Offer Curve</w:t>
            </w:r>
          </w:p>
        </w:tc>
      </w:tr>
      <w:tr w:rsidR="00A03B1B" w:rsidRPr="00A03B1B" w14:paraId="292371ED" w14:textId="77777777" w:rsidTr="00B31BB1">
        <w:trPr>
          <w:jc w:val="center"/>
        </w:trPr>
        <w:tc>
          <w:tcPr>
            <w:tcW w:w="3780" w:type="dxa"/>
          </w:tcPr>
          <w:p w14:paraId="1D44A5CC" w14:textId="77777777" w:rsidR="00A03B1B" w:rsidRPr="00A03B1B" w:rsidRDefault="00A03B1B" w:rsidP="00A03B1B">
            <w:pPr>
              <w:spacing w:after="60"/>
              <w:rPr>
                <w:iCs/>
                <w:sz w:val="20"/>
                <w:szCs w:val="20"/>
              </w:rPr>
            </w:pPr>
            <w:r w:rsidRPr="00A03B1B">
              <w:rPr>
                <w:iCs/>
                <w:sz w:val="20"/>
                <w:szCs w:val="20"/>
              </w:rPr>
              <w:t>Energy Offer Curve</w:t>
            </w:r>
          </w:p>
        </w:tc>
        <w:tc>
          <w:tcPr>
            <w:tcW w:w="2745" w:type="dxa"/>
          </w:tcPr>
          <w:p w14:paraId="6D993216" w14:textId="77777777" w:rsidR="00A03B1B" w:rsidRPr="00A03B1B" w:rsidRDefault="00A03B1B" w:rsidP="00A03B1B">
            <w:pPr>
              <w:spacing w:after="60"/>
              <w:rPr>
                <w:iCs/>
                <w:sz w:val="20"/>
                <w:szCs w:val="20"/>
              </w:rPr>
            </w:pPr>
            <w:r w:rsidRPr="00A03B1B">
              <w:rPr>
                <w:iCs/>
                <w:sz w:val="20"/>
                <w:szCs w:val="20"/>
              </w:rPr>
              <w:t>Energy Offer Curve</w:t>
            </w:r>
          </w:p>
        </w:tc>
      </w:tr>
      <w:tr w:rsidR="00A03B1B" w:rsidRPr="00A03B1B" w14:paraId="3BFA92CD" w14:textId="77777777" w:rsidTr="00B31BB1">
        <w:trPr>
          <w:jc w:val="center"/>
        </w:trPr>
        <w:tc>
          <w:tcPr>
            <w:tcW w:w="3780" w:type="dxa"/>
          </w:tcPr>
          <w:p w14:paraId="4FD6555B" w14:textId="77777777" w:rsidR="00A03B1B" w:rsidRPr="00A03B1B" w:rsidRDefault="00A03B1B" w:rsidP="00A03B1B">
            <w:pPr>
              <w:spacing w:after="60"/>
              <w:rPr>
                <w:iCs/>
                <w:sz w:val="20"/>
                <w:szCs w:val="20"/>
              </w:rPr>
            </w:pPr>
            <w:r w:rsidRPr="00A03B1B">
              <w:rPr>
                <w:iCs/>
                <w:sz w:val="20"/>
                <w:szCs w:val="20"/>
              </w:rPr>
              <w:t>1 MW below lowest MW in Energy Offer Curve (if more than LSL)</w:t>
            </w:r>
          </w:p>
        </w:tc>
        <w:tc>
          <w:tcPr>
            <w:tcW w:w="2745" w:type="dxa"/>
          </w:tcPr>
          <w:p w14:paraId="6C95701A" w14:textId="77777777" w:rsidR="00A03B1B" w:rsidRPr="00A03B1B" w:rsidRDefault="00A03B1B" w:rsidP="00A03B1B">
            <w:pPr>
              <w:spacing w:after="60"/>
              <w:rPr>
                <w:iCs/>
                <w:sz w:val="20"/>
                <w:szCs w:val="20"/>
              </w:rPr>
            </w:pPr>
            <w:r w:rsidRPr="00A03B1B">
              <w:rPr>
                <w:iCs/>
                <w:sz w:val="20"/>
                <w:szCs w:val="20"/>
              </w:rPr>
              <w:t>-$249.99</w:t>
            </w:r>
          </w:p>
        </w:tc>
      </w:tr>
      <w:tr w:rsidR="00A03B1B" w:rsidRPr="00A03B1B" w14:paraId="57C05A07" w14:textId="77777777" w:rsidTr="00B31BB1">
        <w:trPr>
          <w:jc w:val="center"/>
        </w:trPr>
        <w:tc>
          <w:tcPr>
            <w:tcW w:w="3780" w:type="dxa"/>
          </w:tcPr>
          <w:p w14:paraId="16DE97F8" w14:textId="77777777" w:rsidR="00A03B1B" w:rsidRPr="00A03B1B" w:rsidRDefault="00A03B1B" w:rsidP="00A03B1B">
            <w:pPr>
              <w:spacing w:after="60"/>
              <w:rPr>
                <w:iCs/>
                <w:sz w:val="20"/>
                <w:szCs w:val="20"/>
              </w:rPr>
            </w:pPr>
            <w:r w:rsidRPr="00A03B1B">
              <w:rPr>
                <w:iCs/>
                <w:sz w:val="20"/>
                <w:szCs w:val="20"/>
              </w:rPr>
              <w:t>LSL (if less than lowest MW in Energy Offer Curve)</w:t>
            </w:r>
          </w:p>
        </w:tc>
        <w:tc>
          <w:tcPr>
            <w:tcW w:w="2745" w:type="dxa"/>
          </w:tcPr>
          <w:p w14:paraId="7478C23B" w14:textId="77777777" w:rsidR="00A03B1B" w:rsidRPr="00A03B1B" w:rsidRDefault="00A03B1B" w:rsidP="00A03B1B">
            <w:pPr>
              <w:spacing w:after="60"/>
              <w:rPr>
                <w:iCs/>
                <w:sz w:val="20"/>
                <w:szCs w:val="20"/>
              </w:rPr>
            </w:pPr>
            <w:r w:rsidRPr="00A03B1B">
              <w:rPr>
                <w:iCs/>
                <w:sz w:val="20"/>
                <w:szCs w:val="20"/>
              </w:rPr>
              <w:t>-$250.00</w:t>
            </w:r>
          </w:p>
        </w:tc>
      </w:tr>
    </w:tbl>
    <w:p w14:paraId="094A9D7B" w14:textId="77777777" w:rsidR="00A03B1B" w:rsidRPr="00A03B1B" w:rsidRDefault="00A03B1B" w:rsidP="00A03B1B">
      <w:pPr>
        <w:spacing w:before="240" w:after="240"/>
        <w:ind w:left="1440" w:hanging="720"/>
        <w:rPr>
          <w:szCs w:val="20"/>
        </w:rPr>
      </w:pPr>
      <w:r w:rsidRPr="00A03B1B">
        <w:rPr>
          <w:szCs w:val="20"/>
        </w:rPr>
        <w:t>(d)</w:t>
      </w:r>
      <w:r w:rsidRPr="00A03B1B">
        <w:rPr>
          <w:szCs w:val="20"/>
        </w:rPr>
        <w:tab/>
        <w:t xml:space="preserve">RUC-committed Resources </w:t>
      </w:r>
    </w:p>
    <w:p w14:paraId="0E88307C" w14:textId="77777777" w:rsidR="00A03B1B" w:rsidRPr="00A03B1B" w:rsidRDefault="00A03B1B" w:rsidP="00A03B1B">
      <w:pPr>
        <w:spacing w:before="240" w:after="240"/>
        <w:ind w:left="2160" w:hanging="720"/>
        <w:rPr>
          <w:szCs w:val="20"/>
        </w:rPr>
      </w:pPr>
      <w:r w:rsidRPr="00A03B1B">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A03B1B" w:rsidRPr="00A03B1B" w14:paraId="698359CC" w14:textId="77777777" w:rsidTr="00B31BB1">
        <w:trPr>
          <w:trHeight w:val="359"/>
        </w:trPr>
        <w:tc>
          <w:tcPr>
            <w:tcW w:w="3540" w:type="dxa"/>
          </w:tcPr>
          <w:p w14:paraId="19B8AC63" w14:textId="77777777" w:rsidR="00A03B1B" w:rsidRPr="00A03B1B" w:rsidRDefault="00A03B1B" w:rsidP="00A03B1B">
            <w:pPr>
              <w:spacing w:after="120"/>
              <w:rPr>
                <w:b/>
                <w:iCs/>
                <w:sz w:val="20"/>
                <w:szCs w:val="20"/>
              </w:rPr>
            </w:pPr>
            <w:r w:rsidRPr="00A03B1B">
              <w:rPr>
                <w:b/>
                <w:iCs/>
                <w:sz w:val="20"/>
                <w:szCs w:val="20"/>
              </w:rPr>
              <w:t>MW</w:t>
            </w:r>
          </w:p>
        </w:tc>
        <w:tc>
          <w:tcPr>
            <w:tcW w:w="2810" w:type="dxa"/>
          </w:tcPr>
          <w:p w14:paraId="5CBA134D" w14:textId="77777777" w:rsidR="00A03B1B" w:rsidRPr="00A03B1B" w:rsidRDefault="00A03B1B" w:rsidP="00A03B1B">
            <w:pPr>
              <w:spacing w:after="120"/>
              <w:rPr>
                <w:b/>
                <w:iCs/>
                <w:sz w:val="20"/>
                <w:szCs w:val="20"/>
              </w:rPr>
            </w:pPr>
            <w:r w:rsidRPr="00A03B1B">
              <w:rPr>
                <w:b/>
                <w:iCs/>
                <w:sz w:val="20"/>
                <w:szCs w:val="20"/>
              </w:rPr>
              <w:t>Price (per MWh)</w:t>
            </w:r>
          </w:p>
        </w:tc>
      </w:tr>
      <w:tr w:rsidR="00A03B1B" w:rsidRPr="00A03B1B" w14:paraId="753EDA4A" w14:textId="77777777" w:rsidTr="00B31BB1">
        <w:trPr>
          <w:trHeight w:val="364"/>
        </w:trPr>
        <w:tc>
          <w:tcPr>
            <w:tcW w:w="3540" w:type="dxa"/>
          </w:tcPr>
          <w:p w14:paraId="6F18C55E" w14:textId="77777777" w:rsidR="00A03B1B" w:rsidRPr="00A03B1B" w:rsidRDefault="00A03B1B" w:rsidP="00A03B1B">
            <w:pPr>
              <w:spacing w:after="60"/>
              <w:rPr>
                <w:iCs/>
                <w:sz w:val="20"/>
                <w:szCs w:val="20"/>
              </w:rPr>
            </w:pPr>
            <w:r w:rsidRPr="00A03B1B">
              <w:rPr>
                <w:iCs/>
                <w:sz w:val="20"/>
                <w:szCs w:val="20"/>
              </w:rPr>
              <w:t xml:space="preserve">HSL </w:t>
            </w:r>
          </w:p>
        </w:tc>
        <w:tc>
          <w:tcPr>
            <w:tcW w:w="2810" w:type="dxa"/>
          </w:tcPr>
          <w:p w14:paraId="24589452" w14:textId="77777777" w:rsidR="00A03B1B" w:rsidRPr="00A03B1B" w:rsidRDefault="00A03B1B" w:rsidP="00A03B1B">
            <w:pPr>
              <w:spacing w:after="60"/>
              <w:rPr>
                <w:iCs/>
                <w:sz w:val="20"/>
                <w:szCs w:val="20"/>
              </w:rPr>
            </w:pPr>
            <w:r w:rsidRPr="00A03B1B">
              <w:rPr>
                <w:iCs/>
                <w:sz w:val="20"/>
                <w:szCs w:val="20"/>
              </w:rPr>
              <w:t>$250</w:t>
            </w:r>
          </w:p>
        </w:tc>
      </w:tr>
      <w:tr w:rsidR="00A03B1B" w:rsidRPr="00A03B1B" w14:paraId="7000C5A6" w14:textId="77777777" w:rsidTr="00B31BB1">
        <w:trPr>
          <w:trHeight w:val="377"/>
        </w:trPr>
        <w:tc>
          <w:tcPr>
            <w:tcW w:w="3540" w:type="dxa"/>
          </w:tcPr>
          <w:p w14:paraId="0749342F" w14:textId="77777777" w:rsidR="00A03B1B" w:rsidRPr="00A03B1B" w:rsidRDefault="00A03B1B" w:rsidP="00A03B1B">
            <w:pPr>
              <w:spacing w:after="60"/>
              <w:rPr>
                <w:iCs/>
                <w:sz w:val="20"/>
                <w:szCs w:val="20"/>
              </w:rPr>
            </w:pPr>
            <w:r w:rsidRPr="00A03B1B">
              <w:rPr>
                <w:iCs/>
                <w:sz w:val="20"/>
                <w:szCs w:val="20"/>
              </w:rPr>
              <w:t>Zero</w:t>
            </w:r>
          </w:p>
        </w:tc>
        <w:tc>
          <w:tcPr>
            <w:tcW w:w="2810" w:type="dxa"/>
          </w:tcPr>
          <w:p w14:paraId="1E63A6C0" w14:textId="77777777" w:rsidR="00A03B1B" w:rsidRPr="00A03B1B" w:rsidRDefault="00A03B1B" w:rsidP="00A03B1B">
            <w:pPr>
              <w:spacing w:after="60"/>
              <w:rPr>
                <w:iCs/>
                <w:sz w:val="20"/>
                <w:szCs w:val="20"/>
              </w:rPr>
            </w:pPr>
            <w:r w:rsidRPr="00A03B1B">
              <w:rPr>
                <w:iCs/>
                <w:sz w:val="20"/>
                <w:szCs w:val="20"/>
              </w:rPr>
              <w:t>$250</w:t>
            </w:r>
          </w:p>
        </w:tc>
      </w:tr>
    </w:tbl>
    <w:p w14:paraId="68AB7075" w14:textId="77777777" w:rsidR="00A03B1B" w:rsidRPr="00A03B1B" w:rsidRDefault="00A03B1B" w:rsidP="00A03B1B">
      <w:pPr>
        <w:spacing w:before="240" w:after="240"/>
        <w:ind w:left="2160" w:hanging="720"/>
        <w:rPr>
          <w:szCs w:val="20"/>
        </w:rPr>
      </w:pPr>
      <w:r w:rsidRPr="00A03B1B">
        <w:rPr>
          <w:szCs w:val="20"/>
        </w:rPr>
        <w:t>(ii)       For each RUC-committed Resource that has submitted an Energy Offer Curve, ERCOT shall create a monotonically non-decreasing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A03B1B" w:rsidRPr="00A03B1B" w14:paraId="38740A31" w14:textId="77777777" w:rsidTr="00B31BB1">
        <w:trPr>
          <w:trHeight w:val="350"/>
        </w:trPr>
        <w:tc>
          <w:tcPr>
            <w:tcW w:w="3531" w:type="dxa"/>
          </w:tcPr>
          <w:p w14:paraId="14061BC9" w14:textId="77777777" w:rsidR="00A03B1B" w:rsidRPr="00A03B1B" w:rsidRDefault="00A03B1B" w:rsidP="00A03B1B">
            <w:pPr>
              <w:spacing w:after="120"/>
              <w:rPr>
                <w:b/>
                <w:iCs/>
                <w:sz w:val="20"/>
                <w:szCs w:val="20"/>
              </w:rPr>
            </w:pPr>
            <w:r w:rsidRPr="00A03B1B">
              <w:rPr>
                <w:b/>
                <w:iCs/>
                <w:sz w:val="20"/>
                <w:szCs w:val="20"/>
              </w:rPr>
              <w:t>MW</w:t>
            </w:r>
          </w:p>
        </w:tc>
        <w:tc>
          <w:tcPr>
            <w:tcW w:w="2804" w:type="dxa"/>
          </w:tcPr>
          <w:p w14:paraId="4964BB58" w14:textId="77777777" w:rsidR="00A03B1B" w:rsidRPr="00A03B1B" w:rsidRDefault="00A03B1B" w:rsidP="00A03B1B">
            <w:pPr>
              <w:spacing w:after="120"/>
              <w:rPr>
                <w:b/>
                <w:iCs/>
                <w:sz w:val="20"/>
                <w:szCs w:val="20"/>
              </w:rPr>
            </w:pPr>
            <w:r w:rsidRPr="00A03B1B">
              <w:rPr>
                <w:b/>
                <w:iCs/>
                <w:sz w:val="20"/>
                <w:szCs w:val="20"/>
              </w:rPr>
              <w:t>Price (per MWh)</w:t>
            </w:r>
          </w:p>
        </w:tc>
      </w:tr>
      <w:tr w:rsidR="00A03B1B" w:rsidRPr="00A03B1B" w14:paraId="4E987EAF" w14:textId="77777777" w:rsidTr="00B31BB1">
        <w:trPr>
          <w:trHeight w:val="345"/>
        </w:trPr>
        <w:tc>
          <w:tcPr>
            <w:tcW w:w="3531" w:type="dxa"/>
          </w:tcPr>
          <w:p w14:paraId="56B7D0DE" w14:textId="77777777" w:rsidR="00A03B1B" w:rsidRPr="00A03B1B" w:rsidRDefault="00A03B1B" w:rsidP="00A03B1B">
            <w:pPr>
              <w:spacing w:after="60"/>
              <w:rPr>
                <w:iCs/>
                <w:sz w:val="20"/>
                <w:szCs w:val="20"/>
              </w:rPr>
            </w:pPr>
            <w:r w:rsidRPr="00A03B1B">
              <w:rPr>
                <w:iCs/>
                <w:sz w:val="20"/>
                <w:szCs w:val="20"/>
              </w:rPr>
              <w:t>HSL (if more than highest MW in Energy Offer Curve)</w:t>
            </w:r>
          </w:p>
        </w:tc>
        <w:tc>
          <w:tcPr>
            <w:tcW w:w="2804" w:type="dxa"/>
          </w:tcPr>
          <w:p w14:paraId="64D4B108" w14:textId="77777777" w:rsidR="00A03B1B" w:rsidRPr="00A03B1B" w:rsidRDefault="00A03B1B" w:rsidP="00A03B1B">
            <w:pPr>
              <w:spacing w:after="60"/>
              <w:rPr>
                <w:iCs/>
                <w:sz w:val="20"/>
                <w:szCs w:val="20"/>
              </w:rPr>
            </w:pPr>
            <w:r w:rsidRPr="00A03B1B">
              <w:rPr>
                <w:iCs/>
                <w:sz w:val="20"/>
                <w:szCs w:val="20"/>
              </w:rPr>
              <w:t>Greater of $250 or price associated with the highest MW in QSE submitted Energy Offer Curve</w:t>
            </w:r>
          </w:p>
        </w:tc>
      </w:tr>
      <w:tr w:rsidR="00A03B1B" w:rsidRPr="00A03B1B" w14:paraId="2BA7A84C" w14:textId="77777777" w:rsidTr="00B31BB1">
        <w:trPr>
          <w:trHeight w:val="615"/>
        </w:trPr>
        <w:tc>
          <w:tcPr>
            <w:tcW w:w="3531" w:type="dxa"/>
          </w:tcPr>
          <w:p w14:paraId="4B40E64D" w14:textId="77777777" w:rsidR="00A03B1B" w:rsidRPr="00A03B1B" w:rsidRDefault="00A03B1B" w:rsidP="00A03B1B">
            <w:pPr>
              <w:spacing w:after="60"/>
              <w:rPr>
                <w:iCs/>
                <w:sz w:val="20"/>
                <w:szCs w:val="20"/>
              </w:rPr>
            </w:pPr>
            <w:r w:rsidRPr="00A03B1B">
              <w:rPr>
                <w:iCs/>
                <w:sz w:val="20"/>
                <w:szCs w:val="20"/>
              </w:rPr>
              <w:t>Energy Offer Curve</w:t>
            </w:r>
          </w:p>
        </w:tc>
        <w:tc>
          <w:tcPr>
            <w:tcW w:w="2804" w:type="dxa"/>
          </w:tcPr>
          <w:p w14:paraId="13CFF2F0" w14:textId="77777777" w:rsidR="00A03B1B" w:rsidRPr="00A03B1B" w:rsidRDefault="00A03B1B" w:rsidP="00A03B1B">
            <w:pPr>
              <w:spacing w:after="60"/>
              <w:rPr>
                <w:iCs/>
                <w:sz w:val="20"/>
                <w:szCs w:val="20"/>
              </w:rPr>
            </w:pPr>
            <w:r w:rsidRPr="00A03B1B">
              <w:rPr>
                <w:iCs/>
                <w:sz w:val="20"/>
                <w:szCs w:val="20"/>
              </w:rPr>
              <w:t>Greater of $250 or the QSE submitted Energy Offer Curve</w:t>
            </w:r>
          </w:p>
        </w:tc>
      </w:tr>
      <w:tr w:rsidR="00A03B1B" w:rsidRPr="00A03B1B" w14:paraId="7CD0080B" w14:textId="77777777" w:rsidTr="00B31BB1">
        <w:trPr>
          <w:trHeight w:val="916"/>
        </w:trPr>
        <w:tc>
          <w:tcPr>
            <w:tcW w:w="3531" w:type="dxa"/>
          </w:tcPr>
          <w:p w14:paraId="59F02D8C" w14:textId="77777777" w:rsidR="00A03B1B" w:rsidRPr="00A03B1B" w:rsidRDefault="00A03B1B" w:rsidP="00A03B1B">
            <w:pPr>
              <w:spacing w:after="60"/>
              <w:rPr>
                <w:iCs/>
                <w:sz w:val="20"/>
                <w:szCs w:val="20"/>
              </w:rPr>
            </w:pPr>
            <w:r w:rsidRPr="00A03B1B">
              <w:rPr>
                <w:iCs/>
                <w:sz w:val="20"/>
                <w:szCs w:val="20"/>
              </w:rPr>
              <w:t>Zero</w:t>
            </w:r>
          </w:p>
        </w:tc>
        <w:tc>
          <w:tcPr>
            <w:tcW w:w="2804" w:type="dxa"/>
          </w:tcPr>
          <w:p w14:paraId="6E1027B4" w14:textId="77777777" w:rsidR="00A03B1B" w:rsidRPr="00A03B1B" w:rsidRDefault="00A03B1B" w:rsidP="00A03B1B">
            <w:pPr>
              <w:spacing w:after="60"/>
              <w:rPr>
                <w:iCs/>
                <w:sz w:val="20"/>
                <w:szCs w:val="20"/>
              </w:rPr>
            </w:pPr>
            <w:r w:rsidRPr="00A03B1B">
              <w:rPr>
                <w:iCs/>
                <w:sz w:val="20"/>
                <w:szCs w:val="20"/>
              </w:rPr>
              <w:t>Greater of $250 or the first price point of the QSE submitted Energy Offer Curve</w:t>
            </w:r>
          </w:p>
        </w:tc>
      </w:tr>
    </w:tbl>
    <w:p w14:paraId="53D17E50" w14:textId="77777777" w:rsidR="00A03B1B" w:rsidRPr="00A03B1B" w:rsidRDefault="00A03B1B" w:rsidP="00A03B1B">
      <w:pPr>
        <w:rPr>
          <w:szCs w:val="20"/>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A03B1B" w:rsidRPr="00A03B1B" w14:paraId="4F307FC7" w14:textId="77777777" w:rsidTr="00B31BB1">
        <w:tc>
          <w:tcPr>
            <w:tcW w:w="9350" w:type="dxa"/>
            <w:shd w:val="pct12" w:color="auto" w:fill="auto"/>
          </w:tcPr>
          <w:p w14:paraId="26E7A7B1" w14:textId="77777777" w:rsidR="00A03B1B" w:rsidRPr="00A03B1B" w:rsidRDefault="00A03B1B" w:rsidP="00A03B1B">
            <w:pPr>
              <w:spacing w:before="120" w:after="240"/>
              <w:rPr>
                <w:b/>
                <w:i/>
                <w:iCs/>
                <w:szCs w:val="20"/>
              </w:rPr>
            </w:pPr>
            <w:r w:rsidRPr="00A03B1B">
              <w:rPr>
                <w:b/>
                <w:i/>
                <w:iCs/>
                <w:szCs w:val="20"/>
              </w:rPr>
              <w:t>[NPRR930:  Insert paragraph (iii) below upon system implementation and renumber accordingly:]</w:t>
            </w:r>
          </w:p>
          <w:p w14:paraId="201908F8" w14:textId="77777777" w:rsidR="00A03B1B" w:rsidRPr="00A03B1B" w:rsidRDefault="00A03B1B" w:rsidP="00A03B1B">
            <w:pPr>
              <w:spacing w:before="240" w:after="240"/>
              <w:ind w:left="2160" w:hanging="720"/>
              <w:rPr>
                <w:szCs w:val="20"/>
              </w:rPr>
            </w:pPr>
            <w:r w:rsidRPr="00A03B1B">
              <w:rPr>
                <w:szCs w:val="20"/>
              </w:rPr>
              <w:t>(iii)</w:t>
            </w:r>
            <w:r w:rsidRPr="00A03B1B">
              <w:rPr>
                <w:szCs w:val="20"/>
              </w:rPr>
              <w:tab/>
              <w:t xml:space="preserve">For each RUC-committed Resource during the time period stated in the Advance Action Notice (AAN) if any Resource received an Outage </w:t>
            </w:r>
            <w:r w:rsidRPr="00A03B1B">
              <w:rPr>
                <w:szCs w:val="20"/>
              </w:rPr>
              <w:lastRenderedPageBreak/>
              <w:t>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A03B1B" w:rsidRPr="00A03B1B" w14:paraId="06657D6D" w14:textId="77777777" w:rsidTr="00B31BB1">
              <w:trPr>
                <w:trHeight w:val="350"/>
              </w:trPr>
              <w:tc>
                <w:tcPr>
                  <w:tcW w:w="3531" w:type="dxa"/>
                </w:tcPr>
                <w:p w14:paraId="7B79D97F" w14:textId="77777777" w:rsidR="00A03B1B" w:rsidRPr="00A03B1B" w:rsidRDefault="00A03B1B" w:rsidP="00A03B1B">
                  <w:pPr>
                    <w:spacing w:after="120"/>
                    <w:rPr>
                      <w:b/>
                      <w:iCs/>
                      <w:sz w:val="20"/>
                      <w:szCs w:val="20"/>
                    </w:rPr>
                  </w:pPr>
                  <w:r w:rsidRPr="00A03B1B">
                    <w:rPr>
                      <w:b/>
                      <w:iCs/>
                      <w:sz w:val="20"/>
                      <w:szCs w:val="20"/>
                    </w:rPr>
                    <w:t>MW</w:t>
                  </w:r>
                </w:p>
              </w:tc>
              <w:tc>
                <w:tcPr>
                  <w:tcW w:w="2804" w:type="dxa"/>
                </w:tcPr>
                <w:p w14:paraId="0C99E150" w14:textId="77777777" w:rsidR="00A03B1B" w:rsidRPr="00A03B1B" w:rsidRDefault="00A03B1B" w:rsidP="00A03B1B">
                  <w:pPr>
                    <w:spacing w:after="120"/>
                    <w:rPr>
                      <w:b/>
                      <w:iCs/>
                      <w:sz w:val="20"/>
                      <w:szCs w:val="20"/>
                    </w:rPr>
                  </w:pPr>
                  <w:r w:rsidRPr="00A03B1B">
                    <w:rPr>
                      <w:b/>
                      <w:iCs/>
                      <w:sz w:val="20"/>
                      <w:szCs w:val="20"/>
                    </w:rPr>
                    <w:t>Price (per MWh)</w:t>
                  </w:r>
                </w:p>
              </w:tc>
            </w:tr>
            <w:tr w:rsidR="00A03B1B" w:rsidRPr="00A03B1B" w14:paraId="2FAC9A5C" w14:textId="77777777" w:rsidTr="00B31BB1">
              <w:trPr>
                <w:trHeight w:val="345"/>
              </w:trPr>
              <w:tc>
                <w:tcPr>
                  <w:tcW w:w="3531" w:type="dxa"/>
                </w:tcPr>
                <w:p w14:paraId="7E897D62" w14:textId="77777777" w:rsidR="00A03B1B" w:rsidRPr="00A03B1B" w:rsidRDefault="00A03B1B" w:rsidP="00A03B1B">
                  <w:pPr>
                    <w:spacing w:after="60"/>
                    <w:rPr>
                      <w:iCs/>
                      <w:sz w:val="20"/>
                      <w:szCs w:val="20"/>
                    </w:rPr>
                  </w:pPr>
                  <w:r w:rsidRPr="00A03B1B">
                    <w:rPr>
                      <w:sz w:val="20"/>
                      <w:szCs w:val="20"/>
                    </w:rPr>
                    <w:t>HSL</w:t>
                  </w:r>
                </w:p>
              </w:tc>
              <w:tc>
                <w:tcPr>
                  <w:tcW w:w="2804" w:type="dxa"/>
                </w:tcPr>
                <w:p w14:paraId="7B9C210B" w14:textId="77777777" w:rsidR="00A03B1B" w:rsidRPr="00A03B1B" w:rsidRDefault="00A03B1B" w:rsidP="00A03B1B">
                  <w:pPr>
                    <w:spacing w:after="60"/>
                    <w:rPr>
                      <w:iCs/>
                      <w:sz w:val="20"/>
                      <w:szCs w:val="20"/>
                    </w:rPr>
                  </w:pPr>
                  <w:r w:rsidRPr="00A03B1B">
                    <w:rPr>
                      <w:sz w:val="20"/>
                      <w:szCs w:val="20"/>
                    </w:rPr>
                    <w:t>$4,500 or the effective Value of Lost Load (VOLL), whichever is less.</w:t>
                  </w:r>
                </w:p>
              </w:tc>
            </w:tr>
            <w:tr w:rsidR="00A03B1B" w:rsidRPr="00A03B1B" w14:paraId="742EB58F" w14:textId="77777777" w:rsidTr="00B31BB1">
              <w:trPr>
                <w:trHeight w:val="332"/>
              </w:trPr>
              <w:tc>
                <w:tcPr>
                  <w:tcW w:w="3531" w:type="dxa"/>
                </w:tcPr>
                <w:p w14:paraId="0BAA7C8A" w14:textId="77777777" w:rsidR="00A03B1B" w:rsidRPr="00A03B1B" w:rsidRDefault="00A03B1B" w:rsidP="00A03B1B">
                  <w:pPr>
                    <w:spacing w:after="60"/>
                    <w:rPr>
                      <w:iCs/>
                      <w:sz w:val="20"/>
                      <w:szCs w:val="20"/>
                    </w:rPr>
                  </w:pPr>
                  <w:r w:rsidRPr="00A03B1B">
                    <w:rPr>
                      <w:sz w:val="20"/>
                      <w:szCs w:val="20"/>
                    </w:rPr>
                    <w:t>Zero</w:t>
                  </w:r>
                </w:p>
              </w:tc>
              <w:tc>
                <w:tcPr>
                  <w:tcW w:w="2804" w:type="dxa"/>
                </w:tcPr>
                <w:p w14:paraId="267867B1" w14:textId="77777777" w:rsidR="00A03B1B" w:rsidRPr="00A03B1B" w:rsidRDefault="00A03B1B" w:rsidP="00A03B1B">
                  <w:pPr>
                    <w:spacing w:after="60"/>
                    <w:rPr>
                      <w:iCs/>
                      <w:sz w:val="20"/>
                      <w:szCs w:val="20"/>
                    </w:rPr>
                  </w:pPr>
                  <w:r w:rsidRPr="00A03B1B">
                    <w:rPr>
                      <w:sz w:val="20"/>
                      <w:szCs w:val="20"/>
                    </w:rPr>
                    <w:t>$4,500 or the effective VOLL, whichever is less.</w:t>
                  </w:r>
                </w:p>
              </w:tc>
            </w:tr>
          </w:tbl>
          <w:p w14:paraId="3EF81AFF" w14:textId="77777777" w:rsidR="00A03B1B" w:rsidRPr="00A03B1B" w:rsidRDefault="00A03B1B" w:rsidP="00A03B1B">
            <w:pPr>
              <w:spacing w:after="240"/>
              <w:ind w:left="2160" w:hanging="720"/>
              <w:rPr>
                <w:szCs w:val="20"/>
              </w:rPr>
            </w:pPr>
          </w:p>
        </w:tc>
      </w:tr>
    </w:tbl>
    <w:p w14:paraId="12A2D8A7" w14:textId="77777777" w:rsidR="00A03B1B" w:rsidRPr="00A03B1B" w:rsidRDefault="00A03B1B" w:rsidP="00A03B1B">
      <w:pPr>
        <w:spacing w:before="240" w:after="240"/>
        <w:ind w:left="2160" w:hanging="720"/>
        <w:rPr>
          <w:szCs w:val="20"/>
        </w:rPr>
      </w:pPr>
      <w:r w:rsidRPr="00A03B1B">
        <w:rPr>
          <w:szCs w:val="20"/>
        </w:rPr>
        <w:lastRenderedPageBreak/>
        <w:t xml:space="preserve">(iii) </w:t>
      </w:r>
      <w:r w:rsidRPr="00A03B1B">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A03B1B" w:rsidRPr="00A03B1B" w14:paraId="590FA104" w14:textId="77777777" w:rsidTr="00B31BB1">
        <w:trPr>
          <w:trHeight w:val="377"/>
        </w:trPr>
        <w:tc>
          <w:tcPr>
            <w:tcW w:w="2739" w:type="dxa"/>
            <w:tcBorders>
              <w:top w:val="single" w:sz="4" w:space="0" w:color="auto"/>
              <w:left w:val="single" w:sz="4" w:space="0" w:color="auto"/>
              <w:bottom w:val="single" w:sz="4" w:space="0" w:color="auto"/>
              <w:right w:val="single" w:sz="4" w:space="0" w:color="auto"/>
            </w:tcBorders>
          </w:tcPr>
          <w:p w14:paraId="0C5E2C9A" w14:textId="77777777" w:rsidR="00A03B1B" w:rsidRPr="00A03B1B" w:rsidRDefault="00A03B1B" w:rsidP="00A03B1B">
            <w:pPr>
              <w:spacing w:after="120"/>
              <w:rPr>
                <w:b/>
                <w:iCs/>
                <w:sz w:val="20"/>
                <w:szCs w:val="20"/>
              </w:rPr>
            </w:pPr>
            <w:r w:rsidRPr="00A03B1B">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13E1D0B0" w14:textId="77777777" w:rsidR="00A03B1B" w:rsidRPr="00A03B1B" w:rsidRDefault="00A03B1B" w:rsidP="00A03B1B">
            <w:pPr>
              <w:spacing w:after="120"/>
              <w:rPr>
                <w:b/>
                <w:iCs/>
                <w:sz w:val="20"/>
                <w:szCs w:val="20"/>
              </w:rPr>
            </w:pPr>
            <w:r w:rsidRPr="00A03B1B">
              <w:rPr>
                <w:b/>
                <w:iCs/>
                <w:sz w:val="20"/>
                <w:szCs w:val="20"/>
              </w:rPr>
              <w:t>Price (per MWh)</w:t>
            </w:r>
          </w:p>
        </w:tc>
      </w:tr>
      <w:tr w:rsidR="00A03B1B" w:rsidRPr="00A03B1B" w14:paraId="09FA3630" w14:textId="77777777" w:rsidTr="00B31BB1">
        <w:trPr>
          <w:trHeight w:val="377"/>
        </w:trPr>
        <w:tc>
          <w:tcPr>
            <w:tcW w:w="2739" w:type="dxa"/>
            <w:tcBorders>
              <w:top w:val="single" w:sz="4" w:space="0" w:color="auto"/>
              <w:left w:val="single" w:sz="4" w:space="0" w:color="auto"/>
              <w:bottom w:val="single" w:sz="4" w:space="0" w:color="auto"/>
              <w:right w:val="single" w:sz="4" w:space="0" w:color="auto"/>
            </w:tcBorders>
          </w:tcPr>
          <w:p w14:paraId="47A0EF51" w14:textId="77777777" w:rsidR="00A03B1B" w:rsidRPr="00A03B1B" w:rsidRDefault="00A03B1B" w:rsidP="00A03B1B">
            <w:pPr>
              <w:spacing w:after="120"/>
              <w:rPr>
                <w:iCs/>
                <w:sz w:val="20"/>
                <w:szCs w:val="20"/>
              </w:rPr>
            </w:pPr>
            <w:r w:rsidRPr="00A03B1B">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0409E09A" w14:textId="77777777" w:rsidR="00A03B1B" w:rsidRPr="00A03B1B" w:rsidRDefault="00A03B1B" w:rsidP="00A03B1B">
            <w:pPr>
              <w:spacing w:after="120"/>
              <w:rPr>
                <w:iCs/>
                <w:sz w:val="20"/>
                <w:szCs w:val="20"/>
              </w:rPr>
            </w:pPr>
            <w:r w:rsidRPr="00A03B1B">
              <w:rPr>
                <w:iCs/>
                <w:sz w:val="20"/>
                <w:szCs w:val="20"/>
              </w:rPr>
              <w:t>$250</w:t>
            </w:r>
          </w:p>
        </w:tc>
      </w:tr>
      <w:tr w:rsidR="00A03B1B" w:rsidRPr="00A03B1B" w14:paraId="0E9A18A8" w14:textId="77777777" w:rsidTr="00B31BB1">
        <w:trPr>
          <w:trHeight w:val="377"/>
        </w:trPr>
        <w:tc>
          <w:tcPr>
            <w:tcW w:w="2739" w:type="dxa"/>
            <w:tcBorders>
              <w:top w:val="single" w:sz="4" w:space="0" w:color="auto"/>
              <w:left w:val="single" w:sz="4" w:space="0" w:color="auto"/>
              <w:bottom w:val="single" w:sz="4" w:space="0" w:color="auto"/>
              <w:right w:val="single" w:sz="4" w:space="0" w:color="auto"/>
            </w:tcBorders>
          </w:tcPr>
          <w:p w14:paraId="5EFD726D" w14:textId="77777777" w:rsidR="00A03B1B" w:rsidRPr="00A03B1B" w:rsidRDefault="00A03B1B" w:rsidP="00A03B1B">
            <w:pPr>
              <w:spacing w:after="120"/>
              <w:rPr>
                <w:iCs/>
                <w:sz w:val="20"/>
                <w:szCs w:val="20"/>
              </w:rPr>
            </w:pPr>
            <w:r w:rsidRPr="00A03B1B">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3C1BB922" w14:textId="77777777" w:rsidR="00A03B1B" w:rsidRPr="00A03B1B" w:rsidRDefault="00A03B1B" w:rsidP="00A03B1B">
            <w:pPr>
              <w:spacing w:after="120"/>
              <w:rPr>
                <w:iCs/>
                <w:sz w:val="20"/>
                <w:szCs w:val="20"/>
              </w:rPr>
            </w:pPr>
            <w:r w:rsidRPr="00A03B1B">
              <w:rPr>
                <w:iCs/>
                <w:sz w:val="20"/>
                <w:szCs w:val="20"/>
              </w:rPr>
              <w:t>$250</w:t>
            </w:r>
          </w:p>
        </w:tc>
      </w:tr>
    </w:tbl>
    <w:p w14:paraId="48B0AD90" w14:textId="77777777" w:rsidR="00A03B1B" w:rsidRPr="00A03B1B" w:rsidRDefault="00A03B1B" w:rsidP="00A03B1B">
      <w:pPr>
        <w:spacing w:before="240" w:after="240"/>
        <w:ind w:left="2160" w:hanging="720"/>
        <w:rPr>
          <w:szCs w:val="20"/>
        </w:rPr>
      </w:pPr>
      <w:r w:rsidRPr="00A03B1B">
        <w:rPr>
          <w:szCs w:val="20"/>
        </w:rPr>
        <w:t>(iv)</w:t>
      </w:r>
      <w:r w:rsidRPr="00A03B1B">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non-decreasing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A03B1B" w:rsidRPr="00A03B1B" w14:paraId="22AFCF1E" w14:textId="77777777" w:rsidTr="00B31BB1">
        <w:trPr>
          <w:trHeight w:val="350"/>
        </w:trPr>
        <w:tc>
          <w:tcPr>
            <w:tcW w:w="3279" w:type="dxa"/>
          </w:tcPr>
          <w:p w14:paraId="3CFF408F" w14:textId="77777777" w:rsidR="00A03B1B" w:rsidRPr="00A03B1B" w:rsidRDefault="00A03B1B" w:rsidP="00A03B1B">
            <w:pPr>
              <w:spacing w:after="120"/>
              <w:rPr>
                <w:b/>
                <w:iCs/>
                <w:sz w:val="20"/>
                <w:szCs w:val="20"/>
              </w:rPr>
            </w:pPr>
            <w:r w:rsidRPr="00A03B1B">
              <w:rPr>
                <w:b/>
                <w:iCs/>
                <w:sz w:val="20"/>
                <w:szCs w:val="20"/>
              </w:rPr>
              <w:t>MW</w:t>
            </w:r>
          </w:p>
        </w:tc>
        <w:tc>
          <w:tcPr>
            <w:tcW w:w="3060" w:type="dxa"/>
          </w:tcPr>
          <w:p w14:paraId="275C8039" w14:textId="77777777" w:rsidR="00A03B1B" w:rsidRPr="00A03B1B" w:rsidRDefault="00A03B1B" w:rsidP="00A03B1B">
            <w:pPr>
              <w:spacing w:after="120"/>
              <w:rPr>
                <w:b/>
                <w:iCs/>
                <w:sz w:val="20"/>
                <w:szCs w:val="20"/>
              </w:rPr>
            </w:pPr>
            <w:r w:rsidRPr="00A03B1B">
              <w:rPr>
                <w:b/>
                <w:iCs/>
                <w:sz w:val="20"/>
                <w:szCs w:val="20"/>
              </w:rPr>
              <w:t>Price (per MWh)</w:t>
            </w:r>
          </w:p>
        </w:tc>
      </w:tr>
      <w:tr w:rsidR="00A03B1B" w:rsidRPr="00A03B1B" w14:paraId="2E4C7858" w14:textId="77777777" w:rsidTr="00B31BB1">
        <w:trPr>
          <w:trHeight w:val="345"/>
        </w:trPr>
        <w:tc>
          <w:tcPr>
            <w:tcW w:w="3279" w:type="dxa"/>
          </w:tcPr>
          <w:p w14:paraId="4DA98585" w14:textId="77777777" w:rsidR="00A03B1B" w:rsidRPr="00A03B1B" w:rsidRDefault="00A03B1B" w:rsidP="00A03B1B">
            <w:pPr>
              <w:spacing w:after="60"/>
              <w:rPr>
                <w:iCs/>
                <w:sz w:val="20"/>
                <w:szCs w:val="20"/>
              </w:rPr>
            </w:pPr>
            <w:r w:rsidRPr="00A03B1B">
              <w:rPr>
                <w:iCs/>
                <w:sz w:val="20"/>
                <w:szCs w:val="20"/>
              </w:rPr>
              <w:t>HSL of RUC-committed configuration (if more than highest MW in Energy Offer Curve)</w:t>
            </w:r>
          </w:p>
        </w:tc>
        <w:tc>
          <w:tcPr>
            <w:tcW w:w="3060" w:type="dxa"/>
          </w:tcPr>
          <w:p w14:paraId="7B740E10" w14:textId="77777777" w:rsidR="00A03B1B" w:rsidRPr="00A03B1B" w:rsidRDefault="00A03B1B" w:rsidP="00A03B1B">
            <w:pPr>
              <w:spacing w:after="60"/>
              <w:rPr>
                <w:iCs/>
                <w:sz w:val="20"/>
                <w:szCs w:val="20"/>
              </w:rPr>
            </w:pPr>
            <w:r w:rsidRPr="00A03B1B">
              <w:rPr>
                <w:iCs/>
                <w:sz w:val="20"/>
                <w:szCs w:val="20"/>
              </w:rPr>
              <w:t>Greater of $250 or price associated with the highest MW in QSE submitted Energy Offer Curve</w:t>
            </w:r>
          </w:p>
        </w:tc>
      </w:tr>
      <w:tr w:rsidR="00A03B1B" w:rsidRPr="00A03B1B" w14:paraId="20CC4187" w14:textId="77777777" w:rsidTr="00B31BB1">
        <w:trPr>
          <w:trHeight w:val="615"/>
        </w:trPr>
        <w:tc>
          <w:tcPr>
            <w:tcW w:w="3279" w:type="dxa"/>
          </w:tcPr>
          <w:p w14:paraId="46B19D9D" w14:textId="77777777" w:rsidR="00A03B1B" w:rsidRPr="00A03B1B" w:rsidRDefault="00A03B1B" w:rsidP="00A03B1B">
            <w:pPr>
              <w:spacing w:after="60"/>
              <w:rPr>
                <w:iCs/>
                <w:sz w:val="20"/>
                <w:szCs w:val="20"/>
              </w:rPr>
            </w:pPr>
            <w:r w:rsidRPr="00A03B1B">
              <w:rPr>
                <w:iCs/>
                <w:sz w:val="20"/>
                <w:szCs w:val="20"/>
              </w:rPr>
              <w:t>Energy Offer Curve for MW at and above HSL of QSE-committed configuration</w:t>
            </w:r>
          </w:p>
        </w:tc>
        <w:tc>
          <w:tcPr>
            <w:tcW w:w="3060" w:type="dxa"/>
          </w:tcPr>
          <w:p w14:paraId="26F85B1D" w14:textId="77777777" w:rsidR="00A03B1B" w:rsidRPr="00A03B1B" w:rsidRDefault="00A03B1B" w:rsidP="00A03B1B">
            <w:pPr>
              <w:spacing w:after="60"/>
              <w:rPr>
                <w:iCs/>
                <w:sz w:val="20"/>
                <w:szCs w:val="20"/>
              </w:rPr>
            </w:pPr>
            <w:r w:rsidRPr="00A03B1B">
              <w:rPr>
                <w:iCs/>
                <w:sz w:val="20"/>
                <w:szCs w:val="20"/>
              </w:rPr>
              <w:t>Greater of $250 or the QSE submitted Energy Offer Curve</w:t>
            </w:r>
          </w:p>
        </w:tc>
      </w:tr>
      <w:tr w:rsidR="00A03B1B" w:rsidRPr="00A03B1B" w14:paraId="75F622E1" w14:textId="77777777" w:rsidTr="00B31BB1">
        <w:trPr>
          <w:trHeight w:val="615"/>
        </w:trPr>
        <w:tc>
          <w:tcPr>
            <w:tcW w:w="3279" w:type="dxa"/>
          </w:tcPr>
          <w:p w14:paraId="56FA914A" w14:textId="77777777" w:rsidR="00A03B1B" w:rsidRPr="00A03B1B" w:rsidRDefault="00A03B1B" w:rsidP="00A03B1B">
            <w:pPr>
              <w:spacing w:after="60"/>
              <w:rPr>
                <w:iCs/>
                <w:sz w:val="20"/>
                <w:szCs w:val="20"/>
              </w:rPr>
            </w:pPr>
            <w:r w:rsidRPr="00A03B1B">
              <w:rPr>
                <w:iCs/>
                <w:sz w:val="20"/>
                <w:szCs w:val="20"/>
              </w:rPr>
              <w:t>HSL of QSE-committed configuration (if more than highest MW in Energy Offer Curve and price associated with highest MW in Energy Offer Curve is less than $250)</w:t>
            </w:r>
          </w:p>
        </w:tc>
        <w:tc>
          <w:tcPr>
            <w:tcW w:w="3060" w:type="dxa"/>
          </w:tcPr>
          <w:p w14:paraId="65A49507" w14:textId="77777777" w:rsidR="00A03B1B" w:rsidRPr="00A03B1B" w:rsidRDefault="00A03B1B" w:rsidP="00A03B1B">
            <w:pPr>
              <w:spacing w:after="60"/>
              <w:rPr>
                <w:iCs/>
                <w:sz w:val="20"/>
                <w:szCs w:val="20"/>
              </w:rPr>
            </w:pPr>
            <w:r w:rsidRPr="00A03B1B">
              <w:rPr>
                <w:iCs/>
                <w:sz w:val="20"/>
                <w:szCs w:val="20"/>
              </w:rPr>
              <w:t>$250</w:t>
            </w:r>
          </w:p>
        </w:tc>
      </w:tr>
      <w:tr w:rsidR="00A03B1B" w:rsidRPr="00A03B1B" w14:paraId="41EFCAE0" w14:textId="77777777" w:rsidTr="00B31BB1">
        <w:trPr>
          <w:trHeight w:val="368"/>
        </w:trPr>
        <w:tc>
          <w:tcPr>
            <w:tcW w:w="3279" w:type="dxa"/>
          </w:tcPr>
          <w:p w14:paraId="7EA4FCCF" w14:textId="77777777" w:rsidR="00A03B1B" w:rsidRPr="00A03B1B" w:rsidRDefault="00A03B1B" w:rsidP="00A03B1B">
            <w:pPr>
              <w:spacing w:after="60"/>
              <w:rPr>
                <w:iCs/>
                <w:sz w:val="20"/>
                <w:szCs w:val="20"/>
              </w:rPr>
            </w:pPr>
            <w:r w:rsidRPr="00A03B1B">
              <w:rPr>
                <w:iCs/>
                <w:sz w:val="20"/>
                <w:szCs w:val="20"/>
              </w:rPr>
              <w:t>HSL of QSE-committed configuration (if more than highest MW in Energy Offer Curve)</w:t>
            </w:r>
          </w:p>
        </w:tc>
        <w:tc>
          <w:tcPr>
            <w:tcW w:w="3060" w:type="dxa"/>
          </w:tcPr>
          <w:p w14:paraId="1A8380C5" w14:textId="77777777" w:rsidR="00A03B1B" w:rsidRPr="00A03B1B" w:rsidRDefault="00A03B1B" w:rsidP="00A03B1B">
            <w:pPr>
              <w:spacing w:after="60"/>
              <w:rPr>
                <w:iCs/>
                <w:sz w:val="20"/>
                <w:szCs w:val="20"/>
              </w:rPr>
            </w:pPr>
            <w:r w:rsidRPr="00A03B1B">
              <w:rPr>
                <w:iCs/>
                <w:sz w:val="20"/>
                <w:szCs w:val="20"/>
              </w:rPr>
              <w:t>Price associated with the highest MW in QSE submitted Energy Offer Curve</w:t>
            </w:r>
          </w:p>
        </w:tc>
      </w:tr>
      <w:tr w:rsidR="00A03B1B" w:rsidRPr="00A03B1B" w14:paraId="01700114" w14:textId="77777777" w:rsidTr="00B31BB1">
        <w:trPr>
          <w:trHeight w:val="773"/>
        </w:trPr>
        <w:tc>
          <w:tcPr>
            <w:tcW w:w="3279" w:type="dxa"/>
          </w:tcPr>
          <w:p w14:paraId="2746CDE4" w14:textId="77777777" w:rsidR="00A03B1B" w:rsidRPr="00A03B1B" w:rsidRDefault="00A03B1B" w:rsidP="00A03B1B">
            <w:pPr>
              <w:spacing w:after="60"/>
              <w:rPr>
                <w:iCs/>
                <w:sz w:val="20"/>
                <w:szCs w:val="20"/>
              </w:rPr>
            </w:pPr>
            <w:r w:rsidRPr="00A03B1B">
              <w:rPr>
                <w:iCs/>
                <w:sz w:val="20"/>
                <w:szCs w:val="20"/>
              </w:rPr>
              <w:t>Energy Offer Curve for MW at and below HSL of QSE-committed configuration</w:t>
            </w:r>
          </w:p>
        </w:tc>
        <w:tc>
          <w:tcPr>
            <w:tcW w:w="3060" w:type="dxa"/>
          </w:tcPr>
          <w:p w14:paraId="6255677D" w14:textId="77777777" w:rsidR="00A03B1B" w:rsidRPr="00A03B1B" w:rsidRDefault="00A03B1B" w:rsidP="00A03B1B">
            <w:pPr>
              <w:spacing w:after="60"/>
              <w:rPr>
                <w:iCs/>
                <w:sz w:val="20"/>
                <w:szCs w:val="20"/>
              </w:rPr>
            </w:pPr>
            <w:r w:rsidRPr="00A03B1B">
              <w:rPr>
                <w:iCs/>
                <w:sz w:val="20"/>
                <w:szCs w:val="20"/>
              </w:rPr>
              <w:t>The QSE submitted Energy Offer Curve</w:t>
            </w:r>
          </w:p>
        </w:tc>
      </w:tr>
      <w:tr w:rsidR="00A03B1B" w:rsidRPr="00A03B1B" w14:paraId="3696BA8C" w14:textId="77777777" w:rsidTr="00B31BB1">
        <w:trPr>
          <w:trHeight w:val="503"/>
        </w:trPr>
        <w:tc>
          <w:tcPr>
            <w:tcW w:w="3279" w:type="dxa"/>
          </w:tcPr>
          <w:p w14:paraId="40E60780" w14:textId="77777777" w:rsidR="00A03B1B" w:rsidRPr="00A03B1B" w:rsidRDefault="00A03B1B" w:rsidP="00A03B1B">
            <w:pPr>
              <w:spacing w:after="60"/>
              <w:rPr>
                <w:iCs/>
                <w:sz w:val="20"/>
                <w:szCs w:val="20"/>
              </w:rPr>
            </w:pPr>
            <w:r w:rsidRPr="00A03B1B">
              <w:rPr>
                <w:iCs/>
                <w:sz w:val="20"/>
                <w:szCs w:val="20"/>
              </w:rPr>
              <w:lastRenderedPageBreak/>
              <w:t>1 MW below lowest MW in Energy Offer Curve (if more than LSL)</w:t>
            </w:r>
          </w:p>
        </w:tc>
        <w:tc>
          <w:tcPr>
            <w:tcW w:w="3060" w:type="dxa"/>
          </w:tcPr>
          <w:p w14:paraId="53BA8BEC" w14:textId="77777777" w:rsidR="00A03B1B" w:rsidRPr="00A03B1B" w:rsidRDefault="00A03B1B" w:rsidP="00A03B1B">
            <w:pPr>
              <w:spacing w:after="60"/>
              <w:rPr>
                <w:iCs/>
                <w:sz w:val="20"/>
                <w:szCs w:val="20"/>
              </w:rPr>
            </w:pPr>
            <w:r w:rsidRPr="00A03B1B">
              <w:rPr>
                <w:iCs/>
                <w:sz w:val="20"/>
                <w:szCs w:val="20"/>
              </w:rPr>
              <w:t>-$249.99</w:t>
            </w:r>
          </w:p>
        </w:tc>
      </w:tr>
      <w:tr w:rsidR="00A03B1B" w:rsidRPr="00A03B1B" w14:paraId="33B73F38" w14:textId="77777777" w:rsidTr="00B31BB1">
        <w:trPr>
          <w:trHeight w:val="467"/>
        </w:trPr>
        <w:tc>
          <w:tcPr>
            <w:tcW w:w="3279" w:type="dxa"/>
          </w:tcPr>
          <w:p w14:paraId="4F7F5038" w14:textId="77777777" w:rsidR="00A03B1B" w:rsidRPr="00A03B1B" w:rsidRDefault="00A03B1B" w:rsidP="00A03B1B">
            <w:pPr>
              <w:spacing w:after="60"/>
              <w:rPr>
                <w:iCs/>
                <w:sz w:val="20"/>
                <w:szCs w:val="20"/>
              </w:rPr>
            </w:pPr>
            <w:r w:rsidRPr="00A03B1B">
              <w:rPr>
                <w:iCs/>
                <w:sz w:val="20"/>
                <w:szCs w:val="20"/>
              </w:rPr>
              <w:t>LSL (if less than lowest MW in Energy Offer Curve)</w:t>
            </w:r>
          </w:p>
        </w:tc>
        <w:tc>
          <w:tcPr>
            <w:tcW w:w="3060" w:type="dxa"/>
          </w:tcPr>
          <w:p w14:paraId="6235597F" w14:textId="77777777" w:rsidR="00A03B1B" w:rsidRPr="00A03B1B" w:rsidRDefault="00A03B1B" w:rsidP="00A03B1B">
            <w:pPr>
              <w:spacing w:after="60"/>
              <w:rPr>
                <w:iCs/>
                <w:sz w:val="20"/>
                <w:szCs w:val="20"/>
              </w:rPr>
            </w:pPr>
            <w:r w:rsidRPr="00A03B1B">
              <w:rPr>
                <w:iCs/>
                <w:sz w:val="20"/>
                <w:szCs w:val="20"/>
              </w:rPr>
              <w:t>-$250.00</w:t>
            </w:r>
          </w:p>
        </w:tc>
      </w:tr>
    </w:tbl>
    <w:p w14:paraId="18011845" w14:textId="77777777" w:rsidR="00A03B1B" w:rsidRPr="00A03B1B" w:rsidRDefault="00A03B1B" w:rsidP="00A03B1B">
      <w:pPr>
        <w:ind w:left="720" w:hanging="720"/>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A03B1B" w:rsidRPr="00A03B1B" w14:paraId="5EF934A8" w14:textId="77777777" w:rsidTr="00B31BB1">
        <w:tc>
          <w:tcPr>
            <w:tcW w:w="9350" w:type="dxa"/>
            <w:shd w:val="pct12" w:color="auto" w:fill="auto"/>
          </w:tcPr>
          <w:p w14:paraId="7D0CC922" w14:textId="77777777" w:rsidR="00A03B1B" w:rsidRPr="00A03B1B" w:rsidRDefault="00A03B1B" w:rsidP="00A03B1B">
            <w:pPr>
              <w:spacing w:before="120" w:after="240"/>
              <w:rPr>
                <w:b/>
                <w:i/>
                <w:iCs/>
                <w:szCs w:val="20"/>
              </w:rPr>
            </w:pPr>
            <w:r w:rsidRPr="00A03B1B">
              <w:rPr>
                <w:b/>
                <w:i/>
                <w:iCs/>
                <w:szCs w:val="20"/>
              </w:rPr>
              <w:t>[NPRR1019:  Insert paragraphs (v)-(viii) below upon system implementation:]</w:t>
            </w:r>
          </w:p>
          <w:p w14:paraId="6E8D14C9" w14:textId="77777777" w:rsidR="00A03B1B" w:rsidRPr="00A03B1B" w:rsidRDefault="00A03B1B" w:rsidP="00A03B1B">
            <w:pPr>
              <w:spacing w:before="240" w:after="240"/>
              <w:ind w:left="2160" w:hanging="720"/>
              <w:rPr>
                <w:szCs w:val="20"/>
              </w:rPr>
            </w:pPr>
            <w:r w:rsidRPr="00A03B1B">
              <w:rPr>
                <w:szCs w:val="20"/>
              </w:rPr>
              <w:t>(v)</w:t>
            </w:r>
            <w:r w:rsidRPr="00A03B1B">
              <w:rPr>
                <w:szCs w:val="20"/>
              </w:rPr>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A03B1B" w:rsidRPr="00A03B1B" w14:paraId="1CBECB4E" w14:textId="77777777" w:rsidTr="00B31BB1">
              <w:trPr>
                <w:trHeight w:val="377"/>
              </w:trPr>
              <w:tc>
                <w:tcPr>
                  <w:tcW w:w="2739" w:type="dxa"/>
                  <w:tcBorders>
                    <w:top w:val="single" w:sz="4" w:space="0" w:color="auto"/>
                    <w:left w:val="single" w:sz="4" w:space="0" w:color="auto"/>
                    <w:bottom w:val="single" w:sz="4" w:space="0" w:color="auto"/>
                    <w:right w:val="single" w:sz="4" w:space="0" w:color="auto"/>
                  </w:tcBorders>
                </w:tcPr>
                <w:p w14:paraId="3563518A" w14:textId="77777777" w:rsidR="00A03B1B" w:rsidRPr="00A03B1B" w:rsidRDefault="00A03B1B" w:rsidP="00A03B1B">
                  <w:pPr>
                    <w:spacing w:after="120"/>
                    <w:rPr>
                      <w:b/>
                      <w:iCs/>
                      <w:sz w:val="20"/>
                      <w:szCs w:val="20"/>
                    </w:rPr>
                  </w:pPr>
                  <w:r w:rsidRPr="00A03B1B">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3E3BF1FA" w14:textId="77777777" w:rsidR="00A03B1B" w:rsidRPr="00A03B1B" w:rsidRDefault="00A03B1B" w:rsidP="00A03B1B">
                  <w:pPr>
                    <w:spacing w:after="120"/>
                    <w:rPr>
                      <w:b/>
                      <w:iCs/>
                      <w:sz w:val="20"/>
                      <w:szCs w:val="20"/>
                    </w:rPr>
                  </w:pPr>
                  <w:r w:rsidRPr="00A03B1B">
                    <w:rPr>
                      <w:b/>
                      <w:iCs/>
                      <w:sz w:val="20"/>
                      <w:szCs w:val="20"/>
                    </w:rPr>
                    <w:t>Price (per MWh)</w:t>
                  </w:r>
                </w:p>
              </w:tc>
            </w:tr>
            <w:tr w:rsidR="00A03B1B" w:rsidRPr="00A03B1B" w14:paraId="7955D638" w14:textId="77777777" w:rsidTr="00B31BB1">
              <w:trPr>
                <w:trHeight w:val="377"/>
              </w:trPr>
              <w:tc>
                <w:tcPr>
                  <w:tcW w:w="2739" w:type="dxa"/>
                  <w:tcBorders>
                    <w:top w:val="single" w:sz="4" w:space="0" w:color="auto"/>
                    <w:left w:val="single" w:sz="4" w:space="0" w:color="auto"/>
                    <w:bottom w:val="single" w:sz="4" w:space="0" w:color="auto"/>
                    <w:right w:val="single" w:sz="4" w:space="0" w:color="auto"/>
                  </w:tcBorders>
                </w:tcPr>
                <w:p w14:paraId="5E8A2DC0" w14:textId="77777777" w:rsidR="00A03B1B" w:rsidRPr="00A03B1B" w:rsidRDefault="00A03B1B" w:rsidP="00A03B1B">
                  <w:pPr>
                    <w:spacing w:after="120"/>
                    <w:rPr>
                      <w:iCs/>
                      <w:sz w:val="20"/>
                      <w:szCs w:val="20"/>
                    </w:rPr>
                  </w:pPr>
                  <w:r w:rsidRPr="00A03B1B">
                    <w:rPr>
                      <w:iCs/>
                      <w:sz w:val="20"/>
                      <w:szCs w:val="20"/>
                    </w:rPr>
                    <w:t>HSL</w:t>
                  </w:r>
                </w:p>
              </w:tc>
              <w:tc>
                <w:tcPr>
                  <w:tcW w:w="3600" w:type="dxa"/>
                  <w:tcBorders>
                    <w:top w:val="single" w:sz="4" w:space="0" w:color="auto"/>
                    <w:left w:val="single" w:sz="4" w:space="0" w:color="auto"/>
                    <w:bottom w:val="single" w:sz="4" w:space="0" w:color="auto"/>
                    <w:right w:val="single" w:sz="4" w:space="0" w:color="auto"/>
                  </w:tcBorders>
                </w:tcPr>
                <w:p w14:paraId="760A045A" w14:textId="77777777" w:rsidR="00A03B1B" w:rsidRPr="00A03B1B" w:rsidRDefault="00A03B1B" w:rsidP="00A03B1B">
                  <w:pPr>
                    <w:spacing w:after="120"/>
                    <w:rPr>
                      <w:iCs/>
                      <w:sz w:val="20"/>
                      <w:szCs w:val="20"/>
                    </w:rPr>
                  </w:pPr>
                  <w:r w:rsidRPr="00A03B1B">
                    <w:rPr>
                      <w:iCs/>
                      <w:sz w:val="20"/>
                      <w:szCs w:val="20"/>
                    </w:rPr>
                    <w:t>$4,500</w:t>
                  </w:r>
                  <w:r w:rsidRPr="00A03B1B">
                    <w:rPr>
                      <w:sz w:val="20"/>
                      <w:szCs w:val="20"/>
                    </w:rPr>
                    <w:t xml:space="preserve"> or the effective Value of Lost Load (VOLL), whichever is less</w:t>
                  </w:r>
                </w:p>
              </w:tc>
            </w:tr>
            <w:tr w:rsidR="00A03B1B" w:rsidRPr="00A03B1B" w14:paraId="06CA61BF" w14:textId="77777777" w:rsidTr="00B31BB1">
              <w:trPr>
                <w:trHeight w:val="377"/>
              </w:trPr>
              <w:tc>
                <w:tcPr>
                  <w:tcW w:w="2739" w:type="dxa"/>
                  <w:tcBorders>
                    <w:top w:val="single" w:sz="4" w:space="0" w:color="auto"/>
                    <w:left w:val="single" w:sz="4" w:space="0" w:color="auto"/>
                    <w:bottom w:val="single" w:sz="4" w:space="0" w:color="auto"/>
                    <w:right w:val="single" w:sz="4" w:space="0" w:color="auto"/>
                  </w:tcBorders>
                </w:tcPr>
                <w:p w14:paraId="6D082757" w14:textId="77777777" w:rsidR="00A03B1B" w:rsidRPr="00A03B1B" w:rsidRDefault="00A03B1B" w:rsidP="00A03B1B">
                  <w:pPr>
                    <w:spacing w:after="120"/>
                    <w:rPr>
                      <w:iCs/>
                      <w:sz w:val="20"/>
                      <w:szCs w:val="20"/>
                    </w:rPr>
                  </w:pPr>
                  <w:r w:rsidRPr="00A03B1B">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6CDA1E54" w14:textId="77777777" w:rsidR="00A03B1B" w:rsidRPr="00A03B1B" w:rsidRDefault="00A03B1B" w:rsidP="00A03B1B">
                  <w:pPr>
                    <w:spacing w:after="120"/>
                    <w:rPr>
                      <w:iCs/>
                      <w:sz w:val="20"/>
                      <w:szCs w:val="20"/>
                    </w:rPr>
                  </w:pPr>
                  <w:r w:rsidRPr="00A03B1B">
                    <w:rPr>
                      <w:iCs/>
                      <w:sz w:val="20"/>
                      <w:szCs w:val="20"/>
                    </w:rPr>
                    <w:t>$4,500</w:t>
                  </w:r>
                  <w:r w:rsidRPr="00A03B1B">
                    <w:rPr>
                      <w:sz w:val="20"/>
                      <w:szCs w:val="20"/>
                    </w:rPr>
                    <w:t xml:space="preserve"> or the effective VOLL, whichever is less</w:t>
                  </w:r>
                </w:p>
              </w:tc>
            </w:tr>
          </w:tbl>
          <w:p w14:paraId="1D149F26" w14:textId="77777777" w:rsidR="00A03B1B" w:rsidRPr="00A03B1B" w:rsidRDefault="00A03B1B" w:rsidP="00A03B1B">
            <w:pPr>
              <w:spacing w:before="240" w:after="240"/>
              <w:ind w:left="2160" w:hanging="720"/>
              <w:rPr>
                <w:szCs w:val="20"/>
              </w:rPr>
            </w:pPr>
            <w:r w:rsidRPr="00A03B1B">
              <w:rPr>
                <w:szCs w:val="20"/>
              </w:rPr>
              <w:t>(vi)</w:t>
            </w:r>
            <w:r w:rsidRPr="00A03B1B">
              <w:rPr>
                <w:szCs w:val="20"/>
              </w:rPr>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A03B1B" w:rsidRPr="00A03B1B" w14:paraId="07EF9C49" w14:textId="77777777" w:rsidTr="00B31BB1">
              <w:trPr>
                <w:trHeight w:val="350"/>
              </w:trPr>
              <w:tc>
                <w:tcPr>
                  <w:tcW w:w="3531" w:type="dxa"/>
                </w:tcPr>
                <w:p w14:paraId="3B2A4893" w14:textId="77777777" w:rsidR="00A03B1B" w:rsidRPr="00A03B1B" w:rsidRDefault="00A03B1B" w:rsidP="00A03B1B">
                  <w:pPr>
                    <w:spacing w:after="120"/>
                    <w:rPr>
                      <w:b/>
                      <w:iCs/>
                      <w:sz w:val="20"/>
                      <w:szCs w:val="20"/>
                    </w:rPr>
                  </w:pPr>
                  <w:r w:rsidRPr="00A03B1B">
                    <w:rPr>
                      <w:b/>
                      <w:iCs/>
                      <w:sz w:val="20"/>
                      <w:szCs w:val="20"/>
                    </w:rPr>
                    <w:t>MW</w:t>
                  </w:r>
                </w:p>
              </w:tc>
              <w:tc>
                <w:tcPr>
                  <w:tcW w:w="2804" w:type="dxa"/>
                </w:tcPr>
                <w:p w14:paraId="602F0C16" w14:textId="77777777" w:rsidR="00A03B1B" w:rsidRPr="00A03B1B" w:rsidRDefault="00A03B1B" w:rsidP="00A03B1B">
                  <w:pPr>
                    <w:spacing w:after="120"/>
                    <w:rPr>
                      <w:b/>
                      <w:iCs/>
                      <w:sz w:val="20"/>
                      <w:szCs w:val="20"/>
                    </w:rPr>
                  </w:pPr>
                  <w:r w:rsidRPr="00A03B1B">
                    <w:rPr>
                      <w:b/>
                      <w:iCs/>
                      <w:sz w:val="20"/>
                      <w:szCs w:val="20"/>
                    </w:rPr>
                    <w:t>Price (per MWh)</w:t>
                  </w:r>
                </w:p>
              </w:tc>
            </w:tr>
            <w:tr w:rsidR="00A03B1B" w:rsidRPr="00A03B1B" w14:paraId="2612C457" w14:textId="77777777" w:rsidTr="00B31BB1">
              <w:trPr>
                <w:trHeight w:val="345"/>
              </w:trPr>
              <w:tc>
                <w:tcPr>
                  <w:tcW w:w="3531" w:type="dxa"/>
                </w:tcPr>
                <w:p w14:paraId="0E4B4C67" w14:textId="77777777" w:rsidR="00A03B1B" w:rsidRPr="00A03B1B" w:rsidRDefault="00A03B1B" w:rsidP="00A03B1B">
                  <w:pPr>
                    <w:spacing w:after="60"/>
                    <w:rPr>
                      <w:iCs/>
                      <w:sz w:val="20"/>
                      <w:szCs w:val="20"/>
                    </w:rPr>
                  </w:pPr>
                  <w:r w:rsidRPr="00A03B1B">
                    <w:rPr>
                      <w:iCs/>
                      <w:sz w:val="20"/>
                      <w:szCs w:val="20"/>
                    </w:rPr>
                    <w:t>HSL (if more than highest MW in Energy Offer Curve)</w:t>
                  </w:r>
                </w:p>
              </w:tc>
              <w:tc>
                <w:tcPr>
                  <w:tcW w:w="2804" w:type="dxa"/>
                </w:tcPr>
                <w:p w14:paraId="79BEC183" w14:textId="77777777" w:rsidR="00A03B1B" w:rsidRPr="00A03B1B" w:rsidRDefault="00A03B1B" w:rsidP="00A03B1B">
                  <w:pPr>
                    <w:spacing w:after="60"/>
                    <w:rPr>
                      <w:iCs/>
                      <w:sz w:val="20"/>
                      <w:szCs w:val="20"/>
                    </w:rPr>
                  </w:pPr>
                  <w:r w:rsidRPr="00A03B1B">
                    <w:rPr>
                      <w:iCs/>
                      <w:sz w:val="20"/>
                      <w:szCs w:val="20"/>
                    </w:rPr>
                    <w:t>Greater of: $4,500</w:t>
                  </w:r>
                  <w:r w:rsidRPr="00A03B1B">
                    <w:rPr>
                      <w:sz w:val="20"/>
                      <w:szCs w:val="20"/>
                    </w:rPr>
                    <w:t xml:space="preserve"> or the effective VOLL, whichever is less; and</w:t>
                  </w:r>
                  <w:r w:rsidRPr="00A03B1B">
                    <w:rPr>
                      <w:iCs/>
                      <w:sz w:val="20"/>
                      <w:szCs w:val="20"/>
                    </w:rPr>
                    <w:t xml:space="preserve"> the price associated with the highest MW in QSE-submitted Energy Offer Curve</w:t>
                  </w:r>
                </w:p>
              </w:tc>
            </w:tr>
            <w:tr w:rsidR="00A03B1B" w:rsidRPr="00A03B1B" w14:paraId="61402675" w14:textId="77777777" w:rsidTr="00B31BB1">
              <w:trPr>
                <w:trHeight w:val="615"/>
              </w:trPr>
              <w:tc>
                <w:tcPr>
                  <w:tcW w:w="3531" w:type="dxa"/>
                </w:tcPr>
                <w:p w14:paraId="3902F9EC" w14:textId="77777777" w:rsidR="00A03B1B" w:rsidRPr="00A03B1B" w:rsidRDefault="00A03B1B" w:rsidP="00A03B1B">
                  <w:pPr>
                    <w:spacing w:after="60"/>
                    <w:rPr>
                      <w:iCs/>
                      <w:sz w:val="20"/>
                      <w:szCs w:val="20"/>
                    </w:rPr>
                  </w:pPr>
                  <w:r w:rsidRPr="00A03B1B">
                    <w:rPr>
                      <w:iCs/>
                      <w:sz w:val="20"/>
                      <w:szCs w:val="20"/>
                    </w:rPr>
                    <w:t>Energy Offer Curve</w:t>
                  </w:r>
                </w:p>
              </w:tc>
              <w:tc>
                <w:tcPr>
                  <w:tcW w:w="2804" w:type="dxa"/>
                </w:tcPr>
                <w:p w14:paraId="423AB50A" w14:textId="77777777" w:rsidR="00A03B1B" w:rsidRPr="00A03B1B" w:rsidRDefault="00A03B1B" w:rsidP="00A03B1B">
                  <w:pPr>
                    <w:spacing w:after="60"/>
                    <w:rPr>
                      <w:iCs/>
                      <w:sz w:val="20"/>
                      <w:szCs w:val="20"/>
                    </w:rPr>
                  </w:pPr>
                  <w:r w:rsidRPr="00A03B1B">
                    <w:rPr>
                      <w:iCs/>
                      <w:sz w:val="20"/>
                      <w:szCs w:val="20"/>
                    </w:rPr>
                    <w:t>Greater of: $4,500</w:t>
                  </w:r>
                  <w:r w:rsidRPr="00A03B1B">
                    <w:rPr>
                      <w:sz w:val="20"/>
                      <w:szCs w:val="20"/>
                    </w:rPr>
                    <w:t xml:space="preserve"> or the effective VOLL, whichever is less; and</w:t>
                  </w:r>
                  <w:r w:rsidRPr="00A03B1B">
                    <w:rPr>
                      <w:iCs/>
                      <w:sz w:val="20"/>
                      <w:szCs w:val="20"/>
                    </w:rPr>
                    <w:t xml:space="preserve"> the QSE-submitted Energy Offer Curve</w:t>
                  </w:r>
                </w:p>
              </w:tc>
            </w:tr>
            <w:tr w:rsidR="00A03B1B" w:rsidRPr="00A03B1B" w14:paraId="5E89687B" w14:textId="77777777" w:rsidTr="00B31BB1">
              <w:trPr>
                <w:trHeight w:val="916"/>
              </w:trPr>
              <w:tc>
                <w:tcPr>
                  <w:tcW w:w="3531" w:type="dxa"/>
                </w:tcPr>
                <w:p w14:paraId="751050EF" w14:textId="77777777" w:rsidR="00A03B1B" w:rsidRPr="00A03B1B" w:rsidRDefault="00A03B1B" w:rsidP="00A03B1B">
                  <w:pPr>
                    <w:spacing w:after="60"/>
                    <w:rPr>
                      <w:iCs/>
                      <w:sz w:val="20"/>
                      <w:szCs w:val="20"/>
                    </w:rPr>
                  </w:pPr>
                  <w:r w:rsidRPr="00A03B1B">
                    <w:rPr>
                      <w:iCs/>
                      <w:sz w:val="20"/>
                      <w:szCs w:val="20"/>
                    </w:rPr>
                    <w:t>Zero</w:t>
                  </w:r>
                </w:p>
              </w:tc>
              <w:tc>
                <w:tcPr>
                  <w:tcW w:w="2804" w:type="dxa"/>
                </w:tcPr>
                <w:p w14:paraId="0DFDD963" w14:textId="77777777" w:rsidR="00A03B1B" w:rsidRPr="00A03B1B" w:rsidRDefault="00A03B1B" w:rsidP="00A03B1B">
                  <w:pPr>
                    <w:spacing w:after="60"/>
                    <w:rPr>
                      <w:iCs/>
                      <w:sz w:val="20"/>
                      <w:szCs w:val="20"/>
                    </w:rPr>
                  </w:pPr>
                  <w:r w:rsidRPr="00A03B1B">
                    <w:rPr>
                      <w:iCs/>
                      <w:sz w:val="20"/>
                      <w:szCs w:val="20"/>
                    </w:rPr>
                    <w:t>Greater of: $4,500</w:t>
                  </w:r>
                  <w:r w:rsidRPr="00A03B1B">
                    <w:rPr>
                      <w:sz w:val="20"/>
                      <w:szCs w:val="20"/>
                    </w:rPr>
                    <w:t xml:space="preserve"> or the effective VOLL, whichever is less;</w:t>
                  </w:r>
                  <w:r w:rsidRPr="00A03B1B">
                    <w:rPr>
                      <w:iCs/>
                      <w:sz w:val="20"/>
                      <w:szCs w:val="20"/>
                    </w:rPr>
                    <w:t xml:space="preserve"> and the first price point of the QSE-submitted Energy Offer Curve</w:t>
                  </w:r>
                </w:p>
              </w:tc>
            </w:tr>
          </w:tbl>
          <w:p w14:paraId="587A1564" w14:textId="77777777" w:rsidR="00A03B1B" w:rsidRPr="00A03B1B" w:rsidRDefault="00A03B1B" w:rsidP="00A03B1B">
            <w:pPr>
              <w:spacing w:before="240" w:after="240"/>
              <w:ind w:left="2160" w:hanging="720"/>
              <w:rPr>
                <w:szCs w:val="20"/>
              </w:rPr>
            </w:pPr>
            <w:r w:rsidRPr="00A03B1B">
              <w:rPr>
                <w:szCs w:val="20"/>
              </w:rPr>
              <w:t>(vii)</w:t>
            </w:r>
            <w:r w:rsidRPr="00A03B1B">
              <w:rPr>
                <w:szCs w:val="20"/>
              </w:rPr>
              <w:tab/>
              <w:t xml:space="preserve">For each Combined Cycle Train configuration that includes at least one SWGR that is operating in a non-ERCOT Control Area as part of a  configuration with a COP Resource Status of EMRSWGR for the instructed Operating Hour at the time of a RUC instruction requiring the </w:t>
            </w:r>
            <w:r w:rsidRPr="00A03B1B">
              <w:rPr>
                <w:szCs w:val="20"/>
              </w:rPr>
              <w:lastRenderedPageBreak/>
              <w:t>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A03B1B" w:rsidRPr="00A03B1B" w14:paraId="2A4A9B66" w14:textId="77777777" w:rsidTr="00B31BB1">
              <w:trPr>
                <w:trHeight w:val="377"/>
              </w:trPr>
              <w:tc>
                <w:tcPr>
                  <w:tcW w:w="2739" w:type="dxa"/>
                  <w:tcBorders>
                    <w:top w:val="single" w:sz="4" w:space="0" w:color="auto"/>
                    <w:left w:val="single" w:sz="4" w:space="0" w:color="auto"/>
                    <w:bottom w:val="single" w:sz="4" w:space="0" w:color="auto"/>
                    <w:right w:val="single" w:sz="4" w:space="0" w:color="auto"/>
                  </w:tcBorders>
                </w:tcPr>
                <w:p w14:paraId="5E938DF2" w14:textId="77777777" w:rsidR="00A03B1B" w:rsidRPr="00A03B1B" w:rsidRDefault="00A03B1B" w:rsidP="00A03B1B">
                  <w:pPr>
                    <w:spacing w:after="120"/>
                    <w:rPr>
                      <w:b/>
                      <w:iCs/>
                      <w:sz w:val="20"/>
                      <w:szCs w:val="20"/>
                    </w:rPr>
                  </w:pPr>
                  <w:r w:rsidRPr="00A03B1B">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5DB956FA" w14:textId="77777777" w:rsidR="00A03B1B" w:rsidRPr="00A03B1B" w:rsidRDefault="00A03B1B" w:rsidP="00A03B1B">
                  <w:pPr>
                    <w:spacing w:after="120"/>
                    <w:rPr>
                      <w:b/>
                      <w:iCs/>
                      <w:sz w:val="20"/>
                      <w:szCs w:val="20"/>
                    </w:rPr>
                  </w:pPr>
                  <w:r w:rsidRPr="00A03B1B">
                    <w:rPr>
                      <w:b/>
                      <w:iCs/>
                      <w:sz w:val="20"/>
                      <w:szCs w:val="20"/>
                    </w:rPr>
                    <w:t>Price (per MWh)</w:t>
                  </w:r>
                </w:p>
              </w:tc>
            </w:tr>
            <w:tr w:rsidR="00A03B1B" w:rsidRPr="00A03B1B" w14:paraId="1B0E4F60" w14:textId="77777777" w:rsidTr="00B31BB1">
              <w:trPr>
                <w:trHeight w:val="377"/>
              </w:trPr>
              <w:tc>
                <w:tcPr>
                  <w:tcW w:w="2739" w:type="dxa"/>
                  <w:tcBorders>
                    <w:top w:val="single" w:sz="4" w:space="0" w:color="auto"/>
                    <w:left w:val="single" w:sz="4" w:space="0" w:color="auto"/>
                    <w:bottom w:val="single" w:sz="4" w:space="0" w:color="auto"/>
                    <w:right w:val="single" w:sz="4" w:space="0" w:color="auto"/>
                  </w:tcBorders>
                </w:tcPr>
                <w:p w14:paraId="0B386516" w14:textId="77777777" w:rsidR="00A03B1B" w:rsidRPr="00A03B1B" w:rsidRDefault="00A03B1B" w:rsidP="00A03B1B">
                  <w:pPr>
                    <w:spacing w:after="120"/>
                    <w:rPr>
                      <w:iCs/>
                      <w:sz w:val="20"/>
                      <w:szCs w:val="20"/>
                    </w:rPr>
                  </w:pPr>
                  <w:r w:rsidRPr="00A03B1B">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0D8AA5FB" w14:textId="77777777" w:rsidR="00A03B1B" w:rsidRPr="00A03B1B" w:rsidRDefault="00A03B1B" w:rsidP="00A03B1B">
                  <w:pPr>
                    <w:spacing w:after="120"/>
                    <w:rPr>
                      <w:iCs/>
                      <w:sz w:val="20"/>
                      <w:szCs w:val="20"/>
                    </w:rPr>
                  </w:pPr>
                  <w:r w:rsidRPr="00A03B1B">
                    <w:rPr>
                      <w:iCs/>
                      <w:sz w:val="20"/>
                      <w:szCs w:val="20"/>
                    </w:rPr>
                    <w:t>$4,500</w:t>
                  </w:r>
                  <w:r w:rsidRPr="00A03B1B">
                    <w:rPr>
                      <w:sz w:val="20"/>
                      <w:szCs w:val="20"/>
                    </w:rPr>
                    <w:t xml:space="preserve"> or the effective VOLL, whichever is less</w:t>
                  </w:r>
                </w:p>
              </w:tc>
            </w:tr>
            <w:tr w:rsidR="00A03B1B" w:rsidRPr="00A03B1B" w14:paraId="6698E101" w14:textId="77777777" w:rsidTr="00B31BB1">
              <w:trPr>
                <w:trHeight w:val="377"/>
              </w:trPr>
              <w:tc>
                <w:tcPr>
                  <w:tcW w:w="2739" w:type="dxa"/>
                  <w:tcBorders>
                    <w:top w:val="single" w:sz="4" w:space="0" w:color="auto"/>
                    <w:left w:val="single" w:sz="4" w:space="0" w:color="auto"/>
                    <w:bottom w:val="single" w:sz="4" w:space="0" w:color="auto"/>
                    <w:right w:val="single" w:sz="4" w:space="0" w:color="auto"/>
                  </w:tcBorders>
                </w:tcPr>
                <w:p w14:paraId="0F07CA67" w14:textId="77777777" w:rsidR="00A03B1B" w:rsidRPr="00A03B1B" w:rsidRDefault="00A03B1B" w:rsidP="00A03B1B">
                  <w:pPr>
                    <w:spacing w:after="120"/>
                    <w:rPr>
                      <w:iCs/>
                      <w:sz w:val="20"/>
                      <w:szCs w:val="20"/>
                    </w:rPr>
                  </w:pPr>
                  <w:r w:rsidRPr="00A03B1B">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38EC918F" w14:textId="77777777" w:rsidR="00A03B1B" w:rsidRPr="00A03B1B" w:rsidRDefault="00A03B1B" w:rsidP="00A03B1B">
                  <w:pPr>
                    <w:spacing w:after="120"/>
                    <w:rPr>
                      <w:iCs/>
                      <w:sz w:val="20"/>
                      <w:szCs w:val="20"/>
                    </w:rPr>
                  </w:pPr>
                  <w:r w:rsidRPr="00A03B1B">
                    <w:rPr>
                      <w:iCs/>
                      <w:sz w:val="20"/>
                      <w:szCs w:val="20"/>
                    </w:rPr>
                    <w:t>$4,500</w:t>
                  </w:r>
                  <w:r w:rsidRPr="00A03B1B">
                    <w:rPr>
                      <w:sz w:val="20"/>
                      <w:szCs w:val="20"/>
                    </w:rPr>
                    <w:t xml:space="preserve"> or the effective VOLL, whichever is less</w:t>
                  </w:r>
                </w:p>
              </w:tc>
            </w:tr>
          </w:tbl>
          <w:p w14:paraId="11FCDD33" w14:textId="77777777" w:rsidR="00A03B1B" w:rsidRPr="00A03B1B" w:rsidRDefault="00A03B1B" w:rsidP="00A03B1B">
            <w:pPr>
              <w:spacing w:before="240" w:after="240"/>
              <w:ind w:left="2160" w:hanging="720"/>
              <w:rPr>
                <w:szCs w:val="20"/>
              </w:rPr>
            </w:pPr>
            <w:r w:rsidRPr="00A03B1B">
              <w:rPr>
                <w:szCs w:val="20"/>
              </w:rPr>
              <w:t>(viii)</w:t>
            </w:r>
            <w:r w:rsidRPr="00A03B1B">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A03B1B" w:rsidRPr="00A03B1B" w14:paraId="06135433" w14:textId="77777777" w:rsidTr="00B31BB1">
              <w:trPr>
                <w:trHeight w:val="350"/>
              </w:trPr>
              <w:tc>
                <w:tcPr>
                  <w:tcW w:w="3279" w:type="dxa"/>
                </w:tcPr>
                <w:p w14:paraId="2CBEAE58" w14:textId="77777777" w:rsidR="00A03B1B" w:rsidRPr="00A03B1B" w:rsidRDefault="00A03B1B" w:rsidP="00A03B1B">
                  <w:pPr>
                    <w:spacing w:after="120"/>
                    <w:rPr>
                      <w:b/>
                      <w:iCs/>
                      <w:sz w:val="20"/>
                      <w:szCs w:val="20"/>
                    </w:rPr>
                  </w:pPr>
                  <w:r w:rsidRPr="00A03B1B">
                    <w:rPr>
                      <w:b/>
                      <w:iCs/>
                      <w:sz w:val="20"/>
                      <w:szCs w:val="20"/>
                    </w:rPr>
                    <w:t>MW</w:t>
                  </w:r>
                </w:p>
              </w:tc>
              <w:tc>
                <w:tcPr>
                  <w:tcW w:w="3060" w:type="dxa"/>
                </w:tcPr>
                <w:p w14:paraId="2A331E04" w14:textId="77777777" w:rsidR="00A03B1B" w:rsidRPr="00A03B1B" w:rsidRDefault="00A03B1B" w:rsidP="00A03B1B">
                  <w:pPr>
                    <w:spacing w:after="120"/>
                    <w:rPr>
                      <w:b/>
                      <w:iCs/>
                      <w:sz w:val="20"/>
                      <w:szCs w:val="20"/>
                    </w:rPr>
                  </w:pPr>
                  <w:r w:rsidRPr="00A03B1B">
                    <w:rPr>
                      <w:b/>
                      <w:iCs/>
                      <w:sz w:val="20"/>
                      <w:szCs w:val="20"/>
                    </w:rPr>
                    <w:t>Price (per MWh)</w:t>
                  </w:r>
                </w:p>
              </w:tc>
            </w:tr>
            <w:tr w:rsidR="00A03B1B" w:rsidRPr="00A03B1B" w14:paraId="4EDC4447" w14:textId="77777777" w:rsidTr="00B31BB1">
              <w:trPr>
                <w:trHeight w:val="345"/>
              </w:trPr>
              <w:tc>
                <w:tcPr>
                  <w:tcW w:w="3279" w:type="dxa"/>
                </w:tcPr>
                <w:p w14:paraId="2E91ECB7" w14:textId="77777777" w:rsidR="00A03B1B" w:rsidRPr="00A03B1B" w:rsidRDefault="00A03B1B" w:rsidP="00A03B1B">
                  <w:pPr>
                    <w:spacing w:after="60"/>
                    <w:rPr>
                      <w:iCs/>
                      <w:sz w:val="20"/>
                      <w:szCs w:val="20"/>
                    </w:rPr>
                  </w:pPr>
                  <w:r w:rsidRPr="00A03B1B">
                    <w:rPr>
                      <w:iCs/>
                      <w:sz w:val="20"/>
                      <w:szCs w:val="20"/>
                    </w:rPr>
                    <w:t>HSL of RUC-committed configuration (if more than highest MW in Energy Offer Curve)</w:t>
                  </w:r>
                </w:p>
              </w:tc>
              <w:tc>
                <w:tcPr>
                  <w:tcW w:w="3060" w:type="dxa"/>
                </w:tcPr>
                <w:p w14:paraId="2F32E732" w14:textId="77777777" w:rsidR="00A03B1B" w:rsidRPr="00A03B1B" w:rsidRDefault="00A03B1B" w:rsidP="00A03B1B">
                  <w:pPr>
                    <w:spacing w:after="60"/>
                    <w:rPr>
                      <w:iCs/>
                      <w:sz w:val="20"/>
                      <w:szCs w:val="20"/>
                    </w:rPr>
                  </w:pPr>
                  <w:r w:rsidRPr="00A03B1B">
                    <w:rPr>
                      <w:iCs/>
                      <w:sz w:val="20"/>
                      <w:szCs w:val="20"/>
                    </w:rPr>
                    <w:t>Greater of: $4,500</w:t>
                  </w:r>
                  <w:r w:rsidRPr="00A03B1B">
                    <w:rPr>
                      <w:sz w:val="20"/>
                      <w:szCs w:val="20"/>
                    </w:rPr>
                    <w:t xml:space="preserve"> or the effective VOLL, whichever is less; and</w:t>
                  </w:r>
                  <w:r w:rsidRPr="00A03B1B">
                    <w:rPr>
                      <w:iCs/>
                      <w:sz w:val="20"/>
                      <w:szCs w:val="20"/>
                    </w:rPr>
                    <w:t xml:space="preserve"> the price associated with the highest MW in QSE-submitted Energy Offer Curve</w:t>
                  </w:r>
                </w:p>
              </w:tc>
            </w:tr>
            <w:tr w:rsidR="00A03B1B" w:rsidRPr="00A03B1B" w14:paraId="72B7A637" w14:textId="77777777" w:rsidTr="00B31BB1">
              <w:trPr>
                <w:trHeight w:val="615"/>
              </w:trPr>
              <w:tc>
                <w:tcPr>
                  <w:tcW w:w="3279" w:type="dxa"/>
                </w:tcPr>
                <w:p w14:paraId="73342CD5" w14:textId="77777777" w:rsidR="00A03B1B" w:rsidRPr="00A03B1B" w:rsidRDefault="00A03B1B" w:rsidP="00A03B1B">
                  <w:pPr>
                    <w:spacing w:after="60"/>
                    <w:rPr>
                      <w:iCs/>
                      <w:sz w:val="20"/>
                      <w:szCs w:val="20"/>
                    </w:rPr>
                  </w:pPr>
                  <w:r w:rsidRPr="00A03B1B">
                    <w:rPr>
                      <w:iCs/>
                      <w:sz w:val="20"/>
                      <w:szCs w:val="20"/>
                    </w:rPr>
                    <w:t>Energy Offer Curve for MW at and above HSL of QSE-committed configuration</w:t>
                  </w:r>
                </w:p>
              </w:tc>
              <w:tc>
                <w:tcPr>
                  <w:tcW w:w="3060" w:type="dxa"/>
                </w:tcPr>
                <w:p w14:paraId="33A8EDCD" w14:textId="77777777" w:rsidR="00A03B1B" w:rsidRPr="00A03B1B" w:rsidRDefault="00A03B1B" w:rsidP="00A03B1B">
                  <w:pPr>
                    <w:spacing w:after="60"/>
                    <w:rPr>
                      <w:iCs/>
                      <w:sz w:val="20"/>
                      <w:szCs w:val="20"/>
                    </w:rPr>
                  </w:pPr>
                  <w:r w:rsidRPr="00A03B1B">
                    <w:rPr>
                      <w:iCs/>
                      <w:sz w:val="20"/>
                      <w:szCs w:val="20"/>
                    </w:rPr>
                    <w:t>Greater of: $4,500</w:t>
                  </w:r>
                  <w:r w:rsidRPr="00A03B1B">
                    <w:rPr>
                      <w:sz w:val="20"/>
                      <w:szCs w:val="20"/>
                    </w:rPr>
                    <w:t xml:space="preserve"> or the effective VOLL, whichever is less;</w:t>
                  </w:r>
                  <w:r w:rsidRPr="00A03B1B">
                    <w:rPr>
                      <w:iCs/>
                      <w:sz w:val="20"/>
                      <w:szCs w:val="20"/>
                    </w:rPr>
                    <w:t xml:space="preserve"> and the QSE-submitted Energy Offer Curve</w:t>
                  </w:r>
                </w:p>
              </w:tc>
            </w:tr>
            <w:tr w:rsidR="00A03B1B" w:rsidRPr="00A03B1B" w14:paraId="244A861E" w14:textId="77777777" w:rsidTr="00B31BB1">
              <w:trPr>
                <w:trHeight w:val="615"/>
              </w:trPr>
              <w:tc>
                <w:tcPr>
                  <w:tcW w:w="3279" w:type="dxa"/>
                </w:tcPr>
                <w:p w14:paraId="0A707688" w14:textId="77777777" w:rsidR="00A03B1B" w:rsidRPr="00A03B1B" w:rsidRDefault="00A03B1B" w:rsidP="00A03B1B">
                  <w:pPr>
                    <w:spacing w:after="60"/>
                    <w:rPr>
                      <w:iCs/>
                      <w:sz w:val="20"/>
                      <w:szCs w:val="20"/>
                    </w:rPr>
                  </w:pPr>
                  <w:r w:rsidRPr="00A03B1B">
                    <w:rPr>
                      <w:iCs/>
                      <w:sz w:val="20"/>
                      <w:szCs w:val="20"/>
                    </w:rPr>
                    <w:t>HSL of QSE-committed configuration (if more than highest MW in Energy Offer Curve and price associated with highest MW in Energy Offer Curve is less than $4,500)</w:t>
                  </w:r>
                </w:p>
              </w:tc>
              <w:tc>
                <w:tcPr>
                  <w:tcW w:w="3060" w:type="dxa"/>
                </w:tcPr>
                <w:p w14:paraId="177FFE46" w14:textId="77777777" w:rsidR="00A03B1B" w:rsidRPr="00A03B1B" w:rsidRDefault="00A03B1B" w:rsidP="00A03B1B">
                  <w:pPr>
                    <w:spacing w:after="60"/>
                    <w:rPr>
                      <w:iCs/>
                      <w:sz w:val="20"/>
                      <w:szCs w:val="20"/>
                    </w:rPr>
                  </w:pPr>
                  <w:r w:rsidRPr="00A03B1B">
                    <w:rPr>
                      <w:iCs/>
                      <w:sz w:val="20"/>
                      <w:szCs w:val="20"/>
                    </w:rPr>
                    <w:t>$4,500</w:t>
                  </w:r>
                  <w:r w:rsidRPr="00A03B1B">
                    <w:rPr>
                      <w:sz w:val="20"/>
                      <w:szCs w:val="20"/>
                    </w:rPr>
                    <w:t xml:space="preserve"> or the effective VOLL, whichever is less</w:t>
                  </w:r>
                </w:p>
              </w:tc>
            </w:tr>
            <w:tr w:rsidR="00A03B1B" w:rsidRPr="00A03B1B" w14:paraId="3742674B" w14:textId="77777777" w:rsidTr="00B31BB1">
              <w:trPr>
                <w:trHeight w:val="368"/>
              </w:trPr>
              <w:tc>
                <w:tcPr>
                  <w:tcW w:w="3279" w:type="dxa"/>
                </w:tcPr>
                <w:p w14:paraId="5A07F9B3" w14:textId="77777777" w:rsidR="00A03B1B" w:rsidRPr="00A03B1B" w:rsidRDefault="00A03B1B" w:rsidP="00A03B1B">
                  <w:pPr>
                    <w:spacing w:after="60"/>
                    <w:rPr>
                      <w:iCs/>
                      <w:sz w:val="20"/>
                      <w:szCs w:val="20"/>
                    </w:rPr>
                  </w:pPr>
                  <w:r w:rsidRPr="00A03B1B">
                    <w:rPr>
                      <w:iCs/>
                      <w:sz w:val="20"/>
                      <w:szCs w:val="20"/>
                    </w:rPr>
                    <w:t>HSL of QSE-committed configuration (if more than highest MW in Energy Offer Curve)</w:t>
                  </w:r>
                </w:p>
              </w:tc>
              <w:tc>
                <w:tcPr>
                  <w:tcW w:w="3060" w:type="dxa"/>
                </w:tcPr>
                <w:p w14:paraId="7F0328D5" w14:textId="77777777" w:rsidR="00A03B1B" w:rsidRPr="00A03B1B" w:rsidRDefault="00A03B1B" w:rsidP="00A03B1B">
                  <w:pPr>
                    <w:spacing w:after="60"/>
                    <w:rPr>
                      <w:iCs/>
                      <w:sz w:val="20"/>
                      <w:szCs w:val="20"/>
                    </w:rPr>
                  </w:pPr>
                  <w:r w:rsidRPr="00A03B1B">
                    <w:rPr>
                      <w:iCs/>
                      <w:sz w:val="20"/>
                      <w:szCs w:val="20"/>
                    </w:rPr>
                    <w:t>Price associated with the highest MW in QSE-submitted Energy Offer Curve</w:t>
                  </w:r>
                </w:p>
              </w:tc>
            </w:tr>
            <w:tr w:rsidR="00A03B1B" w:rsidRPr="00A03B1B" w14:paraId="65F7EE25" w14:textId="77777777" w:rsidTr="00B31BB1">
              <w:trPr>
                <w:trHeight w:val="773"/>
              </w:trPr>
              <w:tc>
                <w:tcPr>
                  <w:tcW w:w="3279" w:type="dxa"/>
                </w:tcPr>
                <w:p w14:paraId="09818217" w14:textId="77777777" w:rsidR="00A03B1B" w:rsidRPr="00A03B1B" w:rsidRDefault="00A03B1B" w:rsidP="00A03B1B">
                  <w:pPr>
                    <w:spacing w:after="60"/>
                    <w:rPr>
                      <w:iCs/>
                      <w:sz w:val="20"/>
                      <w:szCs w:val="20"/>
                    </w:rPr>
                  </w:pPr>
                  <w:r w:rsidRPr="00A03B1B">
                    <w:rPr>
                      <w:iCs/>
                      <w:sz w:val="20"/>
                      <w:szCs w:val="20"/>
                    </w:rPr>
                    <w:t>Energy Offer Curve for MW at and below HSL of QSE-committed configuration</w:t>
                  </w:r>
                </w:p>
              </w:tc>
              <w:tc>
                <w:tcPr>
                  <w:tcW w:w="3060" w:type="dxa"/>
                </w:tcPr>
                <w:p w14:paraId="486857AA" w14:textId="77777777" w:rsidR="00A03B1B" w:rsidRPr="00A03B1B" w:rsidRDefault="00A03B1B" w:rsidP="00A03B1B">
                  <w:pPr>
                    <w:spacing w:after="60"/>
                    <w:rPr>
                      <w:iCs/>
                      <w:sz w:val="20"/>
                      <w:szCs w:val="20"/>
                    </w:rPr>
                  </w:pPr>
                  <w:r w:rsidRPr="00A03B1B">
                    <w:rPr>
                      <w:iCs/>
                      <w:sz w:val="20"/>
                      <w:szCs w:val="20"/>
                    </w:rPr>
                    <w:t>The QSE-submitted Energy Offer Curve</w:t>
                  </w:r>
                </w:p>
              </w:tc>
            </w:tr>
            <w:tr w:rsidR="00A03B1B" w:rsidRPr="00A03B1B" w14:paraId="46BD8B72" w14:textId="77777777" w:rsidTr="00B31BB1">
              <w:trPr>
                <w:trHeight w:val="503"/>
              </w:trPr>
              <w:tc>
                <w:tcPr>
                  <w:tcW w:w="3279" w:type="dxa"/>
                </w:tcPr>
                <w:p w14:paraId="7377F607" w14:textId="77777777" w:rsidR="00A03B1B" w:rsidRPr="00A03B1B" w:rsidRDefault="00A03B1B" w:rsidP="00A03B1B">
                  <w:pPr>
                    <w:spacing w:after="60"/>
                    <w:rPr>
                      <w:iCs/>
                      <w:sz w:val="20"/>
                      <w:szCs w:val="20"/>
                    </w:rPr>
                  </w:pPr>
                  <w:r w:rsidRPr="00A03B1B">
                    <w:rPr>
                      <w:iCs/>
                      <w:sz w:val="20"/>
                      <w:szCs w:val="20"/>
                    </w:rPr>
                    <w:t>1 MW below lowest MW in Energy Offer Curve (if more than LSL)</w:t>
                  </w:r>
                </w:p>
              </w:tc>
              <w:tc>
                <w:tcPr>
                  <w:tcW w:w="3060" w:type="dxa"/>
                </w:tcPr>
                <w:p w14:paraId="5C265CA8" w14:textId="77777777" w:rsidR="00A03B1B" w:rsidRPr="00A03B1B" w:rsidRDefault="00A03B1B" w:rsidP="00A03B1B">
                  <w:pPr>
                    <w:spacing w:after="60"/>
                    <w:rPr>
                      <w:iCs/>
                      <w:sz w:val="20"/>
                      <w:szCs w:val="20"/>
                    </w:rPr>
                  </w:pPr>
                  <w:r w:rsidRPr="00A03B1B">
                    <w:rPr>
                      <w:iCs/>
                      <w:sz w:val="20"/>
                      <w:szCs w:val="20"/>
                    </w:rPr>
                    <w:t>-$249.99</w:t>
                  </w:r>
                </w:p>
              </w:tc>
            </w:tr>
            <w:tr w:rsidR="00A03B1B" w:rsidRPr="00A03B1B" w14:paraId="1532748A" w14:textId="77777777" w:rsidTr="00B31BB1">
              <w:trPr>
                <w:trHeight w:val="467"/>
              </w:trPr>
              <w:tc>
                <w:tcPr>
                  <w:tcW w:w="3279" w:type="dxa"/>
                </w:tcPr>
                <w:p w14:paraId="709B7C43" w14:textId="77777777" w:rsidR="00A03B1B" w:rsidRPr="00A03B1B" w:rsidRDefault="00A03B1B" w:rsidP="00A03B1B">
                  <w:pPr>
                    <w:spacing w:after="60"/>
                    <w:rPr>
                      <w:iCs/>
                      <w:sz w:val="20"/>
                      <w:szCs w:val="20"/>
                    </w:rPr>
                  </w:pPr>
                  <w:r w:rsidRPr="00A03B1B">
                    <w:rPr>
                      <w:iCs/>
                      <w:sz w:val="20"/>
                      <w:szCs w:val="20"/>
                    </w:rPr>
                    <w:t>LSL (if less than lowest MW in Energy Offer Curve)</w:t>
                  </w:r>
                </w:p>
              </w:tc>
              <w:tc>
                <w:tcPr>
                  <w:tcW w:w="3060" w:type="dxa"/>
                </w:tcPr>
                <w:p w14:paraId="17FB0D1B" w14:textId="77777777" w:rsidR="00A03B1B" w:rsidRPr="00A03B1B" w:rsidRDefault="00A03B1B" w:rsidP="00A03B1B">
                  <w:pPr>
                    <w:spacing w:after="60"/>
                    <w:rPr>
                      <w:iCs/>
                      <w:sz w:val="20"/>
                      <w:szCs w:val="20"/>
                    </w:rPr>
                  </w:pPr>
                  <w:r w:rsidRPr="00A03B1B">
                    <w:rPr>
                      <w:iCs/>
                      <w:sz w:val="20"/>
                      <w:szCs w:val="20"/>
                    </w:rPr>
                    <w:t>-$250.00</w:t>
                  </w:r>
                </w:p>
              </w:tc>
            </w:tr>
          </w:tbl>
          <w:p w14:paraId="4BADA0A8" w14:textId="77777777" w:rsidR="00A03B1B" w:rsidRPr="00A03B1B" w:rsidRDefault="00A03B1B" w:rsidP="00A03B1B">
            <w:pPr>
              <w:spacing w:after="240"/>
              <w:ind w:left="2160" w:hanging="720"/>
              <w:rPr>
                <w:szCs w:val="20"/>
              </w:rPr>
            </w:pPr>
          </w:p>
        </w:tc>
      </w:tr>
    </w:tbl>
    <w:p w14:paraId="1965F2E4" w14:textId="77777777" w:rsidR="00A03B1B" w:rsidRPr="00A03B1B" w:rsidRDefault="00A03B1B" w:rsidP="00A03B1B">
      <w:pPr>
        <w:spacing w:before="240" w:after="240"/>
        <w:ind w:left="720" w:hanging="720"/>
        <w:rPr>
          <w:szCs w:val="20"/>
        </w:rPr>
      </w:pPr>
      <w:r w:rsidRPr="00A03B1B">
        <w:rPr>
          <w:szCs w:val="20"/>
        </w:rPr>
        <w:lastRenderedPageBreak/>
        <w:t>(5)</w:t>
      </w:r>
      <w:r w:rsidRPr="00A03B1B">
        <w:rPr>
          <w:szCs w:val="20"/>
        </w:rPr>
        <w:tab/>
        <w:t>For use as SCED inputs for determining energy dispatch and Ancillary Service awards, ERCOT shall use the available Ancillary Service MW capacity of all Resources by creating a proxy Ancillary Service Offer for qualified Resources as follows:</w:t>
      </w:r>
    </w:p>
    <w:p w14:paraId="7723D0D8" w14:textId="77777777" w:rsidR="00A03B1B" w:rsidRPr="00A03B1B" w:rsidRDefault="00A03B1B" w:rsidP="00A03B1B">
      <w:pPr>
        <w:spacing w:after="240"/>
        <w:ind w:left="1440" w:hanging="720"/>
        <w:rPr>
          <w:szCs w:val="20"/>
        </w:rPr>
      </w:pPr>
      <w:r w:rsidRPr="00A03B1B">
        <w:rPr>
          <w:szCs w:val="20"/>
        </w:rPr>
        <w:t>(a)</w:t>
      </w:r>
      <w:r w:rsidRPr="00A03B1B">
        <w:rPr>
          <w:szCs w:val="20"/>
        </w:rPr>
        <w:tab/>
        <w:t>The proxy Ancillary Service Offer shall be a linked Ancillary Service Offer across all Ancillary Service products for which a Resource is qualified to provide.  For Generation Resources, the proxy Ancillary Service Offer MW 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340FDB44" w14:textId="77777777" w:rsidR="00A03B1B" w:rsidRPr="00A03B1B" w:rsidRDefault="00A03B1B" w:rsidP="00A03B1B">
      <w:pPr>
        <w:spacing w:after="240"/>
        <w:ind w:left="1440" w:hanging="720"/>
        <w:rPr>
          <w:szCs w:val="20"/>
        </w:rPr>
      </w:pPr>
      <w:r w:rsidRPr="00A03B1B">
        <w:rPr>
          <w:szCs w:val="20"/>
        </w:rPr>
        <w:t>(b)</w:t>
      </w:r>
      <w:r w:rsidRPr="00A03B1B">
        <w:rPr>
          <w:szCs w:val="20"/>
        </w:rPr>
        <w:tab/>
        <w:t>For Resources that are not RUC-committed, the price in the proxy Ancillary Service Offer shall be set to:</w:t>
      </w:r>
    </w:p>
    <w:p w14:paraId="5F5B8FA6" w14:textId="77777777" w:rsidR="00A03B1B" w:rsidRPr="00A03B1B" w:rsidRDefault="00A03B1B" w:rsidP="00A03B1B">
      <w:pPr>
        <w:spacing w:after="240"/>
        <w:ind w:left="2160" w:hanging="720"/>
        <w:rPr>
          <w:szCs w:val="20"/>
        </w:rPr>
      </w:pPr>
      <w:r w:rsidRPr="00A03B1B">
        <w:rPr>
          <w:szCs w:val="20"/>
        </w:rPr>
        <w:t>(i)</w:t>
      </w:r>
      <w:r w:rsidRPr="00A03B1B">
        <w:rPr>
          <w:szCs w:val="20"/>
        </w:rPr>
        <w:tab/>
        <w:t>For Reg-Up and RRS, the maximum of:</w:t>
      </w:r>
    </w:p>
    <w:p w14:paraId="56A2CC3D" w14:textId="77777777" w:rsidR="00A03B1B" w:rsidRPr="00A03B1B" w:rsidRDefault="00A03B1B" w:rsidP="00A03B1B">
      <w:pPr>
        <w:spacing w:after="240"/>
        <w:ind w:left="2880" w:hanging="720"/>
        <w:rPr>
          <w:szCs w:val="20"/>
        </w:rPr>
      </w:pPr>
      <w:r w:rsidRPr="00A03B1B">
        <w:rPr>
          <w:szCs w:val="20"/>
        </w:rPr>
        <w:t>(A)</w:t>
      </w:r>
      <w:r w:rsidRPr="00A03B1B">
        <w:rPr>
          <w:szCs w:val="20"/>
        </w:rPr>
        <w:tab/>
        <w:t>The proxy Ancillary Service Offer price floor for Reg-Up or RRS, respectively;</w:t>
      </w:r>
    </w:p>
    <w:p w14:paraId="3E822072" w14:textId="77777777" w:rsidR="00A03B1B" w:rsidRPr="00A03B1B" w:rsidRDefault="00A03B1B" w:rsidP="00A03B1B">
      <w:pPr>
        <w:spacing w:after="240"/>
        <w:ind w:left="2880" w:hanging="720"/>
        <w:rPr>
          <w:szCs w:val="20"/>
        </w:rPr>
      </w:pPr>
      <w:r w:rsidRPr="00A03B1B">
        <w:rPr>
          <w:szCs w:val="20"/>
        </w:rPr>
        <w:t>(B)</w:t>
      </w:r>
      <w:r w:rsidRPr="00A03B1B">
        <w:rPr>
          <w:szCs w:val="20"/>
        </w:rPr>
        <w:tab/>
        <w:t>The Resource’s highest submitted Ancillary Service Offer price for Reg-Up or RRS, respectively;</w:t>
      </w:r>
    </w:p>
    <w:p w14:paraId="2123788D" w14:textId="77777777" w:rsidR="00A03B1B" w:rsidRPr="00A03B1B" w:rsidRDefault="00A03B1B" w:rsidP="00A03B1B">
      <w:pPr>
        <w:spacing w:after="240"/>
        <w:ind w:left="2880" w:hanging="720"/>
        <w:rPr>
          <w:szCs w:val="20"/>
        </w:rPr>
      </w:pPr>
      <w:r w:rsidRPr="00A03B1B">
        <w:rPr>
          <w:szCs w:val="20"/>
        </w:rPr>
        <w:t>(C)</w:t>
      </w:r>
      <w:r w:rsidRPr="00A03B1B">
        <w:rPr>
          <w:szCs w:val="20"/>
        </w:rPr>
        <w:tab/>
        <w:t>The Resource’s highest Ancillary Service Offer price for ECRS (submitted or proxy); or</w:t>
      </w:r>
    </w:p>
    <w:p w14:paraId="68D48978" w14:textId="77777777" w:rsidR="00A03B1B" w:rsidRPr="00A03B1B" w:rsidRDefault="00A03B1B" w:rsidP="00A03B1B">
      <w:pPr>
        <w:spacing w:after="240"/>
        <w:ind w:left="2880" w:hanging="720"/>
        <w:rPr>
          <w:szCs w:val="20"/>
        </w:rPr>
      </w:pPr>
      <w:r w:rsidRPr="00A03B1B">
        <w:rPr>
          <w:szCs w:val="20"/>
        </w:rPr>
        <w:t>(D)</w:t>
      </w:r>
      <w:r w:rsidRPr="00A03B1B">
        <w:rPr>
          <w:szCs w:val="20"/>
        </w:rPr>
        <w:tab/>
        <w:t>The Resource’s highest Ancillary Service Offer price for Non-Spin (submitted or proxy).</w:t>
      </w:r>
    </w:p>
    <w:p w14:paraId="3CAAAF0A" w14:textId="77777777" w:rsidR="00A03B1B" w:rsidRPr="00A03B1B" w:rsidRDefault="00A03B1B" w:rsidP="00A03B1B">
      <w:pPr>
        <w:spacing w:after="240"/>
        <w:ind w:left="2160" w:hanging="720"/>
        <w:rPr>
          <w:szCs w:val="20"/>
        </w:rPr>
      </w:pPr>
      <w:r w:rsidRPr="00A03B1B">
        <w:rPr>
          <w:szCs w:val="20"/>
        </w:rPr>
        <w:t>(ii)</w:t>
      </w:r>
      <w:r w:rsidRPr="00A03B1B">
        <w:rPr>
          <w:szCs w:val="20"/>
        </w:rPr>
        <w:tab/>
        <w:t xml:space="preserve">For ECRS, the maximum of: </w:t>
      </w:r>
    </w:p>
    <w:p w14:paraId="7B09E26E" w14:textId="77777777" w:rsidR="00A03B1B" w:rsidRPr="00A03B1B" w:rsidRDefault="00A03B1B" w:rsidP="00A03B1B">
      <w:pPr>
        <w:spacing w:after="240"/>
        <w:ind w:left="2880" w:hanging="720"/>
        <w:rPr>
          <w:szCs w:val="20"/>
        </w:rPr>
      </w:pPr>
      <w:r w:rsidRPr="00A03B1B">
        <w:rPr>
          <w:szCs w:val="20"/>
        </w:rPr>
        <w:t>(A)</w:t>
      </w:r>
      <w:r w:rsidRPr="00A03B1B">
        <w:rPr>
          <w:szCs w:val="20"/>
        </w:rPr>
        <w:tab/>
        <w:t xml:space="preserve">The proxy Ancillary Service Offer price floor for ECRS; </w:t>
      </w:r>
    </w:p>
    <w:p w14:paraId="454080F5" w14:textId="77777777" w:rsidR="00A03B1B" w:rsidRPr="00A03B1B" w:rsidRDefault="00A03B1B" w:rsidP="00A03B1B">
      <w:pPr>
        <w:spacing w:after="240"/>
        <w:ind w:left="2880" w:hanging="720"/>
        <w:rPr>
          <w:szCs w:val="20"/>
        </w:rPr>
      </w:pPr>
      <w:r w:rsidRPr="00A03B1B">
        <w:rPr>
          <w:szCs w:val="20"/>
        </w:rPr>
        <w:t>(B)</w:t>
      </w:r>
      <w:r w:rsidRPr="00A03B1B">
        <w:rPr>
          <w:szCs w:val="20"/>
        </w:rPr>
        <w:tab/>
        <w:t>The Resource’s highest submitted Ancillary Service Offer price for ECRS; or</w:t>
      </w:r>
    </w:p>
    <w:p w14:paraId="56A01F87" w14:textId="77777777" w:rsidR="00A03B1B" w:rsidRPr="00A03B1B" w:rsidRDefault="00A03B1B" w:rsidP="00A03B1B">
      <w:pPr>
        <w:spacing w:after="240"/>
        <w:ind w:left="2880" w:hanging="720"/>
        <w:rPr>
          <w:szCs w:val="20"/>
        </w:rPr>
      </w:pPr>
      <w:r w:rsidRPr="00A03B1B">
        <w:rPr>
          <w:szCs w:val="20"/>
        </w:rPr>
        <w:t>(C)</w:t>
      </w:r>
      <w:r w:rsidRPr="00A03B1B">
        <w:rPr>
          <w:szCs w:val="20"/>
        </w:rPr>
        <w:tab/>
        <w:t>The Resource’s highest Ancillary Service Offer price for Non-Spin (submitted or proxy).</w:t>
      </w:r>
    </w:p>
    <w:p w14:paraId="57E666CB" w14:textId="77777777" w:rsidR="00A03B1B" w:rsidRPr="00A03B1B" w:rsidRDefault="00A03B1B" w:rsidP="00A03B1B">
      <w:pPr>
        <w:spacing w:after="240"/>
        <w:ind w:left="2160" w:hanging="720"/>
        <w:rPr>
          <w:szCs w:val="20"/>
        </w:rPr>
      </w:pPr>
      <w:r w:rsidRPr="00A03B1B">
        <w:rPr>
          <w:szCs w:val="20"/>
        </w:rPr>
        <w:t>(iii)</w:t>
      </w:r>
      <w:r w:rsidRPr="00A03B1B">
        <w:rPr>
          <w:szCs w:val="20"/>
        </w:rPr>
        <w:tab/>
        <w:t xml:space="preserve">For Non-Spin, the maximum of: </w:t>
      </w:r>
    </w:p>
    <w:p w14:paraId="3D02510A" w14:textId="77777777" w:rsidR="00A03B1B" w:rsidRPr="00A03B1B" w:rsidRDefault="00A03B1B" w:rsidP="00A03B1B">
      <w:pPr>
        <w:spacing w:after="240"/>
        <w:ind w:left="2880" w:hanging="720"/>
        <w:rPr>
          <w:szCs w:val="20"/>
        </w:rPr>
      </w:pPr>
      <w:r w:rsidRPr="00A03B1B">
        <w:rPr>
          <w:szCs w:val="20"/>
        </w:rPr>
        <w:t>(A)</w:t>
      </w:r>
      <w:r w:rsidRPr="00A03B1B">
        <w:rPr>
          <w:szCs w:val="20"/>
        </w:rPr>
        <w:tab/>
        <w:t>The proxy Ancillary Service Offer price floor for Non-Spin; or</w:t>
      </w:r>
    </w:p>
    <w:p w14:paraId="1CEBB790" w14:textId="77777777" w:rsidR="00A03B1B" w:rsidRPr="00A03B1B" w:rsidRDefault="00A03B1B" w:rsidP="00A03B1B">
      <w:pPr>
        <w:spacing w:after="240"/>
        <w:ind w:left="2880" w:hanging="720"/>
        <w:rPr>
          <w:szCs w:val="20"/>
        </w:rPr>
      </w:pPr>
      <w:r w:rsidRPr="00A03B1B">
        <w:rPr>
          <w:szCs w:val="20"/>
        </w:rPr>
        <w:t>(B)</w:t>
      </w:r>
      <w:r w:rsidRPr="00A03B1B">
        <w:rPr>
          <w:szCs w:val="20"/>
        </w:rPr>
        <w:tab/>
        <w:t>The Resource’s highest submitted Ancillary Service Offer price for Non-Spin.</w:t>
      </w:r>
    </w:p>
    <w:p w14:paraId="19EDDB5E" w14:textId="77777777" w:rsidR="00A03B1B" w:rsidRPr="00A03B1B" w:rsidRDefault="00A03B1B" w:rsidP="00A03B1B">
      <w:pPr>
        <w:spacing w:after="240"/>
        <w:ind w:left="2160" w:hanging="720"/>
        <w:rPr>
          <w:szCs w:val="20"/>
        </w:rPr>
      </w:pPr>
      <w:r w:rsidRPr="00A03B1B">
        <w:rPr>
          <w:szCs w:val="20"/>
        </w:rPr>
        <w:t>(iv)</w:t>
      </w:r>
      <w:r w:rsidRPr="00A03B1B">
        <w:rPr>
          <w:szCs w:val="20"/>
        </w:rPr>
        <w:tab/>
        <w:t>For Reg-Down, the maximum of:</w:t>
      </w:r>
    </w:p>
    <w:p w14:paraId="550566A3" w14:textId="77777777" w:rsidR="00A03B1B" w:rsidRPr="00A03B1B" w:rsidRDefault="00A03B1B" w:rsidP="00A03B1B">
      <w:pPr>
        <w:spacing w:after="240"/>
        <w:ind w:left="2880" w:hanging="720"/>
        <w:rPr>
          <w:szCs w:val="20"/>
        </w:rPr>
      </w:pPr>
      <w:r w:rsidRPr="00A03B1B">
        <w:rPr>
          <w:szCs w:val="20"/>
        </w:rPr>
        <w:t>(A)</w:t>
      </w:r>
      <w:r w:rsidRPr="00A03B1B">
        <w:rPr>
          <w:szCs w:val="20"/>
        </w:rPr>
        <w:tab/>
        <w:t>The proxy Ancillary Service Offer price floor for Reg-Down; or</w:t>
      </w:r>
    </w:p>
    <w:p w14:paraId="4B3F4B9D" w14:textId="77777777" w:rsidR="00A03B1B" w:rsidRPr="00A03B1B" w:rsidRDefault="00A03B1B" w:rsidP="00A03B1B">
      <w:pPr>
        <w:spacing w:after="240"/>
        <w:ind w:left="2880" w:hanging="720"/>
        <w:rPr>
          <w:ins w:id="766" w:author="ERCOT" w:date="2025-12-09T07:15:00Z"/>
          <w:rFonts w:eastAsia="SimSun"/>
        </w:rPr>
      </w:pPr>
      <w:r w:rsidRPr="00A03B1B">
        <w:rPr>
          <w:szCs w:val="20"/>
        </w:rPr>
        <w:lastRenderedPageBreak/>
        <w:t>(B)</w:t>
      </w:r>
      <w:r w:rsidRPr="00A03B1B">
        <w:rPr>
          <w:szCs w:val="20"/>
        </w:rPr>
        <w:tab/>
        <w:t>The Resource’s highest submitted Ancillary Service Offer price for Reg-Down.</w:t>
      </w:r>
    </w:p>
    <w:p w14:paraId="56449C0D" w14:textId="77777777" w:rsidR="00A03B1B" w:rsidRPr="00A03B1B" w:rsidRDefault="00A03B1B" w:rsidP="00A03B1B">
      <w:pPr>
        <w:spacing w:after="240"/>
        <w:ind w:left="2160" w:hanging="720"/>
        <w:rPr>
          <w:ins w:id="767" w:author="ERCOT" w:date="2025-12-09T07:15:00Z"/>
          <w:rFonts w:eastAsia="SimSun"/>
        </w:rPr>
      </w:pPr>
      <w:ins w:id="768" w:author="ERCOT" w:date="2025-12-09T07:15:00Z">
        <w:r w:rsidRPr="00A03B1B">
          <w:rPr>
            <w:rFonts w:eastAsia="SimSun"/>
          </w:rPr>
          <w:t>(v)</w:t>
        </w:r>
        <w:r w:rsidRPr="00A03B1B">
          <w:rPr>
            <w:rFonts w:eastAsia="SimSun"/>
          </w:rPr>
          <w:tab/>
          <w:t xml:space="preserve">For DRRS, the maximum of: </w:t>
        </w:r>
      </w:ins>
    </w:p>
    <w:p w14:paraId="21238CA5" w14:textId="77777777" w:rsidR="00A03B1B" w:rsidRPr="00A03B1B" w:rsidRDefault="00A03B1B" w:rsidP="00A03B1B">
      <w:pPr>
        <w:spacing w:after="240"/>
        <w:ind w:left="2880" w:hanging="720"/>
        <w:rPr>
          <w:ins w:id="769" w:author="ERCOT" w:date="2025-12-09T07:15:00Z"/>
          <w:rFonts w:eastAsia="SimSun"/>
        </w:rPr>
      </w:pPr>
      <w:ins w:id="770" w:author="ERCOT" w:date="2025-12-09T07:15:00Z">
        <w:r w:rsidRPr="00A03B1B">
          <w:rPr>
            <w:rFonts w:eastAsia="SimSun"/>
          </w:rPr>
          <w:t>(A)</w:t>
        </w:r>
        <w:r w:rsidRPr="00A03B1B">
          <w:rPr>
            <w:rFonts w:eastAsia="SimSun"/>
          </w:rPr>
          <w:tab/>
          <w:t>The proxy Ancillary Service Offer price floor for DRRS; or</w:t>
        </w:r>
      </w:ins>
    </w:p>
    <w:p w14:paraId="6BD75B53" w14:textId="77777777" w:rsidR="00A03B1B" w:rsidRPr="00A03B1B" w:rsidRDefault="00A03B1B" w:rsidP="00A03B1B">
      <w:pPr>
        <w:spacing w:after="240"/>
        <w:ind w:left="2880" w:hanging="720"/>
        <w:rPr>
          <w:ins w:id="771" w:author="ERCOT" w:date="2025-12-09T07:15:00Z"/>
          <w:rFonts w:eastAsia="SimSun"/>
        </w:rPr>
      </w:pPr>
      <w:ins w:id="772" w:author="ERCOT" w:date="2025-12-09T07:15:00Z">
        <w:r w:rsidRPr="00A03B1B">
          <w:rPr>
            <w:rFonts w:eastAsia="SimSun"/>
          </w:rPr>
          <w:t>(B)</w:t>
        </w:r>
        <w:r w:rsidRPr="00A03B1B">
          <w:rPr>
            <w:rFonts w:eastAsia="SimSun"/>
          </w:rPr>
          <w:tab/>
          <w:t>The Resource’s highest submitted Ancillary Service Offer price for DRRS.</w:t>
        </w:r>
      </w:ins>
    </w:p>
    <w:p w14:paraId="3FD760A2" w14:textId="77777777" w:rsidR="00A03B1B" w:rsidRPr="00A03B1B" w:rsidRDefault="00A03B1B" w:rsidP="00A03B1B">
      <w:pPr>
        <w:spacing w:after="240"/>
        <w:ind w:left="1440" w:hanging="720"/>
        <w:rPr>
          <w:szCs w:val="20"/>
        </w:rPr>
      </w:pPr>
      <w:r w:rsidRPr="00A03B1B">
        <w:rPr>
          <w:szCs w:val="20"/>
        </w:rPr>
        <w:t>(c)</w:t>
      </w:r>
      <w:r w:rsidRPr="00A03B1B">
        <w:rPr>
          <w:szCs w:val="20"/>
        </w:rPr>
        <w:tab/>
        <w:t>The proxy Ancillary Service Offer price floors for each SCED-interval shall be derived from the effective ASDCs and Ancillary Service Plan using the following logic:</w:t>
      </w:r>
    </w:p>
    <w:p w14:paraId="44A30CD4" w14:textId="77777777" w:rsidR="00A03B1B" w:rsidRPr="00A03B1B" w:rsidRDefault="00A03B1B" w:rsidP="00A03B1B">
      <w:pPr>
        <w:spacing w:after="240"/>
        <w:ind w:left="2144" w:hanging="720"/>
        <w:rPr>
          <w:szCs w:val="20"/>
        </w:rPr>
      </w:pPr>
      <w:r w:rsidRPr="00A03B1B">
        <w:rPr>
          <w:szCs w:val="20"/>
        </w:rPr>
        <w:t>(i)        The proxy Ancillary Service Offer price floor for Reg-Up is equal to the lesser of the values below minus $0.01 per MW per hour:</w:t>
      </w:r>
    </w:p>
    <w:p w14:paraId="3E300306" w14:textId="77777777" w:rsidR="00A03B1B" w:rsidRPr="00A03B1B" w:rsidRDefault="00A03B1B" w:rsidP="00A03B1B">
      <w:pPr>
        <w:spacing w:after="240"/>
        <w:ind w:left="2864" w:hanging="720"/>
        <w:rPr>
          <w:szCs w:val="20"/>
        </w:rPr>
      </w:pPr>
      <w:r w:rsidRPr="00A03B1B">
        <w:rPr>
          <w:szCs w:val="20"/>
        </w:rPr>
        <w:t xml:space="preserve">(A)      $2,000 per MW per hour; or  </w:t>
      </w:r>
    </w:p>
    <w:p w14:paraId="52F0C722" w14:textId="77777777" w:rsidR="00A03B1B" w:rsidRPr="00A03B1B" w:rsidRDefault="00A03B1B" w:rsidP="00A03B1B">
      <w:pPr>
        <w:spacing w:after="240"/>
        <w:ind w:left="2864" w:hanging="720"/>
        <w:rPr>
          <w:szCs w:val="20"/>
        </w:rPr>
      </w:pPr>
      <w:r w:rsidRPr="00A03B1B">
        <w:rPr>
          <w:szCs w:val="20"/>
        </w:rPr>
        <w:t>(B)      The point on the ASDC for Reg-Up that intersects with a quantity that is 95% of the Ancillary Service Plan for Reg-Up.</w:t>
      </w:r>
    </w:p>
    <w:p w14:paraId="7A1447E7" w14:textId="77777777" w:rsidR="00A03B1B" w:rsidRPr="00A03B1B" w:rsidRDefault="00A03B1B" w:rsidP="00A03B1B">
      <w:pPr>
        <w:spacing w:after="240"/>
        <w:ind w:left="2144" w:hanging="720"/>
        <w:rPr>
          <w:szCs w:val="20"/>
        </w:rPr>
      </w:pPr>
      <w:r w:rsidRPr="00A03B1B">
        <w:rPr>
          <w:szCs w:val="20"/>
        </w:rPr>
        <w:t>(ii)       The proxy Ancillary Service Offer price floor for RRS is equal to the lesser of the values below minus $0.01 per MW per hour:</w:t>
      </w:r>
    </w:p>
    <w:p w14:paraId="77175FFA" w14:textId="77777777" w:rsidR="00A03B1B" w:rsidRPr="00A03B1B" w:rsidRDefault="00A03B1B" w:rsidP="00A03B1B">
      <w:pPr>
        <w:spacing w:after="240"/>
        <w:ind w:left="2864" w:hanging="720"/>
        <w:rPr>
          <w:szCs w:val="20"/>
        </w:rPr>
      </w:pPr>
      <w:r w:rsidRPr="00A03B1B">
        <w:rPr>
          <w:szCs w:val="20"/>
        </w:rPr>
        <w:t xml:space="preserve">(A)      $2,000 per MW per hour; or  </w:t>
      </w:r>
    </w:p>
    <w:p w14:paraId="56C9EBC9" w14:textId="77777777" w:rsidR="00A03B1B" w:rsidRPr="00A03B1B" w:rsidRDefault="00A03B1B" w:rsidP="00A03B1B">
      <w:pPr>
        <w:spacing w:after="240"/>
        <w:ind w:left="2864" w:hanging="720"/>
        <w:rPr>
          <w:szCs w:val="20"/>
        </w:rPr>
      </w:pPr>
      <w:r w:rsidRPr="00A03B1B">
        <w:rPr>
          <w:szCs w:val="20"/>
        </w:rPr>
        <w:t>(B)      The point on the ASDC for RRS that intersects with a quantity that is 95% of the Ancillary Service Plan for RRS.</w:t>
      </w:r>
    </w:p>
    <w:p w14:paraId="1B676280" w14:textId="77777777" w:rsidR="00A03B1B" w:rsidRPr="00A03B1B" w:rsidRDefault="00A03B1B" w:rsidP="00A03B1B">
      <w:pPr>
        <w:spacing w:after="240"/>
        <w:ind w:left="2144" w:hanging="720"/>
        <w:rPr>
          <w:szCs w:val="20"/>
        </w:rPr>
      </w:pPr>
      <w:r w:rsidRPr="00A03B1B">
        <w:rPr>
          <w:szCs w:val="20"/>
        </w:rPr>
        <w:t>(iii)      The proxy Ancillary Service Offer price floor for ECRS is equal to the lesser of the values below minus $0.01 per MW per hour:</w:t>
      </w:r>
    </w:p>
    <w:p w14:paraId="683A923A" w14:textId="77777777" w:rsidR="00A03B1B" w:rsidRPr="00A03B1B" w:rsidRDefault="00A03B1B" w:rsidP="00A03B1B">
      <w:pPr>
        <w:spacing w:after="240"/>
        <w:ind w:left="2864" w:hanging="720"/>
        <w:rPr>
          <w:szCs w:val="20"/>
        </w:rPr>
      </w:pPr>
      <w:r w:rsidRPr="00A03B1B">
        <w:rPr>
          <w:szCs w:val="20"/>
        </w:rPr>
        <w:t xml:space="preserve">(A)      $2,000 per MW per hour; or  </w:t>
      </w:r>
    </w:p>
    <w:p w14:paraId="2A08B116" w14:textId="77777777" w:rsidR="00A03B1B" w:rsidRPr="00A03B1B" w:rsidRDefault="00A03B1B" w:rsidP="00A03B1B">
      <w:pPr>
        <w:spacing w:after="240"/>
        <w:ind w:left="2864" w:hanging="720"/>
        <w:rPr>
          <w:szCs w:val="20"/>
        </w:rPr>
      </w:pPr>
      <w:r w:rsidRPr="00A03B1B">
        <w:rPr>
          <w:szCs w:val="20"/>
        </w:rPr>
        <w:t>(B)      The point on the ASDC for ECRS that intersects with a quantity that is 95% of the Ancillary Service Plan for ECRS.</w:t>
      </w:r>
    </w:p>
    <w:p w14:paraId="2A7E4FB1" w14:textId="77777777" w:rsidR="00A03B1B" w:rsidRPr="00A03B1B" w:rsidRDefault="00A03B1B" w:rsidP="00A03B1B">
      <w:pPr>
        <w:spacing w:after="240"/>
        <w:ind w:left="2144" w:hanging="720"/>
        <w:rPr>
          <w:szCs w:val="20"/>
        </w:rPr>
      </w:pPr>
      <w:r w:rsidRPr="00A03B1B">
        <w:rPr>
          <w:szCs w:val="20"/>
        </w:rPr>
        <w:t>(iv)      The proxy Ancillary Service Offer price floor for Non-Spin is equal to the lesser of the values below minus $0.01 per MW per hour:</w:t>
      </w:r>
    </w:p>
    <w:p w14:paraId="4AC403B4" w14:textId="77777777" w:rsidR="00A03B1B" w:rsidRPr="00A03B1B" w:rsidRDefault="00A03B1B" w:rsidP="00A03B1B">
      <w:pPr>
        <w:spacing w:after="240"/>
        <w:ind w:left="2864" w:hanging="720"/>
        <w:rPr>
          <w:szCs w:val="20"/>
        </w:rPr>
      </w:pPr>
      <w:r w:rsidRPr="00A03B1B">
        <w:rPr>
          <w:szCs w:val="20"/>
        </w:rPr>
        <w:t xml:space="preserve">(A)      $2,000 per MW per hour; or  </w:t>
      </w:r>
    </w:p>
    <w:p w14:paraId="5CCEF864" w14:textId="77777777" w:rsidR="00A03B1B" w:rsidRPr="00A03B1B" w:rsidRDefault="00A03B1B" w:rsidP="00A03B1B">
      <w:pPr>
        <w:spacing w:after="240"/>
        <w:ind w:left="2864" w:hanging="720"/>
        <w:rPr>
          <w:szCs w:val="20"/>
        </w:rPr>
      </w:pPr>
      <w:r w:rsidRPr="00A03B1B">
        <w:rPr>
          <w:szCs w:val="20"/>
        </w:rPr>
        <w:t>(B)      The point on the ASDC for Non-Spin that intersects with a quantity that is 95% of the Ancillary Service Plan for Non-Spin.</w:t>
      </w:r>
    </w:p>
    <w:p w14:paraId="0B1BF2AB" w14:textId="77777777" w:rsidR="00A03B1B" w:rsidRPr="00A03B1B" w:rsidRDefault="00A03B1B" w:rsidP="00A03B1B">
      <w:pPr>
        <w:spacing w:after="240"/>
        <w:ind w:left="2144" w:hanging="720"/>
        <w:rPr>
          <w:szCs w:val="20"/>
        </w:rPr>
      </w:pPr>
      <w:r w:rsidRPr="00A03B1B">
        <w:rPr>
          <w:szCs w:val="20"/>
        </w:rPr>
        <w:t>(v)       The proxy Ancillary Service Offer price floor for Reg-Down is equal to the lesser of the values below minus $0.01 per MW per hour:</w:t>
      </w:r>
    </w:p>
    <w:p w14:paraId="4A393188" w14:textId="77777777" w:rsidR="00A03B1B" w:rsidRPr="00A03B1B" w:rsidRDefault="00A03B1B" w:rsidP="00A03B1B">
      <w:pPr>
        <w:spacing w:after="240"/>
        <w:ind w:left="2864" w:hanging="720"/>
        <w:rPr>
          <w:szCs w:val="20"/>
        </w:rPr>
      </w:pPr>
      <w:r w:rsidRPr="00A03B1B">
        <w:rPr>
          <w:szCs w:val="20"/>
        </w:rPr>
        <w:lastRenderedPageBreak/>
        <w:t xml:space="preserve">(A)      $2,000 per MW per hour; or  </w:t>
      </w:r>
    </w:p>
    <w:p w14:paraId="0F2E1D14" w14:textId="77777777" w:rsidR="00A03B1B" w:rsidRPr="00A03B1B" w:rsidRDefault="00A03B1B" w:rsidP="00A03B1B">
      <w:pPr>
        <w:spacing w:after="240"/>
        <w:ind w:left="2864" w:hanging="720"/>
        <w:rPr>
          <w:ins w:id="773" w:author="ERCOT" w:date="2025-12-09T07:14:00Z"/>
          <w:rFonts w:eastAsia="SimSun"/>
        </w:rPr>
      </w:pPr>
      <w:r w:rsidRPr="00A03B1B">
        <w:rPr>
          <w:szCs w:val="20"/>
        </w:rPr>
        <w:t>(B)      The point on the ASDC for Reg-Down that intersects with a quantity that is 95% of the Ancillary Service Plan for Reg-Down.</w:t>
      </w:r>
    </w:p>
    <w:p w14:paraId="771E469A" w14:textId="77777777" w:rsidR="00A03B1B" w:rsidRPr="00A03B1B" w:rsidRDefault="00A03B1B" w:rsidP="00A03B1B">
      <w:pPr>
        <w:spacing w:after="240"/>
        <w:ind w:left="2160" w:hanging="720"/>
        <w:rPr>
          <w:ins w:id="774" w:author="ERCOT" w:date="2025-12-09T07:14:00Z"/>
          <w:rFonts w:eastAsia="SimSun"/>
        </w:rPr>
      </w:pPr>
      <w:ins w:id="775" w:author="ERCOT" w:date="2025-12-09T07:14:00Z">
        <w:r w:rsidRPr="00A03B1B">
          <w:rPr>
            <w:rFonts w:eastAsia="SimSun"/>
          </w:rPr>
          <w:t>(vi)</w:t>
        </w:r>
        <w:r w:rsidRPr="00A03B1B">
          <w:rPr>
            <w:rFonts w:eastAsia="SimSun"/>
          </w:rPr>
          <w:tab/>
          <w:t>The proxy Ancillary Service Offer price floor for DRRS is equal to the lesser of the values below minus $0.01 per MW per hour:</w:t>
        </w:r>
      </w:ins>
    </w:p>
    <w:p w14:paraId="5F8786F1" w14:textId="77777777" w:rsidR="00A03B1B" w:rsidRPr="00A03B1B" w:rsidRDefault="00A03B1B" w:rsidP="00A03B1B">
      <w:pPr>
        <w:spacing w:after="240"/>
        <w:ind w:left="2864" w:hanging="720"/>
        <w:rPr>
          <w:ins w:id="776" w:author="ERCOT" w:date="2025-12-09T07:14:00Z"/>
          <w:rFonts w:eastAsia="SimSun"/>
        </w:rPr>
      </w:pPr>
      <w:ins w:id="777" w:author="ERCOT" w:date="2025-12-09T07:14:00Z">
        <w:r w:rsidRPr="00A03B1B">
          <w:rPr>
            <w:rFonts w:eastAsia="SimSun"/>
          </w:rPr>
          <w:t>(A)</w:t>
        </w:r>
        <w:r w:rsidRPr="00A03B1B">
          <w:rPr>
            <w:rFonts w:eastAsia="SimSun"/>
          </w:rPr>
          <w:tab/>
          <w:t>$2,000 per MW per hour; or</w:t>
        </w:r>
      </w:ins>
    </w:p>
    <w:p w14:paraId="6D50B546" w14:textId="77777777" w:rsidR="00A03B1B" w:rsidRPr="00A03B1B" w:rsidRDefault="00A03B1B" w:rsidP="00A03B1B">
      <w:pPr>
        <w:spacing w:after="240"/>
        <w:ind w:left="2864" w:hanging="720"/>
        <w:rPr>
          <w:szCs w:val="20"/>
        </w:rPr>
      </w:pPr>
      <w:ins w:id="778" w:author="ERCOT" w:date="2025-12-09T07:14:00Z">
        <w:r w:rsidRPr="00A03B1B">
          <w:rPr>
            <w:rFonts w:eastAsia="SimSun"/>
          </w:rPr>
          <w:t>(B)</w:t>
        </w:r>
        <w:r w:rsidRPr="00A03B1B">
          <w:rPr>
            <w:rFonts w:eastAsia="SimSun"/>
          </w:rPr>
          <w:tab/>
          <w:t>The point on the ASDC for DRRS that intersects with a quantity that is 95% of the Ancillary Service Plan for DRRS.</w:t>
        </w:r>
      </w:ins>
    </w:p>
    <w:p w14:paraId="4C472395" w14:textId="77777777" w:rsidR="00A03B1B" w:rsidRPr="00A03B1B" w:rsidRDefault="00A03B1B" w:rsidP="00A03B1B">
      <w:pPr>
        <w:spacing w:after="240"/>
        <w:ind w:left="1440" w:hanging="720"/>
        <w:rPr>
          <w:szCs w:val="20"/>
        </w:rPr>
      </w:pPr>
      <w:r w:rsidRPr="00A03B1B">
        <w:rPr>
          <w:szCs w:val="20"/>
        </w:rPr>
        <w:t>(d)</w:t>
      </w:r>
      <w:r w:rsidRPr="00A03B1B">
        <w:rPr>
          <w:szCs w:val="20"/>
        </w:rPr>
        <w:tab/>
        <w:t xml:space="preserve">ERCOT systems shall be designed to allow for proxy Ancillary Service Offer price floors to differ when the same Ancillary Service product can be provided by either On-Line or Off-Line Resources, and/or an Ancillary Service product has sub-types.  </w:t>
      </w:r>
    </w:p>
    <w:p w14:paraId="602CED5C" w14:textId="77777777" w:rsidR="00A03B1B" w:rsidRPr="00A03B1B" w:rsidRDefault="00A03B1B" w:rsidP="00A03B1B">
      <w:pPr>
        <w:spacing w:after="240"/>
        <w:ind w:left="1440" w:hanging="720"/>
        <w:rPr>
          <w:szCs w:val="20"/>
        </w:rPr>
      </w:pPr>
      <w:r w:rsidRPr="00A03B1B">
        <w:rPr>
          <w:szCs w:val="20"/>
        </w:rPr>
        <w:t>(e)</w:t>
      </w:r>
      <w:r w:rsidRPr="00A03B1B">
        <w:rPr>
          <w:szCs w:val="20"/>
        </w:rPr>
        <w:tab/>
        <w:t>For RUC-committed Resources:</w:t>
      </w:r>
    </w:p>
    <w:p w14:paraId="369AC148" w14:textId="77777777" w:rsidR="00A03B1B" w:rsidRPr="00A03B1B" w:rsidRDefault="00A03B1B" w:rsidP="00A03B1B">
      <w:pPr>
        <w:spacing w:after="240"/>
        <w:ind w:left="2160" w:hanging="720"/>
        <w:rPr>
          <w:szCs w:val="20"/>
        </w:rPr>
      </w:pPr>
      <w:r w:rsidRPr="00A03B1B">
        <w:rPr>
          <w:szCs w:val="20"/>
        </w:rPr>
        <w:t>(i)</w:t>
      </w:r>
      <w:r w:rsidRPr="00A03B1B">
        <w:rPr>
          <w:szCs w:val="20"/>
        </w:rPr>
        <w:tab/>
        <w:t>If a RUC-committed Resource does not have an Ancillary Service Offer for an Ancillary Service product that the Resource is qualified to provide, ERCOT shall create an Ancillary Service Offer for that Ancillary Service product at a value of $250 per MWh for the full operating range of the Resource up to its telemetered HSL.</w:t>
      </w:r>
    </w:p>
    <w:p w14:paraId="69F5BF58" w14:textId="77777777" w:rsidR="00A03B1B" w:rsidRPr="00A03B1B" w:rsidRDefault="00A03B1B" w:rsidP="00A03B1B">
      <w:pPr>
        <w:spacing w:after="240"/>
        <w:ind w:left="2160" w:hanging="720"/>
        <w:rPr>
          <w:szCs w:val="20"/>
        </w:rPr>
      </w:pPr>
      <w:r w:rsidRPr="00A03B1B">
        <w:rPr>
          <w:szCs w:val="20"/>
        </w:rPr>
        <w:t>(ii)</w:t>
      </w:r>
      <w:r w:rsidRPr="00A03B1B">
        <w:rPr>
          <w:szCs w:val="20"/>
        </w:rPr>
        <w:tab/>
        <w:t>For each Ancillary Service product for which a RUC-committed Resource has an Ancillary Service Offer, the Ancillary Service Offer used by SCED for that Ancillary Service product across the full operating range of the Resource</w:t>
      </w:r>
      <w:r w:rsidRPr="00A03B1B" w:rsidDel="00CE2E44">
        <w:rPr>
          <w:szCs w:val="20"/>
        </w:rPr>
        <w:t xml:space="preserve"> </w:t>
      </w:r>
      <w:r w:rsidRPr="00A03B1B">
        <w:rPr>
          <w:szCs w:val="20"/>
        </w:rPr>
        <w:t xml:space="preserve">up to its telemetered HSL shall be the maximum of: </w:t>
      </w:r>
    </w:p>
    <w:p w14:paraId="13BA8B28" w14:textId="77777777" w:rsidR="00A03B1B" w:rsidRPr="00A03B1B" w:rsidRDefault="00A03B1B" w:rsidP="00A03B1B">
      <w:pPr>
        <w:spacing w:after="240"/>
        <w:ind w:left="2880" w:hanging="720"/>
        <w:rPr>
          <w:szCs w:val="20"/>
        </w:rPr>
      </w:pPr>
      <w:r w:rsidRPr="00A03B1B">
        <w:rPr>
          <w:szCs w:val="20"/>
        </w:rPr>
        <w:t>(A)</w:t>
      </w:r>
      <w:r w:rsidRPr="00A03B1B">
        <w:rPr>
          <w:szCs w:val="20"/>
        </w:rPr>
        <w:tab/>
        <w:t xml:space="preserve">The Resource’s highest submitted Ancillary Service Offer price; or </w:t>
      </w:r>
    </w:p>
    <w:p w14:paraId="76793E7E" w14:textId="77777777" w:rsidR="00A03B1B" w:rsidRPr="00A03B1B" w:rsidRDefault="00A03B1B" w:rsidP="00A03B1B">
      <w:pPr>
        <w:spacing w:after="240"/>
        <w:ind w:left="2880" w:hanging="720"/>
        <w:rPr>
          <w:szCs w:val="20"/>
        </w:rPr>
      </w:pPr>
      <w:r w:rsidRPr="00A03B1B">
        <w:rPr>
          <w:szCs w:val="20"/>
        </w:rPr>
        <w:t>(B)</w:t>
      </w:r>
      <w:r w:rsidRPr="00A03B1B">
        <w:rPr>
          <w:szCs w:val="20"/>
        </w:rPr>
        <w:tab/>
        <w:t>$250 per MWh.</w:t>
      </w:r>
    </w:p>
    <w:p w14:paraId="245F541F" w14:textId="77777777" w:rsidR="00A03B1B" w:rsidRPr="00A03B1B" w:rsidRDefault="00A03B1B" w:rsidP="00A03B1B">
      <w:pPr>
        <w:spacing w:before="240" w:after="240"/>
        <w:ind w:left="720" w:hanging="720"/>
        <w:rPr>
          <w:szCs w:val="20"/>
        </w:rPr>
      </w:pPr>
      <w:r w:rsidRPr="00A03B1B">
        <w:rPr>
          <w:szCs w:val="20"/>
        </w:rPr>
        <w:t>(6)</w:t>
      </w:r>
      <w:r w:rsidRPr="00A03B1B">
        <w:rPr>
          <w:szCs w:val="20"/>
        </w:rPr>
        <w:tab/>
        <w:t xml:space="preserve">For use as SCED inputs for determining energy Dispatch and Ancillary Service awards, ERCOT shall use the available capacity of all On-Line ESRs by creating proxy Energy Bid/Offer Curves for certain Resources as follows: </w:t>
      </w:r>
    </w:p>
    <w:p w14:paraId="782AF5E9" w14:textId="77777777" w:rsidR="00A03B1B" w:rsidRPr="00A03B1B" w:rsidRDefault="00A03B1B" w:rsidP="00A03B1B">
      <w:pPr>
        <w:spacing w:before="240" w:after="240"/>
        <w:ind w:left="1440" w:hanging="720"/>
        <w:rPr>
          <w:szCs w:val="20"/>
        </w:rPr>
      </w:pPr>
      <w:r w:rsidRPr="00A03B1B">
        <w:rPr>
          <w:szCs w:val="20"/>
        </w:rPr>
        <w:t>(a)</w:t>
      </w:r>
      <w:r w:rsidRPr="00A03B1B">
        <w:rPr>
          <w:szCs w:val="20"/>
        </w:rPr>
        <w:tab/>
        <w:t>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A03B1B" w:rsidRPr="00A03B1B" w14:paraId="37EA0FEA" w14:textId="77777777" w:rsidTr="00B31BB1">
        <w:trPr>
          <w:jc w:val="center"/>
        </w:trPr>
        <w:tc>
          <w:tcPr>
            <w:tcW w:w="3871" w:type="dxa"/>
            <w:tcBorders>
              <w:top w:val="single" w:sz="4" w:space="0" w:color="auto"/>
              <w:left w:val="single" w:sz="4" w:space="0" w:color="auto"/>
              <w:bottom w:val="single" w:sz="4" w:space="0" w:color="auto"/>
              <w:right w:val="single" w:sz="4" w:space="0" w:color="auto"/>
            </w:tcBorders>
            <w:hideMark/>
          </w:tcPr>
          <w:p w14:paraId="2328E4E1" w14:textId="77777777" w:rsidR="00A03B1B" w:rsidRPr="00A03B1B" w:rsidRDefault="00A03B1B" w:rsidP="00A03B1B">
            <w:pPr>
              <w:spacing w:after="120"/>
              <w:rPr>
                <w:b/>
                <w:iCs/>
                <w:sz w:val="20"/>
                <w:szCs w:val="20"/>
              </w:rPr>
            </w:pPr>
            <w:r w:rsidRPr="00A03B1B">
              <w:rPr>
                <w:b/>
                <w:iCs/>
                <w:sz w:val="20"/>
                <w:szCs w:val="20"/>
              </w:rPr>
              <w:lastRenderedPageBreak/>
              <w:t>Scenario</w:t>
            </w:r>
          </w:p>
        </w:tc>
        <w:tc>
          <w:tcPr>
            <w:tcW w:w="2619" w:type="dxa"/>
            <w:tcBorders>
              <w:top w:val="single" w:sz="4" w:space="0" w:color="auto"/>
              <w:left w:val="single" w:sz="4" w:space="0" w:color="auto"/>
              <w:bottom w:val="single" w:sz="4" w:space="0" w:color="auto"/>
              <w:right w:val="single" w:sz="4" w:space="0" w:color="auto"/>
            </w:tcBorders>
            <w:hideMark/>
          </w:tcPr>
          <w:p w14:paraId="72E161AE" w14:textId="77777777" w:rsidR="00A03B1B" w:rsidRPr="00A03B1B" w:rsidRDefault="00A03B1B" w:rsidP="00A03B1B">
            <w:pPr>
              <w:spacing w:after="120"/>
              <w:rPr>
                <w:b/>
                <w:iCs/>
                <w:sz w:val="20"/>
                <w:szCs w:val="20"/>
              </w:rPr>
            </w:pPr>
            <w:r w:rsidRPr="00A03B1B">
              <w:rPr>
                <w:b/>
                <w:iCs/>
                <w:sz w:val="20"/>
                <w:szCs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4B6D3729" w14:textId="77777777" w:rsidR="00A03B1B" w:rsidRPr="00A03B1B" w:rsidRDefault="00A03B1B" w:rsidP="00A03B1B">
            <w:pPr>
              <w:spacing w:after="120"/>
              <w:rPr>
                <w:b/>
                <w:iCs/>
                <w:sz w:val="20"/>
                <w:szCs w:val="20"/>
              </w:rPr>
            </w:pPr>
            <w:r w:rsidRPr="00A03B1B">
              <w:rPr>
                <w:b/>
                <w:iCs/>
                <w:sz w:val="20"/>
                <w:szCs w:val="20"/>
              </w:rPr>
              <w:t>Price (per MWh)</w:t>
            </w:r>
          </w:p>
        </w:tc>
      </w:tr>
      <w:tr w:rsidR="00A03B1B" w:rsidRPr="00A03B1B" w14:paraId="68529F10" w14:textId="77777777" w:rsidTr="00B31BB1">
        <w:trPr>
          <w:jc w:val="center"/>
        </w:trPr>
        <w:tc>
          <w:tcPr>
            <w:tcW w:w="3871" w:type="dxa"/>
            <w:tcBorders>
              <w:top w:val="single" w:sz="4" w:space="0" w:color="auto"/>
              <w:left w:val="single" w:sz="4" w:space="0" w:color="auto"/>
              <w:bottom w:val="single" w:sz="4" w:space="0" w:color="auto"/>
              <w:right w:val="single" w:sz="4" w:space="0" w:color="auto"/>
            </w:tcBorders>
          </w:tcPr>
          <w:p w14:paraId="29714CB1" w14:textId="77777777" w:rsidR="00A03B1B" w:rsidRPr="00A03B1B" w:rsidRDefault="00A03B1B" w:rsidP="00A03B1B">
            <w:pPr>
              <w:spacing w:after="60"/>
              <w:rPr>
                <w:iCs/>
                <w:sz w:val="20"/>
                <w:szCs w:val="20"/>
              </w:rPr>
            </w:pPr>
            <w:r w:rsidRPr="00A03B1B">
              <w:rPr>
                <w:iCs/>
                <w:sz w:val="20"/>
                <w:szCs w:val="20"/>
              </w:rPr>
              <w:t xml:space="preserve">HSL MW and the highest MW point on the Energy Bid/Offer are both greater than or equal to zero, </w:t>
            </w:r>
          </w:p>
          <w:p w14:paraId="7A97DD1E" w14:textId="77777777" w:rsidR="00A03B1B" w:rsidRPr="00A03B1B" w:rsidRDefault="00A03B1B" w:rsidP="00A03B1B">
            <w:pPr>
              <w:spacing w:after="60"/>
              <w:rPr>
                <w:iCs/>
                <w:sz w:val="20"/>
                <w:szCs w:val="20"/>
              </w:rPr>
            </w:pPr>
            <w:r w:rsidRPr="00A03B1B">
              <w:rPr>
                <w:iCs/>
                <w:sz w:val="20"/>
                <w:szCs w:val="20"/>
              </w:rPr>
              <w:t>and,</w:t>
            </w:r>
          </w:p>
          <w:p w14:paraId="2F0AB84B" w14:textId="77777777" w:rsidR="00A03B1B" w:rsidRPr="00A03B1B" w:rsidRDefault="00A03B1B" w:rsidP="00A03B1B">
            <w:pPr>
              <w:spacing w:after="60"/>
              <w:rPr>
                <w:iCs/>
                <w:sz w:val="20"/>
                <w:szCs w:val="20"/>
              </w:rPr>
            </w:pPr>
            <w:r w:rsidRPr="00A03B1B">
              <w:rPr>
                <w:iCs/>
                <w:sz w:val="20"/>
                <w:szCs w:val="20"/>
              </w:rPr>
              <w:t>HSL is greater than the highest MW in submitted Energy Bid/Offer Curve</w:t>
            </w:r>
          </w:p>
          <w:p w14:paraId="494CDA68" w14:textId="77777777" w:rsidR="00A03B1B" w:rsidRPr="00A03B1B" w:rsidRDefault="00A03B1B" w:rsidP="00A03B1B">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2463945C" w14:textId="77777777" w:rsidR="00A03B1B" w:rsidRPr="00A03B1B" w:rsidRDefault="00A03B1B" w:rsidP="00A03B1B">
            <w:pPr>
              <w:spacing w:after="60"/>
              <w:rPr>
                <w:iCs/>
                <w:sz w:val="20"/>
                <w:szCs w:val="20"/>
              </w:rPr>
            </w:pPr>
            <w:r w:rsidRPr="00A03B1B">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1B3F5954" w14:textId="77777777" w:rsidR="00A03B1B" w:rsidRPr="00A03B1B" w:rsidRDefault="00A03B1B" w:rsidP="00A03B1B">
            <w:pPr>
              <w:spacing w:after="60"/>
              <w:rPr>
                <w:iCs/>
                <w:sz w:val="20"/>
                <w:szCs w:val="20"/>
              </w:rPr>
            </w:pPr>
            <w:r w:rsidRPr="00A03B1B">
              <w:rPr>
                <w:iCs/>
                <w:sz w:val="20"/>
                <w:szCs w:val="20"/>
              </w:rPr>
              <w:t xml:space="preserve">RTSWCAP </w:t>
            </w:r>
          </w:p>
        </w:tc>
      </w:tr>
      <w:tr w:rsidR="00A03B1B" w:rsidRPr="00A03B1B" w14:paraId="39505852" w14:textId="77777777" w:rsidTr="00B31BB1">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44AD27D1" w14:textId="77777777" w:rsidR="00A03B1B" w:rsidRPr="00A03B1B" w:rsidRDefault="00A03B1B" w:rsidP="00A03B1B">
            <w:pPr>
              <w:spacing w:after="60"/>
              <w:rPr>
                <w:iCs/>
                <w:sz w:val="20"/>
                <w:szCs w:val="20"/>
              </w:rPr>
            </w:pPr>
            <w:r w:rsidRPr="00A03B1B">
              <w:rPr>
                <w:iCs/>
                <w:sz w:val="20"/>
                <w:szCs w:val="20"/>
              </w:rPr>
              <w:t xml:space="preserve">HSL MW is greater than or equal to zero, </w:t>
            </w:r>
          </w:p>
          <w:p w14:paraId="41DD5232" w14:textId="77777777" w:rsidR="00A03B1B" w:rsidRPr="00A03B1B" w:rsidRDefault="00A03B1B" w:rsidP="00A03B1B">
            <w:pPr>
              <w:spacing w:after="60"/>
              <w:rPr>
                <w:iCs/>
                <w:sz w:val="20"/>
                <w:szCs w:val="20"/>
              </w:rPr>
            </w:pPr>
            <w:r w:rsidRPr="00A03B1B">
              <w:rPr>
                <w:iCs/>
                <w:sz w:val="20"/>
                <w:szCs w:val="20"/>
              </w:rPr>
              <w:t>and,</w:t>
            </w:r>
          </w:p>
          <w:p w14:paraId="62A716C3" w14:textId="77777777" w:rsidR="00A03B1B" w:rsidRPr="00A03B1B" w:rsidRDefault="00A03B1B" w:rsidP="00A03B1B">
            <w:pPr>
              <w:spacing w:after="60"/>
              <w:rPr>
                <w:iCs/>
                <w:sz w:val="20"/>
                <w:szCs w:val="20"/>
              </w:rPr>
            </w:pPr>
            <w:r w:rsidRPr="00A03B1B">
              <w:rPr>
                <w:iCs/>
                <w:sz w:val="20"/>
                <w:szCs w:val="20"/>
              </w:rPr>
              <w:t>the highest MW point on the Energy Bid/Offer is less than zero</w:t>
            </w:r>
          </w:p>
          <w:p w14:paraId="3F21256F" w14:textId="77777777" w:rsidR="00A03B1B" w:rsidRPr="00A03B1B" w:rsidRDefault="00A03B1B" w:rsidP="00A03B1B">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75A5F10E" w14:textId="77777777" w:rsidR="00A03B1B" w:rsidRPr="00A03B1B" w:rsidRDefault="00A03B1B" w:rsidP="00A03B1B">
            <w:pPr>
              <w:spacing w:after="60"/>
              <w:rPr>
                <w:iCs/>
                <w:sz w:val="20"/>
                <w:szCs w:val="20"/>
              </w:rPr>
            </w:pPr>
            <w:r w:rsidRPr="00A03B1B">
              <w:rPr>
                <w:iCs/>
                <w:sz w:val="20"/>
                <w:szCs w:val="20"/>
              </w:rPr>
              <w:t>From highest MW point on submitted Energy Bid/Offer Curve to 0 MW</w:t>
            </w:r>
          </w:p>
          <w:p w14:paraId="7A1DAF34" w14:textId="77777777" w:rsidR="00A03B1B" w:rsidRPr="00A03B1B" w:rsidRDefault="00A03B1B" w:rsidP="00A03B1B">
            <w:pPr>
              <w:spacing w:after="60"/>
              <w:rPr>
                <w:iCs/>
                <w:sz w:val="20"/>
                <w:szCs w:val="20"/>
              </w:rPr>
            </w:pPr>
          </w:p>
          <w:p w14:paraId="5FD74750" w14:textId="77777777" w:rsidR="00A03B1B" w:rsidRPr="00A03B1B" w:rsidRDefault="00A03B1B" w:rsidP="00A03B1B">
            <w:pPr>
              <w:spacing w:after="60"/>
              <w:rPr>
                <w:iCs/>
                <w:sz w:val="20"/>
                <w:szCs w:val="20"/>
              </w:rPr>
            </w:pPr>
            <w:r w:rsidRPr="00A03B1B">
              <w:rPr>
                <w:iCs/>
                <w:sz w:val="20"/>
                <w:szCs w:val="20"/>
              </w:rPr>
              <w:t>From 0 MW to HSL</w:t>
            </w:r>
          </w:p>
        </w:tc>
        <w:tc>
          <w:tcPr>
            <w:tcW w:w="2620" w:type="dxa"/>
            <w:tcBorders>
              <w:top w:val="single" w:sz="4" w:space="0" w:color="auto"/>
              <w:left w:val="single" w:sz="4" w:space="0" w:color="auto"/>
              <w:bottom w:val="single" w:sz="4" w:space="0" w:color="auto"/>
              <w:right w:val="single" w:sz="4" w:space="0" w:color="auto"/>
            </w:tcBorders>
            <w:hideMark/>
          </w:tcPr>
          <w:p w14:paraId="60D7B7C7" w14:textId="77777777" w:rsidR="00A03B1B" w:rsidRPr="00A03B1B" w:rsidRDefault="00A03B1B" w:rsidP="00A03B1B">
            <w:pPr>
              <w:spacing w:after="60"/>
              <w:rPr>
                <w:iCs/>
                <w:sz w:val="20"/>
                <w:szCs w:val="20"/>
              </w:rPr>
            </w:pPr>
            <w:r w:rsidRPr="00A03B1B">
              <w:rPr>
                <w:iCs/>
                <w:sz w:val="20"/>
                <w:szCs w:val="20"/>
              </w:rPr>
              <w:t>Price associated with the highest MW in submitted Energy Bid/Offer Curve</w:t>
            </w:r>
          </w:p>
          <w:p w14:paraId="4EB246D3" w14:textId="77777777" w:rsidR="00A03B1B" w:rsidRPr="00A03B1B" w:rsidRDefault="00A03B1B" w:rsidP="00A03B1B">
            <w:pPr>
              <w:spacing w:after="60"/>
              <w:rPr>
                <w:iCs/>
                <w:sz w:val="20"/>
                <w:szCs w:val="20"/>
              </w:rPr>
            </w:pPr>
          </w:p>
          <w:p w14:paraId="2853FE52" w14:textId="77777777" w:rsidR="00A03B1B" w:rsidRPr="00A03B1B" w:rsidRDefault="00A03B1B" w:rsidP="00A03B1B">
            <w:pPr>
              <w:spacing w:after="60"/>
              <w:rPr>
                <w:iCs/>
                <w:sz w:val="20"/>
                <w:szCs w:val="20"/>
              </w:rPr>
            </w:pPr>
            <w:r w:rsidRPr="00A03B1B">
              <w:rPr>
                <w:iCs/>
                <w:sz w:val="20"/>
                <w:szCs w:val="20"/>
              </w:rPr>
              <w:t>RTSWCAP</w:t>
            </w:r>
          </w:p>
        </w:tc>
      </w:tr>
      <w:tr w:rsidR="00A03B1B" w:rsidRPr="00A03B1B" w14:paraId="66F7FBE6" w14:textId="77777777" w:rsidTr="00B31BB1">
        <w:trPr>
          <w:jc w:val="center"/>
        </w:trPr>
        <w:tc>
          <w:tcPr>
            <w:tcW w:w="3871" w:type="dxa"/>
            <w:tcBorders>
              <w:top w:val="single" w:sz="4" w:space="0" w:color="auto"/>
              <w:left w:val="single" w:sz="4" w:space="0" w:color="auto"/>
              <w:bottom w:val="single" w:sz="4" w:space="0" w:color="auto"/>
              <w:right w:val="single" w:sz="4" w:space="0" w:color="auto"/>
            </w:tcBorders>
            <w:hideMark/>
          </w:tcPr>
          <w:p w14:paraId="5A591508" w14:textId="77777777" w:rsidR="00A03B1B" w:rsidRPr="00A03B1B" w:rsidRDefault="00A03B1B" w:rsidP="00A03B1B">
            <w:pPr>
              <w:spacing w:after="60"/>
              <w:rPr>
                <w:iCs/>
                <w:sz w:val="20"/>
                <w:szCs w:val="20"/>
              </w:rPr>
            </w:pPr>
            <w:r w:rsidRPr="00A03B1B">
              <w:rPr>
                <w:iCs/>
                <w:sz w:val="20"/>
                <w:szCs w:val="20"/>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2688CC8B" w14:textId="77777777" w:rsidR="00A03B1B" w:rsidRPr="00A03B1B" w:rsidRDefault="00A03B1B" w:rsidP="00A03B1B">
            <w:pPr>
              <w:spacing w:after="60"/>
              <w:rPr>
                <w:iCs/>
                <w:sz w:val="20"/>
                <w:szCs w:val="20"/>
              </w:rPr>
            </w:pPr>
            <w:r w:rsidRPr="00A03B1B">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691BB4E7" w14:textId="77777777" w:rsidR="00A03B1B" w:rsidRPr="00A03B1B" w:rsidRDefault="00A03B1B" w:rsidP="00A03B1B">
            <w:pPr>
              <w:spacing w:after="60"/>
              <w:rPr>
                <w:iCs/>
                <w:sz w:val="20"/>
                <w:szCs w:val="20"/>
              </w:rPr>
            </w:pPr>
            <w:r w:rsidRPr="00A03B1B">
              <w:rPr>
                <w:iCs/>
                <w:sz w:val="20"/>
                <w:szCs w:val="20"/>
              </w:rPr>
              <w:t>Price associated with the highest MW in submitted Energy Bid/Offer Curve</w:t>
            </w:r>
          </w:p>
        </w:tc>
      </w:tr>
      <w:tr w:rsidR="00A03B1B" w:rsidRPr="00A03B1B" w14:paraId="0EE2AF62" w14:textId="77777777" w:rsidTr="00B31BB1">
        <w:trPr>
          <w:jc w:val="center"/>
        </w:trPr>
        <w:tc>
          <w:tcPr>
            <w:tcW w:w="3871" w:type="dxa"/>
            <w:tcBorders>
              <w:top w:val="single" w:sz="4" w:space="0" w:color="auto"/>
              <w:left w:val="single" w:sz="4" w:space="0" w:color="auto"/>
              <w:bottom w:val="single" w:sz="4" w:space="0" w:color="auto"/>
              <w:right w:val="single" w:sz="4" w:space="0" w:color="auto"/>
            </w:tcBorders>
            <w:hideMark/>
          </w:tcPr>
          <w:p w14:paraId="52879BAB" w14:textId="77777777" w:rsidR="00A03B1B" w:rsidRPr="00A03B1B" w:rsidRDefault="00A03B1B" w:rsidP="00A03B1B">
            <w:pPr>
              <w:spacing w:after="60"/>
              <w:rPr>
                <w:iCs/>
                <w:sz w:val="20"/>
                <w:szCs w:val="20"/>
              </w:rPr>
            </w:pPr>
            <w:r w:rsidRPr="00A03B1B">
              <w:rPr>
                <w:iCs/>
                <w:sz w:val="20"/>
                <w:szCs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376BC54A" w14:textId="77777777" w:rsidR="00A03B1B" w:rsidRPr="00A03B1B" w:rsidRDefault="00A03B1B" w:rsidP="00A03B1B">
            <w:pPr>
              <w:spacing w:after="60"/>
              <w:rPr>
                <w:iCs/>
                <w:sz w:val="20"/>
                <w:szCs w:val="20"/>
              </w:rPr>
            </w:pPr>
          </w:p>
        </w:tc>
        <w:tc>
          <w:tcPr>
            <w:tcW w:w="2620" w:type="dxa"/>
            <w:tcBorders>
              <w:top w:val="single" w:sz="4" w:space="0" w:color="auto"/>
              <w:left w:val="single" w:sz="4" w:space="0" w:color="auto"/>
              <w:bottom w:val="single" w:sz="4" w:space="0" w:color="auto"/>
              <w:right w:val="single" w:sz="4" w:space="0" w:color="auto"/>
            </w:tcBorders>
            <w:hideMark/>
          </w:tcPr>
          <w:p w14:paraId="3C7C7D60" w14:textId="77777777" w:rsidR="00A03B1B" w:rsidRPr="00A03B1B" w:rsidRDefault="00A03B1B" w:rsidP="00A03B1B">
            <w:pPr>
              <w:spacing w:after="60"/>
              <w:rPr>
                <w:iCs/>
                <w:sz w:val="20"/>
                <w:szCs w:val="20"/>
              </w:rPr>
            </w:pPr>
            <w:r w:rsidRPr="00A03B1B">
              <w:rPr>
                <w:iCs/>
                <w:sz w:val="20"/>
                <w:szCs w:val="20"/>
              </w:rPr>
              <w:t>Energy Bid/Offer Curve</w:t>
            </w:r>
          </w:p>
        </w:tc>
      </w:tr>
      <w:tr w:rsidR="00A03B1B" w:rsidRPr="00A03B1B" w14:paraId="01116181" w14:textId="77777777" w:rsidTr="00B31BB1">
        <w:trPr>
          <w:jc w:val="center"/>
        </w:trPr>
        <w:tc>
          <w:tcPr>
            <w:tcW w:w="3871" w:type="dxa"/>
            <w:tcBorders>
              <w:top w:val="single" w:sz="4" w:space="0" w:color="auto"/>
              <w:left w:val="single" w:sz="4" w:space="0" w:color="auto"/>
              <w:bottom w:val="single" w:sz="4" w:space="0" w:color="auto"/>
              <w:right w:val="single" w:sz="4" w:space="0" w:color="auto"/>
            </w:tcBorders>
          </w:tcPr>
          <w:p w14:paraId="296EFE79" w14:textId="77777777" w:rsidR="00A03B1B" w:rsidRPr="00A03B1B" w:rsidRDefault="00A03B1B" w:rsidP="00A03B1B">
            <w:pPr>
              <w:spacing w:after="60"/>
              <w:rPr>
                <w:iCs/>
                <w:sz w:val="20"/>
                <w:szCs w:val="20"/>
              </w:rPr>
            </w:pPr>
            <w:r w:rsidRPr="00A03B1B">
              <w:rPr>
                <w:iCs/>
                <w:sz w:val="20"/>
                <w:szCs w:val="20"/>
              </w:rPr>
              <w:t xml:space="preserve">LSL MW and the lowest MW point on the Energy Bid/Offer Curve are both greater than or equal to zero, </w:t>
            </w:r>
          </w:p>
          <w:p w14:paraId="22252075" w14:textId="77777777" w:rsidR="00A03B1B" w:rsidRPr="00A03B1B" w:rsidRDefault="00A03B1B" w:rsidP="00A03B1B">
            <w:pPr>
              <w:spacing w:after="60"/>
              <w:rPr>
                <w:iCs/>
                <w:sz w:val="20"/>
                <w:szCs w:val="20"/>
              </w:rPr>
            </w:pPr>
            <w:r w:rsidRPr="00A03B1B">
              <w:rPr>
                <w:iCs/>
                <w:sz w:val="20"/>
                <w:szCs w:val="20"/>
              </w:rPr>
              <w:t>and,</w:t>
            </w:r>
          </w:p>
          <w:p w14:paraId="055ADA56" w14:textId="77777777" w:rsidR="00A03B1B" w:rsidRPr="00A03B1B" w:rsidRDefault="00A03B1B" w:rsidP="00A03B1B">
            <w:pPr>
              <w:spacing w:after="60"/>
              <w:rPr>
                <w:iCs/>
                <w:sz w:val="20"/>
                <w:szCs w:val="20"/>
              </w:rPr>
            </w:pPr>
            <w:r w:rsidRPr="00A03B1B">
              <w:rPr>
                <w:iCs/>
                <w:sz w:val="20"/>
                <w:szCs w:val="20"/>
              </w:rPr>
              <w:t>LSL is less than the lowest MW in submitted Energy Bid/Offer Curve</w:t>
            </w:r>
          </w:p>
          <w:p w14:paraId="0976C0B4" w14:textId="77777777" w:rsidR="00A03B1B" w:rsidRPr="00A03B1B" w:rsidRDefault="00A03B1B" w:rsidP="00A03B1B">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2BCB7A5B" w14:textId="77777777" w:rsidR="00A03B1B" w:rsidRPr="00A03B1B" w:rsidRDefault="00A03B1B" w:rsidP="00A03B1B">
            <w:pPr>
              <w:spacing w:after="60"/>
              <w:rPr>
                <w:iCs/>
                <w:sz w:val="20"/>
                <w:szCs w:val="20"/>
              </w:rPr>
            </w:pPr>
            <w:r w:rsidRPr="00A03B1B">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3821BB0B" w14:textId="77777777" w:rsidR="00A03B1B" w:rsidRPr="00A03B1B" w:rsidRDefault="00A03B1B" w:rsidP="00A03B1B">
            <w:pPr>
              <w:spacing w:after="60"/>
              <w:rPr>
                <w:iCs/>
                <w:sz w:val="20"/>
                <w:szCs w:val="20"/>
              </w:rPr>
            </w:pPr>
            <w:r w:rsidRPr="00A03B1B">
              <w:rPr>
                <w:iCs/>
                <w:sz w:val="20"/>
                <w:szCs w:val="20"/>
              </w:rPr>
              <w:t>Price associated with the lowest MW in submitted Energy Bid/Offer Curve</w:t>
            </w:r>
          </w:p>
        </w:tc>
      </w:tr>
      <w:tr w:rsidR="00A03B1B" w:rsidRPr="00A03B1B" w14:paraId="52FD3907" w14:textId="77777777" w:rsidTr="00B31BB1">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12D63070" w14:textId="77777777" w:rsidR="00A03B1B" w:rsidRPr="00A03B1B" w:rsidRDefault="00A03B1B" w:rsidP="00A03B1B">
            <w:pPr>
              <w:spacing w:after="60"/>
              <w:rPr>
                <w:iCs/>
                <w:sz w:val="20"/>
                <w:szCs w:val="20"/>
              </w:rPr>
            </w:pPr>
            <w:r w:rsidRPr="00A03B1B">
              <w:rPr>
                <w:iCs/>
                <w:sz w:val="20"/>
                <w:szCs w:val="20"/>
              </w:rPr>
              <w:t>LSL MW is less than zero,</w:t>
            </w:r>
          </w:p>
          <w:p w14:paraId="3E0CF05C" w14:textId="77777777" w:rsidR="00A03B1B" w:rsidRPr="00A03B1B" w:rsidRDefault="00A03B1B" w:rsidP="00A03B1B">
            <w:pPr>
              <w:spacing w:after="60"/>
              <w:rPr>
                <w:iCs/>
                <w:sz w:val="20"/>
                <w:szCs w:val="20"/>
              </w:rPr>
            </w:pPr>
            <w:r w:rsidRPr="00A03B1B">
              <w:rPr>
                <w:iCs/>
                <w:sz w:val="20"/>
                <w:szCs w:val="20"/>
              </w:rPr>
              <w:t>and,</w:t>
            </w:r>
          </w:p>
          <w:p w14:paraId="116DDD31" w14:textId="77777777" w:rsidR="00A03B1B" w:rsidRPr="00A03B1B" w:rsidRDefault="00A03B1B" w:rsidP="00A03B1B">
            <w:pPr>
              <w:spacing w:after="60"/>
              <w:rPr>
                <w:iCs/>
                <w:sz w:val="20"/>
                <w:szCs w:val="20"/>
              </w:rPr>
            </w:pPr>
            <w:r w:rsidRPr="00A03B1B">
              <w:rPr>
                <w:iCs/>
                <w:sz w:val="20"/>
                <w:szCs w:val="20"/>
              </w:rPr>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hideMark/>
          </w:tcPr>
          <w:p w14:paraId="3ECB61D7" w14:textId="77777777" w:rsidR="00A03B1B" w:rsidRPr="00A03B1B" w:rsidRDefault="00A03B1B" w:rsidP="00A03B1B">
            <w:pPr>
              <w:spacing w:after="60"/>
              <w:rPr>
                <w:iCs/>
                <w:sz w:val="20"/>
                <w:szCs w:val="20"/>
              </w:rPr>
            </w:pPr>
            <w:r w:rsidRPr="00A03B1B">
              <w:rPr>
                <w:iCs/>
                <w:sz w:val="20"/>
                <w:szCs w:val="20"/>
              </w:rPr>
              <w:t>From LSL to 0 MW</w:t>
            </w:r>
          </w:p>
          <w:p w14:paraId="1B75420F" w14:textId="77777777" w:rsidR="00A03B1B" w:rsidRPr="00A03B1B" w:rsidRDefault="00A03B1B" w:rsidP="00A03B1B">
            <w:pPr>
              <w:spacing w:after="60"/>
              <w:rPr>
                <w:iCs/>
                <w:sz w:val="20"/>
                <w:szCs w:val="20"/>
              </w:rPr>
            </w:pPr>
          </w:p>
          <w:p w14:paraId="7C7401D4" w14:textId="77777777" w:rsidR="00A03B1B" w:rsidRPr="00A03B1B" w:rsidRDefault="00A03B1B" w:rsidP="00A03B1B">
            <w:pPr>
              <w:spacing w:after="60"/>
              <w:rPr>
                <w:iCs/>
                <w:sz w:val="20"/>
                <w:szCs w:val="20"/>
              </w:rPr>
            </w:pPr>
            <w:r w:rsidRPr="00A03B1B">
              <w:rPr>
                <w:iCs/>
                <w:sz w:val="20"/>
                <w:szCs w:val="20"/>
              </w:rPr>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09770DB1" w14:textId="77777777" w:rsidR="00A03B1B" w:rsidRPr="00A03B1B" w:rsidRDefault="00A03B1B" w:rsidP="00A03B1B">
            <w:pPr>
              <w:spacing w:after="60"/>
              <w:rPr>
                <w:iCs/>
                <w:sz w:val="20"/>
                <w:szCs w:val="20"/>
              </w:rPr>
            </w:pPr>
            <w:r w:rsidRPr="00A03B1B">
              <w:rPr>
                <w:iCs/>
                <w:sz w:val="20"/>
                <w:szCs w:val="20"/>
              </w:rPr>
              <w:t>-$250.00</w:t>
            </w:r>
          </w:p>
          <w:p w14:paraId="3754F387" w14:textId="77777777" w:rsidR="00A03B1B" w:rsidRPr="00A03B1B" w:rsidRDefault="00A03B1B" w:rsidP="00A03B1B">
            <w:pPr>
              <w:spacing w:after="60"/>
              <w:rPr>
                <w:iCs/>
                <w:sz w:val="20"/>
                <w:szCs w:val="20"/>
              </w:rPr>
            </w:pPr>
          </w:p>
          <w:p w14:paraId="510F4CAC" w14:textId="77777777" w:rsidR="00A03B1B" w:rsidRPr="00A03B1B" w:rsidRDefault="00A03B1B" w:rsidP="00A03B1B">
            <w:pPr>
              <w:spacing w:after="60"/>
              <w:rPr>
                <w:iCs/>
                <w:sz w:val="20"/>
                <w:szCs w:val="20"/>
              </w:rPr>
            </w:pPr>
            <w:r w:rsidRPr="00A03B1B">
              <w:rPr>
                <w:iCs/>
                <w:sz w:val="20"/>
                <w:szCs w:val="20"/>
              </w:rPr>
              <w:t>Price associated with the lowest MW in submitted Energy Bid/Offer Curve</w:t>
            </w:r>
          </w:p>
        </w:tc>
      </w:tr>
      <w:tr w:rsidR="00A03B1B" w:rsidRPr="00A03B1B" w14:paraId="5C220499" w14:textId="77777777" w:rsidTr="00B31BB1">
        <w:trPr>
          <w:jc w:val="center"/>
        </w:trPr>
        <w:tc>
          <w:tcPr>
            <w:tcW w:w="3871" w:type="dxa"/>
            <w:tcBorders>
              <w:top w:val="single" w:sz="4" w:space="0" w:color="auto"/>
              <w:left w:val="single" w:sz="4" w:space="0" w:color="auto"/>
              <w:bottom w:val="single" w:sz="4" w:space="0" w:color="auto"/>
              <w:right w:val="single" w:sz="4" w:space="0" w:color="auto"/>
            </w:tcBorders>
          </w:tcPr>
          <w:p w14:paraId="57819383" w14:textId="77777777" w:rsidR="00A03B1B" w:rsidRPr="00A03B1B" w:rsidRDefault="00A03B1B" w:rsidP="00A03B1B">
            <w:pPr>
              <w:spacing w:after="60"/>
              <w:rPr>
                <w:iCs/>
                <w:sz w:val="20"/>
                <w:szCs w:val="20"/>
              </w:rPr>
            </w:pPr>
            <w:r w:rsidRPr="00A03B1B">
              <w:rPr>
                <w:iCs/>
                <w:sz w:val="20"/>
                <w:szCs w:val="20"/>
              </w:rPr>
              <w:t>LSL and the lowest MW point on the Energy Bid/Offer Curve are both less than or equal to zero,</w:t>
            </w:r>
          </w:p>
          <w:p w14:paraId="2104FDDB" w14:textId="77777777" w:rsidR="00A03B1B" w:rsidRPr="00A03B1B" w:rsidRDefault="00A03B1B" w:rsidP="00A03B1B">
            <w:pPr>
              <w:spacing w:after="60"/>
              <w:rPr>
                <w:iCs/>
                <w:sz w:val="20"/>
                <w:szCs w:val="20"/>
              </w:rPr>
            </w:pPr>
            <w:r w:rsidRPr="00A03B1B">
              <w:rPr>
                <w:iCs/>
                <w:sz w:val="20"/>
                <w:szCs w:val="20"/>
              </w:rPr>
              <w:t>and,</w:t>
            </w:r>
          </w:p>
          <w:p w14:paraId="578B784C" w14:textId="77777777" w:rsidR="00A03B1B" w:rsidRPr="00A03B1B" w:rsidRDefault="00A03B1B" w:rsidP="00A03B1B">
            <w:pPr>
              <w:spacing w:after="60"/>
              <w:rPr>
                <w:iCs/>
                <w:sz w:val="20"/>
                <w:szCs w:val="20"/>
              </w:rPr>
            </w:pPr>
            <w:r w:rsidRPr="00A03B1B">
              <w:rPr>
                <w:iCs/>
                <w:sz w:val="20"/>
                <w:szCs w:val="20"/>
              </w:rPr>
              <w:t>LSL is less than the lowest MW point on the Energy Bid/Offer Curve</w:t>
            </w:r>
          </w:p>
          <w:p w14:paraId="1C92EF3A" w14:textId="77777777" w:rsidR="00A03B1B" w:rsidRPr="00A03B1B" w:rsidRDefault="00A03B1B" w:rsidP="00A03B1B">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4BF041F6" w14:textId="77777777" w:rsidR="00A03B1B" w:rsidRPr="00A03B1B" w:rsidRDefault="00A03B1B" w:rsidP="00A03B1B">
            <w:pPr>
              <w:spacing w:after="60"/>
              <w:rPr>
                <w:iCs/>
                <w:sz w:val="20"/>
                <w:szCs w:val="20"/>
              </w:rPr>
            </w:pPr>
            <w:r w:rsidRPr="00A03B1B">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5B1F558E" w14:textId="77777777" w:rsidR="00A03B1B" w:rsidRPr="00A03B1B" w:rsidRDefault="00A03B1B" w:rsidP="00A03B1B">
            <w:pPr>
              <w:spacing w:after="60"/>
              <w:rPr>
                <w:iCs/>
                <w:sz w:val="20"/>
                <w:szCs w:val="20"/>
              </w:rPr>
            </w:pPr>
            <w:r w:rsidRPr="00A03B1B">
              <w:rPr>
                <w:iCs/>
                <w:sz w:val="20"/>
                <w:szCs w:val="20"/>
              </w:rPr>
              <w:t>-$250.00</w:t>
            </w:r>
          </w:p>
        </w:tc>
      </w:tr>
    </w:tbl>
    <w:p w14:paraId="20173D85" w14:textId="77777777" w:rsidR="00A03B1B" w:rsidRPr="00A03B1B" w:rsidRDefault="00A03B1B" w:rsidP="00A03B1B">
      <w:pPr>
        <w:spacing w:before="240" w:after="240"/>
        <w:ind w:left="1440" w:hanging="720"/>
        <w:rPr>
          <w:szCs w:val="20"/>
        </w:rPr>
      </w:pPr>
      <w:r w:rsidRPr="00A03B1B">
        <w:rPr>
          <w:szCs w:val="20"/>
        </w:rPr>
        <w:t>(b)</w:t>
      </w:r>
      <w:r w:rsidRPr="00A03B1B">
        <w:rPr>
          <w:szCs w:val="20"/>
        </w:rPr>
        <w:tab/>
        <w:t>At the time of SCED execution, if a valid Energy Bid/Offer Curve or Output Schedule does not exist for an ESR that has a status of On-Line, then ERCOT shall notify the QSE and create a proxy Energy Bid/Offer Curve priced at -$250/MWh for the MW portion of the curve less than zero MW, and priced at the RTSWCAP for the MW portion of the curve greater than zero MW.</w:t>
      </w:r>
    </w:p>
    <w:p w14:paraId="369FEC49" w14:textId="77777777" w:rsidR="00A03B1B" w:rsidRPr="00A03B1B" w:rsidRDefault="00A03B1B" w:rsidP="00A03B1B">
      <w:pPr>
        <w:spacing w:before="240" w:after="240"/>
        <w:ind w:left="1440" w:hanging="720"/>
        <w:rPr>
          <w:szCs w:val="20"/>
        </w:rPr>
      </w:pPr>
      <w:r w:rsidRPr="00A03B1B">
        <w:rPr>
          <w:szCs w:val="20"/>
        </w:rPr>
        <w:t>(c)</w:t>
      </w:r>
      <w:r w:rsidRPr="00A03B1B">
        <w:rPr>
          <w:szCs w:val="20"/>
        </w:rPr>
        <w:tab/>
        <w:t xml:space="preserve">At the time of SCED execution, if a QSE representing an ESR has submitted an Output Schedule instead of an Energy Bid/Offer Curve, ERCOT shall create a proxy Energy Bid/Offer Curve priced at -$250 per MWh for the MW portion of the curve from its LSL to the MW amount on the Output Schedule, and priced at </w:t>
      </w:r>
      <w:r w:rsidRPr="00A03B1B">
        <w:rPr>
          <w:szCs w:val="20"/>
        </w:rPr>
        <w:lastRenderedPageBreak/>
        <w:t>the RTSWCAP for the MW portion of the curve from the MW amount on the Output Schedule to its HSL.</w:t>
      </w:r>
    </w:p>
    <w:p w14:paraId="3038859C" w14:textId="77777777" w:rsidR="00A03B1B" w:rsidRPr="00A03B1B" w:rsidRDefault="00A03B1B" w:rsidP="00A03B1B">
      <w:pPr>
        <w:spacing w:before="240" w:after="240"/>
        <w:ind w:left="720" w:hanging="720"/>
        <w:rPr>
          <w:szCs w:val="20"/>
        </w:rPr>
      </w:pPr>
      <w:r w:rsidRPr="00A03B1B">
        <w:rPr>
          <w:szCs w:val="20"/>
        </w:rPr>
        <w:t>(7)</w:t>
      </w:r>
      <w:r w:rsidRPr="00A03B1B">
        <w:rPr>
          <w:szCs w:val="20"/>
        </w:rPr>
        <w:tab/>
        <w:t>The Entity with decision-making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proxy Energy Bid/Offer Curve, or proxy Ancillary Service Offer.</w:t>
      </w:r>
      <w:r w:rsidRPr="00A03B1B" w:rsidDel="00995694">
        <w:rPr>
          <w:szCs w:val="20"/>
        </w:rPr>
        <w:t xml:space="preserve"> </w:t>
      </w:r>
    </w:p>
    <w:p w14:paraId="036A8A64" w14:textId="77777777" w:rsidR="00A03B1B" w:rsidRPr="00A03B1B" w:rsidRDefault="00A03B1B" w:rsidP="00A03B1B">
      <w:pPr>
        <w:spacing w:after="240"/>
        <w:ind w:left="720" w:hanging="720"/>
        <w:rPr>
          <w:szCs w:val="20"/>
        </w:rPr>
      </w:pPr>
      <w:r w:rsidRPr="00A03B1B">
        <w:rPr>
          <w:szCs w:val="20"/>
        </w:rPr>
        <w:t>(8)</w:t>
      </w:r>
      <w:r w:rsidRPr="00A03B1B">
        <w:rPr>
          <w:szCs w:val="20"/>
        </w:rPr>
        <w:tab/>
        <w:t>For a CLR whose QSE has submitted an RTM Energy Bid that does not cover the full range of the Resource’s available Demand response capability, consistent with the CLR’s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A03B1B" w:rsidRPr="00A03B1B" w14:paraId="13C09A1F" w14:textId="77777777" w:rsidTr="00B31BB1">
        <w:trPr>
          <w:jc w:val="center"/>
        </w:trPr>
        <w:tc>
          <w:tcPr>
            <w:tcW w:w="3596" w:type="dxa"/>
          </w:tcPr>
          <w:p w14:paraId="294BD434" w14:textId="77777777" w:rsidR="00A03B1B" w:rsidRPr="00A03B1B" w:rsidRDefault="00A03B1B" w:rsidP="00A03B1B">
            <w:pPr>
              <w:spacing w:after="120"/>
              <w:rPr>
                <w:b/>
                <w:iCs/>
                <w:sz w:val="20"/>
                <w:szCs w:val="20"/>
              </w:rPr>
            </w:pPr>
            <w:r w:rsidRPr="00A03B1B">
              <w:rPr>
                <w:b/>
                <w:iCs/>
                <w:sz w:val="20"/>
                <w:szCs w:val="20"/>
              </w:rPr>
              <w:t>MW</w:t>
            </w:r>
          </w:p>
        </w:tc>
        <w:tc>
          <w:tcPr>
            <w:tcW w:w="2875" w:type="dxa"/>
          </w:tcPr>
          <w:p w14:paraId="5D18995E" w14:textId="77777777" w:rsidR="00A03B1B" w:rsidRPr="00A03B1B" w:rsidRDefault="00A03B1B" w:rsidP="00A03B1B">
            <w:pPr>
              <w:spacing w:after="120"/>
              <w:rPr>
                <w:b/>
                <w:iCs/>
                <w:sz w:val="20"/>
                <w:szCs w:val="20"/>
              </w:rPr>
            </w:pPr>
            <w:r w:rsidRPr="00A03B1B">
              <w:rPr>
                <w:b/>
                <w:iCs/>
                <w:sz w:val="20"/>
                <w:szCs w:val="20"/>
              </w:rPr>
              <w:t>Price (per MWh)</w:t>
            </w:r>
          </w:p>
        </w:tc>
      </w:tr>
      <w:tr w:rsidR="00A03B1B" w:rsidRPr="00A03B1B" w14:paraId="3B6CD5B9" w14:textId="77777777" w:rsidTr="00B31BB1">
        <w:trPr>
          <w:jc w:val="center"/>
        </w:trPr>
        <w:tc>
          <w:tcPr>
            <w:tcW w:w="3596" w:type="dxa"/>
          </w:tcPr>
          <w:p w14:paraId="5EE54B1C" w14:textId="77777777" w:rsidR="00A03B1B" w:rsidRPr="00A03B1B" w:rsidRDefault="00A03B1B" w:rsidP="00A03B1B">
            <w:pPr>
              <w:spacing w:after="60"/>
              <w:rPr>
                <w:iCs/>
                <w:sz w:val="20"/>
                <w:szCs w:val="20"/>
              </w:rPr>
            </w:pPr>
            <w:r w:rsidRPr="00A03B1B">
              <w:rPr>
                <w:iCs/>
                <w:sz w:val="20"/>
                <w:szCs w:val="20"/>
              </w:rPr>
              <w:t>LPC to MPC minus maximum MW of RTM Energy Bid</w:t>
            </w:r>
          </w:p>
        </w:tc>
        <w:tc>
          <w:tcPr>
            <w:tcW w:w="2875" w:type="dxa"/>
          </w:tcPr>
          <w:p w14:paraId="1D7F65B0" w14:textId="77777777" w:rsidR="00A03B1B" w:rsidRPr="00A03B1B" w:rsidRDefault="00A03B1B" w:rsidP="00A03B1B">
            <w:pPr>
              <w:spacing w:after="60"/>
              <w:rPr>
                <w:iCs/>
                <w:sz w:val="20"/>
                <w:szCs w:val="20"/>
              </w:rPr>
            </w:pPr>
            <w:r w:rsidRPr="00A03B1B">
              <w:rPr>
                <w:iCs/>
                <w:sz w:val="20"/>
                <w:szCs w:val="20"/>
              </w:rPr>
              <w:t>Price associated with the lowest MW in submitted RTM Energy Bid curve</w:t>
            </w:r>
          </w:p>
        </w:tc>
      </w:tr>
      <w:tr w:rsidR="00A03B1B" w:rsidRPr="00A03B1B" w14:paraId="4DFA4082" w14:textId="77777777" w:rsidTr="00B31BB1">
        <w:trPr>
          <w:jc w:val="center"/>
        </w:trPr>
        <w:tc>
          <w:tcPr>
            <w:tcW w:w="3596" w:type="dxa"/>
          </w:tcPr>
          <w:p w14:paraId="594FEA4E" w14:textId="77777777" w:rsidR="00A03B1B" w:rsidRPr="00A03B1B" w:rsidRDefault="00A03B1B" w:rsidP="00A03B1B">
            <w:pPr>
              <w:spacing w:after="60"/>
              <w:rPr>
                <w:iCs/>
                <w:sz w:val="20"/>
                <w:szCs w:val="20"/>
              </w:rPr>
            </w:pPr>
            <w:r w:rsidRPr="00A03B1B">
              <w:rPr>
                <w:iCs/>
                <w:sz w:val="20"/>
                <w:szCs w:val="20"/>
              </w:rPr>
              <w:t>MPC minus maximum MW of RTM Energy Bid to MPC</w:t>
            </w:r>
          </w:p>
        </w:tc>
        <w:tc>
          <w:tcPr>
            <w:tcW w:w="2875" w:type="dxa"/>
          </w:tcPr>
          <w:p w14:paraId="69DC92D7" w14:textId="77777777" w:rsidR="00A03B1B" w:rsidRPr="00A03B1B" w:rsidRDefault="00A03B1B" w:rsidP="00A03B1B">
            <w:pPr>
              <w:spacing w:after="60"/>
              <w:rPr>
                <w:iCs/>
                <w:sz w:val="20"/>
                <w:szCs w:val="20"/>
              </w:rPr>
            </w:pPr>
            <w:r w:rsidRPr="00A03B1B">
              <w:rPr>
                <w:iCs/>
                <w:sz w:val="20"/>
                <w:szCs w:val="20"/>
              </w:rPr>
              <w:t>RTM Energy Bid curve</w:t>
            </w:r>
          </w:p>
        </w:tc>
      </w:tr>
      <w:tr w:rsidR="00A03B1B" w:rsidRPr="00A03B1B" w14:paraId="6BD3BA46" w14:textId="77777777" w:rsidTr="00B31BB1">
        <w:trPr>
          <w:jc w:val="center"/>
        </w:trPr>
        <w:tc>
          <w:tcPr>
            <w:tcW w:w="3596" w:type="dxa"/>
          </w:tcPr>
          <w:p w14:paraId="1489A57A" w14:textId="77777777" w:rsidR="00A03B1B" w:rsidRPr="00A03B1B" w:rsidRDefault="00A03B1B" w:rsidP="00A03B1B">
            <w:pPr>
              <w:spacing w:after="60"/>
              <w:rPr>
                <w:iCs/>
                <w:sz w:val="20"/>
                <w:szCs w:val="20"/>
              </w:rPr>
            </w:pPr>
            <w:r w:rsidRPr="00A03B1B">
              <w:rPr>
                <w:iCs/>
                <w:sz w:val="20"/>
                <w:szCs w:val="20"/>
              </w:rPr>
              <w:t>MPC</w:t>
            </w:r>
          </w:p>
        </w:tc>
        <w:tc>
          <w:tcPr>
            <w:tcW w:w="2875" w:type="dxa"/>
          </w:tcPr>
          <w:p w14:paraId="7F9E0286" w14:textId="77777777" w:rsidR="00A03B1B" w:rsidRPr="00A03B1B" w:rsidRDefault="00A03B1B" w:rsidP="00A03B1B">
            <w:pPr>
              <w:spacing w:after="60"/>
              <w:rPr>
                <w:iCs/>
                <w:sz w:val="20"/>
                <w:szCs w:val="20"/>
              </w:rPr>
            </w:pPr>
            <w:r w:rsidRPr="00A03B1B">
              <w:rPr>
                <w:iCs/>
                <w:sz w:val="20"/>
                <w:szCs w:val="20"/>
              </w:rPr>
              <w:t>Right-most point (lowest price) on RTM Energy Bid curve</w:t>
            </w:r>
          </w:p>
        </w:tc>
      </w:tr>
    </w:tbl>
    <w:p w14:paraId="349E0957" w14:textId="77777777" w:rsidR="00A03B1B" w:rsidRPr="00A03B1B" w:rsidRDefault="00A03B1B" w:rsidP="00A03B1B">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2BB87B52" w14:textId="77777777" w:rsidTr="00B31BB1">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2DD91677" w14:textId="77777777" w:rsidR="00A03B1B" w:rsidRPr="00A03B1B" w:rsidRDefault="00A03B1B" w:rsidP="00A03B1B">
            <w:pPr>
              <w:spacing w:before="120" w:after="240"/>
              <w:rPr>
                <w:b/>
                <w:i/>
                <w:iCs/>
              </w:rPr>
            </w:pPr>
            <w:r w:rsidRPr="00A03B1B">
              <w:rPr>
                <w:b/>
                <w:i/>
                <w:iCs/>
              </w:rPr>
              <w:t>[NPRR1188:  Replace paragraph (8) above with the following upon system implementation and renumber accordingly:]</w:t>
            </w:r>
          </w:p>
          <w:p w14:paraId="7C3F8E1F" w14:textId="77777777" w:rsidR="00A03B1B" w:rsidRPr="00A03B1B" w:rsidRDefault="00A03B1B" w:rsidP="00A03B1B">
            <w:pPr>
              <w:spacing w:after="240"/>
              <w:ind w:left="720" w:hanging="720"/>
              <w:rPr>
                <w:szCs w:val="20"/>
              </w:rPr>
            </w:pPr>
            <w:r w:rsidRPr="00A03B1B">
              <w:rPr>
                <w:szCs w:val="20"/>
              </w:rPr>
              <w:t>(8)</w:t>
            </w:r>
            <w:r w:rsidRPr="00A03B1B">
              <w:rPr>
                <w:szCs w:val="20"/>
              </w:rPr>
              <w:tab/>
              <w:t>For a CLR whose QSE has submitted an Energy Bid Curve that does not cover the full range of the Resource’s available Demand response capability, consistent with the CLR’s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A03B1B" w:rsidRPr="00A03B1B" w14:paraId="2E5D2915" w14:textId="77777777" w:rsidTr="00B31BB1">
              <w:trPr>
                <w:jc w:val="center"/>
              </w:trPr>
              <w:tc>
                <w:tcPr>
                  <w:tcW w:w="3596" w:type="dxa"/>
                </w:tcPr>
                <w:p w14:paraId="2D3C32A0" w14:textId="77777777" w:rsidR="00A03B1B" w:rsidRPr="00A03B1B" w:rsidRDefault="00A03B1B" w:rsidP="00A03B1B">
                  <w:pPr>
                    <w:spacing w:after="120"/>
                    <w:rPr>
                      <w:b/>
                      <w:iCs/>
                      <w:sz w:val="20"/>
                      <w:szCs w:val="20"/>
                    </w:rPr>
                  </w:pPr>
                  <w:r w:rsidRPr="00A03B1B">
                    <w:rPr>
                      <w:b/>
                      <w:iCs/>
                      <w:sz w:val="20"/>
                      <w:szCs w:val="20"/>
                    </w:rPr>
                    <w:t>MW</w:t>
                  </w:r>
                </w:p>
              </w:tc>
              <w:tc>
                <w:tcPr>
                  <w:tcW w:w="2875" w:type="dxa"/>
                </w:tcPr>
                <w:p w14:paraId="796EE53C" w14:textId="77777777" w:rsidR="00A03B1B" w:rsidRPr="00A03B1B" w:rsidRDefault="00A03B1B" w:rsidP="00A03B1B">
                  <w:pPr>
                    <w:spacing w:after="120"/>
                    <w:rPr>
                      <w:b/>
                      <w:iCs/>
                      <w:sz w:val="20"/>
                      <w:szCs w:val="20"/>
                    </w:rPr>
                  </w:pPr>
                  <w:r w:rsidRPr="00A03B1B">
                    <w:rPr>
                      <w:b/>
                      <w:iCs/>
                      <w:sz w:val="20"/>
                      <w:szCs w:val="20"/>
                    </w:rPr>
                    <w:t>Price (per MWh)</w:t>
                  </w:r>
                </w:p>
              </w:tc>
            </w:tr>
            <w:tr w:rsidR="00A03B1B" w:rsidRPr="00A03B1B" w14:paraId="432A6695" w14:textId="77777777" w:rsidTr="00B31BB1">
              <w:trPr>
                <w:jc w:val="center"/>
              </w:trPr>
              <w:tc>
                <w:tcPr>
                  <w:tcW w:w="3596" w:type="dxa"/>
                </w:tcPr>
                <w:p w14:paraId="46FDCEE3" w14:textId="77777777" w:rsidR="00A03B1B" w:rsidRPr="00A03B1B" w:rsidRDefault="00A03B1B" w:rsidP="00A03B1B">
                  <w:pPr>
                    <w:spacing w:after="60"/>
                    <w:rPr>
                      <w:iCs/>
                      <w:sz w:val="20"/>
                      <w:szCs w:val="20"/>
                    </w:rPr>
                  </w:pPr>
                  <w:r w:rsidRPr="00A03B1B">
                    <w:rPr>
                      <w:iCs/>
                      <w:sz w:val="20"/>
                      <w:szCs w:val="20"/>
                    </w:rPr>
                    <w:t>LPC to MPC minus maximum MW of Energy Bid Curve</w:t>
                  </w:r>
                </w:p>
              </w:tc>
              <w:tc>
                <w:tcPr>
                  <w:tcW w:w="2875" w:type="dxa"/>
                </w:tcPr>
                <w:p w14:paraId="11F6C684" w14:textId="77777777" w:rsidR="00A03B1B" w:rsidRPr="00A03B1B" w:rsidRDefault="00A03B1B" w:rsidP="00A03B1B">
                  <w:pPr>
                    <w:spacing w:after="60"/>
                    <w:rPr>
                      <w:iCs/>
                      <w:sz w:val="20"/>
                      <w:szCs w:val="20"/>
                    </w:rPr>
                  </w:pPr>
                  <w:r w:rsidRPr="00A03B1B">
                    <w:rPr>
                      <w:iCs/>
                      <w:sz w:val="20"/>
                      <w:szCs w:val="20"/>
                    </w:rPr>
                    <w:t>Price associated with the lowest MW in submitted Energy Bid Curve</w:t>
                  </w:r>
                </w:p>
              </w:tc>
            </w:tr>
            <w:tr w:rsidR="00A03B1B" w:rsidRPr="00A03B1B" w14:paraId="58B5530B" w14:textId="77777777" w:rsidTr="00B31BB1">
              <w:trPr>
                <w:jc w:val="center"/>
              </w:trPr>
              <w:tc>
                <w:tcPr>
                  <w:tcW w:w="3596" w:type="dxa"/>
                </w:tcPr>
                <w:p w14:paraId="4CAE378C" w14:textId="77777777" w:rsidR="00A03B1B" w:rsidRPr="00A03B1B" w:rsidRDefault="00A03B1B" w:rsidP="00A03B1B">
                  <w:pPr>
                    <w:spacing w:after="60"/>
                    <w:rPr>
                      <w:iCs/>
                      <w:sz w:val="20"/>
                      <w:szCs w:val="20"/>
                    </w:rPr>
                  </w:pPr>
                  <w:r w:rsidRPr="00A03B1B">
                    <w:rPr>
                      <w:iCs/>
                      <w:sz w:val="20"/>
                      <w:szCs w:val="20"/>
                    </w:rPr>
                    <w:t>MPC minus maximum MW of Energy Bid Curve to MPC</w:t>
                  </w:r>
                </w:p>
              </w:tc>
              <w:tc>
                <w:tcPr>
                  <w:tcW w:w="2875" w:type="dxa"/>
                </w:tcPr>
                <w:p w14:paraId="5295D265" w14:textId="77777777" w:rsidR="00A03B1B" w:rsidRPr="00A03B1B" w:rsidRDefault="00A03B1B" w:rsidP="00A03B1B">
                  <w:pPr>
                    <w:spacing w:after="60"/>
                    <w:rPr>
                      <w:iCs/>
                      <w:sz w:val="20"/>
                      <w:szCs w:val="20"/>
                    </w:rPr>
                  </w:pPr>
                  <w:r w:rsidRPr="00A03B1B">
                    <w:rPr>
                      <w:iCs/>
                      <w:sz w:val="20"/>
                      <w:szCs w:val="20"/>
                    </w:rPr>
                    <w:t>Energy Bid Curve</w:t>
                  </w:r>
                </w:p>
              </w:tc>
            </w:tr>
            <w:tr w:rsidR="00A03B1B" w:rsidRPr="00A03B1B" w14:paraId="59B22E1E" w14:textId="77777777" w:rsidTr="00B31BB1">
              <w:trPr>
                <w:jc w:val="center"/>
              </w:trPr>
              <w:tc>
                <w:tcPr>
                  <w:tcW w:w="3596" w:type="dxa"/>
                </w:tcPr>
                <w:p w14:paraId="3F3FAB7B" w14:textId="77777777" w:rsidR="00A03B1B" w:rsidRPr="00A03B1B" w:rsidRDefault="00A03B1B" w:rsidP="00A03B1B">
                  <w:pPr>
                    <w:spacing w:after="60"/>
                    <w:rPr>
                      <w:iCs/>
                      <w:sz w:val="20"/>
                      <w:szCs w:val="20"/>
                    </w:rPr>
                  </w:pPr>
                  <w:r w:rsidRPr="00A03B1B">
                    <w:rPr>
                      <w:iCs/>
                      <w:sz w:val="20"/>
                      <w:szCs w:val="20"/>
                    </w:rPr>
                    <w:t>MPC</w:t>
                  </w:r>
                </w:p>
              </w:tc>
              <w:tc>
                <w:tcPr>
                  <w:tcW w:w="2875" w:type="dxa"/>
                </w:tcPr>
                <w:p w14:paraId="08A26966" w14:textId="77777777" w:rsidR="00A03B1B" w:rsidRPr="00A03B1B" w:rsidRDefault="00A03B1B" w:rsidP="00A03B1B">
                  <w:pPr>
                    <w:spacing w:after="60"/>
                    <w:rPr>
                      <w:iCs/>
                      <w:sz w:val="20"/>
                      <w:szCs w:val="20"/>
                    </w:rPr>
                  </w:pPr>
                  <w:r w:rsidRPr="00A03B1B">
                    <w:rPr>
                      <w:iCs/>
                      <w:sz w:val="20"/>
                      <w:szCs w:val="20"/>
                    </w:rPr>
                    <w:t>Right-most point (lowest price) on Energy Bid Curve</w:t>
                  </w:r>
                </w:p>
              </w:tc>
            </w:tr>
          </w:tbl>
          <w:p w14:paraId="23A01A5A" w14:textId="77777777" w:rsidR="00A03B1B" w:rsidRPr="00A03B1B" w:rsidRDefault="00A03B1B" w:rsidP="00A03B1B">
            <w:pPr>
              <w:spacing w:before="240" w:after="240"/>
              <w:ind w:left="720" w:hanging="720"/>
              <w:rPr>
                <w:szCs w:val="20"/>
              </w:rPr>
            </w:pPr>
            <w:r w:rsidRPr="00A03B1B">
              <w:rPr>
                <w:szCs w:val="20"/>
              </w:rPr>
              <w:t>(9)</w:t>
            </w:r>
            <w:r w:rsidRPr="00A03B1B">
              <w:rPr>
                <w:szCs w:val="20"/>
              </w:rPr>
              <w:tab/>
              <w:t>For a CLR whose QSE has not submitted an Energy Bid Curve, consistent with the CLR’s telemetered quantities, ERCOT shall create a proxy Energy Bid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A03B1B" w:rsidRPr="00A03B1B" w14:paraId="14CCBCB9" w14:textId="77777777" w:rsidTr="00B31BB1">
              <w:trPr>
                <w:jc w:val="center"/>
              </w:trPr>
              <w:tc>
                <w:tcPr>
                  <w:tcW w:w="3596" w:type="dxa"/>
                </w:tcPr>
                <w:p w14:paraId="501FC649" w14:textId="77777777" w:rsidR="00A03B1B" w:rsidRPr="00A03B1B" w:rsidRDefault="00A03B1B" w:rsidP="00A03B1B">
                  <w:pPr>
                    <w:spacing w:after="240"/>
                    <w:rPr>
                      <w:b/>
                      <w:iCs/>
                      <w:sz w:val="20"/>
                      <w:szCs w:val="20"/>
                    </w:rPr>
                  </w:pPr>
                  <w:r w:rsidRPr="00A03B1B">
                    <w:rPr>
                      <w:b/>
                      <w:iCs/>
                      <w:sz w:val="20"/>
                      <w:szCs w:val="20"/>
                    </w:rPr>
                    <w:t>MW</w:t>
                  </w:r>
                </w:p>
              </w:tc>
              <w:tc>
                <w:tcPr>
                  <w:tcW w:w="2875" w:type="dxa"/>
                </w:tcPr>
                <w:p w14:paraId="6E06C552" w14:textId="77777777" w:rsidR="00A03B1B" w:rsidRPr="00A03B1B" w:rsidRDefault="00A03B1B" w:rsidP="00A03B1B">
                  <w:pPr>
                    <w:spacing w:after="240"/>
                    <w:rPr>
                      <w:b/>
                      <w:iCs/>
                      <w:sz w:val="20"/>
                      <w:szCs w:val="20"/>
                    </w:rPr>
                  </w:pPr>
                  <w:r w:rsidRPr="00A03B1B">
                    <w:rPr>
                      <w:b/>
                      <w:iCs/>
                      <w:sz w:val="20"/>
                      <w:szCs w:val="20"/>
                    </w:rPr>
                    <w:t>Price (per MWh)</w:t>
                  </w:r>
                </w:p>
              </w:tc>
            </w:tr>
            <w:tr w:rsidR="00A03B1B" w:rsidRPr="00A03B1B" w14:paraId="6A75CA88" w14:textId="77777777" w:rsidTr="00B31BB1">
              <w:trPr>
                <w:jc w:val="center"/>
              </w:trPr>
              <w:tc>
                <w:tcPr>
                  <w:tcW w:w="3596" w:type="dxa"/>
                </w:tcPr>
                <w:p w14:paraId="0D70C845" w14:textId="77777777" w:rsidR="00A03B1B" w:rsidRPr="00A03B1B" w:rsidRDefault="00A03B1B" w:rsidP="00A03B1B">
                  <w:pPr>
                    <w:spacing w:after="60"/>
                    <w:rPr>
                      <w:iCs/>
                      <w:sz w:val="20"/>
                      <w:szCs w:val="20"/>
                    </w:rPr>
                  </w:pPr>
                  <w:r w:rsidRPr="00A03B1B">
                    <w:rPr>
                      <w:iCs/>
                      <w:sz w:val="20"/>
                      <w:szCs w:val="20"/>
                    </w:rPr>
                    <w:lastRenderedPageBreak/>
                    <w:t xml:space="preserve">LPC to MPC </w:t>
                  </w:r>
                </w:p>
              </w:tc>
              <w:tc>
                <w:tcPr>
                  <w:tcW w:w="2875" w:type="dxa"/>
                </w:tcPr>
                <w:p w14:paraId="3ABFC859" w14:textId="77777777" w:rsidR="00A03B1B" w:rsidRPr="00A03B1B" w:rsidRDefault="00A03B1B" w:rsidP="00A03B1B">
                  <w:pPr>
                    <w:spacing w:after="60"/>
                    <w:rPr>
                      <w:iCs/>
                      <w:sz w:val="20"/>
                      <w:szCs w:val="20"/>
                    </w:rPr>
                  </w:pPr>
                  <w:r w:rsidRPr="00A03B1B">
                    <w:rPr>
                      <w:sz w:val="20"/>
                      <w:szCs w:val="20"/>
                    </w:rPr>
                    <w:t>Effective</w:t>
                  </w:r>
                  <w:r w:rsidRPr="00A03B1B">
                    <w:rPr>
                      <w:iCs/>
                      <w:sz w:val="20"/>
                      <w:szCs w:val="20"/>
                    </w:rPr>
                    <w:t xml:space="preserve"> Value of Lost Load (VOLL)</w:t>
                  </w:r>
                </w:p>
              </w:tc>
            </w:tr>
          </w:tbl>
          <w:p w14:paraId="43E7B932" w14:textId="77777777" w:rsidR="00A03B1B" w:rsidRPr="00A03B1B" w:rsidRDefault="00A03B1B" w:rsidP="00A03B1B">
            <w:pPr>
              <w:spacing w:after="240"/>
              <w:ind w:left="720" w:hanging="720"/>
              <w:rPr>
                <w:szCs w:val="20"/>
              </w:rPr>
            </w:pPr>
          </w:p>
        </w:tc>
      </w:tr>
    </w:tbl>
    <w:p w14:paraId="5F5FCF8E" w14:textId="77777777" w:rsidR="00A03B1B" w:rsidRPr="00A03B1B" w:rsidRDefault="00A03B1B" w:rsidP="00A03B1B">
      <w:pPr>
        <w:spacing w:before="240" w:after="240"/>
        <w:ind w:left="720" w:hanging="720"/>
        <w:rPr>
          <w:szCs w:val="20"/>
        </w:rPr>
      </w:pPr>
      <w:r w:rsidRPr="00A03B1B">
        <w:rPr>
          <w:szCs w:val="20"/>
        </w:rPr>
        <w:lastRenderedPageBreak/>
        <w:t>(9)</w:t>
      </w:r>
      <w:r w:rsidRPr="00A03B1B">
        <w:rPr>
          <w:szCs w:val="20"/>
        </w:rPr>
        <w:tab/>
        <w:t>ERCOT shall ensure that any RTM Energy Bid is monotonically non-increasing.  The QSE representing the CLR shall be responsible for all RTM Energy Bids, including bids updated by ERCOT as described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2F14486F" w14:textId="77777777" w:rsidTr="00B31BB1">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79AA6176" w14:textId="77777777" w:rsidR="00A03B1B" w:rsidRPr="00A03B1B" w:rsidRDefault="00A03B1B" w:rsidP="00A03B1B">
            <w:pPr>
              <w:spacing w:before="120" w:after="240"/>
              <w:rPr>
                <w:b/>
                <w:i/>
                <w:iCs/>
              </w:rPr>
            </w:pPr>
            <w:r w:rsidRPr="00A03B1B">
              <w:rPr>
                <w:b/>
                <w:i/>
                <w:iCs/>
              </w:rPr>
              <w:t>[NPRR1188:  Replace paragraph (9) above with the following upon system implementation:]</w:t>
            </w:r>
          </w:p>
          <w:p w14:paraId="1869D4C5" w14:textId="77777777" w:rsidR="00A03B1B" w:rsidRPr="00A03B1B" w:rsidRDefault="00A03B1B" w:rsidP="00A03B1B">
            <w:pPr>
              <w:spacing w:before="240" w:after="240"/>
              <w:ind w:left="720" w:hanging="720"/>
              <w:rPr>
                <w:szCs w:val="20"/>
              </w:rPr>
            </w:pPr>
            <w:r w:rsidRPr="00A03B1B">
              <w:rPr>
                <w:szCs w:val="20"/>
              </w:rPr>
              <w:t>(9)</w:t>
            </w:r>
            <w:r w:rsidRPr="00A03B1B">
              <w:rPr>
                <w:szCs w:val="20"/>
              </w:rPr>
              <w:tab/>
              <w:t>ERCOT shall ensure that any Energy Bid Curve is monotonically non-increasing.  The QSE representing the CLR shall be responsible for all Energy Bid Curves, including Energy Bid Curves updated by ERCOT as described above.</w:t>
            </w:r>
          </w:p>
        </w:tc>
      </w:tr>
    </w:tbl>
    <w:p w14:paraId="382B8D03" w14:textId="77777777" w:rsidR="00A03B1B" w:rsidRPr="00A03B1B" w:rsidRDefault="00A03B1B" w:rsidP="00A03B1B">
      <w:pPr>
        <w:spacing w:before="240" w:after="240"/>
        <w:ind w:left="720" w:hanging="720"/>
        <w:rPr>
          <w:szCs w:val="20"/>
        </w:rPr>
      </w:pPr>
      <w:r w:rsidRPr="00A03B1B">
        <w:rPr>
          <w:szCs w:val="20"/>
        </w:rPr>
        <w:t>(10)</w:t>
      </w:r>
      <w:r w:rsidRPr="00A03B1B">
        <w:rPr>
          <w:szCs w:val="20"/>
        </w:rPr>
        <w:tab/>
        <w:t>If a CLR telemeters a status of OUTL, it is not considered as dispatchable capacity by SCED.  A QSE may use this function to inform ERCOT of instances when the CLR is unable to follow SCED Dispatch Instructions.  Under all telemetered statuses, including OUTL, the remaining telemetry quantities submitted by the QSE shall represent the operating conditions of the CLR that can be verified by ERCOT.  A QSE representing a CLR with a telemetered status of OUTL is still obligated to provide any applicable Ancillary Services awarded to the Resource.  This paragraph does not apply to ESRs.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52C971C4" w14:textId="77777777" w:rsidTr="00B31BB1">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79CD78E3" w14:textId="77777777" w:rsidR="00A03B1B" w:rsidRPr="00A03B1B" w:rsidRDefault="00A03B1B" w:rsidP="00A03B1B">
            <w:pPr>
              <w:spacing w:before="120" w:after="240"/>
              <w:rPr>
                <w:b/>
                <w:i/>
                <w:iCs/>
              </w:rPr>
            </w:pPr>
            <w:r w:rsidRPr="00A03B1B">
              <w:rPr>
                <w:b/>
                <w:i/>
                <w:iCs/>
              </w:rPr>
              <w:t>[NPRR1188:  Replace paragraph (10) above with the following upon system implementation:]</w:t>
            </w:r>
          </w:p>
          <w:p w14:paraId="5AA3A3A2" w14:textId="77777777" w:rsidR="00A03B1B" w:rsidRPr="00A03B1B" w:rsidRDefault="00A03B1B" w:rsidP="00A03B1B">
            <w:pPr>
              <w:spacing w:after="240"/>
              <w:ind w:left="720" w:hanging="720"/>
              <w:rPr>
                <w:szCs w:val="20"/>
              </w:rPr>
            </w:pPr>
            <w:r w:rsidRPr="00A03B1B">
              <w:rPr>
                <w:szCs w:val="20"/>
              </w:rPr>
              <w:t>(10)</w:t>
            </w:r>
            <w:r w:rsidRPr="00A03B1B">
              <w:rPr>
                <w:szCs w:val="20"/>
              </w:rPr>
              <w:tab/>
            </w:r>
            <w:r w:rsidRPr="00A03B1B">
              <w:rPr>
                <w:iCs/>
                <w:szCs w:val="20"/>
              </w:rPr>
              <w:t xml:space="preserve">A CLR may consume energy only when dispatched by SCED to do so.  </w:t>
            </w:r>
            <w:r w:rsidRPr="00A03B1B">
              <w:rPr>
                <w:szCs w:val="20"/>
              </w:rPr>
              <w:t>A CLR may telemeter a status of OUTL only if the Resource is Off-Line and unavailable with its energy consumption at zero.  In instances when the CLR is unable to follow SCED Dispatch Instructions but still consumes energy, the CLR must submit a Resource Status of ONHOLD.  Under all telemetered statuses, including OUTL, the remaining telemetry quantities submitted by the QSE shall represent the operating conditions of the CLR that can be verified by ERCOT.  A QSE representing a CLR with a telemetered status of OUTL or ONHOLD is still obligated to provide any applicable Ancillary Services awarded to the Resource.  This paragraph does not apply to ESRs.</w:t>
            </w:r>
          </w:p>
        </w:tc>
      </w:tr>
    </w:tbl>
    <w:p w14:paraId="151E45F8" w14:textId="77777777" w:rsidR="00A03B1B" w:rsidRPr="00A03B1B" w:rsidRDefault="00A03B1B" w:rsidP="00A03B1B">
      <w:pPr>
        <w:spacing w:before="240" w:after="240"/>
        <w:ind w:left="720" w:hanging="720"/>
        <w:rPr>
          <w:szCs w:val="20"/>
        </w:rPr>
      </w:pPr>
      <w:r w:rsidRPr="00A03B1B">
        <w:rPr>
          <w:szCs w:val="20"/>
        </w:rPr>
        <w:t>(11)</w:t>
      </w:r>
      <w:r w:rsidRPr="00A03B1B">
        <w:rPr>
          <w:szCs w:val="20"/>
        </w:rPr>
        <w:tab/>
        <w:t>Energy Offer Curves that were constructed in whole or in part with proxy Energy Offer Curves shall be so marked in all ERCOT postings or references to the energy offer.</w:t>
      </w:r>
    </w:p>
    <w:p w14:paraId="456F05CC" w14:textId="77777777" w:rsidR="00A03B1B" w:rsidRPr="00A03B1B" w:rsidRDefault="00A03B1B" w:rsidP="00A03B1B">
      <w:pPr>
        <w:spacing w:before="240" w:after="240"/>
        <w:ind w:left="720" w:hanging="720"/>
        <w:rPr>
          <w:szCs w:val="20"/>
        </w:rPr>
      </w:pPr>
      <w:r w:rsidRPr="00A03B1B">
        <w:rPr>
          <w:szCs w:val="20"/>
        </w:rPr>
        <w:t>(12)</w:t>
      </w:r>
      <w:r w:rsidRPr="00A03B1B">
        <w:rPr>
          <w:szCs w:val="20"/>
        </w:rPr>
        <w:tab/>
        <w:t>SCED will enforce Resource-specific Ancillary Service constraints to ensure that Ancillary Service awards are aligned with a Resource’s qualifications and telemetered Ancillary Service capabilities.</w:t>
      </w:r>
    </w:p>
    <w:p w14:paraId="4F3E409F" w14:textId="77777777" w:rsidR="00A03B1B" w:rsidRPr="00A03B1B" w:rsidRDefault="00A03B1B" w:rsidP="00A03B1B">
      <w:pPr>
        <w:spacing w:after="240"/>
        <w:ind w:left="1419" w:hanging="720"/>
        <w:rPr>
          <w:szCs w:val="20"/>
        </w:rPr>
      </w:pPr>
      <w:r w:rsidRPr="00A03B1B">
        <w:rPr>
          <w:szCs w:val="20"/>
        </w:rPr>
        <w:lastRenderedPageBreak/>
        <w:t>(a)</w:t>
      </w:r>
      <w:r w:rsidRPr="00A03B1B">
        <w:rPr>
          <w:szCs w:val="20"/>
        </w:rPr>
        <w:tab/>
        <w:t>A scaling factor of 5/7 shall be used for Reg-Up award when ensuring that the SCED Base Point plus the product of this scaling factor and the Reg-Up award does not exceed HDL.</w:t>
      </w:r>
    </w:p>
    <w:p w14:paraId="2241E19D" w14:textId="77777777" w:rsidR="00A03B1B" w:rsidRPr="00A03B1B" w:rsidRDefault="00A03B1B" w:rsidP="00A03B1B">
      <w:pPr>
        <w:spacing w:after="240"/>
        <w:ind w:left="1419" w:hanging="720"/>
        <w:rPr>
          <w:szCs w:val="20"/>
        </w:rPr>
      </w:pPr>
      <w:r w:rsidRPr="00A03B1B">
        <w:rPr>
          <w:szCs w:val="20"/>
        </w:rPr>
        <w:t>(b)</w:t>
      </w:r>
      <w:r w:rsidRPr="00A03B1B">
        <w:rPr>
          <w:szCs w:val="20"/>
        </w:rPr>
        <w:tab/>
        <w:t>A scaling factor of 5/7 shall be used for Reg-Down award when ensuring that the SCED Base Point minus the product of this scaling factor and the Reg-Down award does not go below LDL.</w:t>
      </w:r>
    </w:p>
    <w:p w14:paraId="5479134F" w14:textId="77777777" w:rsidR="00A03B1B" w:rsidRPr="00A03B1B" w:rsidRDefault="00A03B1B" w:rsidP="00A03B1B">
      <w:pPr>
        <w:spacing w:before="240" w:after="240"/>
        <w:ind w:left="720" w:hanging="720"/>
        <w:rPr>
          <w:szCs w:val="20"/>
        </w:rPr>
      </w:pPr>
      <w:r w:rsidRPr="00A03B1B">
        <w:rPr>
          <w:szCs w:val="20"/>
        </w:rPr>
        <w:t>(13)</w:t>
      </w:r>
      <w:r w:rsidRPr="00A03B1B">
        <w:rPr>
          <w:szCs w:val="20"/>
        </w:rPr>
        <w:tab/>
        <w:t>Energy Bid/Offer Curves that were constructed in whole or in part with proxy Energy Bid/Offer Curves shall be so marked in all ERCOT postings or references to the energy bid/offer.</w:t>
      </w:r>
    </w:p>
    <w:p w14:paraId="43E69E48" w14:textId="77777777" w:rsidR="00A03B1B" w:rsidRPr="00A03B1B" w:rsidRDefault="00A03B1B" w:rsidP="00A03B1B">
      <w:pPr>
        <w:spacing w:after="240"/>
        <w:rPr>
          <w:ins w:id="779" w:author="ERCOT" w:date="2025-09-18T19:41:00Z"/>
          <w:rFonts w:eastAsia="SimSun"/>
        </w:rPr>
      </w:pPr>
      <w:ins w:id="780" w:author="ERCOT" w:date="2025-09-18T19:41:00Z">
        <w:r w:rsidRPr="00A03B1B">
          <w:rPr>
            <w:rFonts w:eastAsia="SimSun"/>
          </w:rPr>
          <w:t>(1</w:t>
        </w:r>
      </w:ins>
      <w:ins w:id="781" w:author="ERCOT" w:date="2025-12-09T07:12:00Z">
        <w:r w:rsidRPr="00A03B1B">
          <w:rPr>
            <w:rFonts w:eastAsia="SimSun"/>
          </w:rPr>
          <w:t>4</w:t>
        </w:r>
      </w:ins>
      <w:ins w:id="782" w:author="ERCOT" w:date="2025-09-18T19:41:00Z">
        <w:r w:rsidRPr="00A03B1B">
          <w:rPr>
            <w:rFonts w:eastAsia="SimSun"/>
          </w:rPr>
          <w:t>)</w:t>
        </w:r>
      </w:ins>
      <w:ins w:id="783" w:author="ERCOT" w:date="2025-11-19T20:36:00Z">
        <w:r w:rsidRPr="00A03B1B">
          <w:rPr>
            <w:rFonts w:eastAsia="SimSun"/>
          </w:rPr>
          <w:tab/>
        </w:r>
      </w:ins>
      <w:ins w:id="784" w:author="ERCOT" w:date="2025-09-18T19:41:00Z">
        <w:r w:rsidRPr="00A03B1B">
          <w:rPr>
            <w:rFonts w:eastAsia="SimSun"/>
          </w:rPr>
          <w:t>The following Resource-level constraints will apply to DRRS Real-Time awards.</w:t>
        </w:r>
      </w:ins>
    </w:p>
    <w:p w14:paraId="01530F2B" w14:textId="77777777" w:rsidR="00A03B1B" w:rsidRPr="00A03B1B" w:rsidRDefault="00A03B1B" w:rsidP="00A03B1B">
      <w:pPr>
        <w:spacing w:after="240"/>
        <w:ind w:left="1440" w:hanging="720"/>
        <w:rPr>
          <w:ins w:id="785" w:author="ERCOT" w:date="2025-11-19T20:36:00Z"/>
          <w:rFonts w:eastAsia="SimSun"/>
        </w:rPr>
      </w:pPr>
      <w:ins w:id="786" w:author="ERCOT" w:date="2025-11-19T20:36:00Z">
        <w:r w:rsidRPr="00A03B1B">
          <w:rPr>
            <w:rFonts w:eastAsia="SimSun"/>
          </w:rPr>
          <w:t>(a)</w:t>
        </w:r>
        <w:r w:rsidRPr="00A03B1B">
          <w:rPr>
            <w:rFonts w:eastAsia="SimSun"/>
          </w:rPr>
          <w:tab/>
          <w:t xml:space="preserve">To be eligible for a Real-Time DRRS award, the QSE for a Resource must have submitted and maintained a Resource Status in the COP of any of the following both for DRUC and for each subsequent run of HRUC for a given Operating Hour: ON, ONOS, ONOPTOUT, ONRUC, OFFQS, ONSC, ONEMR, OFF (if eligible for Non-Spin), or DRRS.  </w:t>
        </w:r>
      </w:ins>
    </w:p>
    <w:p w14:paraId="6A79A462" w14:textId="77777777" w:rsidR="00A03B1B" w:rsidRPr="00A03B1B" w:rsidRDefault="00A03B1B" w:rsidP="00A03B1B">
      <w:pPr>
        <w:spacing w:after="240"/>
        <w:ind w:left="1440" w:hanging="720"/>
        <w:rPr>
          <w:ins w:id="787" w:author="ERCOT" w:date="2025-11-19T20:36:00Z"/>
          <w:rFonts w:eastAsia="SimSun"/>
        </w:rPr>
      </w:pPr>
      <w:ins w:id="788" w:author="ERCOT" w:date="2025-11-19T20:36:00Z">
        <w:r w:rsidRPr="00A03B1B">
          <w:rPr>
            <w:rFonts w:eastAsia="SimSun"/>
          </w:rPr>
          <w:t>(b)</w:t>
        </w:r>
        <w:r w:rsidRPr="00A03B1B">
          <w:rPr>
            <w:rFonts w:eastAsia="SimSun"/>
          </w:rPr>
          <w:tab/>
          <w:t>Where a Resource has an OFF Resource Status and is qualified to provide Non-Spin, or a DRRS Resource Status, the DRRS capability must be less than or equal to the Off-Line Non-Spin and Off-Line DRRS qualified MW respectively.</w:t>
        </w:r>
      </w:ins>
    </w:p>
    <w:p w14:paraId="57A4338B" w14:textId="77777777" w:rsidR="00A03B1B" w:rsidRPr="00A03B1B" w:rsidRDefault="00A03B1B" w:rsidP="00A03B1B">
      <w:pPr>
        <w:spacing w:after="240"/>
        <w:rPr>
          <w:ins w:id="789" w:author="ERCOT" w:date="2025-11-19T20:36:00Z"/>
          <w:rFonts w:eastAsia="SimSun"/>
        </w:rPr>
      </w:pPr>
      <w:ins w:id="790" w:author="ERCOT" w:date="2025-11-19T20:36:00Z">
        <w:r w:rsidRPr="00A03B1B">
          <w:rPr>
            <w:rFonts w:eastAsia="SimSun"/>
          </w:rPr>
          <w:t>(1</w:t>
        </w:r>
      </w:ins>
      <w:ins w:id="791" w:author="ERCOT" w:date="2025-12-09T07:12:00Z">
        <w:r w:rsidRPr="00A03B1B">
          <w:rPr>
            <w:rFonts w:eastAsia="SimSun"/>
          </w:rPr>
          <w:t>5</w:t>
        </w:r>
      </w:ins>
      <w:ins w:id="792" w:author="ERCOT" w:date="2025-11-19T20:36:00Z">
        <w:r w:rsidRPr="00A03B1B">
          <w:rPr>
            <w:rFonts w:eastAsia="SimSun"/>
          </w:rPr>
          <w:t>)</w:t>
        </w:r>
        <w:r w:rsidRPr="00A03B1B">
          <w:rPr>
            <w:rFonts w:eastAsia="SimSun"/>
          </w:rPr>
          <w:tab/>
          <w:t>The following QSE-level constraints will apply to DRRS Real-Time awards:</w:t>
        </w:r>
      </w:ins>
    </w:p>
    <w:p w14:paraId="515A4F09" w14:textId="77777777" w:rsidR="00A03B1B" w:rsidRPr="00A03B1B" w:rsidRDefault="00A03B1B" w:rsidP="00A03B1B">
      <w:pPr>
        <w:spacing w:after="240"/>
        <w:ind w:left="1440" w:hanging="720"/>
        <w:rPr>
          <w:ins w:id="793" w:author="ERCOT" w:date="2025-11-19T20:36:00Z"/>
          <w:rFonts w:eastAsia="SimSun"/>
        </w:rPr>
      </w:pPr>
      <w:ins w:id="794" w:author="ERCOT" w:date="2025-11-19T20:36:00Z">
        <w:r w:rsidRPr="00A03B1B">
          <w:rPr>
            <w:rFonts w:eastAsia="SimSun"/>
          </w:rPr>
          <w:t>(a)</w:t>
        </w:r>
        <w:r w:rsidRPr="00A03B1B">
          <w:rPr>
            <w:rFonts w:eastAsia="SimSun"/>
          </w:rPr>
          <w:tab/>
          <w:t>For a given Operating Hour, the absolute minimum validated DRRS MW capability submitted in COP as accounted for in paragraph (1</w:t>
        </w:r>
      </w:ins>
      <w:ins w:id="795" w:author="ERCOT" w:date="2025-12-09T07:13:00Z">
        <w:r w:rsidRPr="00A03B1B">
          <w:rPr>
            <w:rFonts w:eastAsia="SimSun"/>
          </w:rPr>
          <w:t>4</w:t>
        </w:r>
      </w:ins>
      <w:ins w:id="796" w:author="ERCOT" w:date="2025-11-19T20:36:00Z">
        <w:r w:rsidRPr="00A03B1B">
          <w:rPr>
            <w:rFonts w:eastAsia="SimSun"/>
          </w:rPr>
          <w:t xml:space="preserve">)(a) </w:t>
        </w:r>
      </w:ins>
      <w:ins w:id="797" w:author="ERCOT" w:date="2025-12-09T07:13:00Z">
        <w:r w:rsidRPr="00A03B1B">
          <w:rPr>
            <w:rFonts w:eastAsia="SimSun"/>
          </w:rPr>
          <w:t>above</w:t>
        </w:r>
      </w:ins>
      <w:ins w:id="798" w:author="ERCOT" w:date="2025-11-19T20:36:00Z">
        <w:r w:rsidRPr="00A03B1B">
          <w:rPr>
            <w:rFonts w:eastAsia="SimSun"/>
          </w:rPr>
          <w:t xml:space="preserve"> shall constitute the maximum capability for which a Resource can be considered for a Real-Time DRRS Ancillary Service award.</w:t>
        </w:r>
      </w:ins>
    </w:p>
    <w:p w14:paraId="1096E98F" w14:textId="77777777" w:rsidR="00A03B1B" w:rsidRPr="00A03B1B" w:rsidRDefault="00A03B1B" w:rsidP="00A03B1B">
      <w:pPr>
        <w:spacing w:before="240" w:after="240"/>
        <w:ind w:left="720" w:hanging="720"/>
        <w:rPr>
          <w:szCs w:val="20"/>
        </w:rPr>
      </w:pPr>
      <w:r w:rsidRPr="00A03B1B">
        <w:rPr>
          <w:szCs w:val="20"/>
        </w:rPr>
        <w:t>(1</w:t>
      </w:r>
      <w:ins w:id="799" w:author="ERCOT" w:date="2025-12-09T07:16:00Z">
        <w:r w:rsidRPr="00A03B1B">
          <w:rPr>
            <w:szCs w:val="20"/>
          </w:rPr>
          <w:t>6</w:t>
        </w:r>
      </w:ins>
      <w:del w:id="800" w:author="ERCOT" w:date="2025-12-09T07:16:00Z">
        <w:r w:rsidRPr="00A03B1B" w:rsidDel="0095469A">
          <w:rPr>
            <w:szCs w:val="20"/>
          </w:rPr>
          <w:delText>4</w:delText>
        </w:r>
      </w:del>
      <w:r w:rsidRPr="00A03B1B">
        <w:rPr>
          <w:szCs w:val="20"/>
        </w:rPr>
        <w:t>)</w:t>
      </w:r>
      <w:r w:rsidRPr="00A03B1B">
        <w:rPr>
          <w:szCs w:val="20"/>
        </w:rPr>
        <w:tab/>
        <w:t>The two-step SCED methodology referenced in paragraph (1) above is:</w:t>
      </w:r>
    </w:p>
    <w:p w14:paraId="088ACBE6" w14:textId="77777777" w:rsidR="00A03B1B" w:rsidRPr="00A03B1B" w:rsidRDefault="00A03B1B" w:rsidP="00A03B1B">
      <w:pPr>
        <w:spacing w:after="240"/>
        <w:ind w:left="1440" w:hanging="720"/>
        <w:rPr>
          <w:szCs w:val="20"/>
        </w:rPr>
      </w:pPr>
      <w:r w:rsidRPr="00A03B1B">
        <w:rPr>
          <w:szCs w:val="20"/>
        </w:rPr>
        <w:t>(a)</w:t>
      </w:r>
      <w:r w:rsidRPr="00A03B1B">
        <w:rPr>
          <w:szCs w:val="20"/>
        </w:rPr>
        <w:tab/>
        <w:t xml:space="preserve">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RTM Energy Bids from available CLRs, whether submitted by QSEs or created by ERCOT under this Section, are used in the SCED to determine “Reference LMPs.”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04822289" w14:textId="77777777" w:rsidTr="00B31BB1">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4FBCEBD4" w14:textId="77777777" w:rsidR="00A03B1B" w:rsidRPr="00A03B1B" w:rsidRDefault="00A03B1B" w:rsidP="00A03B1B">
            <w:pPr>
              <w:spacing w:before="120" w:after="240"/>
              <w:rPr>
                <w:b/>
                <w:i/>
                <w:iCs/>
              </w:rPr>
            </w:pPr>
            <w:r w:rsidRPr="00A03B1B">
              <w:rPr>
                <w:b/>
                <w:i/>
                <w:iCs/>
              </w:rPr>
              <w:t>[NPRR1188:  Replace paragraph (a) above with the following upon system implementation:]</w:t>
            </w:r>
          </w:p>
          <w:p w14:paraId="1DB0037A" w14:textId="77777777" w:rsidR="00A03B1B" w:rsidRPr="00A03B1B" w:rsidRDefault="00A03B1B" w:rsidP="00A03B1B">
            <w:pPr>
              <w:spacing w:after="240"/>
              <w:ind w:left="1440" w:hanging="720"/>
              <w:rPr>
                <w:szCs w:val="20"/>
              </w:rPr>
            </w:pPr>
            <w:r w:rsidRPr="00A03B1B">
              <w:rPr>
                <w:szCs w:val="20"/>
              </w:rPr>
              <w:lastRenderedPageBreak/>
              <w:t>(a)</w:t>
            </w:r>
            <w:r w:rsidRPr="00A03B1B">
              <w:rPr>
                <w:szCs w:val="20"/>
              </w:rPr>
              <w:tab/>
              <w:t>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Energy Bid Curves from available CLRs, whether submitted by QSEs or created by ERCOT under this Section, are used in the SCED to determine “Reference LMPs.”</w:t>
            </w:r>
          </w:p>
        </w:tc>
      </w:tr>
    </w:tbl>
    <w:p w14:paraId="0F7392A0" w14:textId="77777777" w:rsidR="00A03B1B" w:rsidRPr="00A03B1B" w:rsidRDefault="00A03B1B" w:rsidP="00A03B1B">
      <w:pPr>
        <w:spacing w:before="240" w:after="240"/>
        <w:ind w:left="1440" w:hanging="720"/>
        <w:rPr>
          <w:szCs w:val="20"/>
        </w:rPr>
      </w:pPr>
      <w:r w:rsidRPr="00A03B1B">
        <w:rPr>
          <w:szCs w:val="20"/>
        </w:rPr>
        <w:lastRenderedPageBreak/>
        <w:t>(b)</w:t>
      </w:r>
      <w:r w:rsidRPr="00A03B1B">
        <w:rPr>
          <w:szCs w:val="20"/>
        </w:rPr>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5FCCC815" w14:textId="77777777" w:rsidR="00A03B1B" w:rsidRPr="00A03B1B" w:rsidRDefault="00A03B1B" w:rsidP="00A03B1B">
      <w:pPr>
        <w:spacing w:after="240"/>
        <w:ind w:left="2160" w:hanging="720"/>
        <w:rPr>
          <w:szCs w:val="20"/>
        </w:rPr>
      </w:pPr>
      <w:r w:rsidRPr="00A03B1B">
        <w:rPr>
          <w:szCs w:val="20"/>
        </w:rPr>
        <w:t>(i)</w:t>
      </w:r>
      <w:r w:rsidRPr="00A03B1B">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4E24C42A" w14:textId="77777777" w:rsidR="00A03B1B" w:rsidRPr="00A03B1B" w:rsidRDefault="00A03B1B" w:rsidP="00A03B1B">
      <w:pPr>
        <w:spacing w:after="240"/>
        <w:ind w:left="2160" w:hanging="720"/>
        <w:rPr>
          <w:szCs w:val="20"/>
        </w:rPr>
      </w:pPr>
      <w:r w:rsidRPr="00A03B1B">
        <w:rPr>
          <w:szCs w:val="20"/>
        </w:rPr>
        <w:t>(ii)</w:t>
      </w:r>
      <w:r w:rsidRPr="00A03B1B">
        <w:rPr>
          <w:szCs w:val="20"/>
        </w:rPr>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MOC curve at the LSL or the appropriate MOC; </w:t>
      </w:r>
    </w:p>
    <w:p w14:paraId="738666BB" w14:textId="77777777" w:rsidR="00A03B1B" w:rsidRPr="00A03B1B" w:rsidRDefault="00A03B1B" w:rsidP="00A03B1B">
      <w:pPr>
        <w:spacing w:after="240"/>
        <w:ind w:left="2160" w:hanging="720"/>
        <w:rPr>
          <w:szCs w:val="20"/>
        </w:rPr>
      </w:pPr>
      <w:r w:rsidRPr="00A03B1B">
        <w:rPr>
          <w:szCs w:val="20"/>
        </w:rPr>
        <w:t>(iii)</w:t>
      </w:r>
      <w:r w:rsidRPr="00A03B1B">
        <w:rPr>
          <w:szCs w:val="20"/>
        </w:rPr>
        <w:tab/>
        <w:t xml:space="preserve">Use RTM Energy Bids for all available CLRs, whether submitted by QSEs or created by ERCOT.  There is no mitigation of RTM Energy Bids.  </w:t>
      </w:r>
      <w:r w:rsidRPr="00A03B1B">
        <w:rPr>
          <w:iCs/>
          <w:szCs w:val="20"/>
        </w:rPr>
        <w:t>An RTM Energy Bid from a CLR represents the bid for energy distributed across all nodes in the Load Zone in which the CLR is located.  For an ESR, an RTM Energy Bid represents a bid for energy at the ESR’s Resource Node</w:t>
      </w:r>
      <w:r w:rsidRPr="00A03B1B">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014485FF" w14:textId="77777777" w:rsidTr="00B31BB1">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06200E38" w14:textId="77777777" w:rsidR="00A03B1B" w:rsidRPr="00A03B1B" w:rsidRDefault="00A03B1B" w:rsidP="00A03B1B">
            <w:pPr>
              <w:spacing w:before="120" w:after="240"/>
              <w:rPr>
                <w:b/>
                <w:i/>
                <w:iCs/>
              </w:rPr>
            </w:pPr>
            <w:r w:rsidRPr="00A03B1B">
              <w:rPr>
                <w:b/>
                <w:i/>
                <w:iCs/>
              </w:rPr>
              <w:lastRenderedPageBreak/>
              <w:t>[NPRR1188:  Replace paragraph (iii) above with the following upon system implementation:]</w:t>
            </w:r>
          </w:p>
          <w:p w14:paraId="16CE3E9B" w14:textId="77777777" w:rsidR="00A03B1B" w:rsidRPr="00A03B1B" w:rsidRDefault="00A03B1B" w:rsidP="00A03B1B">
            <w:pPr>
              <w:spacing w:after="240"/>
              <w:ind w:left="2160" w:hanging="720"/>
              <w:rPr>
                <w:szCs w:val="20"/>
              </w:rPr>
            </w:pPr>
            <w:r w:rsidRPr="00A03B1B">
              <w:rPr>
                <w:szCs w:val="20"/>
              </w:rPr>
              <w:t>(iii)</w:t>
            </w:r>
            <w:r w:rsidRPr="00A03B1B">
              <w:rPr>
                <w:szCs w:val="20"/>
              </w:rPr>
              <w:tab/>
              <w:t xml:space="preserve">Use Energy Bid Curves for all available CLRs, whether submitted by QSEs or created by ERCOT.  There is no mitigation of Energy Bid Curves.  </w:t>
            </w:r>
            <w:r w:rsidRPr="00A03B1B">
              <w:rPr>
                <w:iCs/>
                <w:szCs w:val="20"/>
              </w:rPr>
              <w:t>An Energy Bid Curve from an Aggregate Load Resource (ALR) represents the bid for energy distributed across all nodes in the Load Zone in which the ALR is located.  For an ESR or a CLR that is not an ALR, an Energy Bid Curve represents a bid for energy at the applicable Resource Node</w:t>
            </w:r>
            <w:r w:rsidRPr="00A03B1B">
              <w:rPr>
                <w:szCs w:val="20"/>
              </w:rPr>
              <w:t>;</w:t>
            </w:r>
          </w:p>
        </w:tc>
      </w:tr>
    </w:tbl>
    <w:p w14:paraId="3CD53844" w14:textId="77777777" w:rsidR="00A03B1B" w:rsidRPr="00A03B1B" w:rsidRDefault="00A03B1B" w:rsidP="00A03B1B">
      <w:pPr>
        <w:spacing w:before="240" w:after="240"/>
        <w:ind w:left="2160" w:hanging="720"/>
        <w:rPr>
          <w:szCs w:val="20"/>
        </w:rPr>
      </w:pPr>
      <w:r w:rsidRPr="00A03B1B">
        <w:rPr>
          <w:szCs w:val="20"/>
        </w:rPr>
        <w:t>(iv)</w:t>
      </w:r>
      <w:r w:rsidRPr="00A03B1B">
        <w:rPr>
          <w:szCs w:val="20"/>
        </w:rPr>
        <w:tab/>
        <w:t>Observe all Competitive and Non-Competitive Constraints; and</w:t>
      </w:r>
    </w:p>
    <w:p w14:paraId="5ADC5E1F" w14:textId="77777777" w:rsidR="00A03B1B" w:rsidRPr="00A03B1B" w:rsidRDefault="00A03B1B" w:rsidP="00A03B1B">
      <w:pPr>
        <w:spacing w:after="240"/>
        <w:ind w:left="2160" w:hanging="720"/>
        <w:rPr>
          <w:szCs w:val="20"/>
        </w:rPr>
      </w:pPr>
      <w:r w:rsidRPr="00A03B1B">
        <w:rPr>
          <w:szCs w:val="20"/>
        </w:rPr>
        <w:t>(v)</w:t>
      </w:r>
      <w:r w:rsidRPr="00A03B1B">
        <w:rPr>
          <w:szCs w:val="20"/>
        </w:rPr>
        <w:tab/>
        <w:t>Use Ancillary Service Offers to determine Ancillary Service awards.</w:t>
      </w:r>
    </w:p>
    <w:p w14:paraId="5313B343" w14:textId="77777777" w:rsidR="00A03B1B" w:rsidRPr="00A03B1B" w:rsidRDefault="00A03B1B" w:rsidP="00A03B1B">
      <w:pPr>
        <w:spacing w:after="240"/>
        <w:ind w:left="1440" w:hanging="720"/>
        <w:rPr>
          <w:szCs w:val="20"/>
        </w:rPr>
      </w:pPr>
      <w:r w:rsidRPr="00A03B1B">
        <w:rPr>
          <w:szCs w:val="20"/>
        </w:rPr>
        <w:t>(c)</w:t>
      </w:r>
      <w:r w:rsidRPr="00A03B1B">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35D0EFAD" w14:textId="77777777" w:rsidR="00A03B1B" w:rsidRPr="00A03B1B" w:rsidRDefault="00A03B1B" w:rsidP="00A03B1B">
      <w:pPr>
        <w:spacing w:after="240"/>
        <w:ind w:left="1440" w:hanging="720"/>
        <w:rPr>
          <w:szCs w:val="20"/>
        </w:rPr>
      </w:pPr>
      <w:r w:rsidRPr="00A03B1B">
        <w:rPr>
          <w:szCs w:val="20"/>
        </w:rPr>
        <w:t>(d)</w:t>
      </w:r>
      <w:r w:rsidRPr="00A03B1B">
        <w:rPr>
          <w:szCs w:val="20"/>
        </w:rPr>
        <w:tab/>
        <w:t>The System Lambda used to determine LMPs and the Real-Time MCPCs from SCED Step 2 shall be capped at the effective VOLL.  If the following conditions are met for a SCED interval in which the SCED Step 2 System Lambda was capped, a QSE may be eligible for compensation by submitting a Settlement and billing dispute pursuant to paragraph (5) of Section 6.6.9, Emergency Operations Settlement:</w:t>
      </w:r>
    </w:p>
    <w:p w14:paraId="2B878DA0" w14:textId="77777777" w:rsidR="00A03B1B" w:rsidRPr="00A03B1B" w:rsidRDefault="00A03B1B" w:rsidP="00A03B1B">
      <w:pPr>
        <w:spacing w:after="240"/>
        <w:ind w:left="2142" w:hanging="720"/>
        <w:rPr>
          <w:szCs w:val="20"/>
        </w:rPr>
      </w:pPr>
      <w:r w:rsidRPr="00A03B1B">
        <w:rPr>
          <w:szCs w:val="20"/>
        </w:rPr>
        <w:t>(i)</w:t>
      </w:r>
      <w:r w:rsidRPr="00A03B1B">
        <w:rPr>
          <w:iCs/>
          <w:szCs w:val="20"/>
        </w:rPr>
        <w:t xml:space="preserve"> </w:t>
      </w:r>
      <w:r w:rsidRPr="00A03B1B">
        <w:rPr>
          <w:iCs/>
          <w:szCs w:val="20"/>
        </w:rPr>
        <w:tab/>
      </w:r>
      <w:r w:rsidRPr="00A03B1B">
        <w:rPr>
          <w:szCs w:val="20"/>
        </w:rPr>
        <w:t>A Generation Resource or ESR for the QSE received a Base Point greater than the Resource’s LDL for that SCED interval; and</w:t>
      </w:r>
    </w:p>
    <w:p w14:paraId="0A50FB6F" w14:textId="77777777" w:rsidR="00A03B1B" w:rsidRPr="00A03B1B" w:rsidRDefault="00A03B1B" w:rsidP="00A03B1B">
      <w:pPr>
        <w:spacing w:after="240"/>
        <w:ind w:left="2142" w:hanging="720"/>
        <w:rPr>
          <w:szCs w:val="20"/>
        </w:rPr>
      </w:pPr>
      <w:r w:rsidRPr="00A03B1B">
        <w:rPr>
          <w:szCs w:val="20"/>
        </w:rPr>
        <w:t>(ii)</w:t>
      </w:r>
      <w:r w:rsidRPr="00A03B1B">
        <w:rPr>
          <w:iCs/>
          <w:szCs w:val="20"/>
        </w:rPr>
        <w:t xml:space="preserve"> </w:t>
      </w:r>
      <w:r w:rsidRPr="00A03B1B">
        <w:rPr>
          <w:iCs/>
          <w:szCs w:val="20"/>
        </w:rPr>
        <w:tab/>
      </w:r>
      <w:r w:rsidRPr="00A03B1B">
        <w:rPr>
          <w:szCs w:val="20"/>
        </w:rPr>
        <w:t>The LMP at the Resource is less than the price on the Resource’s Energy Offer Curve or Energy Bid/Offer Curve, as applicable, with any Resource’s Energy Offer Curve or Energy Bid/Offer Curve capped by the MOC.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1BB724FB" w14:textId="77777777" w:rsidTr="00B31BB1">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5FCA8FAA" w14:textId="77777777" w:rsidR="00A03B1B" w:rsidRPr="00A03B1B" w:rsidRDefault="00A03B1B" w:rsidP="00A03B1B">
            <w:pPr>
              <w:spacing w:before="120" w:after="240"/>
              <w:rPr>
                <w:b/>
                <w:i/>
                <w:iCs/>
              </w:rPr>
            </w:pPr>
            <w:r w:rsidRPr="00A03B1B">
              <w:rPr>
                <w:b/>
                <w:i/>
                <w:iCs/>
              </w:rPr>
              <w:t>[NPRR1290:  Replace paragraph (d) above with the following upon system implementation:]</w:t>
            </w:r>
          </w:p>
          <w:p w14:paraId="78F64B64" w14:textId="77777777" w:rsidR="00A03B1B" w:rsidRPr="00A03B1B" w:rsidRDefault="00A03B1B" w:rsidP="00A03B1B">
            <w:pPr>
              <w:spacing w:after="240"/>
              <w:ind w:left="1440" w:hanging="720"/>
              <w:rPr>
                <w:szCs w:val="20"/>
              </w:rPr>
            </w:pPr>
            <w:r w:rsidRPr="00A03B1B">
              <w:rPr>
                <w:szCs w:val="20"/>
              </w:rPr>
              <w:t>(d)</w:t>
            </w:r>
            <w:r w:rsidRPr="00A03B1B">
              <w:rPr>
                <w:szCs w:val="20"/>
              </w:rPr>
              <w:tab/>
              <w:t xml:space="preserve">Any Electrical Bus LMP above the effective VOLL shall be set equal to the greater of the effective VOLL or the initial LMP minus the positive difference between System Lambda and the effective VOLL.  All other Electrical Bus LMPs below the effective VOLL remain unchanged.  These adjustments shall </w:t>
            </w:r>
            <w:r w:rsidRPr="00A03B1B">
              <w:rPr>
                <w:szCs w:val="20"/>
              </w:rPr>
              <w:lastRenderedPageBreak/>
              <w:t>be applied to Electrical Bus LMPs prior to calculating Real-Time Settlement Point LMPs, Real-Time Settlement Point Prices, and Real-Time prices for energy metered.  The System Lambda from SCED Step 2 shall also be capped at the effective VOLL.  ERCOT shall post both the capped and uncapped Electrical Bus LMP and System Lambda values to the ERCOT website.</w:t>
            </w:r>
          </w:p>
        </w:tc>
      </w:tr>
    </w:tbl>
    <w:p w14:paraId="5C126927" w14:textId="77777777" w:rsidR="00A03B1B" w:rsidRPr="00A03B1B" w:rsidRDefault="00A03B1B" w:rsidP="00A03B1B">
      <w:pPr>
        <w:spacing w:before="240" w:after="240"/>
        <w:ind w:left="720" w:hanging="720"/>
        <w:rPr>
          <w:iCs/>
          <w:szCs w:val="20"/>
        </w:rPr>
      </w:pPr>
      <w:r w:rsidRPr="00A03B1B">
        <w:rPr>
          <w:iCs/>
          <w:szCs w:val="20"/>
        </w:rPr>
        <w:lastRenderedPageBreak/>
        <w:t>(1</w:t>
      </w:r>
      <w:ins w:id="801" w:author="ERCOT" w:date="2025-12-09T07:16:00Z">
        <w:r w:rsidRPr="00A03B1B">
          <w:rPr>
            <w:iCs/>
            <w:szCs w:val="20"/>
          </w:rPr>
          <w:t>7</w:t>
        </w:r>
      </w:ins>
      <w:del w:id="802" w:author="ERCOT" w:date="2025-12-09T07:16:00Z">
        <w:r w:rsidRPr="00A03B1B" w:rsidDel="0095469A">
          <w:rPr>
            <w:iCs/>
            <w:szCs w:val="20"/>
          </w:rPr>
          <w:delText>5</w:delText>
        </w:r>
      </w:del>
      <w:r w:rsidRPr="00A03B1B">
        <w:rPr>
          <w:iCs/>
          <w:szCs w:val="20"/>
        </w:rPr>
        <w:t>)</w:t>
      </w:r>
      <w:r w:rsidRPr="00A03B1B">
        <w:rPr>
          <w:iCs/>
          <w:szCs w:val="20"/>
        </w:rPr>
        <w:tab/>
        <w:t>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A03B1B">
        <w:rPr>
          <w:szCs w:val="20"/>
        </w:rPr>
        <w:t xml:space="preserve"> Determination of Real-Time Reliability Deployment Price Adders</w:t>
      </w:r>
      <w:r w:rsidRPr="00A03B1B">
        <w:rPr>
          <w:iCs/>
          <w:szCs w:val="20"/>
        </w:rPr>
        <w:t xml:space="preserve">, the non-binding projection of Real-Time Reliability Deployment Price Adders shall be estimated based on GTBD, </w:t>
      </w:r>
      <w:r w:rsidRPr="00A03B1B">
        <w:rPr>
          <w:szCs w:val="20"/>
        </w:rPr>
        <w:t>reliability deployments MWs, and</w:t>
      </w:r>
      <w:r w:rsidRPr="00A03B1B">
        <w:rPr>
          <w:iCs/>
          <w:szCs w:val="20"/>
        </w:rPr>
        <w:t xml:space="preserve"> aggregated offers.  The Energy Offer Curve and Energy Bid/Offer Curves from SCED Step 2, the virtual offers for Load Resources deployed and the power balance penalty price will be compared against the updated GTBD to get an estimate of the System Lambda from paragraph (2)(m) of Section 6.5.7.3.1.</w:t>
      </w:r>
      <w:r w:rsidRPr="00A03B1B">
        <w:rPr>
          <w:szCs w:val="20"/>
        </w:rPr>
        <w:t xml:space="preserve">  </w:t>
      </w:r>
      <w:r w:rsidRPr="00A03B1B">
        <w:rPr>
          <w:iCs/>
          <w:szCs w:val="20"/>
        </w:rPr>
        <w:t xml:space="preserve">ERCOT shall post the projected non-binding Base Points and Ancillary Service awards for each Resource for each interval study period on the MIS Certified Area and the projected non-binding LMPs for Resource Nodes, Real-Time MCPCs, Real-Time Reliability Deployment Price Adders, Hub LMPs and Load Zone LMPs on the </w:t>
      </w:r>
      <w:r w:rsidRPr="00A03B1B">
        <w:rPr>
          <w:szCs w:val="20"/>
        </w:rPr>
        <w:t>ERCOT website</w:t>
      </w:r>
      <w:r w:rsidRPr="00A03B1B">
        <w:rPr>
          <w:iCs/>
          <w:szCs w:val="20"/>
        </w:rPr>
        <w:t xml:space="preserve"> pursuant to Section 6.3.2, Activities for Real-Time Operations.</w:t>
      </w:r>
    </w:p>
    <w:p w14:paraId="4958F14E" w14:textId="77777777" w:rsidR="00A03B1B" w:rsidRPr="00A03B1B" w:rsidRDefault="00A03B1B" w:rsidP="00A03B1B">
      <w:pPr>
        <w:spacing w:after="240"/>
        <w:ind w:left="720" w:hanging="720"/>
        <w:rPr>
          <w:iCs/>
          <w:szCs w:val="20"/>
        </w:rPr>
      </w:pPr>
      <w:r w:rsidRPr="00A03B1B">
        <w:rPr>
          <w:iCs/>
          <w:szCs w:val="20"/>
        </w:rPr>
        <w:t>(1</w:t>
      </w:r>
      <w:ins w:id="803" w:author="ERCOT" w:date="2025-12-09T07:16:00Z">
        <w:r w:rsidRPr="00A03B1B">
          <w:rPr>
            <w:iCs/>
            <w:szCs w:val="20"/>
          </w:rPr>
          <w:t>8</w:t>
        </w:r>
      </w:ins>
      <w:del w:id="804" w:author="ERCOT" w:date="2025-12-09T07:16:00Z">
        <w:r w:rsidRPr="00A03B1B" w:rsidDel="0095469A">
          <w:rPr>
            <w:iCs/>
            <w:szCs w:val="20"/>
          </w:rPr>
          <w:delText>6</w:delText>
        </w:r>
      </w:del>
      <w:r w:rsidRPr="00A03B1B">
        <w:rPr>
          <w:iCs/>
          <w:szCs w:val="20"/>
        </w:rPr>
        <w:t>)</w:t>
      </w:r>
      <w:r w:rsidRPr="00A03B1B">
        <w:rPr>
          <w:iCs/>
          <w:szCs w:val="20"/>
        </w:rPr>
        <w:tab/>
        <w:t>ERCOT may override one or more of a CLR’s parameters in SCED if ERCOT determines that the CLR’s participation is having an adverse impact on the reliability of the ERCOT System.</w:t>
      </w:r>
    </w:p>
    <w:p w14:paraId="742E2C01" w14:textId="77777777" w:rsidR="00A03B1B" w:rsidRPr="00A03B1B" w:rsidRDefault="00A03B1B" w:rsidP="00A03B1B">
      <w:pPr>
        <w:spacing w:after="240"/>
        <w:ind w:left="720" w:hanging="720"/>
        <w:rPr>
          <w:szCs w:val="20"/>
        </w:rPr>
      </w:pPr>
      <w:r w:rsidRPr="00A03B1B">
        <w:rPr>
          <w:iCs/>
          <w:szCs w:val="20"/>
        </w:rPr>
        <w:t>(1</w:t>
      </w:r>
      <w:ins w:id="805" w:author="ERCOT" w:date="2025-12-09T07:16:00Z">
        <w:r w:rsidRPr="00A03B1B">
          <w:rPr>
            <w:iCs/>
            <w:szCs w:val="20"/>
          </w:rPr>
          <w:t>9</w:t>
        </w:r>
      </w:ins>
      <w:del w:id="806" w:author="ERCOT" w:date="2025-12-09T07:16:00Z">
        <w:r w:rsidRPr="00A03B1B" w:rsidDel="0095469A">
          <w:rPr>
            <w:iCs/>
            <w:szCs w:val="20"/>
          </w:rPr>
          <w:delText>7</w:delText>
        </w:r>
      </w:del>
      <w:r w:rsidRPr="00A03B1B">
        <w:rPr>
          <w:iCs/>
          <w:szCs w:val="20"/>
        </w:rPr>
        <w:t>)</w:t>
      </w:r>
      <w:r w:rsidRPr="00A03B1B">
        <w:rPr>
          <w:iCs/>
          <w:szCs w:val="20"/>
        </w:rPr>
        <w:tab/>
        <w:t xml:space="preserve">The QSE representing an ESR may withdraw energy from the ERCOT System only when dispatched by SCED to do so.  </w:t>
      </w:r>
      <w:r w:rsidRPr="00A03B1B">
        <w:rPr>
          <w:szCs w:val="20"/>
        </w:rPr>
        <w:t>An ESR may telemeter a status of OUT only if the ESR is in Outage status.</w:t>
      </w:r>
    </w:p>
    <w:p w14:paraId="2A5B0712" w14:textId="77777777" w:rsidR="00A03B1B" w:rsidRPr="00A03B1B" w:rsidRDefault="00A03B1B" w:rsidP="00A03B1B">
      <w:pPr>
        <w:keepNext/>
        <w:tabs>
          <w:tab w:val="left" w:pos="1620"/>
        </w:tabs>
        <w:spacing w:before="480" w:after="240"/>
        <w:ind w:left="1620" w:hanging="1620"/>
        <w:outlineLvl w:val="4"/>
        <w:rPr>
          <w:rFonts w:eastAsia="SimSun"/>
          <w:b/>
          <w:bCs/>
          <w:i/>
          <w:iCs/>
          <w:szCs w:val="26"/>
        </w:rPr>
      </w:pPr>
      <w:r w:rsidRPr="00A03B1B">
        <w:rPr>
          <w:rFonts w:eastAsia="SimSun"/>
          <w:b/>
          <w:bCs/>
          <w:snapToGrid w:val="0"/>
          <w:szCs w:val="20"/>
        </w:rPr>
        <w:t>6.5.7.3.1</w:t>
      </w:r>
      <w:r w:rsidRPr="00A03B1B">
        <w:rPr>
          <w:rFonts w:eastAsia="SimSun"/>
          <w:b/>
          <w:bCs/>
          <w:i/>
          <w:iCs/>
          <w:szCs w:val="26"/>
        </w:rPr>
        <w:tab/>
      </w:r>
      <w:r w:rsidRPr="00A03B1B">
        <w:rPr>
          <w:rFonts w:eastAsia="SimSun"/>
          <w:b/>
          <w:bCs/>
          <w:snapToGrid w:val="0"/>
          <w:szCs w:val="20"/>
        </w:rPr>
        <w:t>Determination of Real-Time On-Line Reliability Deployment Price Adder</w:t>
      </w:r>
      <w:bookmarkEnd w:id="765"/>
    </w:p>
    <w:p w14:paraId="012AF5D0" w14:textId="77777777" w:rsidR="00A03B1B" w:rsidRPr="00A03B1B" w:rsidRDefault="00A03B1B" w:rsidP="00A03B1B">
      <w:pPr>
        <w:spacing w:after="240"/>
        <w:ind w:left="720" w:hanging="720"/>
        <w:rPr>
          <w:szCs w:val="20"/>
        </w:rPr>
      </w:pPr>
      <w:bookmarkStart w:id="807" w:name="_Toc204411616"/>
      <w:r w:rsidRPr="00A03B1B">
        <w:rPr>
          <w:szCs w:val="20"/>
        </w:rPr>
        <w:t>(1)</w:t>
      </w:r>
      <w:r w:rsidRPr="00A03B1B">
        <w:rPr>
          <w:szCs w:val="20"/>
        </w:rPr>
        <w:tab/>
        <w:t>The following categories of reliability deployments are considered in the determination of the Real-Time Reliability Deployment Price Adder for Energy, and the Real-Time Reliability Deployment Price Adders for Ancillary Services:</w:t>
      </w:r>
    </w:p>
    <w:p w14:paraId="6824EFD9" w14:textId="77777777" w:rsidR="00A03B1B" w:rsidRPr="00A03B1B" w:rsidRDefault="00A03B1B" w:rsidP="00A03B1B">
      <w:pPr>
        <w:spacing w:after="240"/>
        <w:ind w:left="1440" w:hanging="720"/>
        <w:rPr>
          <w:szCs w:val="20"/>
        </w:rPr>
      </w:pPr>
      <w:r w:rsidRPr="00A03B1B">
        <w:rPr>
          <w:szCs w:val="20"/>
        </w:rPr>
        <w:lastRenderedPageBreak/>
        <w:t>(a)</w:t>
      </w:r>
      <w:r w:rsidRPr="00A03B1B">
        <w:rPr>
          <w:szCs w:val="20"/>
        </w:rPr>
        <w:tab/>
        <w:t>RUC-committed Resources, except for those whose QSEs have opted out of RUC Settlement in accordance with paragraph (14) of Section 5.5.2, Reliability Unit Commitment (RUC) Process;</w:t>
      </w:r>
    </w:p>
    <w:p w14:paraId="6C123604" w14:textId="77777777" w:rsidR="00A03B1B" w:rsidRPr="00A03B1B" w:rsidRDefault="00A03B1B" w:rsidP="00A03B1B">
      <w:pPr>
        <w:spacing w:after="240"/>
        <w:ind w:left="1440" w:hanging="720"/>
        <w:rPr>
          <w:szCs w:val="20"/>
        </w:rPr>
      </w:pPr>
      <w:r w:rsidRPr="00A03B1B">
        <w:rPr>
          <w:szCs w:val="20"/>
        </w:rPr>
        <w:t>(b)</w:t>
      </w:r>
      <w:r w:rsidRPr="00A03B1B">
        <w:rPr>
          <w:szCs w:val="20"/>
        </w:rPr>
        <w:tab/>
        <w:t xml:space="preserve">RMR Resources that are On-Line, including capacity secured to prevent an Emergency Condition pursuant to paragraph (4) of Section 6.5.1.1, ERCOT Control Area Authority; </w:t>
      </w:r>
    </w:p>
    <w:p w14:paraId="11AF291F" w14:textId="77777777" w:rsidR="00A03B1B" w:rsidRPr="00A03B1B" w:rsidRDefault="00A03B1B" w:rsidP="00A03B1B">
      <w:pPr>
        <w:spacing w:after="240"/>
        <w:ind w:left="1440" w:hanging="720"/>
        <w:rPr>
          <w:szCs w:val="20"/>
        </w:rPr>
      </w:pPr>
      <w:r w:rsidRPr="00A03B1B">
        <w:rPr>
          <w:szCs w:val="20"/>
        </w:rPr>
        <w:t>(c)</w:t>
      </w:r>
      <w:r w:rsidRPr="00A03B1B">
        <w:rPr>
          <w:szCs w:val="20"/>
        </w:rPr>
        <w:tab/>
        <w:t>Deployed Load Resources other than CLRs;</w:t>
      </w:r>
    </w:p>
    <w:p w14:paraId="07C952DF" w14:textId="77777777" w:rsidR="00A03B1B" w:rsidRPr="00A03B1B" w:rsidRDefault="00A03B1B" w:rsidP="00A03B1B">
      <w:pPr>
        <w:spacing w:after="240"/>
        <w:ind w:left="1440" w:hanging="720"/>
        <w:rPr>
          <w:szCs w:val="20"/>
        </w:rPr>
      </w:pPr>
      <w:r w:rsidRPr="00A03B1B">
        <w:rPr>
          <w:szCs w:val="20"/>
        </w:rPr>
        <w:t>(d)</w:t>
      </w:r>
      <w:r w:rsidRPr="00A03B1B">
        <w:rPr>
          <w:szCs w:val="20"/>
        </w:rPr>
        <w:tab/>
        <w:t>Deployed ERS;</w:t>
      </w:r>
    </w:p>
    <w:p w14:paraId="517CE8DD" w14:textId="77777777" w:rsidR="00A03B1B" w:rsidRPr="00A03B1B" w:rsidRDefault="00A03B1B" w:rsidP="00A03B1B">
      <w:pPr>
        <w:spacing w:after="240"/>
        <w:ind w:left="1440" w:hanging="720"/>
        <w:rPr>
          <w:szCs w:val="20"/>
        </w:rPr>
      </w:pPr>
      <w:r w:rsidRPr="00A03B1B">
        <w:rPr>
          <w:szCs w:val="20"/>
        </w:rPr>
        <w:t>(e)</w:t>
      </w:r>
      <w:r w:rsidRPr="00A03B1B">
        <w:rPr>
          <w:szCs w:val="20"/>
        </w:rPr>
        <w:tab/>
        <w:t xml:space="preserve">Real-Time DC Tie imports during an EEA where the total adjustment shall not exceed 1,250 MW in a single interval; </w:t>
      </w:r>
    </w:p>
    <w:p w14:paraId="3FFE3470" w14:textId="77777777" w:rsidR="00A03B1B" w:rsidRPr="00A03B1B" w:rsidRDefault="00A03B1B" w:rsidP="00A03B1B">
      <w:pPr>
        <w:spacing w:after="240"/>
        <w:ind w:left="1440" w:hanging="720"/>
        <w:rPr>
          <w:szCs w:val="20"/>
        </w:rPr>
      </w:pPr>
      <w:r w:rsidRPr="00A03B1B">
        <w:rPr>
          <w:szCs w:val="20"/>
        </w:rPr>
        <w:t>(f)</w:t>
      </w:r>
      <w:r w:rsidRPr="00A03B1B">
        <w:rPr>
          <w:szCs w:val="20"/>
        </w:rPr>
        <w:tab/>
        <w:t xml:space="preserve">Real-Time DC Tie exports to address emergency conditions in the receiving electric grid;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0207F008" w14:textId="77777777" w:rsidTr="00B31BB1">
        <w:trPr>
          <w:trHeight w:val="206"/>
        </w:trPr>
        <w:tc>
          <w:tcPr>
            <w:tcW w:w="9350" w:type="dxa"/>
            <w:shd w:val="pct12" w:color="auto" w:fill="auto"/>
          </w:tcPr>
          <w:p w14:paraId="162E7179" w14:textId="77777777" w:rsidR="00A03B1B" w:rsidRPr="00A03B1B" w:rsidRDefault="00A03B1B" w:rsidP="00A03B1B">
            <w:pPr>
              <w:spacing w:before="120" w:after="240"/>
              <w:rPr>
                <w:b/>
                <w:i/>
                <w:iCs/>
              </w:rPr>
            </w:pPr>
            <w:r w:rsidRPr="00A03B1B">
              <w:rPr>
                <w:b/>
                <w:i/>
                <w:iCs/>
              </w:rPr>
              <w:t>[NPRR904:  Replace items (e) and (f) above with the following upon system implementation and renumber accordingly:]</w:t>
            </w:r>
          </w:p>
          <w:p w14:paraId="0EC3FF0F" w14:textId="77777777" w:rsidR="00A03B1B" w:rsidRPr="00A03B1B" w:rsidRDefault="00A03B1B" w:rsidP="00A03B1B">
            <w:pPr>
              <w:spacing w:after="240"/>
              <w:ind w:left="1440" w:hanging="720"/>
              <w:rPr>
                <w:szCs w:val="20"/>
              </w:rPr>
            </w:pPr>
            <w:r w:rsidRPr="00A03B1B">
              <w:rPr>
                <w:szCs w:val="20"/>
              </w:rPr>
              <w:t>(e)</w:t>
            </w:r>
            <w:r w:rsidRPr="00A03B1B">
              <w:rPr>
                <w:szCs w:val="20"/>
              </w:rPr>
              <w:tab/>
              <w:t xml:space="preserve">ERCOT-directed DC Tie imports during an EEA or transmission emergency where the total adjustment shall not exceed 1,250 MW in a single interval; </w:t>
            </w:r>
          </w:p>
          <w:p w14:paraId="101C9C99" w14:textId="77777777" w:rsidR="00A03B1B" w:rsidRPr="00A03B1B" w:rsidRDefault="00A03B1B" w:rsidP="00A03B1B">
            <w:pPr>
              <w:spacing w:after="240"/>
              <w:ind w:left="1440" w:hanging="720"/>
              <w:rPr>
                <w:szCs w:val="20"/>
              </w:rPr>
            </w:pPr>
            <w:r w:rsidRPr="00A03B1B">
              <w:rPr>
                <w:szCs w:val="20"/>
              </w:rPr>
              <w:t>(f)</w:t>
            </w:r>
            <w:r w:rsidRPr="00A03B1B">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34B04B43" w14:textId="77777777" w:rsidR="00A03B1B" w:rsidRPr="00A03B1B" w:rsidRDefault="00A03B1B" w:rsidP="00A03B1B">
            <w:pPr>
              <w:spacing w:after="240"/>
              <w:ind w:left="1440" w:hanging="720"/>
              <w:rPr>
                <w:szCs w:val="20"/>
              </w:rPr>
            </w:pPr>
            <w:r w:rsidRPr="00A03B1B">
              <w:rPr>
                <w:szCs w:val="20"/>
              </w:rPr>
              <w:t>(g)</w:t>
            </w:r>
            <w:r w:rsidRPr="00A03B1B">
              <w:rPr>
                <w:szCs w:val="20"/>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6A440D39" w14:textId="77777777" w:rsidR="00A03B1B" w:rsidRPr="00A03B1B" w:rsidRDefault="00A03B1B" w:rsidP="00A03B1B">
            <w:pPr>
              <w:spacing w:after="240"/>
              <w:ind w:left="1440" w:hanging="720"/>
              <w:rPr>
                <w:szCs w:val="20"/>
              </w:rPr>
            </w:pPr>
            <w:r w:rsidRPr="00A03B1B">
              <w:rPr>
                <w:szCs w:val="20"/>
              </w:rPr>
              <w:t>(h)</w:t>
            </w:r>
            <w:r w:rsidRPr="00A03B1B">
              <w:rPr>
                <w:szCs w:val="20"/>
              </w:rPr>
              <w:tab/>
              <w:t xml:space="preserve">ERCOT-directed DC Tie exports to address emergency conditions in the receiving electric grid where the total adjustment shall not exceed 1,250 MW in a single interval; </w:t>
            </w:r>
          </w:p>
          <w:p w14:paraId="4FBC3346" w14:textId="77777777" w:rsidR="00A03B1B" w:rsidRPr="00A03B1B" w:rsidRDefault="00A03B1B" w:rsidP="00A03B1B">
            <w:pPr>
              <w:spacing w:after="240"/>
              <w:ind w:left="1440" w:hanging="720"/>
              <w:rPr>
                <w:szCs w:val="20"/>
                <w:lang w:val="x-none" w:eastAsia="x-none"/>
              </w:rPr>
            </w:pPr>
            <w:r w:rsidRPr="00A03B1B">
              <w:rPr>
                <w:szCs w:val="20"/>
                <w:lang w:val="x-none" w:eastAsia="x-none"/>
              </w:rPr>
              <w:t>(i)</w:t>
            </w:r>
            <w:r w:rsidRPr="00A03B1B">
              <w:rPr>
                <w:szCs w:val="20"/>
                <w:lang w:val="x-none" w:eastAsia="x-none"/>
              </w:rPr>
              <w:tab/>
              <w:t xml:space="preserve">ERCOT-directed curtailment of DC Tie exports below the DC Tie advisory </w:t>
            </w:r>
            <w:r w:rsidRPr="00A03B1B">
              <w:rPr>
                <w:szCs w:val="20"/>
                <w:lang w:eastAsia="x-none"/>
              </w:rPr>
              <w:t>export</w:t>
            </w:r>
            <w:r w:rsidRPr="00A03B1B">
              <w:rPr>
                <w:szCs w:val="20"/>
                <w:lang w:val="x-none" w:eastAsia="x-none"/>
              </w:rPr>
              <w:t xml:space="preserve"> limit as of </w:t>
            </w:r>
            <w:r w:rsidRPr="00A03B1B">
              <w:rPr>
                <w:szCs w:val="20"/>
                <w:lang w:eastAsia="x-none"/>
              </w:rPr>
              <w:t>06</w:t>
            </w:r>
            <w:r w:rsidRPr="00A03B1B">
              <w:rPr>
                <w:szCs w:val="20"/>
                <w:lang w:val="x-none" w:eastAsia="x-none"/>
              </w:rPr>
              <w:t xml:space="preserve">00 in the Day-Ahead </w:t>
            </w:r>
            <w:r w:rsidRPr="00A03B1B">
              <w:rPr>
                <w:szCs w:val="20"/>
                <w:lang w:eastAsia="x-none"/>
              </w:rPr>
              <w:t xml:space="preserve">or subsequent advisory export limit </w:t>
            </w:r>
            <w:r w:rsidRPr="00A03B1B">
              <w:rPr>
                <w:szCs w:val="20"/>
                <w:lang w:val="x-none" w:eastAsia="x-none"/>
              </w:rPr>
              <w:t xml:space="preserve">during EEA, a transmission emergency, or to address local transmission system limitations where the total adjustment shall not exceed 1,250 MW in a single interval; </w:t>
            </w:r>
          </w:p>
        </w:tc>
      </w:tr>
    </w:tbl>
    <w:p w14:paraId="05901018" w14:textId="77777777" w:rsidR="00A03B1B" w:rsidRPr="00A03B1B" w:rsidRDefault="00A03B1B" w:rsidP="00A03B1B">
      <w:pPr>
        <w:spacing w:before="240" w:after="240"/>
        <w:ind w:left="1440" w:hanging="720"/>
        <w:rPr>
          <w:szCs w:val="20"/>
        </w:rPr>
      </w:pPr>
      <w:r w:rsidRPr="00A03B1B">
        <w:rPr>
          <w:szCs w:val="20"/>
        </w:rPr>
        <w:lastRenderedPageBreak/>
        <w:t>(g)</w:t>
      </w:r>
      <w:r w:rsidRPr="00A03B1B">
        <w:rPr>
          <w:szCs w:val="20"/>
        </w:rPr>
        <w:tab/>
        <w:t>Energy delivered to ERCOT through registered Block Load Transfers (BLTs) during an EEA;</w:t>
      </w:r>
    </w:p>
    <w:p w14:paraId="02C60A25" w14:textId="77777777" w:rsidR="00A03B1B" w:rsidRPr="00A03B1B" w:rsidRDefault="00A03B1B" w:rsidP="00A03B1B">
      <w:pPr>
        <w:spacing w:after="240"/>
        <w:ind w:left="1440" w:hanging="720"/>
        <w:rPr>
          <w:szCs w:val="20"/>
        </w:rPr>
      </w:pPr>
      <w:r w:rsidRPr="00A03B1B">
        <w:rPr>
          <w:szCs w:val="20"/>
        </w:rPr>
        <w:t>(h)</w:t>
      </w:r>
      <w:r w:rsidRPr="00A03B1B">
        <w:rPr>
          <w:szCs w:val="20"/>
        </w:rPr>
        <w:tab/>
        <w:t>Energy delivered from ERCOT to another power pool through registered BLTs during emergency conditions in the receiving electric grid;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55199DE8" w14:textId="77777777" w:rsidTr="00B31BB1">
        <w:trPr>
          <w:trHeight w:val="206"/>
        </w:trPr>
        <w:tc>
          <w:tcPr>
            <w:tcW w:w="9350" w:type="dxa"/>
            <w:shd w:val="pct12" w:color="auto" w:fill="auto"/>
          </w:tcPr>
          <w:p w14:paraId="027FD200" w14:textId="77777777" w:rsidR="00A03B1B" w:rsidRPr="00A03B1B" w:rsidRDefault="00A03B1B" w:rsidP="00A03B1B">
            <w:pPr>
              <w:spacing w:before="120" w:after="240"/>
              <w:rPr>
                <w:b/>
                <w:i/>
                <w:iCs/>
              </w:rPr>
            </w:pPr>
            <w:r w:rsidRPr="00A03B1B">
              <w:rPr>
                <w:b/>
                <w:i/>
                <w:iCs/>
              </w:rPr>
              <w:t>[NPRR1006: Insert paragraph (i) below upon system implementation and renumber accordingly:]</w:t>
            </w:r>
          </w:p>
          <w:p w14:paraId="7CA806CB" w14:textId="77777777" w:rsidR="00A03B1B" w:rsidRPr="00A03B1B" w:rsidRDefault="00A03B1B" w:rsidP="00A03B1B">
            <w:pPr>
              <w:spacing w:after="240"/>
              <w:ind w:left="1440" w:hanging="720"/>
              <w:rPr>
                <w:iCs/>
                <w:szCs w:val="20"/>
              </w:rPr>
            </w:pPr>
            <w:r w:rsidRPr="00A03B1B">
              <w:rPr>
                <w:iCs/>
                <w:szCs w:val="20"/>
              </w:rPr>
              <w:t>(i)</w:t>
            </w:r>
            <w:r w:rsidRPr="00A03B1B">
              <w:rPr>
                <w:iCs/>
                <w:szCs w:val="20"/>
              </w:rPr>
              <w:tab/>
              <w:t>ERCOT-directed deployment of TDSP standard offer Load management programs.</w:t>
            </w:r>
          </w:p>
        </w:tc>
      </w:tr>
    </w:tbl>
    <w:p w14:paraId="52CBA03A" w14:textId="77777777" w:rsidR="00A03B1B" w:rsidRPr="00A03B1B" w:rsidRDefault="00A03B1B" w:rsidP="00A03B1B">
      <w:pPr>
        <w:spacing w:line="256" w:lineRule="auto"/>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11D7E48E" w14:textId="77777777" w:rsidTr="00B31BB1">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68CEADD4" w14:textId="77777777" w:rsidR="00A03B1B" w:rsidRPr="00A03B1B" w:rsidRDefault="00A03B1B" w:rsidP="00A03B1B">
            <w:pPr>
              <w:spacing w:before="120" w:after="240"/>
              <w:rPr>
                <w:b/>
                <w:i/>
                <w:iCs/>
              </w:rPr>
            </w:pPr>
            <w:r w:rsidRPr="00A03B1B">
              <w:rPr>
                <w:b/>
                <w:i/>
                <w:iCs/>
              </w:rPr>
              <w:t>[NPRR1105: Insert paragraph (j) below upon system implementation and renumber accordingly:]</w:t>
            </w:r>
          </w:p>
          <w:p w14:paraId="5BEF9945" w14:textId="77777777" w:rsidR="00A03B1B" w:rsidRPr="00A03B1B" w:rsidRDefault="00A03B1B" w:rsidP="00A03B1B">
            <w:pPr>
              <w:spacing w:after="240"/>
              <w:ind w:left="1440" w:hanging="720"/>
              <w:rPr>
                <w:b/>
                <w:i/>
                <w:iCs/>
              </w:rPr>
            </w:pPr>
            <w:r w:rsidRPr="00A03B1B">
              <w:rPr>
                <w:szCs w:val="20"/>
              </w:rPr>
              <w:t>(j)</w:t>
            </w:r>
            <w:r w:rsidRPr="00A03B1B">
              <w:rPr>
                <w:szCs w:val="20"/>
              </w:rPr>
              <w:tab/>
              <w:t>ERCOT-</w:t>
            </w:r>
            <w:r w:rsidRPr="00A03B1B">
              <w:rPr>
                <w:iCs/>
                <w:szCs w:val="20"/>
              </w:rPr>
              <w:t>directed</w:t>
            </w:r>
            <w:r w:rsidRPr="00A03B1B">
              <w:rPr>
                <w:szCs w:val="20"/>
              </w:rPr>
              <w:t xml:space="preserve"> deployment of distribution voltage reduction measures;</w:t>
            </w:r>
          </w:p>
        </w:tc>
      </w:tr>
    </w:tbl>
    <w:p w14:paraId="2267D210" w14:textId="77777777" w:rsidR="00A03B1B" w:rsidRPr="00A03B1B" w:rsidRDefault="00A03B1B" w:rsidP="00A03B1B">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0A154F07" w14:textId="77777777" w:rsidTr="00B31BB1">
        <w:trPr>
          <w:trHeight w:val="206"/>
        </w:trPr>
        <w:tc>
          <w:tcPr>
            <w:tcW w:w="9350" w:type="dxa"/>
            <w:shd w:val="pct12" w:color="auto" w:fill="auto"/>
          </w:tcPr>
          <w:p w14:paraId="03F26551" w14:textId="77777777" w:rsidR="00A03B1B" w:rsidRPr="00A03B1B" w:rsidRDefault="00A03B1B" w:rsidP="00A03B1B">
            <w:pPr>
              <w:spacing w:before="120" w:after="240"/>
              <w:rPr>
                <w:b/>
                <w:i/>
                <w:iCs/>
              </w:rPr>
            </w:pPr>
            <w:r w:rsidRPr="00A03B1B">
              <w:rPr>
                <w:b/>
                <w:i/>
                <w:iCs/>
              </w:rPr>
              <w:t>[NPRR1091: Insert paragraph (k) below upon system implementation and renumber accordingly:]</w:t>
            </w:r>
          </w:p>
          <w:p w14:paraId="05257C11" w14:textId="77777777" w:rsidR="00A03B1B" w:rsidRPr="00A03B1B" w:rsidRDefault="00A03B1B" w:rsidP="00A03B1B">
            <w:pPr>
              <w:spacing w:after="240"/>
              <w:ind w:left="1440" w:hanging="720"/>
              <w:rPr>
                <w:iCs/>
                <w:szCs w:val="20"/>
              </w:rPr>
            </w:pPr>
            <w:r w:rsidRPr="00A03B1B">
              <w:rPr>
                <w:szCs w:val="20"/>
              </w:rPr>
              <w:t>(k)</w:t>
            </w:r>
            <w:r w:rsidRPr="00A03B1B">
              <w:rPr>
                <w:szCs w:val="20"/>
              </w:rPr>
              <w:tab/>
              <w:t>ERCOT-directed deployment of Off-Line Non-Spin;</w:t>
            </w:r>
          </w:p>
        </w:tc>
      </w:tr>
    </w:tbl>
    <w:p w14:paraId="6E857185" w14:textId="77777777" w:rsidR="00A03B1B" w:rsidRPr="00A03B1B" w:rsidRDefault="00A03B1B" w:rsidP="00A03B1B">
      <w:pPr>
        <w:spacing w:before="240" w:after="240"/>
        <w:ind w:left="1440" w:hanging="720"/>
        <w:rPr>
          <w:iCs/>
          <w:szCs w:val="20"/>
        </w:rPr>
      </w:pPr>
      <w:r w:rsidRPr="00A03B1B">
        <w:rPr>
          <w:iCs/>
          <w:szCs w:val="20"/>
        </w:rPr>
        <w:t>(i)</w:t>
      </w:r>
      <w:r w:rsidRPr="00A03B1B">
        <w:rPr>
          <w:iCs/>
          <w:szCs w:val="20"/>
        </w:rPr>
        <w:tab/>
        <w:t xml:space="preserve">ERCOT-directed firm Load shed during EEA Level 3, as described in paragraph (3) of Section 6.5.9.4.2, EEA Levels;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07D2DE63" w14:textId="77777777" w:rsidTr="00B31BB1">
        <w:trPr>
          <w:trHeight w:val="206"/>
        </w:trPr>
        <w:tc>
          <w:tcPr>
            <w:tcW w:w="9350" w:type="dxa"/>
            <w:shd w:val="pct12" w:color="auto" w:fill="auto"/>
          </w:tcPr>
          <w:p w14:paraId="1060DB14" w14:textId="77777777" w:rsidR="00A03B1B" w:rsidRPr="00A03B1B" w:rsidRDefault="00A03B1B" w:rsidP="00A03B1B">
            <w:pPr>
              <w:spacing w:before="120" w:after="240"/>
              <w:rPr>
                <w:b/>
                <w:i/>
                <w:iCs/>
              </w:rPr>
            </w:pPr>
            <w:r w:rsidRPr="00A03B1B">
              <w:rPr>
                <w:b/>
                <w:i/>
                <w:iCs/>
              </w:rPr>
              <w:t>[NPRR1238: Insert paragraph (j) below upon system implementation</w:t>
            </w:r>
            <w:ins w:id="808" w:author="ERCOT" w:date="2025-12-09T07:21:00Z">
              <w:r w:rsidRPr="00A03B1B">
                <w:rPr>
                  <w:b/>
                  <w:i/>
                  <w:iCs/>
                </w:rPr>
                <w:t xml:space="preserve"> and renumber accordingly</w:t>
              </w:r>
            </w:ins>
            <w:r w:rsidRPr="00A03B1B">
              <w:rPr>
                <w:b/>
                <w:i/>
                <w:iCs/>
              </w:rPr>
              <w:t>:]</w:t>
            </w:r>
          </w:p>
          <w:p w14:paraId="6EC14722" w14:textId="77777777" w:rsidR="00A03B1B" w:rsidRPr="00A03B1B" w:rsidRDefault="00A03B1B" w:rsidP="00A03B1B">
            <w:pPr>
              <w:spacing w:after="240"/>
              <w:ind w:left="1440" w:hanging="720"/>
            </w:pPr>
            <w:r w:rsidRPr="00A03B1B">
              <w:rPr>
                <w:szCs w:val="20"/>
              </w:rPr>
              <w:t>(j)</w:t>
            </w:r>
            <w:r w:rsidRPr="00A03B1B">
              <w:rPr>
                <w:szCs w:val="20"/>
              </w:rPr>
              <w:tab/>
            </w:r>
            <w:r w:rsidRPr="00A03B1B">
              <w:t xml:space="preserve">Deployed </w:t>
            </w:r>
            <w:r w:rsidRPr="00A03B1B">
              <w:rPr>
                <w:bCs/>
                <w:szCs w:val="20"/>
              </w:rPr>
              <w:t>Voluntary Early Curtailment Load</w:t>
            </w:r>
            <w:r w:rsidRPr="00A03B1B">
              <w:t xml:space="preserve"> (VECL) as described in Section 6.5.9.4.1, General Procedures Prior to EEA Operations</w:t>
            </w:r>
            <w:ins w:id="809" w:author="ERCOT" w:date="2025-12-09T07:21:00Z">
              <w:r w:rsidRPr="00A03B1B">
                <w:t>;</w:t>
              </w:r>
            </w:ins>
            <w:del w:id="810" w:author="ERCOT" w:date="2025-12-09T07:21:00Z">
              <w:r w:rsidRPr="00A03B1B" w:rsidDel="00B0006B">
                <w:delText>.</w:delText>
              </w:r>
            </w:del>
            <w:ins w:id="811" w:author="ERCOT" w:date="2025-12-09T07:21:00Z">
              <w:r w:rsidRPr="00A03B1B">
                <w:t xml:space="preserve"> </w:t>
              </w:r>
            </w:ins>
            <w:ins w:id="812" w:author="ERCOT" w:date="2025-12-09T07:22:00Z">
              <w:r w:rsidRPr="00A03B1B">
                <w:t>a</w:t>
              </w:r>
            </w:ins>
            <w:ins w:id="813" w:author="ERCOT" w:date="2025-12-09T07:21:00Z">
              <w:r w:rsidRPr="00A03B1B">
                <w:t>nd</w:t>
              </w:r>
            </w:ins>
          </w:p>
        </w:tc>
      </w:tr>
    </w:tbl>
    <w:p w14:paraId="3FAA3955" w14:textId="77777777" w:rsidR="00A03B1B" w:rsidRPr="00A03B1B" w:rsidRDefault="00A03B1B" w:rsidP="00A03B1B">
      <w:pPr>
        <w:spacing w:before="240" w:after="240"/>
        <w:ind w:left="1440" w:hanging="720"/>
        <w:rPr>
          <w:rFonts w:eastAsia="SimSun"/>
        </w:rPr>
      </w:pPr>
      <w:ins w:id="814" w:author="ERCOT" w:date="2025-09-18T10:16:00Z">
        <w:r w:rsidRPr="00A03B1B">
          <w:rPr>
            <w:rFonts w:eastAsia="SimSun"/>
          </w:rPr>
          <w:t>(</w:t>
        </w:r>
      </w:ins>
      <w:ins w:id="815" w:author="ERCOT" w:date="2025-12-09T07:21:00Z">
        <w:r w:rsidRPr="00A03B1B">
          <w:rPr>
            <w:rFonts w:eastAsia="SimSun"/>
          </w:rPr>
          <w:t>j</w:t>
        </w:r>
      </w:ins>
      <w:ins w:id="816" w:author="ERCOT" w:date="2025-09-18T10:16:00Z">
        <w:r w:rsidRPr="00A03B1B">
          <w:rPr>
            <w:rFonts w:eastAsia="SimSun"/>
          </w:rPr>
          <w:t>)</w:t>
        </w:r>
      </w:ins>
      <w:ins w:id="817" w:author="ERCOT" w:date="2025-12-09T07:20:00Z">
        <w:r w:rsidRPr="00A03B1B">
          <w:rPr>
            <w:rFonts w:eastAsia="SimSun"/>
          </w:rPr>
          <w:tab/>
        </w:r>
      </w:ins>
      <w:ins w:id="818" w:author="ERCOT" w:date="2025-09-18T10:16:00Z">
        <w:r w:rsidRPr="00A03B1B">
          <w:rPr>
            <w:rFonts w:eastAsia="SimSun"/>
          </w:rPr>
          <w:t>ERCOT-directed deployment of Off-Line DRRS.</w:t>
        </w:r>
      </w:ins>
    </w:p>
    <w:p w14:paraId="006642A8" w14:textId="77777777" w:rsidR="00A03B1B" w:rsidRPr="00A03B1B" w:rsidRDefault="00A03B1B" w:rsidP="00A03B1B">
      <w:pPr>
        <w:spacing w:before="240" w:after="240"/>
        <w:ind w:left="720" w:hanging="720"/>
        <w:rPr>
          <w:szCs w:val="20"/>
        </w:rPr>
      </w:pPr>
      <w:r w:rsidRPr="00A03B1B">
        <w:rPr>
          <w:szCs w:val="20"/>
        </w:rPr>
        <w:t>(2)</w:t>
      </w:r>
      <w:r w:rsidRPr="00A03B1B">
        <w:rPr>
          <w:szCs w:val="20"/>
        </w:rPr>
        <w:tab/>
        <w:t xml:space="preserve">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w:t>
      </w:r>
      <w:r w:rsidRPr="00A03B1B">
        <w:rPr>
          <w:szCs w:val="20"/>
        </w:rPr>
        <w:lastRenderedPageBreak/>
        <w:t>Real-Time Reliability Deployment Price Adders for Ancillary Services are determined as follows:</w:t>
      </w:r>
    </w:p>
    <w:p w14:paraId="6E17D329" w14:textId="77777777" w:rsidR="00A03B1B" w:rsidRPr="00A03B1B" w:rsidRDefault="00A03B1B" w:rsidP="00A03B1B">
      <w:pPr>
        <w:spacing w:after="240"/>
        <w:ind w:left="1440" w:hanging="720"/>
        <w:rPr>
          <w:szCs w:val="20"/>
        </w:rPr>
      </w:pPr>
      <w:r w:rsidRPr="00A03B1B">
        <w:rPr>
          <w:szCs w:val="20"/>
        </w:rPr>
        <w:t>(a)</w:t>
      </w:r>
      <w:r w:rsidRPr="00A03B1B">
        <w:rPr>
          <w:szCs w:val="20"/>
        </w:rPr>
        <w:tab/>
        <w:t>For RUC-committed Resources with a telemetered Resource Status of ONRUC and for RMR Resources that are On-Line: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0F714371" w14:textId="77777777" w:rsidTr="00B31BB1">
        <w:trPr>
          <w:trHeight w:val="206"/>
        </w:trPr>
        <w:tc>
          <w:tcPr>
            <w:tcW w:w="9350" w:type="dxa"/>
            <w:shd w:val="pct12" w:color="auto" w:fill="auto"/>
          </w:tcPr>
          <w:p w14:paraId="230CCB93" w14:textId="77777777" w:rsidR="00A03B1B" w:rsidRPr="00A03B1B" w:rsidRDefault="00A03B1B" w:rsidP="00A03B1B">
            <w:pPr>
              <w:spacing w:before="120" w:after="240"/>
              <w:rPr>
                <w:b/>
                <w:i/>
                <w:iCs/>
              </w:rPr>
            </w:pPr>
            <w:r w:rsidRPr="00A03B1B">
              <w:rPr>
                <w:b/>
                <w:i/>
                <w:iCs/>
              </w:rPr>
              <w:t>[NPRR1091: Replace paragraph (j) above with the following upon system implementation:]</w:t>
            </w:r>
          </w:p>
          <w:p w14:paraId="3CEA9C0C" w14:textId="77777777" w:rsidR="00A03B1B" w:rsidRPr="00A03B1B" w:rsidRDefault="00A03B1B" w:rsidP="00A03B1B">
            <w:pPr>
              <w:spacing w:after="240"/>
              <w:ind w:left="1440" w:hanging="720"/>
              <w:rPr>
                <w:szCs w:val="20"/>
              </w:rPr>
            </w:pPr>
            <w:r w:rsidRPr="00A03B1B">
              <w:rPr>
                <w:szCs w:val="20"/>
              </w:rPr>
              <w:t>(a)</w:t>
            </w:r>
            <w:r w:rsidRPr="00A03B1B">
              <w:rPr>
                <w:szCs w:val="20"/>
              </w:rPr>
              <w:tab/>
              <w:t xml:space="preserve">For Off-Line Non-Spin Resources that are brought On-Line by ERCOT deployment instruction, </w:t>
            </w:r>
            <w:ins w:id="819" w:author="ERCOT" w:date="2025-09-18T10:16:00Z">
              <w:r w:rsidRPr="00A03B1B">
                <w:rPr>
                  <w:rFonts w:eastAsia="SimSun"/>
                </w:rPr>
                <w:t>Off-Line</w:t>
              </w:r>
            </w:ins>
            <w:ins w:id="820" w:author="ERCOT" w:date="2025-09-18T10:17:00Z">
              <w:r w:rsidRPr="00A03B1B">
                <w:rPr>
                  <w:rFonts w:eastAsia="SimSun"/>
                </w:rPr>
                <w:t xml:space="preserve"> Resources that are deployed for DRRS, </w:t>
              </w:r>
            </w:ins>
            <w:r w:rsidRPr="00A03B1B">
              <w:rPr>
                <w:szCs w:val="20"/>
              </w:rPr>
              <w:t>RUC-committed Resources with a telemetered Resource Status of ONRUC and for RMR Resources that are On-Line:</w:t>
            </w:r>
          </w:p>
        </w:tc>
      </w:tr>
    </w:tbl>
    <w:p w14:paraId="0734F9AE" w14:textId="77777777" w:rsidR="00A03B1B" w:rsidRPr="00A03B1B" w:rsidRDefault="00A03B1B" w:rsidP="00A03B1B">
      <w:pPr>
        <w:spacing w:before="240" w:after="240"/>
        <w:ind w:left="2160" w:hanging="720"/>
        <w:rPr>
          <w:szCs w:val="20"/>
        </w:rPr>
      </w:pPr>
      <w:r w:rsidRPr="00A03B1B">
        <w:rPr>
          <w:szCs w:val="20"/>
        </w:rPr>
        <w:t>(i)</w:t>
      </w:r>
      <w:r w:rsidRPr="00A03B1B">
        <w:rPr>
          <w:szCs w:val="20"/>
        </w:rPr>
        <w:tab/>
        <w:t>Set the LSL and LDL to zero;</w:t>
      </w:r>
    </w:p>
    <w:p w14:paraId="165B4176" w14:textId="77777777" w:rsidR="00A03B1B" w:rsidRPr="00A03B1B" w:rsidRDefault="00A03B1B" w:rsidP="00A03B1B">
      <w:pPr>
        <w:spacing w:after="240"/>
        <w:ind w:left="2160" w:hanging="720"/>
        <w:rPr>
          <w:szCs w:val="20"/>
        </w:rPr>
      </w:pPr>
      <w:r w:rsidRPr="00A03B1B">
        <w:rPr>
          <w:szCs w:val="20"/>
        </w:rPr>
        <w:t>(ii)</w:t>
      </w:r>
      <w:r w:rsidRPr="00A03B1B">
        <w:rPr>
          <w:szCs w:val="20"/>
        </w:rPr>
        <w:tab/>
        <w:t>Remove all Ancillary Service Offers; and</w:t>
      </w:r>
    </w:p>
    <w:p w14:paraId="45EAF6A7" w14:textId="77777777" w:rsidR="00A03B1B" w:rsidRPr="00A03B1B" w:rsidRDefault="00A03B1B" w:rsidP="00A03B1B">
      <w:pPr>
        <w:spacing w:after="240"/>
        <w:ind w:left="2160" w:hanging="720"/>
        <w:rPr>
          <w:szCs w:val="20"/>
        </w:rPr>
      </w:pPr>
      <w:r w:rsidRPr="00A03B1B">
        <w:rPr>
          <w:szCs w:val="20"/>
        </w:rPr>
        <w:t>(iii)</w:t>
      </w:r>
      <w:r w:rsidRPr="00A03B1B">
        <w:rPr>
          <w:szCs w:val="20"/>
        </w:rPr>
        <w:tab/>
        <w:t>For the first step of SCED, administratively set the Energy Offer Curve for the Resource at a value equal to the power balance penalty price for all capacity between 0 MW and the HSL of the Resource.</w:t>
      </w:r>
    </w:p>
    <w:p w14:paraId="620533A4" w14:textId="77777777" w:rsidR="00A03B1B" w:rsidRPr="00A03B1B" w:rsidRDefault="00A03B1B" w:rsidP="00A03B1B">
      <w:pPr>
        <w:spacing w:after="240"/>
        <w:ind w:left="1440" w:hanging="720"/>
        <w:rPr>
          <w:szCs w:val="20"/>
        </w:rPr>
      </w:pPr>
      <w:r w:rsidRPr="00A03B1B">
        <w:rPr>
          <w:szCs w:val="20"/>
        </w:rPr>
        <w:t>(b)</w:t>
      </w:r>
      <w:r w:rsidRPr="00A03B1B">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7C9B05A6" w14:textId="77777777" w:rsidR="00A03B1B" w:rsidRPr="00A03B1B" w:rsidRDefault="00A03B1B" w:rsidP="00A03B1B">
      <w:pPr>
        <w:spacing w:after="240"/>
        <w:ind w:left="2160" w:hanging="720"/>
        <w:rPr>
          <w:szCs w:val="20"/>
        </w:rPr>
      </w:pPr>
      <w:r w:rsidRPr="00A03B1B">
        <w:rPr>
          <w:szCs w:val="20"/>
        </w:rPr>
        <w:t>(i)</w:t>
      </w:r>
      <w:r w:rsidRPr="00A03B1B">
        <w:rPr>
          <w:szCs w:val="20"/>
        </w:rPr>
        <w:tab/>
        <w:t>Set the LSL and LDL equal to the minimum of their current value and the COP HSL of the QSE-committed configuration for the RUC hour at the snapshot time of the RUC instruction;</w:t>
      </w:r>
    </w:p>
    <w:p w14:paraId="6234A0CC" w14:textId="77777777" w:rsidR="00A03B1B" w:rsidRPr="00A03B1B" w:rsidRDefault="00A03B1B" w:rsidP="00A03B1B">
      <w:pPr>
        <w:spacing w:after="240"/>
        <w:ind w:left="2160" w:hanging="720"/>
        <w:rPr>
          <w:szCs w:val="20"/>
        </w:rPr>
      </w:pPr>
      <w:r w:rsidRPr="00A03B1B">
        <w:rPr>
          <w:szCs w:val="20"/>
        </w:rPr>
        <w:t>(ii)</w:t>
      </w:r>
      <w:r w:rsidRPr="00A03B1B">
        <w:rPr>
          <w:szCs w:val="20"/>
        </w:rPr>
        <w:tab/>
        <w:t>Set the maximum Ancillary Service capabilities of the Resource equal to the minimum of their current value and COP Ancillary Service capabilities of the QSE-committed configuration for the RUC hour at the snapshot time of the RUC instruction; and</w:t>
      </w:r>
    </w:p>
    <w:p w14:paraId="180996BE" w14:textId="77777777" w:rsidR="00A03B1B" w:rsidRPr="00A03B1B" w:rsidRDefault="00A03B1B" w:rsidP="00A03B1B">
      <w:pPr>
        <w:spacing w:after="240"/>
        <w:ind w:left="2160" w:hanging="720"/>
        <w:rPr>
          <w:szCs w:val="20"/>
        </w:rPr>
      </w:pPr>
      <w:r w:rsidRPr="00A03B1B">
        <w:rPr>
          <w:szCs w:val="20"/>
        </w:rPr>
        <w:t>(iii)</w:t>
      </w:r>
      <w:r w:rsidRPr="00A03B1B">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42E8A854" w14:textId="77777777" w:rsidR="00A03B1B" w:rsidRPr="00A03B1B" w:rsidRDefault="00A03B1B" w:rsidP="00A03B1B">
      <w:pPr>
        <w:spacing w:after="240"/>
        <w:ind w:left="1440" w:hanging="720"/>
        <w:rPr>
          <w:szCs w:val="20"/>
        </w:rPr>
      </w:pPr>
      <w:r w:rsidRPr="00A03B1B">
        <w:rPr>
          <w:szCs w:val="20"/>
        </w:rPr>
        <w:t xml:space="preserve">(c) </w:t>
      </w:r>
      <w:r w:rsidRPr="00A03B1B">
        <w:rPr>
          <w:szCs w:val="20"/>
        </w:rPr>
        <w:tab/>
        <w:t>For all other Generation Resources excluding ones with a telemetered status of ONRUC, ONTEST, STARTUP, SHUTDOWN, and also excluding RMR Resources that are On-Line and excluding Generation Resources with a telemetered output less than 95% of LSL:</w:t>
      </w:r>
    </w:p>
    <w:p w14:paraId="728E65EB" w14:textId="77777777" w:rsidR="00A03B1B" w:rsidRPr="00A03B1B" w:rsidRDefault="00A03B1B" w:rsidP="00A03B1B">
      <w:pPr>
        <w:spacing w:after="240"/>
        <w:ind w:left="2160" w:hanging="720"/>
        <w:rPr>
          <w:szCs w:val="20"/>
        </w:rPr>
      </w:pPr>
      <w:r w:rsidRPr="00A03B1B">
        <w:rPr>
          <w:szCs w:val="20"/>
        </w:rPr>
        <w:lastRenderedPageBreak/>
        <w:t xml:space="preserve">(i)  </w:t>
      </w:r>
      <w:r w:rsidRPr="00A03B1B">
        <w:rPr>
          <w:szCs w:val="20"/>
        </w:rPr>
        <w:tab/>
        <w:t>Set LDL to the greater of Aggregated Resource Output - (60 minutes * Normal Ramp Rate down), or LSL; and</w:t>
      </w:r>
    </w:p>
    <w:p w14:paraId="5BE8EC8B" w14:textId="77777777" w:rsidR="00A03B1B" w:rsidRPr="00A03B1B" w:rsidRDefault="00A03B1B" w:rsidP="00A03B1B">
      <w:pPr>
        <w:spacing w:after="240"/>
        <w:ind w:left="2160" w:hanging="720"/>
        <w:rPr>
          <w:szCs w:val="20"/>
        </w:rPr>
      </w:pPr>
      <w:r w:rsidRPr="00A03B1B">
        <w:rPr>
          <w:szCs w:val="20"/>
        </w:rPr>
        <w:t>(ii)       Set HDL to the lesser of Aggregated Resource Output + (60 minutes*Normal Ramp Rate up), or HSL.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62DD1322" w14:textId="77777777" w:rsidTr="00B31BB1">
        <w:trPr>
          <w:trHeight w:val="206"/>
        </w:trPr>
        <w:tc>
          <w:tcPr>
            <w:tcW w:w="9350" w:type="dxa"/>
            <w:shd w:val="pct12" w:color="auto" w:fill="auto"/>
          </w:tcPr>
          <w:p w14:paraId="11C77A39" w14:textId="77777777" w:rsidR="00A03B1B" w:rsidRPr="00A03B1B" w:rsidRDefault="00A03B1B" w:rsidP="00A03B1B">
            <w:pPr>
              <w:spacing w:before="120" w:after="240"/>
              <w:rPr>
                <w:b/>
                <w:i/>
                <w:iCs/>
              </w:rPr>
            </w:pPr>
            <w:r w:rsidRPr="00A03B1B">
              <w:rPr>
                <w:b/>
                <w:i/>
                <w:iCs/>
              </w:rPr>
              <w:t>[NPRR904:  Replace paragraph (c) above with the following upon system implementation:]</w:t>
            </w:r>
          </w:p>
          <w:p w14:paraId="2CA89B80" w14:textId="77777777" w:rsidR="00A03B1B" w:rsidRPr="00A03B1B" w:rsidRDefault="00A03B1B" w:rsidP="00A03B1B">
            <w:pPr>
              <w:spacing w:before="240" w:after="240"/>
              <w:ind w:left="1440" w:hanging="720"/>
              <w:rPr>
                <w:szCs w:val="20"/>
                <w:lang w:val="x-none" w:eastAsia="x-none"/>
              </w:rPr>
            </w:pPr>
            <w:r w:rsidRPr="00A03B1B">
              <w:rPr>
                <w:szCs w:val="20"/>
                <w:lang w:val="x-none" w:eastAsia="x-none"/>
              </w:rPr>
              <w:t>(</w:t>
            </w:r>
            <w:r w:rsidRPr="00A03B1B">
              <w:rPr>
                <w:szCs w:val="20"/>
                <w:lang w:eastAsia="x-none"/>
              </w:rPr>
              <w:t>c</w:t>
            </w:r>
            <w:r w:rsidRPr="00A03B1B">
              <w:rPr>
                <w:szCs w:val="20"/>
                <w:lang w:val="x-none" w:eastAsia="x-none"/>
              </w:rPr>
              <w:t xml:space="preserve">) </w:t>
            </w:r>
            <w:r w:rsidRPr="00A03B1B">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5B623937" w14:textId="77777777" w:rsidR="00A03B1B" w:rsidRPr="00A03B1B" w:rsidRDefault="00A03B1B" w:rsidP="00A03B1B">
            <w:pPr>
              <w:spacing w:after="240"/>
              <w:ind w:left="2160" w:hanging="720"/>
              <w:rPr>
                <w:szCs w:val="20"/>
              </w:rPr>
            </w:pPr>
            <w:r w:rsidRPr="00A03B1B">
              <w:rPr>
                <w:szCs w:val="20"/>
              </w:rPr>
              <w:t>(i)</w:t>
            </w:r>
            <w:r w:rsidRPr="00A03B1B">
              <w:rPr>
                <w:szCs w:val="20"/>
              </w:rPr>
              <w:tab/>
              <w:t>If the Generation Resource SCED Base Point is not at LDL, set LDL to the greater of Aggregated Resource Output - (60 minutes * Normal Ramp Rate down), or LSL; and</w:t>
            </w:r>
          </w:p>
          <w:p w14:paraId="6239EA44" w14:textId="77777777" w:rsidR="00A03B1B" w:rsidRPr="00A03B1B" w:rsidRDefault="00A03B1B" w:rsidP="00A03B1B">
            <w:pPr>
              <w:spacing w:after="240"/>
              <w:ind w:left="2160" w:hanging="720"/>
              <w:rPr>
                <w:szCs w:val="20"/>
              </w:rPr>
            </w:pPr>
            <w:r w:rsidRPr="00A03B1B">
              <w:rPr>
                <w:szCs w:val="20"/>
              </w:rPr>
              <w:t xml:space="preserve">(ii) </w:t>
            </w:r>
            <w:r w:rsidRPr="00A03B1B">
              <w:rPr>
                <w:szCs w:val="20"/>
              </w:rPr>
              <w:tab/>
              <w:t>If the Generation Resource SCED Base Point is not at HDL, set HDL to the lesser of Aggregated Resource Output + (60 minutes * Normal Ramp Rate up), or HSL.</w:t>
            </w:r>
          </w:p>
        </w:tc>
      </w:tr>
    </w:tbl>
    <w:p w14:paraId="5633F6C9" w14:textId="77777777" w:rsidR="00A03B1B" w:rsidRPr="00A03B1B" w:rsidRDefault="00A03B1B" w:rsidP="00A03B1B">
      <w:pPr>
        <w:spacing w:before="240" w:after="240"/>
        <w:ind w:left="1440" w:hanging="720"/>
        <w:rPr>
          <w:szCs w:val="20"/>
        </w:rPr>
      </w:pPr>
      <w:r w:rsidRPr="00A03B1B">
        <w:rPr>
          <w:szCs w:val="20"/>
        </w:rPr>
        <w:t>(d)</w:t>
      </w:r>
      <w:r w:rsidRPr="00A03B1B">
        <w:rPr>
          <w:szCs w:val="20"/>
        </w:rPr>
        <w:tab/>
        <w:t>For all On-Line ESRs excluding those with a telemetered status of ONTEST or ONHOLD:</w:t>
      </w:r>
    </w:p>
    <w:p w14:paraId="228F6B64" w14:textId="77777777" w:rsidR="00A03B1B" w:rsidRPr="00A03B1B" w:rsidRDefault="00A03B1B" w:rsidP="00A03B1B">
      <w:pPr>
        <w:spacing w:after="240"/>
        <w:ind w:left="2160" w:hanging="720"/>
        <w:rPr>
          <w:szCs w:val="20"/>
        </w:rPr>
      </w:pPr>
      <w:r w:rsidRPr="00A03B1B">
        <w:rPr>
          <w:szCs w:val="20"/>
        </w:rPr>
        <w:t>(i)</w:t>
      </w:r>
      <w:r w:rsidRPr="00A03B1B">
        <w:rPr>
          <w:szCs w:val="20"/>
        </w:rPr>
        <w:tab/>
        <w:t>If the ESR SCED Base Point is not at LDL, set LDL to the greater of Aggregated Resource Output - (60 minutes * Normal Ramp Rate down), or LSL; and</w:t>
      </w:r>
    </w:p>
    <w:p w14:paraId="7317A428" w14:textId="77777777" w:rsidR="00A03B1B" w:rsidRPr="00A03B1B" w:rsidRDefault="00A03B1B" w:rsidP="00A03B1B">
      <w:pPr>
        <w:spacing w:after="240"/>
        <w:ind w:left="2160" w:hanging="720"/>
        <w:rPr>
          <w:szCs w:val="20"/>
        </w:rPr>
      </w:pPr>
      <w:r w:rsidRPr="00A03B1B">
        <w:rPr>
          <w:szCs w:val="20"/>
        </w:rPr>
        <w:t>(ii)</w:t>
      </w:r>
      <w:r w:rsidRPr="00A03B1B">
        <w:rPr>
          <w:szCs w:val="20"/>
        </w:rPr>
        <w:tab/>
        <w:t>If the ESR SCED Base Point is not at HDL, set HDL to the lesser of Aggregated Resource Output + (60 minutes * Normal Ramp Rate up), or HSL.</w:t>
      </w:r>
    </w:p>
    <w:p w14:paraId="6D0181A6" w14:textId="77777777" w:rsidR="00A03B1B" w:rsidRPr="00A03B1B" w:rsidRDefault="00A03B1B" w:rsidP="00A03B1B">
      <w:pPr>
        <w:spacing w:after="240"/>
        <w:ind w:left="1440" w:hanging="720"/>
        <w:rPr>
          <w:szCs w:val="20"/>
        </w:rPr>
      </w:pPr>
      <w:r w:rsidRPr="00A03B1B">
        <w:rPr>
          <w:szCs w:val="20"/>
        </w:rPr>
        <w:t>(e)</w:t>
      </w:r>
      <w:r w:rsidRPr="00A03B1B">
        <w:rPr>
          <w:szCs w:val="20"/>
        </w:rPr>
        <w:tab/>
        <w:t>For all CLRs excluding ones with a telemetered status of OUTL:</w:t>
      </w:r>
    </w:p>
    <w:p w14:paraId="6DD7A587" w14:textId="77777777" w:rsidR="00A03B1B" w:rsidRPr="00A03B1B" w:rsidRDefault="00A03B1B" w:rsidP="00A03B1B">
      <w:pPr>
        <w:spacing w:after="240"/>
        <w:ind w:left="2160" w:hanging="720"/>
        <w:rPr>
          <w:szCs w:val="20"/>
        </w:rPr>
      </w:pPr>
      <w:r w:rsidRPr="00A03B1B">
        <w:rPr>
          <w:szCs w:val="20"/>
        </w:rPr>
        <w:t>(i)</w:t>
      </w:r>
      <w:r w:rsidRPr="00A03B1B">
        <w:rPr>
          <w:szCs w:val="20"/>
        </w:rPr>
        <w:tab/>
        <w:t>Set LDL to the greater of Aggregated Resource Output - (60 minutes * Normal Ramp Rate), or LSL; and</w:t>
      </w:r>
    </w:p>
    <w:p w14:paraId="04F61F5D" w14:textId="77777777" w:rsidR="00A03B1B" w:rsidRPr="00A03B1B" w:rsidRDefault="00A03B1B" w:rsidP="00A03B1B">
      <w:pPr>
        <w:spacing w:after="240"/>
        <w:ind w:left="2160" w:hanging="720"/>
        <w:rPr>
          <w:szCs w:val="20"/>
        </w:rPr>
      </w:pPr>
      <w:r w:rsidRPr="00A03B1B">
        <w:rPr>
          <w:szCs w:val="20"/>
        </w:rPr>
        <w:t>(ii)</w:t>
      </w:r>
      <w:r w:rsidRPr="00A03B1B">
        <w:rPr>
          <w:szCs w:val="20"/>
        </w:rPr>
        <w:tab/>
        <w:t>Set HDL to the lesser of Aggregated Resource Output + (60 minutes * Normal Ramp Rate), or HSL.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0E0BE693" w14:textId="77777777" w:rsidTr="00B31BB1">
        <w:trPr>
          <w:trHeight w:val="206"/>
        </w:trPr>
        <w:tc>
          <w:tcPr>
            <w:tcW w:w="9350" w:type="dxa"/>
            <w:shd w:val="pct12" w:color="auto" w:fill="auto"/>
          </w:tcPr>
          <w:p w14:paraId="711DD4E0" w14:textId="77777777" w:rsidR="00A03B1B" w:rsidRPr="00A03B1B" w:rsidRDefault="00A03B1B" w:rsidP="00A03B1B">
            <w:pPr>
              <w:spacing w:before="120" w:after="240"/>
              <w:rPr>
                <w:b/>
                <w:i/>
                <w:iCs/>
              </w:rPr>
            </w:pPr>
            <w:r w:rsidRPr="00A03B1B">
              <w:rPr>
                <w:b/>
                <w:i/>
                <w:iCs/>
              </w:rPr>
              <w:t>[NPRR904 and 1188: Replace applicable portions of paragraph (e) above with the following upon system implementation:]</w:t>
            </w:r>
          </w:p>
          <w:p w14:paraId="207C8804" w14:textId="77777777" w:rsidR="00A03B1B" w:rsidRPr="00A03B1B" w:rsidRDefault="00A03B1B" w:rsidP="00A03B1B">
            <w:pPr>
              <w:spacing w:after="240"/>
              <w:ind w:left="1440" w:hanging="720"/>
              <w:rPr>
                <w:szCs w:val="20"/>
              </w:rPr>
            </w:pPr>
            <w:r w:rsidRPr="00A03B1B">
              <w:rPr>
                <w:szCs w:val="20"/>
              </w:rPr>
              <w:lastRenderedPageBreak/>
              <w:t>(e)</w:t>
            </w:r>
            <w:r w:rsidRPr="00A03B1B">
              <w:rPr>
                <w:szCs w:val="20"/>
              </w:rPr>
              <w:tab/>
              <w:t>For all CLRs excluding ones with a telemetered status of OUTL, ONTEST, or ONHOLD:</w:t>
            </w:r>
          </w:p>
          <w:p w14:paraId="647AD7FE" w14:textId="77777777" w:rsidR="00A03B1B" w:rsidRPr="00A03B1B" w:rsidRDefault="00A03B1B" w:rsidP="00A03B1B">
            <w:pPr>
              <w:spacing w:after="240"/>
              <w:ind w:left="2160" w:hanging="720"/>
              <w:rPr>
                <w:szCs w:val="20"/>
              </w:rPr>
            </w:pPr>
            <w:r w:rsidRPr="00A03B1B">
              <w:rPr>
                <w:szCs w:val="20"/>
              </w:rPr>
              <w:t>(i)</w:t>
            </w:r>
            <w:r w:rsidRPr="00A03B1B">
              <w:rPr>
                <w:szCs w:val="20"/>
              </w:rPr>
              <w:tab/>
              <w:t>If the CLR SCED Base Point is not at LDL, set LDL to the greater of Aggregated Resource Output - (60 minutes * Normal Ramp Rate up), or LSL; and</w:t>
            </w:r>
          </w:p>
          <w:p w14:paraId="57BD239B" w14:textId="77777777" w:rsidR="00A03B1B" w:rsidRPr="00A03B1B" w:rsidRDefault="00A03B1B" w:rsidP="00A03B1B">
            <w:pPr>
              <w:spacing w:after="240"/>
              <w:ind w:left="2160" w:hanging="720"/>
              <w:rPr>
                <w:szCs w:val="20"/>
              </w:rPr>
            </w:pPr>
            <w:r w:rsidRPr="00A03B1B">
              <w:rPr>
                <w:szCs w:val="20"/>
              </w:rPr>
              <w:t>(ii)</w:t>
            </w:r>
            <w:r w:rsidRPr="00A03B1B">
              <w:rPr>
                <w:szCs w:val="20"/>
              </w:rPr>
              <w:tab/>
              <w:t>If the CLR SCED Base Point is not at HDL, set HDL to the lesser of Aggregated Resource Output + (60 minutes * Normal Ramp Rate down), or HSL.</w:t>
            </w:r>
          </w:p>
        </w:tc>
      </w:tr>
    </w:tbl>
    <w:p w14:paraId="79995324" w14:textId="77777777" w:rsidR="00A03B1B" w:rsidRPr="00A03B1B" w:rsidRDefault="00A03B1B" w:rsidP="00A03B1B">
      <w:pPr>
        <w:spacing w:before="240" w:after="240"/>
        <w:ind w:left="1440" w:hanging="720"/>
        <w:rPr>
          <w:szCs w:val="20"/>
        </w:rPr>
      </w:pPr>
      <w:r w:rsidRPr="00A03B1B">
        <w:rPr>
          <w:szCs w:val="20"/>
        </w:rPr>
        <w:lastRenderedPageBreak/>
        <w:t>(f)</w:t>
      </w:r>
      <w:r w:rsidRPr="00A03B1B">
        <w:rPr>
          <w:szCs w:val="20"/>
        </w:rPr>
        <w:tab/>
        <w:t xml:space="preserve">Add the deployed MW from Load Resources that are not CLRs and that are providing RRS or ECRS to GTBD linearly ramped over the ten-minute ramp period and add the deployed MW from Load Resources that are not CLRs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58683BA5" w14:textId="77777777" w:rsidTr="00B31BB1">
        <w:trPr>
          <w:trHeight w:val="206"/>
        </w:trPr>
        <w:tc>
          <w:tcPr>
            <w:tcW w:w="9350" w:type="dxa"/>
            <w:shd w:val="pct12" w:color="auto" w:fill="auto"/>
          </w:tcPr>
          <w:p w14:paraId="0A177FB2" w14:textId="77777777" w:rsidR="00A03B1B" w:rsidRPr="00A03B1B" w:rsidRDefault="00A03B1B" w:rsidP="00A03B1B">
            <w:pPr>
              <w:spacing w:before="120" w:after="240"/>
              <w:rPr>
                <w:b/>
                <w:i/>
                <w:iCs/>
              </w:rPr>
            </w:pPr>
            <w:r w:rsidRPr="00A03B1B">
              <w:rPr>
                <w:b/>
                <w:i/>
                <w:iCs/>
              </w:rPr>
              <w:t>[NPRR1238: Insert paragraph (g) below upon system implementation and renumber accordingly:]</w:t>
            </w:r>
          </w:p>
          <w:p w14:paraId="428A8DA1" w14:textId="77777777" w:rsidR="00A03B1B" w:rsidRPr="00A03B1B" w:rsidRDefault="00A03B1B" w:rsidP="00A03B1B">
            <w:pPr>
              <w:spacing w:after="240"/>
              <w:ind w:left="1440" w:hanging="720"/>
            </w:pPr>
            <w:r w:rsidRPr="00A03B1B">
              <w:t>(g)</w:t>
            </w:r>
            <w:r w:rsidRPr="00A03B1B">
              <w:rPr>
                <w:szCs w:val="20"/>
              </w:rPr>
              <w:tab/>
            </w:r>
            <w:r w:rsidRPr="00A03B1B">
              <w:t>Add the deployed MW from VECL</w:t>
            </w:r>
            <w:r w:rsidRPr="00A03B1B">
              <w:rPr>
                <w:bCs/>
                <w:szCs w:val="20"/>
              </w:rPr>
              <w:t xml:space="preserve"> </w:t>
            </w:r>
            <w:r w:rsidRPr="00A03B1B">
              <w:t xml:space="preserve">to GTBD linearly ramped over a 30-minute ramp period.  The amount of deployed MW is calculated from the applicable deployment instructions in XML messages.  ERCOT shall generate a linear bid curve defined by a price/quantity pair of $300/MWh for the first MW of </w:t>
            </w:r>
            <w:r w:rsidRPr="00A03B1B">
              <w:rPr>
                <w:bCs/>
                <w:szCs w:val="20"/>
              </w:rPr>
              <w:t>VECL</w:t>
            </w:r>
            <w:r w:rsidRPr="00A03B1B">
              <w:t xml:space="preserve"> deployed and a price/quantity pair of $700/MWh for the last MW of </w:t>
            </w:r>
            <w:r w:rsidRPr="00A03B1B">
              <w:rPr>
                <w:bCs/>
                <w:szCs w:val="20"/>
              </w:rPr>
              <w:t xml:space="preserve">VECL </w:t>
            </w:r>
            <w:r w:rsidRPr="00A03B1B">
              <w:t>deployed in each SCED execution.  After recall instruction, GTBD shall be adjusted to reflect restoration on a linear curve over a one-hour restoration period.</w:t>
            </w:r>
          </w:p>
        </w:tc>
      </w:tr>
    </w:tbl>
    <w:p w14:paraId="31C500D5" w14:textId="77777777" w:rsidR="00A03B1B" w:rsidRPr="00A03B1B" w:rsidRDefault="00A03B1B" w:rsidP="00A03B1B">
      <w:pPr>
        <w:spacing w:before="240" w:after="240"/>
        <w:ind w:left="1440" w:hanging="720"/>
        <w:rPr>
          <w:szCs w:val="20"/>
        </w:rPr>
      </w:pPr>
      <w:r w:rsidRPr="00A03B1B">
        <w:rPr>
          <w:szCs w:val="20"/>
        </w:rPr>
        <w:t>(g)</w:t>
      </w:r>
      <w:r w:rsidRPr="00A03B1B">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6DBDC7B0" w14:textId="77777777" w:rsidR="00A03B1B" w:rsidRPr="00A03B1B" w:rsidRDefault="00A03B1B" w:rsidP="00A03B1B">
      <w:pPr>
        <w:rPr>
          <w:iCs/>
          <w:szCs w:val="20"/>
        </w:rPr>
      </w:pPr>
      <w:r w:rsidRPr="00A03B1B">
        <w:rPr>
          <w:iCs/>
          <w:szCs w:val="20"/>
        </w:rPr>
        <w:lastRenderedPageBreak/>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A03B1B" w:rsidRPr="00A03B1B" w14:paraId="5E9E067C" w14:textId="77777777" w:rsidTr="00B31BB1">
        <w:trPr>
          <w:trHeight w:val="351"/>
          <w:tblHeader/>
        </w:trPr>
        <w:tc>
          <w:tcPr>
            <w:tcW w:w="1448" w:type="dxa"/>
          </w:tcPr>
          <w:p w14:paraId="24A2A2C0" w14:textId="77777777" w:rsidR="00A03B1B" w:rsidRPr="00A03B1B" w:rsidRDefault="00A03B1B" w:rsidP="00A03B1B">
            <w:pPr>
              <w:spacing w:after="120"/>
              <w:rPr>
                <w:b/>
                <w:iCs/>
                <w:sz w:val="20"/>
                <w:szCs w:val="20"/>
              </w:rPr>
            </w:pPr>
            <w:r w:rsidRPr="00A03B1B">
              <w:rPr>
                <w:b/>
                <w:iCs/>
                <w:sz w:val="20"/>
                <w:szCs w:val="20"/>
              </w:rPr>
              <w:t>Parameter</w:t>
            </w:r>
          </w:p>
        </w:tc>
        <w:tc>
          <w:tcPr>
            <w:tcW w:w="1702" w:type="dxa"/>
          </w:tcPr>
          <w:p w14:paraId="0E4A6450" w14:textId="77777777" w:rsidR="00A03B1B" w:rsidRPr="00A03B1B" w:rsidRDefault="00A03B1B" w:rsidP="00A03B1B">
            <w:pPr>
              <w:spacing w:after="120"/>
              <w:rPr>
                <w:b/>
                <w:iCs/>
                <w:sz w:val="20"/>
                <w:szCs w:val="20"/>
              </w:rPr>
            </w:pPr>
            <w:r w:rsidRPr="00A03B1B">
              <w:rPr>
                <w:b/>
                <w:iCs/>
                <w:sz w:val="20"/>
                <w:szCs w:val="20"/>
              </w:rPr>
              <w:t>Unit</w:t>
            </w:r>
          </w:p>
        </w:tc>
        <w:tc>
          <w:tcPr>
            <w:tcW w:w="6120" w:type="dxa"/>
          </w:tcPr>
          <w:p w14:paraId="56F70C41" w14:textId="77777777" w:rsidR="00A03B1B" w:rsidRPr="00A03B1B" w:rsidRDefault="00A03B1B" w:rsidP="00A03B1B">
            <w:pPr>
              <w:spacing w:after="120"/>
              <w:rPr>
                <w:b/>
                <w:iCs/>
                <w:sz w:val="20"/>
                <w:szCs w:val="20"/>
              </w:rPr>
            </w:pPr>
            <w:r w:rsidRPr="00A03B1B">
              <w:rPr>
                <w:b/>
                <w:iCs/>
                <w:sz w:val="20"/>
                <w:szCs w:val="20"/>
              </w:rPr>
              <w:t>Current Value*</w:t>
            </w:r>
          </w:p>
        </w:tc>
      </w:tr>
      <w:tr w:rsidR="00A03B1B" w:rsidRPr="00A03B1B" w14:paraId="08544C00" w14:textId="77777777" w:rsidTr="00B31BB1">
        <w:trPr>
          <w:trHeight w:val="519"/>
        </w:trPr>
        <w:tc>
          <w:tcPr>
            <w:tcW w:w="1448" w:type="dxa"/>
          </w:tcPr>
          <w:p w14:paraId="6F6B99F6" w14:textId="77777777" w:rsidR="00A03B1B" w:rsidRPr="00A03B1B" w:rsidRDefault="00A03B1B" w:rsidP="00A03B1B">
            <w:pPr>
              <w:spacing w:after="60"/>
              <w:rPr>
                <w:iCs/>
                <w:sz w:val="20"/>
                <w:szCs w:val="20"/>
              </w:rPr>
            </w:pPr>
            <w:r w:rsidRPr="00A03B1B">
              <w:rPr>
                <w:iCs/>
                <w:sz w:val="20"/>
                <w:szCs w:val="20"/>
              </w:rPr>
              <w:t>RHours</w:t>
            </w:r>
          </w:p>
        </w:tc>
        <w:tc>
          <w:tcPr>
            <w:tcW w:w="1702" w:type="dxa"/>
          </w:tcPr>
          <w:p w14:paraId="0DFE672F" w14:textId="77777777" w:rsidR="00A03B1B" w:rsidRPr="00A03B1B" w:rsidRDefault="00A03B1B" w:rsidP="00A03B1B">
            <w:pPr>
              <w:spacing w:after="60"/>
              <w:rPr>
                <w:iCs/>
                <w:sz w:val="20"/>
                <w:szCs w:val="20"/>
              </w:rPr>
            </w:pPr>
            <w:r w:rsidRPr="00A03B1B">
              <w:rPr>
                <w:iCs/>
                <w:sz w:val="20"/>
                <w:szCs w:val="20"/>
              </w:rPr>
              <w:t>Hours</w:t>
            </w:r>
          </w:p>
        </w:tc>
        <w:tc>
          <w:tcPr>
            <w:tcW w:w="6120" w:type="dxa"/>
          </w:tcPr>
          <w:p w14:paraId="73C93071" w14:textId="77777777" w:rsidR="00A03B1B" w:rsidRPr="00A03B1B" w:rsidRDefault="00A03B1B" w:rsidP="00A03B1B">
            <w:pPr>
              <w:spacing w:after="60"/>
              <w:rPr>
                <w:iCs/>
                <w:sz w:val="20"/>
                <w:szCs w:val="20"/>
              </w:rPr>
            </w:pPr>
            <w:r w:rsidRPr="00A03B1B">
              <w:rPr>
                <w:iCs/>
                <w:sz w:val="20"/>
                <w:szCs w:val="20"/>
              </w:rPr>
              <w:t>4.5</w:t>
            </w:r>
          </w:p>
        </w:tc>
      </w:tr>
      <w:tr w:rsidR="00A03B1B" w:rsidRPr="00A03B1B" w14:paraId="4C3AC5C0" w14:textId="77777777" w:rsidTr="00B31BB1">
        <w:trPr>
          <w:trHeight w:val="519"/>
        </w:trPr>
        <w:tc>
          <w:tcPr>
            <w:tcW w:w="9270" w:type="dxa"/>
            <w:gridSpan w:val="3"/>
          </w:tcPr>
          <w:p w14:paraId="24F453AC" w14:textId="77777777" w:rsidR="00A03B1B" w:rsidRPr="00A03B1B" w:rsidRDefault="00A03B1B" w:rsidP="00A03B1B">
            <w:pPr>
              <w:spacing w:after="60"/>
              <w:rPr>
                <w:iCs/>
                <w:sz w:val="20"/>
                <w:szCs w:val="20"/>
              </w:rPr>
            </w:pPr>
            <w:r w:rsidRPr="00A03B1B">
              <w:rPr>
                <w:rFonts w:eastAsia="SimSun"/>
                <w:sz w:val="20"/>
                <w:szCs w:val="20"/>
              </w:rPr>
              <w:t xml:space="preserve">* Changes to the current value of the parameter(s) referenced in this table above may be recommended by TAC and </w:t>
            </w:r>
            <w:del w:id="821" w:author="ERCOT" w:date="2025-10-24T21:05:00Z">
              <w:r w:rsidRPr="00A03B1B">
                <w:rPr>
                  <w:rFonts w:eastAsia="SimSun"/>
                  <w:sz w:val="20"/>
                  <w:szCs w:val="20"/>
                </w:rPr>
                <w:delText xml:space="preserve">approved by </w:delText>
              </w:r>
            </w:del>
            <w:r w:rsidRPr="00A03B1B">
              <w:rPr>
                <w:rFonts w:eastAsia="SimSun"/>
                <w:sz w:val="20"/>
                <w:szCs w:val="20"/>
              </w:rPr>
              <w:t>the ERCOT Board</w:t>
            </w:r>
            <w:ins w:id="822" w:author="ERCOT" w:date="2025-10-24T21:05:00Z">
              <w:r w:rsidRPr="00A03B1B">
                <w:rPr>
                  <w:rFonts w:eastAsia="SimSun"/>
                  <w:sz w:val="20"/>
                  <w:szCs w:val="20"/>
                </w:rPr>
                <w:t xml:space="preserve"> and approved by the Public Utility Commission of Texas (PUCT)</w:t>
              </w:r>
            </w:ins>
            <w:r w:rsidRPr="00A03B1B">
              <w:rPr>
                <w:rFonts w:eastAsia="SimSun"/>
                <w:sz w:val="20"/>
                <w:szCs w:val="20"/>
              </w:rPr>
              <w:t xml:space="preserve">.  ERCOT shall update parameter values on the first day of the month following </w:t>
            </w:r>
            <w:del w:id="823" w:author="ERCOT" w:date="2025-10-24T21:05:00Z">
              <w:r w:rsidRPr="00A03B1B">
                <w:rPr>
                  <w:rFonts w:eastAsia="SimSun"/>
                  <w:sz w:val="20"/>
                  <w:szCs w:val="20"/>
                </w:rPr>
                <w:delText>ERCOT Board</w:delText>
              </w:r>
            </w:del>
            <w:ins w:id="824" w:author="ERCOT" w:date="2025-10-24T21:05:00Z">
              <w:r w:rsidRPr="00A03B1B">
                <w:rPr>
                  <w:rFonts w:eastAsia="SimSun"/>
                  <w:sz w:val="20"/>
                  <w:szCs w:val="20"/>
                </w:rPr>
                <w:t>PUCT</w:t>
              </w:r>
            </w:ins>
            <w:r w:rsidRPr="00A03B1B">
              <w:rPr>
                <w:rFonts w:eastAsia="SimSun"/>
                <w:sz w:val="20"/>
                <w:szCs w:val="20"/>
              </w:rPr>
              <w:t xml:space="preserve"> approval unless otherwise directed</w:t>
            </w:r>
            <w:del w:id="825" w:author="ERCOT" w:date="2025-10-24T21:05:00Z">
              <w:r w:rsidRPr="00A03B1B">
                <w:rPr>
                  <w:rFonts w:eastAsia="SimSun"/>
                  <w:sz w:val="20"/>
                  <w:szCs w:val="20"/>
                </w:rPr>
                <w:delText xml:space="preserve"> by the ERCOT Board</w:delText>
              </w:r>
            </w:del>
            <w:r w:rsidRPr="00A03B1B">
              <w:rPr>
                <w:rFonts w:eastAsia="SimSun"/>
                <w:sz w:val="20"/>
                <w:szCs w:val="20"/>
              </w:rPr>
              <w:t xml:space="preserve">.  ERCOT shall provide a Market Notice prior to implementation of a revised parameter value.    </w:t>
            </w:r>
          </w:p>
        </w:tc>
      </w:tr>
    </w:tbl>
    <w:p w14:paraId="05C12F8B" w14:textId="77777777" w:rsidR="00A03B1B" w:rsidRPr="00A03B1B" w:rsidRDefault="00A03B1B" w:rsidP="00A03B1B">
      <w:pPr>
        <w:spacing w:before="240" w:after="240"/>
        <w:ind w:left="1440" w:hanging="720"/>
        <w:rPr>
          <w:szCs w:val="20"/>
        </w:rPr>
      </w:pPr>
      <w:r w:rsidRPr="00A03B1B">
        <w:rPr>
          <w:szCs w:val="20"/>
        </w:rPr>
        <w:t>(h)</w:t>
      </w:r>
      <w:r w:rsidRPr="00A03B1B">
        <w:rPr>
          <w:szCs w:val="20"/>
        </w:rPr>
        <w:tab/>
        <w:t>Add the MW from Real-Time DC Tie imports during an EEA to GTBD.  The amount of MW is determined from the Dispatch Instruction and should continue over the duration of time specified by the ERCOT Operator.</w:t>
      </w:r>
    </w:p>
    <w:p w14:paraId="5F49A456" w14:textId="77777777" w:rsidR="00A03B1B" w:rsidRPr="00A03B1B" w:rsidRDefault="00A03B1B" w:rsidP="00A03B1B">
      <w:pPr>
        <w:spacing w:after="240"/>
        <w:ind w:left="1440" w:hanging="720"/>
        <w:rPr>
          <w:szCs w:val="20"/>
        </w:rPr>
      </w:pPr>
      <w:r w:rsidRPr="00A03B1B">
        <w:rPr>
          <w:szCs w:val="20"/>
        </w:rPr>
        <w:t>(i)</w:t>
      </w:r>
      <w:r w:rsidRPr="00A03B1B">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506C4DF1" w14:textId="77777777" w:rsidTr="00B31BB1">
        <w:trPr>
          <w:trHeight w:val="206"/>
        </w:trPr>
        <w:tc>
          <w:tcPr>
            <w:tcW w:w="9576" w:type="dxa"/>
            <w:shd w:val="pct12" w:color="auto" w:fill="auto"/>
          </w:tcPr>
          <w:p w14:paraId="273263F7" w14:textId="77777777" w:rsidR="00A03B1B" w:rsidRPr="00A03B1B" w:rsidRDefault="00A03B1B" w:rsidP="00A03B1B">
            <w:pPr>
              <w:spacing w:before="120" w:after="240"/>
              <w:rPr>
                <w:b/>
                <w:i/>
                <w:iCs/>
              </w:rPr>
            </w:pPr>
            <w:r w:rsidRPr="00A03B1B">
              <w:rPr>
                <w:b/>
                <w:i/>
                <w:iCs/>
              </w:rPr>
              <w:t>[NPRR904:  Replace paragraphs (h) and (i) above with the following upon system implementation and renumber accordingly:]</w:t>
            </w:r>
          </w:p>
          <w:p w14:paraId="5331C3B6" w14:textId="77777777" w:rsidR="00A03B1B" w:rsidRPr="00A03B1B" w:rsidRDefault="00A03B1B" w:rsidP="00A03B1B">
            <w:pPr>
              <w:spacing w:after="240"/>
              <w:ind w:left="1440" w:hanging="720"/>
              <w:rPr>
                <w:szCs w:val="20"/>
              </w:rPr>
            </w:pPr>
            <w:r w:rsidRPr="00A03B1B">
              <w:rPr>
                <w:szCs w:val="20"/>
              </w:rPr>
              <w:t>(h)</w:t>
            </w:r>
            <w:r w:rsidRPr="00A03B1B">
              <w:rPr>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372DF3CF" w14:textId="77777777" w:rsidR="00A03B1B" w:rsidRPr="00A03B1B" w:rsidRDefault="00A03B1B" w:rsidP="00A03B1B">
            <w:pPr>
              <w:spacing w:after="240"/>
              <w:ind w:left="1440" w:hanging="720"/>
              <w:rPr>
                <w:szCs w:val="20"/>
                <w:lang w:eastAsia="x-none"/>
              </w:rPr>
            </w:pPr>
            <w:r w:rsidRPr="00A03B1B">
              <w:rPr>
                <w:szCs w:val="20"/>
                <w:lang w:val="x-none" w:eastAsia="x-none"/>
              </w:rPr>
              <w:t>(i)</w:t>
            </w:r>
            <w:r w:rsidRPr="00A03B1B">
              <w:rPr>
                <w:szCs w:val="20"/>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A03B1B">
              <w:rPr>
                <w:szCs w:val="20"/>
                <w:lang w:eastAsia="x-none"/>
              </w:rPr>
              <w:t xml:space="preserve">  The MW added to GTBD associated with any individual DC Tie shall not exceed the higher of DC Tie advisory limit for exports on that tie as of 06</w:t>
            </w:r>
            <w:r w:rsidRPr="00A03B1B">
              <w:rPr>
                <w:szCs w:val="20"/>
                <w:lang w:val="x-none" w:eastAsia="x-none"/>
              </w:rPr>
              <w:t>00 in the Day-Ahead</w:t>
            </w:r>
            <w:r w:rsidRPr="00A03B1B">
              <w:rPr>
                <w:szCs w:val="20"/>
                <w:lang w:eastAsia="x-none"/>
              </w:rPr>
              <w:t xml:space="preserve"> or subsequent advisory export limit minus the aggregate export on the DC Tie that remained scheduled following the Dispatch Instruction from the ERCOT Operator.</w:t>
            </w:r>
          </w:p>
          <w:p w14:paraId="78EF2C1B" w14:textId="77777777" w:rsidR="00A03B1B" w:rsidRPr="00A03B1B" w:rsidRDefault="00A03B1B" w:rsidP="00A03B1B">
            <w:pPr>
              <w:spacing w:after="240"/>
              <w:ind w:left="1440" w:hanging="720"/>
              <w:rPr>
                <w:szCs w:val="20"/>
              </w:rPr>
            </w:pPr>
            <w:r w:rsidRPr="00A03B1B">
              <w:rPr>
                <w:szCs w:val="20"/>
              </w:rPr>
              <w:t>(j)</w:t>
            </w:r>
            <w:r w:rsidRPr="00A03B1B">
              <w:rPr>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0A7BF4D5" w14:textId="77777777" w:rsidR="00A03B1B" w:rsidRPr="00A03B1B" w:rsidRDefault="00A03B1B" w:rsidP="00A03B1B">
            <w:pPr>
              <w:spacing w:after="240"/>
              <w:ind w:left="1440" w:hanging="720"/>
              <w:rPr>
                <w:szCs w:val="20"/>
              </w:rPr>
            </w:pPr>
            <w:r w:rsidRPr="00A03B1B">
              <w:rPr>
                <w:szCs w:val="20"/>
              </w:rPr>
              <w:t>(k)</w:t>
            </w:r>
            <w:r w:rsidRPr="00A03B1B">
              <w:rPr>
                <w:szCs w:val="20"/>
              </w:rPr>
              <w:tab/>
              <w:t xml:space="preserve">Subtract the MW from DC Tie import curtailments to address local transmission system limitations or emergency conditions in the receiving </w:t>
            </w:r>
            <w:r w:rsidRPr="00A03B1B">
              <w:rPr>
                <w:szCs w:val="20"/>
              </w:rPr>
              <w:lastRenderedPageBreak/>
              <w:t>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tc>
      </w:tr>
    </w:tbl>
    <w:p w14:paraId="65F70A17" w14:textId="77777777" w:rsidR="00A03B1B" w:rsidRPr="00A03B1B" w:rsidRDefault="00A03B1B" w:rsidP="00A03B1B">
      <w:pPr>
        <w:spacing w:before="240" w:after="240"/>
        <w:ind w:left="1440" w:hanging="720"/>
        <w:rPr>
          <w:szCs w:val="20"/>
        </w:rPr>
      </w:pPr>
      <w:r w:rsidRPr="00A03B1B">
        <w:rPr>
          <w:szCs w:val="20"/>
        </w:rPr>
        <w:lastRenderedPageBreak/>
        <w:t>(j)</w:t>
      </w:r>
      <w:r w:rsidRPr="00A03B1B">
        <w:rPr>
          <w:szCs w:val="20"/>
        </w:rPr>
        <w:tab/>
        <w:t>Add the MW from energy delivered to ERCOT through registered BLTs during an EEA to GTBD.  The amount of MW is determined from the Dispatch Instruction and should continue over the duration of time specified by the ERCOT Operator.</w:t>
      </w:r>
    </w:p>
    <w:p w14:paraId="514AF1A4" w14:textId="77777777" w:rsidR="00A03B1B" w:rsidRPr="00A03B1B" w:rsidRDefault="00A03B1B" w:rsidP="00A03B1B">
      <w:pPr>
        <w:spacing w:after="240"/>
        <w:ind w:left="1440" w:hanging="720"/>
        <w:rPr>
          <w:szCs w:val="20"/>
        </w:rPr>
      </w:pPr>
      <w:r w:rsidRPr="00A03B1B">
        <w:rPr>
          <w:szCs w:val="20"/>
        </w:rPr>
        <w:t>(k)</w:t>
      </w:r>
      <w:r w:rsidRPr="00A03B1B">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39A75BE8" w14:textId="77777777" w:rsidTr="00B31BB1">
        <w:trPr>
          <w:trHeight w:val="206"/>
        </w:trPr>
        <w:tc>
          <w:tcPr>
            <w:tcW w:w="9576" w:type="dxa"/>
            <w:shd w:val="pct12" w:color="auto" w:fill="auto"/>
          </w:tcPr>
          <w:p w14:paraId="4324FFE3" w14:textId="77777777" w:rsidR="00A03B1B" w:rsidRPr="00A03B1B" w:rsidRDefault="00A03B1B" w:rsidP="00A03B1B">
            <w:pPr>
              <w:spacing w:before="120" w:after="240"/>
              <w:rPr>
                <w:b/>
                <w:i/>
                <w:iCs/>
              </w:rPr>
            </w:pPr>
            <w:r w:rsidRPr="00A03B1B">
              <w:rPr>
                <w:b/>
                <w:i/>
                <w:iCs/>
              </w:rPr>
              <w:t>[NPRR1006: Insert paragraph (l) below upon system implementation and renumber accordingly:]</w:t>
            </w:r>
          </w:p>
          <w:p w14:paraId="7D798319" w14:textId="77777777" w:rsidR="00A03B1B" w:rsidRPr="00A03B1B" w:rsidRDefault="00A03B1B" w:rsidP="00A03B1B">
            <w:pPr>
              <w:spacing w:after="240"/>
              <w:ind w:left="1440" w:hanging="720"/>
              <w:rPr>
                <w:iCs/>
                <w:szCs w:val="20"/>
              </w:rPr>
            </w:pPr>
            <w:r w:rsidRPr="00A03B1B">
              <w:rPr>
                <w:iCs/>
                <w:szCs w:val="20"/>
              </w:rPr>
              <w:t>(l)</w:t>
            </w:r>
            <w:r w:rsidRPr="00A03B1B">
              <w:rPr>
                <w:iCs/>
                <w:szCs w:val="20"/>
              </w:rPr>
              <w:tab/>
              <w:t xml:space="preserve">Add the deployed MWs from </w:t>
            </w:r>
            <w:bookmarkStart w:id="826" w:name="_Hlk34211615"/>
            <w:r w:rsidRPr="00A03B1B">
              <w:rPr>
                <w:iCs/>
                <w:szCs w:val="20"/>
              </w:rPr>
              <w:t xml:space="preserve">TDSP standard offer Load management programs </w:t>
            </w:r>
            <w:bookmarkEnd w:id="826"/>
            <w:r w:rsidRPr="00A03B1B">
              <w:rPr>
                <w:iCs/>
                <w:szCs w:val="20"/>
              </w:rPr>
              <w:t>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(CDR)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(“RHours”) defined by item (g) above.</w:t>
            </w:r>
          </w:p>
        </w:tc>
      </w:tr>
    </w:tbl>
    <w:p w14:paraId="647D96A4" w14:textId="77777777" w:rsidR="00A03B1B" w:rsidRPr="00A03B1B" w:rsidRDefault="00A03B1B" w:rsidP="00A03B1B">
      <w:pPr>
        <w:spacing w:before="240" w:after="240"/>
        <w:ind w:left="1440" w:hanging="720"/>
        <w:rPr>
          <w:szCs w:val="20"/>
        </w:rPr>
      </w:pPr>
      <w:r w:rsidRPr="00A03B1B">
        <w:rPr>
          <w:szCs w:val="20"/>
        </w:rPr>
        <w:lastRenderedPageBreak/>
        <w:t>(l)</w:t>
      </w:r>
      <w:r w:rsidRPr="00A03B1B">
        <w:rPr>
          <w:szCs w:val="20"/>
        </w:rPr>
        <w:tab/>
        <w:t>Perform a SCED with changes to the inputs in items (a) through (k) above, considering only Competitive Constraints and the non-mitigated Energy Offer Curves.</w:t>
      </w:r>
    </w:p>
    <w:p w14:paraId="4108F6BB" w14:textId="77777777" w:rsidR="00A03B1B" w:rsidRPr="00A03B1B" w:rsidRDefault="00A03B1B" w:rsidP="00A03B1B">
      <w:pPr>
        <w:spacing w:after="240"/>
        <w:ind w:left="1440" w:hanging="720"/>
        <w:rPr>
          <w:szCs w:val="20"/>
        </w:rPr>
      </w:pPr>
      <w:r w:rsidRPr="00A03B1B">
        <w:rPr>
          <w:szCs w:val="20"/>
        </w:rPr>
        <w:t>(m)</w:t>
      </w:r>
      <w:r w:rsidRPr="00A03B1B">
        <w:rPr>
          <w:szCs w:val="20"/>
        </w:rPr>
        <w:tab/>
        <w:t>Perform mitigation on the submitted Energy Offer Curves using the LMPs from the previous step as the reference LMP.</w:t>
      </w:r>
    </w:p>
    <w:p w14:paraId="0FEE4605" w14:textId="77777777" w:rsidR="00A03B1B" w:rsidRPr="00A03B1B" w:rsidRDefault="00A03B1B" w:rsidP="00A03B1B">
      <w:pPr>
        <w:spacing w:after="240"/>
        <w:ind w:left="1440" w:hanging="720"/>
        <w:rPr>
          <w:szCs w:val="20"/>
        </w:rPr>
      </w:pPr>
      <w:r w:rsidRPr="00A03B1B">
        <w:rPr>
          <w:szCs w:val="20"/>
        </w:rPr>
        <w:t>(n)</w:t>
      </w:r>
      <w:r w:rsidRPr="00A03B1B">
        <w:rPr>
          <w:szCs w:val="20"/>
        </w:rPr>
        <w:tab/>
        <w:t>Perform a SCED with the changes to the inputs in items (a) through (k) above, considering both Competitive and Non-Competitive Constraints and the mitigated Energy Offer Curves.</w:t>
      </w:r>
    </w:p>
    <w:p w14:paraId="4300D860" w14:textId="77777777" w:rsidR="00A03B1B" w:rsidRPr="00A03B1B" w:rsidRDefault="00A03B1B" w:rsidP="00A03B1B">
      <w:pPr>
        <w:spacing w:before="240" w:after="240"/>
        <w:ind w:left="1440" w:hanging="720"/>
        <w:rPr>
          <w:szCs w:val="20"/>
        </w:rPr>
      </w:pPr>
      <w:r w:rsidRPr="00A03B1B">
        <w:rPr>
          <w:szCs w:val="20"/>
        </w:rPr>
        <w:t>(o)</w:t>
      </w:r>
      <w:r w:rsidRPr="00A03B1B">
        <w:rPr>
          <w:szCs w:val="20"/>
        </w:rPr>
        <w:tab/>
        <w:t>The Real-Time Reliability Deployment Price Adder for Energy is equal to the positive difference between the System Lambda from item (n) above and the System Lambda of the second step in the two-step SCED process described in paragraph (14)(b) of Section 6.5.7.3, Security Constrained Economic Dispatch, except when ERCOT is directing firm Load shed during EEA Level 3.  When ERCOT is directing firm Load shed during EEA Level 3 to either maintain sufficient PRC or stabilize grid frequency, as described in paragraph (3) of Section 6.5.9.4.2, the Real-Time Reliability Deployment Price Adder for Energy is the VOLL used to determine the ASDCs for the RTM minus the System Lambda of the second step in the two-step SCED process described in paragraph (14)(b) of Section 6.5.7.3.</w:t>
      </w:r>
    </w:p>
    <w:p w14:paraId="1279BB50" w14:textId="77777777" w:rsidR="00A03B1B" w:rsidRPr="00A03B1B" w:rsidRDefault="00A03B1B" w:rsidP="00A03B1B">
      <w:pPr>
        <w:spacing w:after="240"/>
        <w:ind w:left="1440" w:hanging="720"/>
        <w:rPr>
          <w:iCs/>
          <w:szCs w:val="20"/>
        </w:rPr>
      </w:pPr>
      <w:r w:rsidRPr="00A03B1B">
        <w:rPr>
          <w:szCs w:val="20"/>
        </w:rPr>
        <w:t>(p)</w:t>
      </w:r>
      <w:r w:rsidRPr="00A03B1B">
        <w:rPr>
          <w:szCs w:val="20"/>
        </w:rPr>
        <w:tab/>
        <w:t>For each individual Ancillary Service, the Real-Time Reliability Deployment Price Adder for Ancillary Service is equal to the positive difference between the MCPC for that Ancillary Service from item (n) above and the MCPC for that Ancillary Service, except when ERCOT is directing firm Load shed during EEA Level 3.  When ERCOT is directing firm Load shed during EEA Level 3 to either maintain sufficient PRC or stabilize grid frequency, as described in paragraph (3) of Section 6.5.9.4.2, the Real-Time Reliability Deployment Price Adder for Ancillary Service is the maximum value on the ASDC for the Ancillary Service minus the MCPC for that Ancillary Service.</w:t>
      </w:r>
      <w:bookmarkStart w:id="827" w:name="_Hlk214376348"/>
    </w:p>
    <w:bookmarkEnd w:id="827"/>
    <w:p w14:paraId="631396C5" w14:textId="77777777" w:rsidR="00A03B1B" w:rsidRPr="00A03B1B" w:rsidRDefault="00A03B1B" w:rsidP="00003E69">
      <w:pPr>
        <w:keepNext/>
        <w:widowControl w:val="0"/>
        <w:tabs>
          <w:tab w:val="left" w:pos="1260"/>
        </w:tabs>
        <w:spacing w:before="240" w:after="240"/>
        <w:ind w:left="1267" w:hanging="1267"/>
        <w:outlineLvl w:val="3"/>
        <w:rPr>
          <w:b/>
          <w:bCs/>
          <w:snapToGrid w:val="0"/>
          <w:szCs w:val="20"/>
        </w:rPr>
      </w:pPr>
      <w:r w:rsidRPr="00A03B1B">
        <w:rPr>
          <w:b/>
          <w:bCs/>
          <w:snapToGrid w:val="0"/>
          <w:szCs w:val="20"/>
        </w:rPr>
        <w:t>6.5.7.5</w:t>
      </w:r>
      <w:r w:rsidRPr="00A03B1B">
        <w:rPr>
          <w:b/>
          <w:bCs/>
          <w:snapToGrid w:val="0"/>
          <w:szCs w:val="20"/>
        </w:rPr>
        <w:tab/>
        <w:t>Ancillary Services Capacity Monitor</w:t>
      </w:r>
      <w:bookmarkEnd w:id="807"/>
    </w:p>
    <w:p w14:paraId="018BF1F1" w14:textId="77777777" w:rsidR="00A03B1B" w:rsidRPr="00A03B1B" w:rsidRDefault="00A03B1B" w:rsidP="00A03B1B">
      <w:pPr>
        <w:spacing w:after="240"/>
        <w:ind w:left="720" w:hanging="720"/>
        <w:rPr>
          <w:szCs w:val="20"/>
        </w:rPr>
      </w:pPr>
      <w:r w:rsidRPr="00A03B1B">
        <w:rPr>
          <w:szCs w:val="20"/>
        </w:rPr>
        <w:t>(1)</w:t>
      </w:r>
      <w:r w:rsidRPr="00A03B1B">
        <w:rPr>
          <w:szCs w:val="20"/>
        </w:rPr>
        <w:tab/>
        <w:t>Every ten seconds, ERCOT shall calculate the following and provide Real-Time summaries to ERCOT Operators and all Market Participants using ICCP and postings on the ERCOT website showing the Real-Time total system amount of:</w:t>
      </w:r>
    </w:p>
    <w:p w14:paraId="70CD4D04" w14:textId="77777777" w:rsidR="00A03B1B" w:rsidRPr="00A03B1B" w:rsidRDefault="00A03B1B" w:rsidP="00A03B1B">
      <w:pPr>
        <w:spacing w:after="240"/>
        <w:ind w:left="1440" w:hanging="720"/>
        <w:rPr>
          <w:szCs w:val="20"/>
        </w:rPr>
      </w:pPr>
      <w:r w:rsidRPr="00A03B1B">
        <w:rPr>
          <w:szCs w:val="20"/>
        </w:rPr>
        <w:t>(a)</w:t>
      </w:r>
      <w:r w:rsidRPr="00A03B1B">
        <w:rPr>
          <w:szCs w:val="20"/>
        </w:rPr>
        <w:tab/>
        <w:t xml:space="preserve">RRS capability from: </w:t>
      </w:r>
    </w:p>
    <w:p w14:paraId="0F108194" w14:textId="77777777" w:rsidR="00A03B1B" w:rsidRPr="00A03B1B" w:rsidRDefault="00A03B1B" w:rsidP="00A03B1B">
      <w:pPr>
        <w:spacing w:after="240"/>
        <w:ind w:left="2160" w:hanging="720"/>
        <w:rPr>
          <w:szCs w:val="20"/>
        </w:rPr>
      </w:pPr>
      <w:r w:rsidRPr="00A03B1B">
        <w:rPr>
          <w:szCs w:val="20"/>
        </w:rPr>
        <w:t>(i)</w:t>
      </w:r>
      <w:r w:rsidRPr="00A03B1B">
        <w:rPr>
          <w:szCs w:val="20"/>
        </w:rPr>
        <w:tab/>
        <w:t>Generation Resources and ESRs in the form of PFR that can be sustained for the SCED duration requirements of PFR;</w:t>
      </w:r>
    </w:p>
    <w:p w14:paraId="0747B1CF" w14:textId="77777777" w:rsidR="00A03B1B" w:rsidRPr="00A03B1B" w:rsidRDefault="00A03B1B" w:rsidP="00A03B1B">
      <w:pPr>
        <w:spacing w:after="240"/>
        <w:ind w:left="2160" w:hanging="720"/>
        <w:rPr>
          <w:szCs w:val="20"/>
        </w:rPr>
      </w:pPr>
      <w:r w:rsidRPr="00A03B1B">
        <w:rPr>
          <w:szCs w:val="20"/>
        </w:rPr>
        <w:t>(ii)</w:t>
      </w:r>
      <w:r w:rsidRPr="00A03B1B">
        <w:rPr>
          <w:szCs w:val="20"/>
        </w:rPr>
        <w:tab/>
        <w:t>Load Resources, excluding CLRs, capable of responding via under-frequency relay;</w:t>
      </w:r>
    </w:p>
    <w:p w14:paraId="647CF7A9" w14:textId="77777777" w:rsidR="00A03B1B" w:rsidRPr="00A03B1B" w:rsidRDefault="00A03B1B" w:rsidP="00A03B1B">
      <w:pPr>
        <w:spacing w:after="240"/>
        <w:ind w:left="2160" w:hanging="720"/>
        <w:rPr>
          <w:szCs w:val="20"/>
        </w:rPr>
      </w:pPr>
      <w:r w:rsidRPr="00A03B1B">
        <w:rPr>
          <w:szCs w:val="20"/>
        </w:rPr>
        <w:lastRenderedPageBreak/>
        <w:t>(iii)</w:t>
      </w:r>
      <w:r w:rsidRPr="00A03B1B">
        <w:rPr>
          <w:szCs w:val="20"/>
        </w:rPr>
        <w:tab/>
        <w:t>CLRs in the form of PFR;</w:t>
      </w:r>
    </w:p>
    <w:p w14:paraId="293607B5" w14:textId="77777777" w:rsidR="00A03B1B" w:rsidRPr="00A03B1B" w:rsidRDefault="00A03B1B" w:rsidP="00A03B1B">
      <w:pPr>
        <w:spacing w:after="240"/>
        <w:ind w:left="2160" w:hanging="720"/>
        <w:rPr>
          <w:szCs w:val="20"/>
        </w:rPr>
      </w:pPr>
      <w:r w:rsidRPr="00A03B1B">
        <w:rPr>
          <w:szCs w:val="20"/>
        </w:rPr>
        <w:t>(iv)</w:t>
      </w:r>
      <w:r w:rsidRPr="00A03B1B">
        <w:rPr>
          <w:szCs w:val="20"/>
        </w:rPr>
        <w:tab/>
        <w:t>Resources, other than ESRs, capable of Fast Frequency Response (FFR); and</w:t>
      </w:r>
    </w:p>
    <w:p w14:paraId="18D26128" w14:textId="77777777" w:rsidR="00A03B1B" w:rsidRPr="00A03B1B" w:rsidRDefault="00A03B1B" w:rsidP="00A03B1B">
      <w:pPr>
        <w:spacing w:after="240"/>
        <w:ind w:left="2160" w:hanging="720"/>
        <w:rPr>
          <w:szCs w:val="20"/>
        </w:rPr>
      </w:pPr>
      <w:r w:rsidRPr="00A03B1B">
        <w:rPr>
          <w:szCs w:val="20"/>
        </w:rPr>
        <w:t>(v)</w:t>
      </w:r>
      <w:r w:rsidRPr="00A03B1B">
        <w:rPr>
          <w:szCs w:val="20"/>
        </w:rPr>
        <w:tab/>
        <w:t>ESRs, in the form of FFR, that can be sustained for the SCED duration requirements of FFR;</w:t>
      </w:r>
    </w:p>
    <w:p w14:paraId="59E5EA0F" w14:textId="77777777" w:rsidR="00A03B1B" w:rsidRPr="00A03B1B" w:rsidRDefault="00A03B1B" w:rsidP="00A03B1B">
      <w:pPr>
        <w:spacing w:before="240" w:after="240"/>
        <w:ind w:left="1440" w:hanging="720"/>
        <w:rPr>
          <w:szCs w:val="20"/>
        </w:rPr>
      </w:pPr>
      <w:r w:rsidRPr="00A03B1B">
        <w:rPr>
          <w:szCs w:val="20"/>
        </w:rPr>
        <w:t>(b)</w:t>
      </w:r>
      <w:r w:rsidRPr="00A03B1B">
        <w:rPr>
          <w:szCs w:val="20"/>
        </w:rPr>
        <w:tab/>
        <w:t xml:space="preserve">Ancillary Service Resource awards for RRS to: </w:t>
      </w:r>
    </w:p>
    <w:p w14:paraId="645139EF" w14:textId="77777777" w:rsidR="00A03B1B" w:rsidRPr="00A03B1B" w:rsidRDefault="00A03B1B" w:rsidP="00A03B1B">
      <w:pPr>
        <w:spacing w:after="240"/>
        <w:ind w:left="2160" w:hanging="720"/>
        <w:rPr>
          <w:szCs w:val="20"/>
        </w:rPr>
      </w:pPr>
      <w:r w:rsidRPr="00A03B1B">
        <w:rPr>
          <w:szCs w:val="20"/>
        </w:rPr>
        <w:t>(i)</w:t>
      </w:r>
      <w:r w:rsidRPr="00A03B1B">
        <w:rPr>
          <w:szCs w:val="20"/>
        </w:rPr>
        <w:tab/>
        <w:t>Generation Resources and ESRs in the form of PFR;</w:t>
      </w:r>
    </w:p>
    <w:p w14:paraId="1B2862AA" w14:textId="77777777" w:rsidR="00A03B1B" w:rsidRPr="00A03B1B" w:rsidRDefault="00A03B1B" w:rsidP="00A03B1B">
      <w:pPr>
        <w:spacing w:after="240"/>
        <w:ind w:left="2160" w:hanging="720"/>
        <w:rPr>
          <w:szCs w:val="20"/>
        </w:rPr>
      </w:pPr>
      <w:r w:rsidRPr="00A03B1B">
        <w:rPr>
          <w:szCs w:val="20"/>
        </w:rPr>
        <w:t>(ii)</w:t>
      </w:r>
      <w:r w:rsidRPr="00A03B1B">
        <w:rPr>
          <w:szCs w:val="20"/>
        </w:rPr>
        <w:tab/>
        <w:t>Load Resources, excluding CLRs, capable of responding by under-frequency relay;</w:t>
      </w:r>
    </w:p>
    <w:p w14:paraId="775DC941" w14:textId="77777777" w:rsidR="00A03B1B" w:rsidRPr="00A03B1B" w:rsidRDefault="00A03B1B" w:rsidP="00A03B1B">
      <w:pPr>
        <w:spacing w:after="240"/>
        <w:ind w:left="2160" w:hanging="720"/>
        <w:rPr>
          <w:szCs w:val="20"/>
        </w:rPr>
      </w:pPr>
      <w:r w:rsidRPr="00A03B1B">
        <w:rPr>
          <w:szCs w:val="20"/>
        </w:rPr>
        <w:t>(iii)</w:t>
      </w:r>
      <w:r w:rsidRPr="00A03B1B">
        <w:rPr>
          <w:szCs w:val="20"/>
        </w:rPr>
        <w:tab/>
        <w:t>CLRs in the form of PFR; and</w:t>
      </w:r>
    </w:p>
    <w:p w14:paraId="63FEB6FA" w14:textId="77777777" w:rsidR="00A03B1B" w:rsidRPr="00A03B1B" w:rsidRDefault="00A03B1B" w:rsidP="00A03B1B">
      <w:pPr>
        <w:spacing w:after="240"/>
        <w:ind w:left="2160" w:hanging="720"/>
        <w:rPr>
          <w:szCs w:val="20"/>
        </w:rPr>
      </w:pPr>
      <w:r w:rsidRPr="00A03B1B">
        <w:rPr>
          <w:szCs w:val="20"/>
        </w:rPr>
        <w:t>(iv)</w:t>
      </w:r>
      <w:r w:rsidRPr="00A03B1B">
        <w:rPr>
          <w:szCs w:val="20"/>
        </w:rPr>
        <w:tab/>
        <w:t>Resources providing FFR;</w:t>
      </w:r>
    </w:p>
    <w:p w14:paraId="3DBE721B" w14:textId="77777777" w:rsidR="00A03B1B" w:rsidRPr="00A03B1B" w:rsidRDefault="00A03B1B" w:rsidP="00A03B1B">
      <w:pPr>
        <w:spacing w:after="240"/>
        <w:ind w:left="1440" w:hanging="720"/>
        <w:rPr>
          <w:szCs w:val="20"/>
        </w:rPr>
      </w:pPr>
      <w:r w:rsidRPr="00A03B1B">
        <w:rPr>
          <w:szCs w:val="20"/>
        </w:rPr>
        <w:t>(c)</w:t>
      </w:r>
      <w:r w:rsidRPr="00A03B1B">
        <w:rPr>
          <w:szCs w:val="20"/>
        </w:rPr>
        <w:tab/>
        <w:t xml:space="preserve">ECRS capability from: </w:t>
      </w:r>
    </w:p>
    <w:p w14:paraId="4E2C551E" w14:textId="77777777" w:rsidR="00A03B1B" w:rsidRPr="00A03B1B" w:rsidRDefault="00A03B1B" w:rsidP="00A03B1B">
      <w:pPr>
        <w:spacing w:after="240"/>
        <w:ind w:left="2160" w:hanging="720"/>
        <w:rPr>
          <w:szCs w:val="20"/>
        </w:rPr>
      </w:pPr>
      <w:r w:rsidRPr="00A03B1B">
        <w:rPr>
          <w:szCs w:val="20"/>
        </w:rPr>
        <w:t>(i)</w:t>
      </w:r>
      <w:r w:rsidRPr="00A03B1B">
        <w:rPr>
          <w:szCs w:val="20"/>
        </w:rPr>
        <w:tab/>
        <w:t>Generation Resources;</w:t>
      </w:r>
    </w:p>
    <w:p w14:paraId="15CA3B8A" w14:textId="77777777" w:rsidR="00A03B1B" w:rsidRPr="00A03B1B" w:rsidRDefault="00A03B1B" w:rsidP="00A03B1B">
      <w:pPr>
        <w:spacing w:after="240"/>
        <w:ind w:left="2160" w:hanging="720"/>
        <w:rPr>
          <w:szCs w:val="20"/>
        </w:rPr>
      </w:pPr>
      <w:r w:rsidRPr="00A03B1B">
        <w:rPr>
          <w:szCs w:val="20"/>
        </w:rPr>
        <w:t>(ii)</w:t>
      </w:r>
      <w:r w:rsidRPr="00A03B1B">
        <w:rPr>
          <w:szCs w:val="20"/>
        </w:rPr>
        <w:tab/>
        <w:t xml:space="preserve">Load Resources excluding CLRs; </w:t>
      </w:r>
    </w:p>
    <w:p w14:paraId="0A5AD63B" w14:textId="77777777" w:rsidR="00A03B1B" w:rsidRPr="00A03B1B" w:rsidRDefault="00A03B1B" w:rsidP="00A03B1B">
      <w:pPr>
        <w:spacing w:after="240"/>
        <w:ind w:left="2160" w:hanging="720"/>
        <w:rPr>
          <w:szCs w:val="20"/>
        </w:rPr>
      </w:pPr>
      <w:r w:rsidRPr="00A03B1B">
        <w:rPr>
          <w:szCs w:val="20"/>
        </w:rPr>
        <w:t>(iii)</w:t>
      </w:r>
      <w:r w:rsidRPr="00A03B1B">
        <w:rPr>
          <w:szCs w:val="20"/>
        </w:rPr>
        <w:tab/>
        <w:t>CLRs;</w:t>
      </w:r>
    </w:p>
    <w:p w14:paraId="59D958A5" w14:textId="77777777" w:rsidR="00A03B1B" w:rsidRPr="00A03B1B" w:rsidRDefault="00A03B1B" w:rsidP="00A03B1B">
      <w:pPr>
        <w:spacing w:after="240"/>
        <w:ind w:left="2160" w:hanging="720"/>
        <w:rPr>
          <w:szCs w:val="20"/>
        </w:rPr>
      </w:pPr>
      <w:r w:rsidRPr="00A03B1B">
        <w:rPr>
          <w:szCs w:val="20"/>
        </w:rPr>
        <w:t>(iv)</w:t>
      </w:r>
      <w:r w:rsidRPr="00A03B1B">
        <w:rPr>
          <w:szCs w:val="20"/>
        </w:rPr>
        <w:tab/>
        <w:t>Quick Start Generation Resources (QSGRs); and</w:t>
      </w:r>
    </w:p>
    <w:p w14:paraId="022A8929" w14:textId="77777777" w:rsidR="00A03B1B" w:rsidRPr="00A03B1B" w:rsidRDefault="00A03B1B" w:rsidP="00A03B1B">
      <w:pPr>
        <w:spacing w:after="240"/>
        <w:ind w:left="2160" w:hanging="720"/>
        <w:rPr>
          <w:szCs w:val="20"/>
        </w:rPr>
      </w:pPr>
      <w:r w:rsidRPr="00A03B1B">
        <w:rPr>
          <w:szCs w:val="20"/>
        </w:rPr>
        <w:t xml:space="preserve">(v) </w:t>
      </w:r>
      <w:r w:rsidRPr="00A03B1B">
        <w:rPr>
          <w:szCs w:val="20"/>
        </w:rPr>
        <w:tab/>
        <w:t>ESRs that can be sustained for the SCED duration requirements of ECRS.</w:t>
      </w:r>
    </w:p>
    <w:p w14:paraId="34DCADDB" w14:textId="77777777" w:rsidR="00A03B1B" w:rsidRPr="00A03B1B" w:rsidRDefault="00A03B1B" w:rsidP="00A03B1B">
      <w:pPr>
        <w:spacing w:after="240"/>
        <w:ind w:left="1440" w:hanging="720"/>
        <w:rPr>
          <w:szCs w:val="20"/>
        </w:rPr>
      </w:pPr>
      <w:r w:rsidRPr="00A03B1B">
        <w:rPr>
          <w:szCs w:val="20"/>
        </w:rPr>
        <w:t>(d)</w:t>
      </w:r>
      <w:r w:rsidRPr="00A03B1B">
        <w:rPr>
          <w:szCs w:val="20"/>
        </w:rPr>
        <w:tab/>
        <w:t xml:space="preserve">Ancillary Service Resource awards for ECRS to: </w:t>
      </w:r>
    </w:p>
    <w:p w14:paraId="11067ABD" w14:textId="77777777" w:rsidR="00A03B1B" w:rsidRPr="00A03B1B" w:rsidRDefault="00A03B1B" w:rsidP="00A03B1B">
      <w:pPr>
        <w:spacing w:after="240"/>
        <w:ind w:left="2160" w:hanging="720"/>
        <w:rPr>
          <w:szCs w:val="20"/>
        </w:rPr>
      </w:pPr>
      <w:r w:rsidRPr="00A03B1B">
        <w:rPr>
          <w:szCs w:val="20"/>
        </w:rPr>
        <w:t>(i)</w:t>
      </w:r>
      <w:r w:rsidRPr="00A03B1B">
        <w:rPr>
          <w:szCs w:val="20"/>
        </w:rPr>
        <w:tab/>
        <w:t>Generation Resources;</w:t>
      </w:r>
    </w:p>
    <w:p w14:paraId="409F566A" w14:textId="77777777" w:rsidR="00A03B1B" w:rsidRPr="00A03B1B" w:rsidRDefault="00A03B1B" w:rsidP="00A03B1B">
      <w:pPr>
        <w:spacing w:after="240"/>
        <w:ind w:left="2160" w:hanging="720"/>
        <w:rPr>
          <w:szCs w:val="20"/>
        </w:rPr>
      </w:pPr>
      <w:r w:rsidRPr="00A03B1B">
        <w:rPr>
          <w:szCs w:val="20"/>
        </w:rPr>
        <w:t>(ii)</w:t>
      </w:r>
      <w:r w:rsidRPr="00A03B1B">
        <w:rPr>
          <w:szCs w:val="20"/>
        </w:rPr>
        <w:tab/>
        <w:t>Load Resources excluding CLRs;</w:t>
      </w:r>
    </w:p>
    <w:p w14:paraId="3BC2EB5D" w14:textId="77777777" w:rsidR="00A03B1B" w:rsidRPr="00A03B1B" w:rsidRDefault="00A03B1B" w:rsidP="00A03B1B">
      <w:pPr>
        <w:spacing w:after="240"/>
        <w:ind w:left="2160" w:hanging="720"/>
        <w:rPr>
          <w:szCs w:val="20"/>
        </w:rPr>
      </w:pPr>
      <w:r w:rsidRPr="00A03B1B">
        <w:rPr>
          <w:szCs w:val="20"/>
        </w:rPr>
        <w:t>(iii)</w:t>
      </w:r>
      <w:r w:rsidRPr="00A03B1B">
        <w:rPr>
          <w:szCs w:val="20"/>
        </w:rPr>
        <w:tab/>
        <w:t>CLRs;</w:t>
      </w:r>
    </w:p>
    <w:p w14:paraId="3FCC13DF" w14:textId="77777777" w:rsidR="00A03B1B" w:rsidRPr="00A03B1B" w:rsidRDefault="00A03B1B" w:rsidP="00A03B1B">
      <w:pPr>
        <w:spacing w:after="240"/>
        <w:ind w:left="2160" w:hanging="720"/>
        <w:rPr>
          <w:szCs w:val="20"/>
        </w:rPr>
      </w:pPr>
      <w:r w:rsidRPr="00A03B1B">
        <w:rPr>
          <w:szCs w:val="20"/>
        </w:rPr>
        <w:t>(iv)</w:t>
      </w:r>
      <w:r w:rsidRPr="00A03B1B">
        <w:rPr>
          <w:szCs w:val="20"/>
        </w:rPr>
        <w:tab/>
        <w:t>QSGRs; and</w:t>
      </w:r>
    </w:p>
    <w:p w14:paraId="132317A0" w14:textId="77777777" w:rsidR="00A03B1B" w:rsidRPr="00A03B1B" w:rsidRDefault="00A03B1B" w:rsidP="00A03B1B">
      <w:pPr>
        <w:spacing w:after="240"/>
        <w:ind w:left="2160" w:hanging="720"/>
        <w:rPr>
          <w:szCs w:val="20"/>
        </w:rPr>
      </w:pPr>
      <w:r w:rsidRPr="00A03B1B">
        <w:rPr>
          <w:szCs w:val="20"/>
        </w:rPr>
        <w:t xml:space="preserve">(v) </w:t>
      </w:r>
      <w:r w:rsidRPr="00A03B1B">
        <w:rPr>
          <w:szCs w:val="20"/>
        </w:rPr>
        <w:tab/>
        <w:t>ESRs.</w:t>
      </w:r>
    </w:p>
    <w:p w14:paraId="444DFEC9" w14:textId="77777777" w:rsidR="00A03B1B" w:rsidRPr="00A03B1B" w:rsidRDefault="00A03B1B" w:rsidP="00A03B1B">
      <w:pPr>
        <w:spacing w:before="240" w:after="240"/>
        <w:ind w:left="1440" w:hanging="720"/>
        <w:rPr>
          <w:szCs w:val="20"/>
        </w:rPr>
      </w:pPr>
      <w:r w:rsidRPr="00A03B1B">
        <w:rPr>
          <w:szCs w:val="20"/>
        </w:rPr>
        <w:t>(e)</w:t>
      </w:r>
      <w:r w:rsidRPr="00A03B1B">
        <w:rPr>
          <w:szCs w:val="20"/>
        </w:rPr>
        <w:tab/>
        <w:t xml:space="preserve">ECRS manually deployed by Resources with a Resource Status of ONSC; </w:t>
      </w:r>
    </w:p>
    <w:p w14:paraId="7F343E8E" w14:textId="77777777" w:rsidR="00A03B1B" w:rsidRPr="00A03B1B" w:rsidRDefault="00A03B1B" w:rsidP="00A03B1B">
      <w:pPr>
        <w:spacing w:before="240" w:after="240"/>
        <w:ind w:left="1440" w:hanging="720"/>
        <w:rPr>
          <w:szCs w:val="20"/>
        </w:rPr>
      </w:pPr>
      <w:r w:rsidRPr="00A03B1B">
        <w:rPr>
          <w:szCs w:val="20"/>
        </w:rPr>
        <w:t>(f)</w:t>
      </w:r>
      <w:r w:rsidRPr="00A03B1B">
        <w:rPr>
          <w:szCs w:val="20"/>
        </w:rPr>
        <w:tab/>
        <w:t xml:space="preserve">Non-Spin available from: </w:t>
      </w:r>
    </w:p>
    <w:p w14:paraId="1250D01D" w14:textId="77777777" w:rsidR="00A03B1B" w:rsidRPr="00A03B1B" w:rsidRDefault="00A03B1B" w:rsidP="00A03B1B">
      <w:pPr>
        <w:spacing w:after="240"/>
        <w:ind w:left="2160" w:hanging="720"/>
        <w:rPr>
          <w:szCs w:val="20"/>
        </w:rPr>
      </w:pPr>
      <w:r w:rsidRPr="00A03B1B">
        <w:rPr>
          <w:szCs w:val="20"/>
        </w:rPr>
        <w:lastRenderedPageBreak/>
        <w:t>(i)</w:t>
      </w:r>
      <w:r w:rsidRPr="00A03B1B">
        <w:rPr>
          <w:szCs w:val="20"/>
        </w:rPr>
        <w:tab/>
        <w:t>On-Line Generation Resources with Energy Offer Curves;</w:t>
      </w:r>
    </w:p>
    <w:p w14:paraId="414CAC32" w14:textId="77777777" w:rsidR="00A03B1B" w:rsidRPr="00A03B1B" w:rsidRDefault="00A03B1B" w:rsidP="00A03B1B">
      <w:pPr>
        <w:spacing w:after="240"/>
        <w:ind w:left="2160" w:hanging="720"/>
        <w:rPr>
          <w:szCs w:val="20"/>
        </w:rPr>
      </w:pPr>
      <w:r w:rsidRPr="00A03B1B">
        <w:rPr>
          <w:szCs w:val="20"/>
        </w:rPr>
        <w:t>(ii)</w:t>
      </w:r>
      <w:r w:rsidRPr="00A03B1B">
        <w:rPr>
          <w:szCs w:val="20"/>
        </w:rPr>
        <w:tab/>
        <w:t xml:space="preserve">Undeployed Load Resources; </w:t>
      </w:r>
    </w:p>
    <w:p w14:paraId="3576D4D4" w14:textId="77777777" w:rsidR="00A03B1B" w:rsidRPr="00A03B1B" w:rsidRDefault="00A03B1B" w:rsidP="00A03B1B">
      <w:pPr>
        <w:spacing w:after="240"/>
        <w:ind w:left="2160" w:hanging="720"/>
        <w:rPr>
          <w:szCs w:val="20"/>
        </w:rPr>
      </w:pPr>
      <w:r w:rsidRPr="00A03B1B">
        <w:rPr>
          <w:szCs w:val="20"/>
        </w:rPr>
        <w:t>(iii)</w:t>
      </w:r>
      <w:r w:rsidRPr="00A03B1B">
        <w:rPr>
          <w:szCs w:val="20"/>
        </w:rPr>
        <w:tab/>
        <w:t>Off-Line Generation Resources and On-Line Generation Resources with power augmentation;</w:t>
      </w:r>
    </w:p>
    <w:p w14:paraId="2ACF9A9D" w14:textId="77777777" w:rsidR="00A03B1B" w:rsidRPr="00A03B1B" w:rsidRDefault="00A03B1B" w:rsidP="00A03B1B">
      <w:pPr>
        <w:spacing w:after="240"/>
        <w:ind w:left="2160" w:hanging="720"/>
        <w:rPr>
          <w:szCs w:val="20"/>
        </w:rPr>
      </w:pPr>
      <w:r w:rsidRPr="00A03B1B">
        <w:rPr>
          <w:szCs w:val="20"/>
        </w:rPr>
        <w:t>(iv)</w:t>
      </w:r>
      <w:r w:rsidRPr="00A03B1B">
        <w:rPr>
          <w:szCs w:val="20"/>
        </w:rPr>
        <w:tab/>
        <w:t>Resources with Output Schedules; and</w:t>
      </w:r>
    </w:p>
    <w:p w14:paraId="796B4B74" w14:textId="77777777" w:rsidR="00A03B1B" w:rsidRPr="00A03B1B" w:rsidRDefault="00A03B1B" w:rsidP="00A03B1B">
      <w:pPr>
        <w:spacing w:after="240"/>
        <w:ind w:left="2160" w:hanging="720"/>
        <w:rPr>
          <w:szCs w:val="20"/>
        </w:rPr>
      </w:pPr>
      <w:r w:rsidRPr="00A03B1B">
        <w:rPr>
          <w:szCs w:val="20"/>
        </w:rPr>
        <w:t xml:space="preserve">(v) </w:t>
      </w:r>
      <w:r w:rsidRPr="00A03B1B">
        <w:rPr>
          <w:szCs w:val="20"/>
        </w:rPr>
        <w:tab/>
        <w:t>ESRs that can be sustained for the SCED duration requirements of Non-Spin.</w:t>
      </w:r>
    </w:p>
    <w:p w14:paraId="243A99DA" w14:textId="77777777" w:rsidR="00A03B1B" w:rsidRPr="00A03B1B" w:rsidRDefault="00A03B1B" w:rsidP="00A03B1B">
      <w:pPr>
        <w:spacing w:after="240"/>
        <w:ind w:left="1440" w:hanging="720"/>
        <w:rPr>
          <w:szCs w:val="20"/>
        </w:rPr>
      </w:pPr>
      <w:r w:rsidRPr="00A03B1B">
        <w:rPr>
          <w:szCs w:val="20"/>
        </w:rPr>
        <w:t>(g)</w:t>
      </w:r>
      <w:r w:rsidRPr="00A03B1B">
        <w:rPr>
          <w:szCs w:val="20"/>
        </w:rPr>
        <w:tab/>
        <w:t>Ancillary Service Resource awards for Non-Spin to:</w:t>
      </w:r>
    </w:p>
    <w:p w14:paraId="772D0BA5" w14:textId="77777777" w:rsidR="00A03B1B" w:rsidRPr="00A03B1B" w:rsidRDefault="00A03B1B" w:rsidP="00A03B1B">
      <w:pPr>
        <w:spacing w:after="240"/>
        <w:ind w:left="2160" w:hanging="720"/>
        <w:rPr>
          <w:szCs w:val="20"/>
        </w:rPr>
      </w:pPr>
      <w:r w:rsidRPr="00A03B1B">
        <w:rPr>
          <w:szCs w:val="20"/>
        </w:rPr>
        <w:t>(i)</w:t>
      </w:r>
      <w:r w:rsidRPr="00A03B1B">
        <w:rPr>
          <w:szCs w:val="20"/>
        </w:rPr>
        <w:tab/>
        <w:t>On-Line Generation Resources with Energy Offer Curves;</w:t>
      </w:r>
    </w:p>
    <w:p w14:paraId="1624B5C6" w14:textId="77777777" w:rsidR="00A03B1B" w:rsidRPr="00A03B1B" w:rsidRDefault="00A03B1B" w:rsidP="00A03B1B">
      <w:pPr>
        <w:spacing w:after="240"/>
        <w:ind w:left="2160" w:hanging="720"/>
        <w:rPr>
          <w:szCs w:val="20"/>
        </w:rPr>
      </w:pPr>
      <w:r w:rsidRPr="00A03B1B">
        <w:rPr>
          <w:szCs w:val="20"/>
        </w:rPr>
        <w:t>(ii)</w:t>
      </w:r>
      <w:r w:rsidRPr="00A03B1B">
        <w:rPr>
          <w:szCs w:val="20"/>
        </w:rPr>
        <w:tab/>
        <w:t>On-Line Generation Resources with Output Schedules;</w:t>
      </w:r>
    </w:p>
    <w:p w14:paraId="195E3816" w14:textId="77777777" w:rsidR="00A03B1B" w:rsidRPr="00A03B1B" w:rsidRDefault="00A03B1B" w:rsidP="00A03B1B">
      <w:pPr>
        <w:spacing w:after="240"/>
        <w:ind w:left="2160" w:hanging="720"/>
        <w:rPr>
          <w:szCs w:val="20"/>
        </w:rPr>
      </w:pPr>
      <w:r w:rsidRPr="00A03B1B">
        <w:rPr>
          <w:szCs w:val="20"/>
        </w:rPr>
        <w:t>(iii)</w:t>
      </w:r>
      <w:r w:rsidRPr="00A03B1B">
        <w:rPr>
          <w:szCs w:val="20"/>
        </w:rPr>
        <w:tab/>
        <w:t xml:space="preserve">Load Resources; </w:t>
      </w:r>
    </w:p>
    <w:p w14:paraId="4E9A5E96" w14:textId="77777777" w:rsidR="00A03B1B" w:rsidRPr="00A03B1B" w:rsidRDefault="00A03B1B" w:rsidP="00A03B1B">
      <w:pPr>
        <w:spacing w:after="240"/>
        <w:ind w:left="2160" w:hanging="720"/>
        <w:rPr>
          <w:szCs w:val="20"/>
        </w:rPr>
      </w:pPr>
      <w:r w:rsidRPr="00A03B1B">
        <w:rPr>
          <w:szCs w:val="20"/>
        </w:rPr>
        <w:t>(iv)</w:t>
      </w:r>
      <w:r w:rsidRPr="00A03B1B">
        <w:rPr>
          <w:szCs w:val="20"/>
        </w:rPr>
        <w:tab/>
        <w:t>Off-Line Generation Resources excluding Quick Start Generation Resources (QSGRs), including Non-Spin awards on power augmentation capacity that is not active on On-Line Generation Resources;</w:t>
      </w:r>
    </w:p>
    <w:p w14:paraId="132B7BFC" w14:textId="77777777" w:rsidR="00A03B1B" w:rsidRPr="00A03B1B" w:rsidRDefault="00A03B1B" w:rsidP="00A03B1B">
      <w:pPr>
        <w:spacing w:after="240"/>
        <w:ind w:left="2160" w:hanging="720"/>
        <w:rPr>
          <w:szCs w:val="20"/>
        </w:rPr>
      </w:pPr>
      <w:r w:rsidRPr="00A03B1B">
        <w:rPr>
          <w:szCs w:val="20"/>
        </w:rPr>
        <w:t>(v)</w:t>
      </w:r>
      <w:r w:rsidRPr="00A03B1B">
        <w:rPr>
          <w:szCs w:val="20"/>
        </w:rPr>
        <w:tab/>
        <w:t>QSGRs; and</w:t>
      </w:r>
    </w:p>
    <w:p w14:paraId="06401DB6" w14:textId="77777777" w:rsidR="00A03B1B" w:rsidRPr="00A03B1B" w:rsidRDefault="00A03B1B" w:rsidP="00A03B1B">
      <w:pPr>
        <w:spacing w:after="240"/>
        <w:ind w:left="2160" w:hanging="720"/>
        <w:rPr>
          <w:szCs w:val="20"/>
        </w:rPr>
      </w:pPr>
      <w:r w:rsidRPr="00A03B1B">
        <w:rPr>
          <w:szCs w:val="20"/>
        </w:rPr>
        <w:t>(vi)</w:t>
      </w:r>
      <w:r w:rsidRPr="00A03B1B">
        <w:rPr>
          <w:szCs w:val="20"/>
        </w:rPr>
        <w:tab/>
        <w:t>ESRs.</w:t>
      </w:r>
    </w:p>
    <w:p w14:paraId="64C07434" w14:textId="77777777" w:rsidR="00A03B1B" w:rsidRPr="00A03B1B" w:rsidRDefault="00A03B1B" w:rsidP="00A03B1B">
      <w:pPr>
        <w:spacing w:after="240"/>
        <w:ind w:left="1440" w:hanging="720"/>
        <w:rPr>
          <w:rFonts w:eastAsia="SimSun"/>
        </w:rPr>
      </w:pPr>
      <w:ins w:id="828" w:author="ERCOT" w:date="2025-12-09T07:27:00Z">
        <w:r w:rsidRPr="00A03B1B">
          <w:rPr>
            <w:rFonts w:eastAsia="SimSun"/>
          </w:rPr>
          <w:t>(h)</w:t>
        </w:r>
        <w:r w:rsidRPr="00A03B1B">
          <w:rPr>
            <w:rFonts w:eastAsia="SimSun"/>
          </w:rPr>
          <w:tab/>
        </w:r>
        <w:r w:rsidRPr="00A03B1B">
          <w:rPr>
            <w:szCs w:val="20"/>
          </w:rPr>
          <w:t>Ancillary</w:t>
        </w:r>
        <w:r w:rsidRPr="00A03B1B">
          <w:rPr>
            <w:rFonts w:eastAsia="SimSun"/>
          </w:rPr>
          <w:t xml:space="preserve"> Service Resource awards for DRRS to:</w:t>
        </w:r>
      </w:ins>
    </w:p>
    <w:p w14:paraId="4636EBB9" w14:textId="77777777" w:rsidR="00A03B1B" w:rsidRPr="00A03B1B" w:rsidRDefault="00A03B1B" w:rsidP="00A03B1B">
      <w:pPr>
        <w:spacing w:after="240"/>
        <w:ind w:left="2160" w:hanging="720"/>
        <w:rPr>
          <w:ins w:id="829" w:author="ERCOT" w:date="2025-12-09T07:27:00Z"/>
          <w:rFonts w:eastAsia="SimSun"/>
        </w:rPr>
      </w:pPr>
      <w:ins w:id="830" w:author="ERCOT" w:date="2025-12-09T07:27:00Z">
        <w:r w:rsidRPr="00A03B1B">
          <w:rPr>
            <w:rFonts w:eastAsia="SimSun"/>
          </w:rPr>
          <w:t>(i)</w:t>
        </w:r>
        <w:r w:rsidRPr="00A03B1B">
          <w:rPr>
            <w:rFonts w:eastAsia="SimSun"/>
          </w:rPr>
          <w:tab/>
          <w:t xml:space="preserve">On-Line Generation Resources; </w:t>
        </w:r>
      </w:ins>
    </w:p>
    <w:p w14:paraId="43FDE336" w14:textId="77777777" w:rsidR="00A03B1B" w:rsidRPr="00A03B1B" w:rsidRDefault="00A03B1B" w:rsidP="00A03B1B">
      <w:pPr>
        <w:spacing w:after="240"/>
        <w:ind w:left="2160" w:hanging="720"/>
        <w:rPr>
          <w:ins w:id="831" w:author="ERCOT" w:date="2025-12-09T07:27:00Z"/>
          <w:rFonts w:eastAsia="SimSun"/>
        </w:rPr>
      </w:pPr>
      <w:ins w:id="832" w:author="ERCOT" w:date="2025-12-09T07:27:00Z">
        <w:r w:rsidRPr="00A03B1B">
          <w:rPr>
            <w:rFonts w:eastAsia="SimSun"/>
          </w:rPr>
          <w:t>(ii)</w:t>
        </w:r>
        <w:r w:rsidRPr="00A03B1B">
          <w:rPr>
            <w:rFonts w:eastAsia="SimSun"/>
          </w:rPr>
          <w:tab/>
          <w:t>Off-Line Generation Resources</w:t>
        </w:r>
        <w:del w:id="833" w:author="Joint Commenters 013026" w:date="2026-01-07T15:45:00Z" w16du:dateUtc="2026-01-07T21:45:00Z">
          <w:r w:rsidRPr="00A03B1B" w:rsidDel="00003E69">
            <w:rPr>
              <w:rFonts w:eastAsia="SimSun"/>
            </w:rPr>
            <w:delText>,</w:delText>
          </w:r>
        </w:del>
        <w:r w:rsidRPr="00A03B1B">
          <w:rPr>
            <w:rFonts w:eastAsia="SimSun"/>
          </w:rPr>
          <w:t xml:space="preserve"> excluding Quick Start Generation Resources (QSGRs);</w:t>
        </w:r>
        <w:del w:id="834" w:author="Joint Commenters 013026" w:date="2026-01-07T15:45:00Z" w16du:dateUtc="2026-01-07T21:45:00Z">
          <w:r w:rsidRPr="00A03B1B" w:rsidDel="00003E69">
            <w:rPr>
              <w:rFonts w:eastAsia="SimSun"/>
            </w:rPr>
            <w:delText xml:space="preserve"> and</w:delText>
          </w:r>
        </w:del>
      </w:ins>
    </w:p>
    <w:p w14:paraId="33A34C87" w14:textId="08AE2E76" w:rsidR="00003E69" w:rsidRDefault="00A03B1B" w:rsidP="00A03B1B">
      <w:pPr>
        <w:spacing w:after="240"/>
        <w:ind w:left="2160" w:hanging="720"/>
        <w:rPr>
          <w:ins w:id="835" w:author="Joint Commenters 013026" w:date="2026-01-07T15:45:00Z" w16du:dateUtc="2026-01-07T21:45:00Z"/>
          <w:rFonts w:eastAsia="SimSun"/>
        </w:rPr>
      </w:pPr>
      <w:ins w:id="836" w:author="ERCOT" w:date="2025-12-09T07:27:00Z">
        <w:r w:rsidRPr="00A03B1B">
          <w:rPr>
            <w:rFonts w:eastAsia="SimSun"/>
          </w:rPr>
          <w:t>(iii)</w:t>
        </w:r>
        <w:r w:rsidRPr="00A03B1B">
          <w:rPr>
            <w:rFonts w:eastAsia="SimSun"/>
          </w:rPr>
          <w:tab/>
          <w:t>QSGRs</w:t>
        </w:r>
      </w:ins>
      <w:ins w:id="837" w:author="Joint Commenters 013026" w:date="2026-01-07T15:45:00Z" w16du:dateUtc="2026-01-07T21:45:00Z">
        <w:r w:rsidR="00003E69">
          <w:rPr>
            <w:rFonts w:eastAsia="SimSun"/>
          </w:rPr>
          <w:t>;</w:t>
        </w:r>
      </w:ins>
      <w:ins w:id="838" w:author="Joint Commenters 013026" w:date="2026-01-07T15:46:00Z" w16du:dateUtc="2026-01-07T21:46:00Z">
        <w:r w:rsidR="00003E69">
          <w:rPr>
            <w:rFonts w:eastAsia="SimSun"/>
          </w:rPr>
          <w:t xml:space="preserve"> and</w:t>
        </w:r>
      </w:ins>
    </w:p>
    <w:p w14:paraId="7E0261A2" w14:textId="028DCBF3" w:rsidR="00A03B1B" w:rsidRPr="00A03B1B" w:rsidRDefault="00003E69" w:rsidP="00A03B1B">
      <w:pPr>
        <w:spacing w:after="240"/>
        <w:ind w:left="2160" w:hanging="720"/>
        <w:rPr>
          <w:ins w:id="839" w:author="ERCOT" w:date="2025-12-09T07:27:00Z"/>
          <w:rFonts w:eastAsia="SimSun"/>
        </w:rPr>
      </w:pPr>
      <w:ins w:id="840" w:author="Joint Commenters 013026" w:date="2026-01-07T15:45:00Z" w16du:dateUtc="2026-01-07T21:45:00Z">
        <w:r>
          <w:rPr>
            <w:rFonts w:eastAsia="SimSun"/>
          </w:rPr>
          <w:t>(iv)</w:t>
        </w:r>
      </w:ins>
      <w:ins w:id="841" w:author="Joint Commenters 013026" w:date="2026-01-07T15:46:00Z" w16du:dateUtc="2026-01-07T21:46:00Z">
        <w:r>
          <w:rPr>
            <w:rFonts w:eastAsia="SimSun"/>
          </w:rPr>
          <w:tab/>
          <w:t>ESRs;</w:t>
        </w:r>
      </w:ins>
      <w:ins w:id="842" w:author="ERCOT" w:date="2025-12-09T07:27:00Z">
        <w:del w:id="843" w:author="Joint Commenters 013026" w:date="2026-01-07T15:46:00Z" w16du:dateUtc="2026-01-07T21:46:00Z">
          <w:r w:rsidR="00A03B1B" w:rsidRPr="00A03B1B" w:rsidDel="00003E69">
            <w:rPr>
              <w:rFonts w:eastAsia="SimSun"/>
            </w:rPr>
            <w:delText>.</w:delText>
          </w:r>
        </w:del>
        <w:r w:rsidR="00A03B1B" w:rsidRPr="00A03B1B">
          <w:rPr>
            <w:rFonts w:eastAsia="SimSun"/>
          </w:rPr>
          <w:t xml:space="preserve"> </w:t>
        </w:r>
      </w:ins>
    </w:p>
    <w:p w14:paraId="3C688DF2" w14:textId="77777777" w:rsidR="00A03B1B" w:rsidRPr="00A03B1B" w:rsidRDefault="00A03B1B" w:rsidP="00A03B1B">
      <w:pPr>
        <w:spacing w:after="240"/>
        <w:ind w:left="1440" w:hanging="720"/>
        <w:rPr>
          <w:szCs w:val="20"/>
        </w:rPr>
      </w:pPr>
      <w:r w:rsidRPr="00A03B1B">
        <w:rPr>
          <w:szCs w:val="20"/>
        </w:rPr>
        <w:t>(</w:t>
      </w:r>
      <w:ins w:id="844" w:author="ERCOT" w:date="2025-12-09T07:28:00Z">
        <w:r w:rsidRPr="00A03B1B">
          <w:rPr>
            <w:szCs w:val="20"/>
          </w:rPr>
          <w:t>i</w:t>
        </w:r>
      </w:ins>
      <w:del w:id="845" w:author="ERCOT" w:date="2025-12-09T07:28:00Z">
        <w:r w:rsidRPr="00A03B1B" w:rsidDel="00183E70">
          <w:rPr>
            <w:szCs w:val="20"/>
          </w:rPr>
          <w:delText>h</w:delText>
        </w:r>
      </w:del>
      <w:r w:rsidRPr="00A03B1B">
        <w:rPr>
          <w:szCs w:val="20"/>
        </w:rPr>
        <w:t>)</w:t>
      </w:r>
      <w:r w:rsidRPr="00A03B1B">
        <w:rPr>
          <w:szCs w:val="20"/>
        </w:rPr>
        <w:tab/>
        <w:t>Reg-Up and Reg-Down capability (for ESRs, the SCED duration requirements of Reg-Up and Reg-Down are considered);</w:t>
      </w:r>
    </w:p>
    <w:p w14:paraId="121A4DC4" w14:textId="77777777" w:rsidR="00A03B1B" w:rsidRPr="00A03B1B" w:rsidRDefault="00A03B1B" w:rsidP="00A03B1B">
      <w:pPr>
        <w:spacing w:after="240"/>
        <w:ind w:left="1440" w:hanging="720"/>
        <w:rPr>
          <w:szCs w:val="20"/>
        </w:rPr>
      </w:pPr>
      <w:r w:rsidRPr="00A03B1B">
        <w:rPr>
          <w:szCs w:val="20"/>
        </w:rPr>
        <w:t>(</w:t>
      </w:r>
      <w:ins w:id="846" w:author="ERCOT" w:date="2025-12-09T07:28:00Z">
        <w:r w:rsidRPr="00A03B1B">
          <w:rPr>
            <w:szCs w:val="20"/>
          </w:rPr>
          <w:t>j</w:t>
        </w:r>
      </w:ins>
      <w:del w:id="847" w:author="ERCOT" w:date="2025-12-09T07:28:00Z">
        <w:r w:rsidRPr="00A03B1B" w:rsidDel="00183E70">
          <w:rPr>
            <w:szCs w:val="20"/>
          </w:rPr>
          <w:delText>i</w:delText>
        </w:r>
      </w:del>
      <w:r w:rsidRPr="00A03B1B">
        <w:rPr>
          <w:szCs w:val="20"/>
        </w:rPr>
        <w:t>)</w:t>
      </w:r>
      <w:r w:rsidRPr="00A03B1B">
        <w:rPr>
          <w:szCs w:val="20"/>
        </w:rPr>
        <w:tab/>
        <w:t>Undeployed Reg-Up and Reg-Down;</w:t>
      </w:r>
    </w:p>
    <w:p w14:paraId="16260B4F" w14:textId="77777777" w:rsidR="00A03B1B" w:rsidRPr="00A03B1B" w:rsidRDefault="00A03B1B" w:rsidP="00A03B1B">
      <w:pPr>
        <w:spacing w:after="240"/>
        <w:ind w:left="1440" w:hanging="720"/>
        <w:rPr>
          <w:szCs w:val="20"/>
        </w:rPr>
      </w:pPr>
      <w:r w:rsidRPr="00A03B1B">
        <w:rPr>
          <w:szCs w:val="20"/>
        </w:rPr>
        <w:t>(</w:t>
      </w:r>
      <w:ins w:id="848" w:author="ERCOT" w:date="2025-12-09T07:28:00Z">
        <w:r w:rsidRPr="00A03B1B">
          <w:rPr>
            <w:szCs w:val="20"/>
          </w:rPr>
          <w:t>k</w:t>
        </w:r>
      </w:ins>
      <w:del w:id="849" w:author="ERCOT" w:date="2025-12-09T07:28:00Z">
        <w:r w:rsidRPr="00A03B1B" w:rsidDel="00183E70">
          <w:rPr>
            <w:szCs w:val="20"/>
          </w:rPr>
          <w:delText>j</w:delText>
        </w:r>
      </w:del>
      <w:r w:rsidRPr="00A03B1B">
        <w:rPr>
          <w:szCs w:val="20"/>
        </w:rPr>
        <w:t>)</w:t>
      </w:r>
      <w:r w:rsidRPr="00A03B1B">
        <w:rPr>
          <w:szCs w:val="20"/>
        </w:rPr>
        <w:tab/>
        <w:t>Ancillary Service Resource awards for Reg-Up and Reg-Down;</w:t>
      </w:r>
    </w:p>
    <w:p w14:paraId="4C8C8487" w14:textId="77777777" w:rsidR="00A03B1B" w:rsidRPr="00A03B1B" w:rsidRDefault="00A03B1B" w:rsidP="00A03B1B">
      <w:pPr>
        <w:spacing w:after="240"/>
        <w:ind w:left="1440" w:hanging="720"/>
        <w:rPr>
          <w:szCs w:val="20"/>
        </w:rPr>
      </w:pPr>
      <w:r w:rsidRPr="00A03B1B">
        <w:rPr>
          <w:szCs w:val="20"/>
        </w:rPr>
        <w:t>(</w:t>
      </w:r>
      <w:ins w:id="850" w:author="ERCOT" w:date="2025-12-09T07:28:00Z">
        <w:r w:rsidRPr="00A03B1B">
          <w:rPr>
            <w:szCs w:val="20"/>
          </w:rPr>
          <w:t>l</w:t>
        </w:r>
      </w:ins>
      <w:del w:id="851" w:author="ERCOT" w:date="2025-12-09T07:28:00Z">
        <w:r w:rsidRPr="00A03B1B" w:rsidDel="00183E70">
          <w:rPr>
            <w:szCs w:val="20"/>
          </w:rPr>
          <w:delText>k</w:delText>
        </w:r>
      </w:del>
      <w:r w:rsidRPr="00A03B1B">
        <w:rPr>
          <w:szCs w:val="20"/>
        </w:rPr>
        <w:t>)</w:t>
      </w:r>
      <w:r w:rsidRPr="00A03B1B">
        <w:rPr>
          <w:szCs w:val="20"/>
        </w:rPr>
        <w:tab/>
        <w:t>Deployed Reg-Up and Reg-Down;</w:t>
      </w:r>
    </w:p>
    <w:p w14:paraId="45C51D0A" w14:textId="77777777" w:rsidR="00A03B1B" w:rsidRPr="00A03B1B" w:rsidRDefault="00A03B1B" w:rsidP="00A03B1B">
      <w:pPr>
        <w:spacing w:after="240"/>
        <w:ind w:left="1440" w:hanging="720"/>
        <w:rPr>
          <w:szCs w:val="20"/>
        </w:rPr>
      </w:pPr>
      <w:r w:rsidRPr="00A03B1B">
        <w:rPr>
          <w:szCs w:val="20"/>
        </w:rPr>
        <w:t>(</w:t>
      </w:r>
      <w:ins w:id="852" w:author="ERCOT" w:date="2025-12-09T07:28:00Z">
        <w:r w:rsidRPr="00A03B1B">
          <w:rPr>
            <w:szCs w:val="20"/>
          </w:rPr>
          <w:t>m</w:t>
        </w:r>
      </w:ins>
      <w:del w:id="853" w:author="ERCOT" w:date="2025-12-09T07:28:00Z">
        <w:r w:rsidRPr="00A03B1B" w:rsidDel="00183E70">
          <w:rPr>
            <w:szCs w:val="20"/>
          </w:rPr>
          <w:delText>l</w:delText>
        </w:r>
      </w:del>
      <w:r w:rsidRPr="00A03B1B">
        <w:rPr>
          <w:szCs w:val="20"/>
        </w:rPr>
        <w:t>)</w:t>
      </w:r>
      <w:r w:rsidRPr="00A03B1B">
        <w:rPr>
          <w:szCs w:val="20"/>
        </w:rPr>
        <w:tab/>
        <w:t>Available capacity:</w:t>
      </w:r>
    </w:p>
    <w:p w14:paraId="35F7D4FC" w14:textId="77777777" w:rsidR="00A03B1B" w:rsidRPr="00A03B1B" w:rsidRDefault="00A03B1B" w:rsidP="00A03B1B">
      <w:pPr>
        <w:spacing w:after="240"/>
        <w:ind w:left="2160" w:hanging="720"/>
        <w:rPr>
          <w:szCs w:val="20"/>
        </w:rPr>
      </w:pPr>
      <w:r w:rsidRPr="00A03B1B">
        <w:rPr>
          <w:szCs w:val="20"/>
        </w:rPr>
        <w:lastRenderedPageBreak/>
        <w:t>(i)</w:t>
      </w:r>
      <w:r w:rsidRPr="00A03B1B">
        <w:rPr>
          <w:szCs w:val="20"/>
        </w:rPr>
        <w:tab/>
        <w:t>With Energy Offer Curves in the ERCOT System that can be used to increase Generation Resource Base Points in SCED;</w:t>
      </w:r>
    </w:p>
    <w:p w14:paraId="7FB2A4E7" w14:textId="77777777" w:rsidR="00A03B1B" w:rsidRPr="00A03B1B" w:rsidRDefault="00A03B1B" w:rsidP="00A03B1B">
      <w:pPr>
        <w:spacing w:after="240"/>
        <w:ind w:left="2160" w:hanging="720"/>
        <w:rPr>
          <w:szCs w:val="20"/>
        </w:rPr>
      </w:pPr>
      <w:r w:rsidRPr="00A03B1B">
        <w:rPr>
          <w:szCs w:val="20"/>
        </w:rPr>
        <w:t>(ii)</w:t>
      </w:r>
      <w:r w:rsidRPr="00A03B1B">
        <w:rPr>
          <w:szCs w:val="20"/>
        </w:rPr>
        <w:tab/>
        <w:t xml:space="preserve">With Energy Offer Curves in the ERCOT System that can be used to decrease Generation Resource Base Points in SCED; </w:t>
      </w:r>
    </w:p>
    <w:p w14:paraId="036D3E90" w14:textId="77777777" w:rsidR="00A03B1B" w:rsidRPr="00A03B1B" w:rsidRDefault="00A03B1B" w:rsidP="00A03B1B">
      <w:pPr>
        <w:spacing w:after="240"/>
        <w:ind w:left="2160" w:hanging="720"/>
        <w:rPr>
          <w:szCs w:val="20"/>
        </w:rPr>
      </w:pPr>
      <w:r w:rsidRPr="00A03B1B">
        <w:rPr>
          <w:szCs w:val="20"/>
        </w:rPr>
        <w:t>(iii)</w:t>
      </w:r>
      <w:r w:rsidRPr="00A03B1B">
        <w:rPr>
          <w:szCs w:val="20"/>
        </w:rPr>
        <w:tab/>
        <w:t xml:space="preserve">Without Energy Offer Curves in the ERCOT System that can be used to increase Generation Resource Base Points in SCED; </w:t>
      </w:r>
    </w:p>
    <w:p w14:paraId="1105CB8B" w14:textId="77777777" w:rsidR="00A03B1B" w:rsidRPr="00A03B1B" w:rsidRDefault="00A03B1B" w:rsidP="00A03B1B">
      <w:pPr>
        <w:spacing w:after="240"/>
        <w:ind w:left="2160" w:hanging="720"/>
        <w:rPr>
          <w:szCs w:val="20"/>
        </w:rPr>
      </w:pPr>
      <w:r w:rsidRPr="00A03B1B">
        <w:rPr>
          <w:szCs w:val="20"/>
        </w:rPr>
        <w:t>(iv)</w:t>
      </w:r>
      <w:r w:rsidRPr="00A03B1B">
        <w:rPr>
          <w:szCs w:val="20"/>
        </w:rPr>
        <w:tab/>
        <w:t xml:space="preserve">Without Energy Offer Curves in the ERCOT System that can be used to decrease Generation Resource Base Points in SCED; </w:t>
      </w:r>
    </w:p>
    <w:p w14:paraId="265E53F0" w14:textId="77777777" w:rsidR="00A03B1B" w:rsidRPr="00A03B1B" w:rsidRDefault="00A03B1B" w:rsidP="00A03B1B">
      <w:pPr>
        <w:spacing w:after="240"/>
        <w:ind w:left="2160" w:hanging="720"/>
        <w:rPr>
          <w:szCs w:val="20"/>
        </w:rPr>
      </w:pPr>
      <w:r w:rsidRPr="00A03B1B">
        <w:rPr>
          <w:szCs w:val="20"/>
        </w:rPr>
        <w:t>(v)</w:t>
      </w:r>
      <w:r w:rsidRPr="00A03B1B">
        <w:rPr>
          <w:szCs w:val="20"/>
        </w:rPr>
        <w:tab/>
        <w:t>With RTM Energy Bid curves from available CLRs in the ERCOT System that can be used to decrease Base Points (energy consumption) in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2344598B" w14:textId="77777777" w:rsidTr="00B31BB1">
        <w:trPr>
          <w:trHeight w:val="206"/>
        </w:trPr>
        <w:tc>
          <w:tcPr>
            <w:tcW w:w="9350" w:type="dxa"/>
            <w:shd w:val="pct12" w:color="auto" w:fill="auto"/>
          </w:tcPr>
          <w:p w14:paraId="0BC6D9C2" w14:textId="77777777" w:rsidR="00A03B1B" w:rsidRPr="00A03B1B" w:rsidRDefault="00A03B1B" w:rsidP="00A03B1B">
            <w:pPr>
              <w:spacing w:before="120" w:after="240"/>
              <w:rPr>
                <w:b/>
                <w:i/>
                <w:iCs/>
              </w:rPr>
            </w:pPr>
            <w:r w:rsidRPr="00A03B1B">
              <w:rPr>
                <w:b/>
                <w:i/>
                <w:iCs/>
              </w:rPr>
              <w:t>[NPRR1188: Replace paragraph (v) above with the following upon system implementation:]</w:t>
            </w:r>
          </w:p>
          <w:p w14:paraId="669CAA76" w14:textId="77777777" w:rsidR="00A03B1B" w:rsidRPr="00A03B1B" w:rsidRDefault="00A03B1B" w:rsidP="00A03B1B">
            <w:pPr>
              <w:spacing w:after="240"/>
              <w:ind w:left="2160" w:hanging="720"/>
              <w:rPr>
                <w:szCs w:val="20"/>
              </w:rPr>
            </w:pPr>
            <w:r w:rsidRPr="00A03B1B">
              <w:rPr>
                <w:szCs w:val="20"/>
              </w:rPr>
              <w:t>(v)</w:t>
            </w:r>
            <w:r w:rsidRPr="00A03B1B">
              <w:rPr>
                <w:szCs w:val="20"/>
              </w:rPr>
              <w:tab/>
              <w:t>With Energy Bid Curves from available CLRs in the ERCOT System that can be used to decrease Base Points (energy consumption) in SCED;</w:t>
            </w:r>
          </w:p>
        </w:tc>
      </w:tr>
    </w:tbl>
    <w:p w14:paraId="102BF9D3" w14:textId="77777777" w:rsidR="00A03B1B" w:rsidRPr="00A03B1B" w:rsidRDefault="00A03B1B" w:rsidP="00A03B1B">
      <w:pPr>
        <w:spacing w:before="240" w:after="240"/>
        <w:ind w:left="2160" w:hanging="720"/>
        <w:rPr>
          <w:szCs w:val="20"/>
        </w:rPr>
      </w:pPr>
      <w:r w:rsidRPr="00A03B1B">
        <w:rPr>
          <w:szCs w:val="20"/>
        </w:rPr>
        <w:t>(vi)</w:t>
      </w:r>
      <w:r w:rsidRPr="00A03B1B">
        <w:rPr>
          <w:szCs w:val="20"/>
        </w:rPr>
        <w:tab/>
        <w:t xml:space="preserve">With RTM Energy Bid curves from available CLRs in the ERCOT System that can be used to increase Base Points (energy consumption)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2EAAB288" w14:textId="77777777" w:rsidTr="00B31BB1">
        <w:trPr>
          <w:trHeight w:val="206"/>
        </w:trPr>
        <w:tc>
          <w:tcPr>
            <w:tcW w:w="9350" w:type="dxa"/>
            <w:shd w:val="pct12" w:color="auto" w:fill="auto"/>
          </w:tcPr>
          <w:p w14:paraId="021BBC58" w14:textId="77777777" w:rsidR="00A03B1B" w:rsidRPr="00A03B1B" w:rsidRDefault="00A03B1B" w:rsidP="00A03B1B">
            <w:pPr>
              <w:spacing w:before="120" w:after="240"/>
              <w:rPr>
                <w:b/>
                <w:i/>
                <w:iCs/>
              </w:rPr>
            </w:pPr>
            <w:r w:rsidRPr="00A03B1B">
              <w:rPr>
                <w:b/>
                <w:i/>
                <w:iCs/>
              </w:rPr>
              <w:t>[NPRR1188: Replace paragraph (vi) above with the following upon system implementation:]</w:t>
            </w:r>
          </w:p>
          <w:p w14:paraId="7D152148" w14:textId="77777777" w:rsidR="00A03B1B" w:rsidRPr="00A03B1B" w:rsidRDefault="00A03B1B" w:rsidP="00A03B1B">
            <w:pPr>
              <w:spacing w:before="240" w:after="240"/>
              <w:ind w:left="2160" w:hanging="720"/>
              <w:rPr>
                <w:szCs w:val="20"/>
              </w:rPr>
            </w:pPr>
            <w:r w:rsidRPr="00A03B1B">
              <w:rPr>
                <w:szCs w:val="20"/>
              </w:rPr>
              <w:t>(vi)</w:t>
            </w:r>
            <w:r w:rsidRPr="00A03B1B">
              <w:rPr>
                <w:szCs w:val="20"/>
              </w:rPr>
              <w:tab/>
              <w:t>With Energy Bid Curves from available CLRs in the ERCOT System that can be used to increase Base Points (energy consumption) in SCED;</w:t>
            </w:r>
          </w:p>
        </w:tc>
      </w:tr>
    </w:tbl>
    <w:p w14:paraId="658FE10C" w14:textId="77777777" w:rsidR="00A03B1B" w:rsidRPr="00A03B1B" w:rsidRDefault="00A03B1B" w:rsidP="00A03B1B">
      <w:pPr>
        <w:spacing w:before="240" w:after="240"/>
        <w:ind w:left="2160" w:hanging="720"/>
        <w:rPr>
          <w:szCs w:val="20"/>
        </w:rPr>
      </w:pPr>
      <w:r w:rsidRPr="00A03B1B">
        <w:rPr>
          <w:szCs w:val="20"/>
        </w:rPr>
        <w:t>(vii)</w:t>
      </w:r>
      <w:r w:rsidRPr="00A03B1B">
        <w:rPr>
          <w:szCs w:val="20"/>
        </w:rPr>
        <w:tab/>
        <w:t xml:space="preserve">From Resources participating in SCED plus the Reg-Up, RRS, and ECRS from Load Resources </w:t>
      </w:r>
      <w:r w:rsidRPr="00A03B1B">
        <w:rPr>
          <w:bCs/>
          <w:szCs w:val="20"/>
        </w:rPr>
        <w:t>and the Net Power Consumption minus the Low Power Consumption from Load Resources with a validated Real-Time RRS and ECRS awards</w:t>
      </w:r>
      <w:r w:rsidRPr="00A03B1B">
        <w:rPr>
          <w:szCs w:val="20"/>
        </w:rPr>
        <w:t>;</w:t>
      </w:r>
    </w:p>
    <w:p w14:paraId="5BB97ACD" w14:textId="77777777" w:rsidR="00A03B1B" w:rsidRPr="00A03B1B" w:rsidRDefault="00A03B1B" w:rsidP="00A03B1B">
      <w:pPr>
        <w:spacing w:after="240"/>
        <w:ind w:left="2160" w:hanging="720"/>
        <w:rPr>
          <w:szCs w:val="20"/>
        </w:rPr>
      </w:pPr>
      <w:r w:rsidRPr="00A03B1B">
        <w:rPr>
          <w:szCs w:val="20"/>
        </w:rPr>
        <w:t>(viii)</w:t>
      </w:r>
      <w:r w:rsidRPr="00A03B1B">
        <w:rPr>
          <w:szCs w:val="20"/>
        </w:rPr>
        <w:tab/>
        <w:t>With Energy Bid/Offer Curves for ESRs in the ERCOT System that can be used to increase ESR Base Points in SCED while respecting SCED duration requirements for ESR Base Points in SCED;</w:t>
      </w:r>
    </w:p>
    <w:p w14:paraId="75A8E475" w14:textId="77777777" w:rsidR="00A03B1B" w:rsidRPr="00A03B1B" w:rsidRDefault="00A03B1B" w:rsidP="00A03B1B">
      <w:pPr>
        <w:spacing w:after="240"/>
        <w:ind w:left="2160" w:hanging="720"/>
        <w:rPr>
          <w:szCs w:val="20"/>
        </w:rPr>
      </w:pPr>
      <w:r w:rsidRPr="00A03B1B">
        <w:rPr>
          <w:szCs w:val="20"/>
        </w:rPr>
        <w:t>(ix)</w:t>
      </w:r>
      <w:r w:rsidRPr="00A03B1B">
        <w:rPr>
          <w:szCs w:val="20"/>
        </w:rPr>
        <w:tab/>
        <w:t xml:space="preserve">With Energy Bid/Offer Curves for ESRs in the ERCOT System that can be used to decrease ESR Base Points in SCED while respecting SCED duration requirements for ESR Base Points in SCED; </w:t>
      </w:r>
    </w:p>
    <w:p w14:paraId="6B516279" w14:textId="77777777" w:rsidR="00A03B1B" w:rsidRPr="00A03B1B" w:rsidRDefault="00A03B1B" w:rsidP="00A03B1B">
      <w:pPr>
        <w:spacing w:after="240"/>
        <w:ind w:left="2160" w:hanging="720"/>
        <w:rPr>
          <w:szCs w:val="20"/>
        </w:rPr>
      </w:pPr>
      <w:r w:rsidRPr="00A03B1B">
        <w:rPr>
          <w:szCs w:val="20"/>
        </w:rPr>
        <w:lastRenderedPageBreak/>
        <w:t>(x)</w:t>
      </w:r>
      <w:r w:rsidRPr="00A03B1B">
        <w:rPr>
          <w:szCs w:val="20"/>
        </w:rPr>
        <w:tab/>
        <w:t xml:space="preserve">Without Energy Bid/Offer Curves for ESRs in the ERCOT System that can be used to increase ESR Base Points in SCED while respecting SCED duration requirements for ESR Base Points in SCED; </w:t>
      </w:r>
    </w:p>
    <w:p w14:paraId="2C3BB378" w14:textId="77777777" w:rsidR="00A03B1B" w:rsidRPr="00A03B1B" w:rsidRDefault="00A03B1B" w:rsidP="00A03B1B">
      <w:pPr>
        <w:spacing w:after="240"/>
        <w:ind w:left="2160" w:hanging="720"/>
        <w:rPr>
          <w:szCs w:val="20"/>
        </w:rPr>
      </w:pPr>
      <w:r w:rsidRPr="00A03B1B">
        <w:rPr>
          <w:szCs w:val="20"/>
        </w:rPr>
        <w:t>(xi)</w:t>
      </w:r>
      <w:r w:rsidRPr="00A03B1B">
        <w:rPr>
          <w:szCs w:val="20"/>
        </w:rPr>
        <w:tab/>
        <w:t xml:space="preserve">Without Energy Bid/Offer Curves for ESRs in the ERCOT System that can be used to decrease ESR Base Points in SCED while respecting SCED duration requirements for ESR Base Points in SCED; </w:t>
      </w:r>
    </w:p>
    <w:p w14:paraId="0960D1A6" w14:textId="77777777" w:rsidR="00A03B1B" w:rsidRPr="00A03B1B" w:rsidRDefault="00A03B1B" w:rsidP="00A03B1B">
      <w:pPr>
        <w:spacing w:after="240"/>
        <w:ind w:left="2160" w:hanging="720"/>
        <w:rPr>
          <w:szCs w:val="20"/>
        </w:rPr>
      </w:pPr>
      <w:r w:rsidRPr="00A03B1B">
        <w:rPr>
          <w:szCs w:val="20"/>
        </w:rPr>
        <w:t>(xii)</w:t>
      </w:r>
      <w:r w:rsidRPr="00A03B1B">
        <w:rPr>
          <w:szCs w:val="20"/>
        </w:rPr>
        <w:tab/>
        <w:t>From Resources included in item (vii) above plus reserves from Resources that could be made available to SCED in 30 minutes;</w:t>
      </w:r>
    </w:p>
    <w:p w14:paraId="6257729E" w14:textId="77777777" w:rsidR="00A03B1B" w:rsidRPr="00A03B1B" w:rsidRDefault="00A03B1B" w:rsidP="00A03B1B">
      <w:pPr>
        <w:spacing w:after="240"/>
        <w:ind w:left="2160" w:hanging="720"/>
        <w:rPr>
          <w:szCs w:val="20"/>
        </w:rPr>
      </w:pPr>
      <w:r w:rsidRPr="00A03B1B">
        <w:rPr>
          <w:szCs w:val="20"/>
        </w:rPr>
        <w:t xml:space="preserve">(xiii) </w:t>
      </w:r>
      <w:r w:rsidRPr="00A03B1B">
        <w:rPr>
          <w:szCs w:val="20"/>
        </w:rPr>
        <w:tab/>
        <w:t>In the ERCOT System that can be used to increase Generation Resource Base Points in the next five minutes in SCED; and</w:t>
      </w:r>
    </w:p>
    <w:p w14:paraId="4FD502C5" w14:textId="77777777" w:rsidR="00A03B1B" w:rsidRPr="00A03B1B" w:rsidRDefault="00A03B1B" w:rsidP="00A03B1B">
      <w:pPr>
        <w:spacing w:after="240"/>
        <w:ind w:left="2160" w:hanging="720"/>
        <w:rPr>
          <w:szCs w:val="20"/>
        </w:rPr>
      </w:pPr>
      <w:r w:rsidRPr="00A03B1B">
        <w:rPr>
          <w:szCs w:val="20"/>
        </w:rPr>
        <w:t>(xiv)</w:t>
      </w:r>
      <w:r w:rsidRPr="00A03B1B">
        <w:rPr>
          <w:szCs w:val="20"/>
        </w:rPr>
        <w:tab/>
        <w:t>In the ERCOT System that can be used to decrease Generation Resource Base Points in the next five minutes in SCED;</w:t>
      </w:r>
    </w:p>
    <w:p w14:paraId="39D82492" w14:textId="77777777" w:rsidR="00A03B1B" w:rsidRPr="00A03B1B" w:rsidRDefault="00A03B1B" w:rsidP="00A03B1B">
      <w:pPr>
        <w:spacing w:after="240"/>
        <w:ind w:left="2160" w:hanging="720"/>
        <w:rPr>
          <w:szCs w:val="20"/>
        </w:rPr>
      </w:pPr>
      <w:r w:rsidRPr="00A03B1B">
        <w:rPr>
          <w:szCs w:val="20"/>
        </w:rPr>
        <w:t>(xv)</w:t>
      </w:r>
      <w:r w:rsidRPr="00A03B1B">
        <w:rPr>
          <w:szCs w:val="20"/>
        </w:rPr>
        <w:tab/>
        <w:t>The total capability of Resources available to provide the following combinations of Ancillary Services, based on the Resource telemetry from the QSE and capped by the limits of the Resource:</w:t>
      </w:r>
    </w:p>
    <w:p w14:paraId="33FFC92F" w14:textId="77777777" w:rsidR="00A03B1B" w:rsidRPr="00A03B1B" w:rsidRDefault="00A03B1B" w:rsidP="00A03B1B">
      <w:pPr>
        <w:spacing w:after="240"/>
        <w:ind w:left="2880" w:hanging="720"/>
        <w:rPr>
          <w:szCs w:val="20"/>
        </w:rPr>
      </w:pPr>
      <w:r w:rsidRPr="00A03B1B">
        <w:rPr>
          <w:szCs w:val="20"/>
        </w:rPr>
        <w:t>(A)</w:t>
      </w:r>
      <w:r w:rsidRPr="00A03B1B">
        <w:rPr>
          <w:szCs w:val="20"/>
        </w:rPr>
        <w:tab/>
        <w:t>Capacity to provide Reg-Up, RRS, or both, irrespective of whether it is capable of providing ECRS or Non-Spin;</w:t>
      </w:r>
    </w:p>
    <w:p w14:paraId="76D5E93C" w14:textId="77777777" w:rsidR="00A03B1B" w:rsidRPr="00A03B1B" w:rsidRDefault="00A03B1B" w:rsidP="00A03B1B">
      <w:pPr>
        <w:spacing w:after="240"/>
        <w:ind w:left="2880" w:hanging="720"/>
        <w:rPr>
          <w:szCs w:val="20"/>
        </w:rPr>
      </w:pPr>
      <w:r w:rsidRPr="00A03B1B">
        <w:rPr>
          <w:szCs w:val="20"/>
        </w:rPr>
        <w:t>(B)</w:t>
      </w:r>
      <w:r w:rsidRPr="00A03B1B">
        <w:rPr>
          <w:szCs w:val="20"/>
        </w:rPr>
        <w:tab/>
        <w:t>Capacity to provide Reg-Up, RRS, ECRS, or any combination</w:t>
      </w:r>
      <w:r w:rsidRPr="00A03B1B">
        <w:rPr>
          <w:rFonts w:eastAsia="SimSun"/>
        </w:rPr>
        <w:t xml:space="preserve"> </w:t>
      </w:r>
      <w:ins w:id="854" w:author="ERCOT" w:date="2025-09-18T20:04:00Z">
        <w:r w:rsidRPr="00A03B1B">
          <w:rPr>
            <w:rFonts w:eastAsia="SimSun"/>
          </w:rPr>
          <w:t>or DRRS</w:t>
        </w:r>
      </w:ins>
      <w:r w:rsidRPr="00A03B1B">
        <w:rPr>
          <w:szCs w:val="20"/>
        </w:rPr>
        <w:t>, irrespective of whether it is capable of providing Non-Spin</w:t>
      </w:r>
      <w:ins w:id="855" w:author="ERCOT" w:date="2025-12-09T07:26:00Z">
        <w:r w:rsidRPr="00A03B1B">
          <w:rPr>
            <w:szCs w:val="20"/>
          </w:rPr>
          <w:t xml:space="preserve"> or DRRS</w:t>
        </w:r>
      </w:ins>
      <w:r w:rsidRPr="00A03B1B">
        <w:rPr>
          <w:szCs w:val="20"/>
        </w:rPr>
        <w:t>;</w:t>
      </w:r>
      <w:del w:id="856" w:author="ERCOT" w:date="2025-12-09T07:25:00Z">
        <w:r w:rsidRPr="00A03B1B" w:rsidDel="00183E70">
          <w:rPr>
            <w:szCs w:val="20"/>
          </w:rPr>
          <w:delText xml:space="preserve"> and</w:delText>
        </w:r>
      </w:del>
    </w:p>
    <w:p w14:paraId="0761A8D9" w14:textId="77777777" w:rsidR="00A03B1B" w:rsidRPr="00A03B1B" w:rsidRDefault="00A03B1B" w:rsidP="00A03B1B">
      <w:pPr>
        <w:spacing w:after="240"/>
        <w:ind w:left="2880" w:hanging="720"/>
        <w:rPr>
          <w:ins w:id="857" w:author="ERCOT" w:date="2025-12-09T07:25:00Z"/>
        </w:rPr>
      </w:pPr>
      <w:r w:rsidRPr="00A03B1B">
        <w:rPr>
          <w:szCs w:val="20"/>
        </w:rPr>
        <w:t>(C)</w:t>
      </w:r>
      <w:r w:rsidRPr="00A03B1B">
        <w:rPr>
          <w:szCs w:val="20"/>
        </w:rPr>
        <w:tab/>
      </w:r>
      <w:r w:rsidRPr="00A03B1B">
        <w:rPr>
          <w:color w:val="000000"/>
          <w:szCs w:val="20"/>
        </w:rPr>
        <w:t>Capacity to provide Reg-Up, RRS, ECRS, or Non-Spin, in any combination</w:t>
      </w:r>
      <w:ins w:id="858" w:author="ERCOT" w:date="2025-12-09T07:25:00Z">
        <w:r w:rsidRPr="00A03B1B">
          <w:rPr>
            <w:color w:val="000000"/>
          </w:rPr>
          <w:t xml:space="preserve"> thereof</w:t>
        </w:r>
        <w:r w:rsidRPr="00A03B1B">
          <w:t>, irrespective of whether it is capable of providing</w:t>
        </w:r>
        <w:r w:rsidRPr="00A03B1B">
          <w:rPr>
            <w:rFonts w:eastAsia="SimSun"/>
          </w:rPr>
          <w:t xml:space="preserve"> DRRS</w:t>
        </w:r>
      </w:ins>
      <w:r w:rsidRPr="00A03B1B">
        <w:rPr>
          <w:szCs w:val="20"/>
        </w:rPr>
        <w:t>;</w:t>
      </w:r>
      <w:ins w:id="859" w:author="ERCOT" w:date="2025-12-09T07:25:00Z">
        <w:r w:rsidRPr="00A03B1B">
          <w:t xml:space="preserve"> and </w:t>
        </w:r>
      </w:ins>
    </w:p>
    <w:p w14:paraId="48973EA9" w14:textId="77777777" w:rsidR="00A03B1B" w:rsidRPr="00A03B1B" w:rsidRDefault="00A03B1B" w:rsidP="00A03B1B">
      <w:pPr>
        <w:spacing w:after="240"/>
        <w:ind w:left="2880" w:hanging="720"/>
        <w:rPr>
          <w:ins w:id="860" w:author="ERCOT" w:date="2025-12-09T07:25:00Z"/>
        </w:rPr>
      </w:pPr>
      <w:ins w:id="861" w:author="ERCOT" w:date="2025-12-09T07:25:00Z">
        <w:r w:rsidRPr="00A03B1B">
          <w:t>(D)</w:t>
        </w:r>
        <w:r w:rsidRPr="00A03B1B">
          <w:rPr>
            <w:szCs w:val="20"/>
          </w:rPr>
          <w:t xml:space="preserve"> </w:t>
        </w:r>
        <w:r w:rsidRPr="00A03B1B">
          <w:rPr>
            <w:szCs w:val="20"/>
          </w:rPr>
          <w:tab/>
        </w:r>
        <w:r w:rsidRPr="00A03B1B">
          <w:rPr>
            <w:color w:val="000000"/>
          </w:rPr>
          <w:t>Capacity to provide Reg-Up, RRS, ECRS, Non-Spin, DRRS, or any combination thereof.</w:t>
        </w:r>
      </w:ins>
    </w:p>
    <w:p w14:paraId="6D4BAB37" w14:textId="77777777" w:rsidR="00A03B1B" w:rsidRPr="00A03B1B" w:rsidRDefault="00A03B1B" w:rsidP="00A03B1B">
      <w:pPr>
        <w:spacing w:after="240"/>
        <w:ind w:left="1440" w:hanging="720"/>
        <w:rPr>
          <w:szCs w:val="20"/>
        </w:rPr>
      </w:pPr>
      <w:r w:rsidRPr="00A03B1B">
        <w:rPr>
          <w:szCs w:val="20"/>
        </w:rPr>
        <w:t>(</w:t>
      </w:r>
      <w:ins w:id="862" w:author="ERCOT" w:date="2025-12-09T07:28:00Z">
        <w:r w:rsidRPr="00A03B1B">
          <w:rPr>
            <w:szCs w:val="20"/>
          </w:rPr>
          <w:t>n</w:t>
        </w:r>
      </w:ins>
      <w:del w:id="863" w:author="ERCOT" w:date="2025-12-09T07:28:00Z">
        <w:r w:rsidRPr="00A03B1B" w:rsidDel="00183E70">
          <w:rPr>
            <w:szCs w:val="20"/>
          </w:rPr>
          <w:delText>m</w:delText>
        </w:r>
      </w:del>
      <w:r w:rsidRPr="00A03B1B">
        <w:rPr>
          <w:szCs w:val="20"/>
        </w:rPr>
        <w:t>)</w:t>
      </w:r>
      <w:r w:rsidRPr="00A03B1B">
        <w:rPr>
          <w:szCs w:val="20"/>
        </w:rPr>
        <w:tab/>
        <w:t>Aggregate telemetered HSL capacity for Resources with a telemetered Resource Status of EMR;</w:t>
      </w:r>
    </w:p>
    <w:p w14:paraId="0AF4444F" w14:textId="77777777" w:rsidR="00A03B1B" w:rsidRPr="00A03B1B" w:rsidRDefault="00A03B1B" w:rsidP="00A03B1B">
      <w:pPr>
        <w:spacing w:after="240"/>
        <w:ind w:left="1440" w:hanging="720"/>
        <w:rPr>
          <w:szCs w:val="20"/>
        </w:rPr>
      </w:pPr>
      <w:r w:rsidRPr="00A03B1B">
        <w:rPr>
          <w:szCs w:val="20"/>
        </w:rPr>
        <w:t>(</w:t>
      </w:r>
      <w:ins w:id="864" w:author="ERCOT" w:date="2025-12-09T07:28:00Z">
        <w:r w:rsidRPr="00A03B1B">
          <w:rPr>
            <w:szCs w:val="20"/>
          </w:rPr>
          <w:t>o</w:t>
        </w:r>
      </w:ins>
      <w:del w:id="865" w:author="ERCOT" w:date="2025-12-09T07:28:00Z">
        <w:r w:rsidRPr="00A03B1B" w:rsidDel="00183E70">
          <w:rPr>
            <w:szCs w:val="20"/>
          </w:rPr>
          <w:delText>n</w:delText>
        </w:r>
      </w:del>
      <w:r w:rsidRPr="00A03B1B">
        <w:rPr>
          <w:szCs w:val="20"/>
        </w:rPr>
        <w:t>)</w:t>
      </w:r>
      <w:r w:rsidRPr="00A03B1B">
        <w:rPr>
          <w:szCs w:val="20"/>
        </w:rPr>
        <w:tab/>
        <w:t>Aggregate telemetered HSL capacity for Resources with a telemetered Resource Status of OUT;</w:t>
      </w:r>
    </w:p>
    <w:p w14:paraId="57ED50C2" w14:textId="77777777" w:rsidR="00A03B1B" w:rsidRPr="00A03B1B" w:rsidRDefault="00A03B1B" w:rsidP="00A03B1B">
      <w:pPr>
        <w:spacing w:after="240"/>
        <w:ind w:left="1440" w:hanging="720"/>
        <w:rPr>
          <w:szCs w:val="20"/>
        </w:rPr>
      </w:pPr>
      <w:r w:rsidRPr="00A03B1B">
        <w:rPr>
          <w:szCs w:val="20"/>
        </w:rPr>
        <w:t>(</w:t>
      </w:r>
      <w:ins w:id="866" w:author="ERCOT" w:date="2025-12-09T07:28:00Z">
        <w:r w:rsidRPr="00A03B1B">
          <w:rPr>
            <w:szCs w:val="20"/>
          </w:rPr>
          <w:t>p</w:t>
        </w:r>
      </w:ins>
      <w:del w:id="867" w:author="ERCOT" w:date="2025-12-09T07:28:00Z">
        <w:r w:rsidRPr="00A03B1B" w:rsidDel="00183E70">
          <w:rPr>
            <w:szCs w:val="20"/>
          </w:rPr>
          <w:delText>o</w:delText>
        </w:r>
      </w:del>
      <w:r w:rsidRPr="00A03B1B">
        <w:rPr>
          <w:szCs w:val="20"/>
        </w:rPr>
        <w:t>)</w:t>
      </w:r>
      <w:r w:rsidRPr="00A03B1B">
        <w:rPr>
          <w:szCs w:val="20"/>
        </w:rPr>
        <w:tab/>
        <w:t>Aggregate net telemetered consumption for Resources with a telemetered Resource Status of OUTL; and</w:t>
      </w:r>
    </w:p>
    <w:p w14:paraId="463FF5F2" w14:textId="77777777" w:rsidR="00A03B1B" w:rsidRPr="00A03B1B" w:rsidRDefault="00A03B1B" w:rsidP="00A03B1B">
      <w:pPr>
        <w:spacing w:after="240"/>
        <w:ind w:left="1440" w:hanging="720"/>
        <w:rPr>
          <w:szCs w:val="20"/>
        </w:rPr>
      </w:pPr>
      <w:r w:rsidRPr="00A03B1B">
        <w:rPr>
          <w:szCs w:val="20"/>
        </w:rPr>
        <w:t>(</w:t>
      </w:r>
      <w:ins w:id="868" w:author="ERCOT" w:date="2025-12-09T07:28:00Z">
        <w:r w:rsidRPr="00A03B1B">
          <w:rPr>
            <w:szCs w:val="20"/>
          </w:rPr>
          <w:t>q</w:t>
        </w:r>
      </w:ins>
      <w:del w:id="869" w:author="ERCOT" w:date="2025-12-09T07:28:00Z">
        <w:r w:rsidRPr="00A03B1B" w:rsidDel="00183E70">
          <w:rPr>
            <w:szCs w:val="20"/>
          </w:rPr>
          <w:delText>p</w:delText>
        </w:r>
      </w:del>
      <w:r w:rsidRPr="00A03B1B">
        <w:rPr>
          <w:szCs w:val="20"/>
        </w:rPr>
        <w:t>)</w:t>
      </w:r>
      <w:r w:rsidRPr="00A03B1B">
        <w:rPr>
          <w:szCs w:val="20"/>
        </w:rPr>
        <w:tab/>
        <w:t>The ERCOT-wide PRC calculated as follows:</w:t>
      </w:r>
    </w:p>
    <w:p w14:paraId="1ECB2C18" w14:textId="77777777" w:rsidR="00A03B1B" w:rsidRPr="00A03B1B" w:rsidRDefault="00A03B1B" w:rsidP="00A03B1B">
      <w:pPr>
        <w:spacing w:after="240"/>
        <w:rPr>
          <w:b/>
          <w:position w:val="30"/>
          <w:sz w:val="20"/>
          <w:szCs w:val="20"/>
        </w:rPr>
      </w:pPr>
    </w:p>
    <w:p w14:paraId="73674CC3" w14:textId="77777777" w:rsidR="00A03B1B" w:rsidRPr="00A03B1B" w:rsidRDefault="004529A9" w:rsidP="00A03B1B">
      <w:pPr>
        <w:spacing w:after="240"/>
        <w:rPr>
          <w:b/>
          <w:position w:val="30"/>
          <w:sz w:val="20"/>
          <w:szCs w:val="20"/>
        </w:rPr>
      </w:pPr>
      <w:r>
        <w:rPr>
          <w:b/>
          <w:noProof/>
          <w:position w:val="30"/>
          <w:sz w:val="20"/>
          <w:szCs w:val="20"/>
        </w:rPr>
        <w:lastRenderedPageBreak/>
        <w:pict w14:anchorId="0128A1EB">
          <v:shape id="_x0000_s2593" type="#_x0000_t75" style="position:absolute;margin-left:33.75pt;margin-top:-42.55pt;width:67.75pt;height:109.9pt;z-index:251658256" fillcolor="red" strokecolor="red">
            <v:fill opacity="13107f" color2="fill darken(118)" o:opacity2="13107f" rotate="t" method="linear sigma" focus="100%" type="gradient"/>
            <v:imagedata r:id="rId79" o:title=""/>
          </v:shape>
        </w:pict>
      </w:r>
      <w:r w:rsidR="00A03B1B" w:rsidRPr="00A03B1B">
        <w:rPr>
          <w:b/>
          <w:position w:val="30"/>
          <w:sz w:val="20"/>
          <w:szCs w:val="20"/>
        </w:rPr>
        <w:t>PRC</w:t>
      </w:r>
      <w:r w:rsidR="00A03B1B" w:rsidRPr="00A03B1B">
        <w:rPr>
          <w:b/>
          <w:position w:val="30"/>
          <w:sz w:val="20"/>
          <w:szCs w:val="20"/>
          <w:vertAlign w:val="subscript"/>
        </w:rPr>
        <w:t>1</w:t>
      </w:r>
      <w:r w:rsidR="00A03B1B" w:rsidRPr="00A03B1B">
        <w:rPr>
          <w:b/>
          <w:position w:val="30"/>
          <w:sz w:val="20"/>
          <w:szCs w:val="20"/>
        </w:rPr>
        <w:t xml:space="preserve"> =</w:t>
      </w:r>
      <w:r w:rsidR="00A03B1B" w:rsidRPr="00A03B1B">
        <w:rPr>
          <w:b/>
          <w:position w:val="30"/>
          <w:sz w:val="20"/>
          <w:szCs w:val="20"/>
        </w:rPr>
        <w:tab/>
      </w:r>
      <w:r w:rsidR="00A03B1B" w:rsidRPr="00A03B1B">
        <w:rPr>
          <w:b/>
          <w:position w:val="30"/>
          <w:sz w:val="20"/>
          <w:szCs w:val="20"/>
        </w:rPr>
        <w:tab/>
      </w:r>
      <w:r w:rsidR="00A03B1B" w:rsidRPr="00A03B1B">
        <w:rPr>
          <w:b/>
          <w:position w:val="30"/>
          <w:sz w:val="20"/>
          <w:szCs w:val="20"/>
        </w:rPr>
        <w:tab/>
        <w:t>Min(Max((RDF*FRCHL – FRCO)</w:t>
      </w:r>
      <w:r w:rsidR="00A03B1B" w:rsidRPr="00A03B1B">
        <w:rPr>
          <w:b/>
          <w:position w:val="30"/>
          <w:sz w:val="20"/>
          <w:szCs w:val="20"/>
          <w:vertAlign w:val="subscript"/>
        </w:rPr>
        <w:t>i</w:t>
      </w:r>
      <w:r w:rsidR="00A03B1B" w:rsidRPr="00A03B1B">
        <w:rPr>
          <w:b/>
          <w:position w:val="30"/>
          <w:sz w:val="20"/>
          <w:szCs w:val="20"/>
        </w:rPr>
        <w:t xml:space="preserve"> , 0.0) , 0.2*RDF*FRCHL</w:t>
      </w:r>
      <w:r w:rsidR="00A03B1B" w:rsidRPr="00A03B1B">
        <w:rPr>
          <w:b/>
          <w:position w:val="30"/>
          <w:sz w:val="20"/>
          <w:szCs w:val="20"/>
          <w:vertAlign w:val="subscript"/>
        </w:rPr>
        <w:t>i</w:t>
      </w:r>
      <w:r w:rsidR="00A03B1B" w:rsidRPr="00A03B1B">
        <w:rPr>
          <w:b/>
          <w:position w:val="30"/>
          <w:sz w:val="20"/>
          <w:szCs w:val="20"/>
        </w:rPr>
        <w:t>),</w:t>
      </w:r>
    </w:p>
    <w:p w14:paraId="5CF8CFF2" w14:textId="77777777" w:rsidR="00A03B1B" w:rsidRPr="00A03B1B" w:rsidRDefault="00A03B1B" w:rsidP="00A03B1B">
      <w:pPr>
        <w:ind w:right="-1080"/>
        <w:rPr>
          <w:szCs w:val="20"/>
        </w:rPr>
      </w:pPr>
    </w:p>
    <w:p w14:paraId="504E6189" w14:textId="77777777" w:rsidR="00A03B1B" w:rsidRPr="00A03B1B" w:rsidRDefault="00A03B1B" w:rsidP="00A03B1B">
      <w:pPr>
        <w:ind w:right="-1080"/>
        <w:rPr>
          <w:szCs w:val="20"/>
        </w:rPr>
      </w:pPr>
    </w:p>
    <w:p w14:paraId="6A00B0D0" w14:textId="77777777" w:rsidR="00A03B1B" w:rsidRPr="00A03B1B" w:rsidRDefault="00A03B1B" w:rsidP="00A03B1B">
      <w:pPr>
        <w:ind w:right="-1080"/>
        <w:rPr>
          <w:szCs w:val="20"/>
        </w:rPr>
      </w:pPr>
      <w:r w:rsidRPr="00A03B1B">
        <w:rPr>
          <w:szCs w:val="20"/>
        </w:rPr>
        <w:t>where the included On-Line Generation Resources do not include WGRs, nuclear Generation</w:t>
      </w:r>
    </w:p>
    <w:p w14:paraId="378C18EB" w14:textId="77777777" w:rsidR="00A03B1B" w:rsidRPr="00A03B1B" w:rsidRDefault="00A03B1B" w:rsidP="00A03B1B">
      <w:pPr>
        <w:ind w:right="-1080"/>
        <w:rPr>
          <w:szCs w:val="20"/>
        </w:rPr>
      </w:pPr>
      <w:r w:rsidRPr="00A03B1B">
        <w:rPr>
          <w:szCs w:val="20"/>
        </w:rPr>
        <w:t xml:space="preserve">Resources, or Generation Resources with an output less than or equal to 95% of telemetered LSL or </w:t>
      </w:r>
    </w:p>
    <w:p w14:paraId="14A4C4CB" w14:textId="77777777" w:rsidR="00A03B1B" w:rsidRPr="00A03B1B" w:rsidRDefault="00A03B1B" w:rsidP="00A03B1B">
      <w:pPr>
        <w:ind w:right="-1080"/>
        <w:rPr>
          <w:szCs w:val="20"/>
        </w:rPr>
      </w:pPr>
      <w:r w:rsidRPr="00A03B1B">
        <w:rPr>
          <w:szCs w:val="20"/>
        </w:rPr>
        <w:t>with a telemetered status of ONTEST, ONHOLD, STARTUP, or SHUTDOWN.</w:t>
      </w:r>
    </w:p>
    <w:p w14:paraId="101E55EC" w14:textId="0305EBD9" w:rsidR="00A03B1B" w:rsidRPr="00A03B1B" w:rsidRDefault="00A03B1B" w:rsidP="00A03B1B">
      <w:pPr>
        <w:ind w:right="-1080"/>
        <w:rPr>
          <w:b/>
          <w:position w:val="30"/>
          <w:sz w:val="20"/>
          <w:szCs w:val="20"/>
        </w:rPr>
      </w:pPr>
      <w:r>
        <w:rPr>
          <w:noProof/>
        </w:rPr>
        <mc:AlternateContent>
          <mc:Choice Requires="wpc">
            <w:drawing>
              <wp:anchor distT="0" distB="0" distL="114300" distR="114300" simplePos="0" relativeHeight="251658266" behindDoc="0" locked="0" layoutInCell="1" allowOverlap="1" wp14:anchorId="4392E660" wp14:editId="3B27DAE9">
                <wp:simplePos x="0" y="0"/>
                <wp:positionH relativeFrom="column">
                  <wp:posOffset>478155</wp:posOffset>
                </wp:positionH>
                <wp:positionV relativeFrom="paragraph">
                  <wp:posOffset>-71120</wp:posOffset>
                </wp:positionV>
                <wp:extent cx="761365" cy="1394460"/>
                <wp:effectExtent l="0" t="0" r="0" b="0"/>
                <wp:wrapNone/>
                <wp:docPr id="526"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81553907" name="Rectangle 107"/>
                        <wps:cNvSpPr>
                          <a:spLocks noChangeArrowheads="1"/>
                        </wps:cNvSpPr>
                        <wps:spPr bwMode="auto">
                          <a:xfrm>
                            <a:off x="142212" y="501622"/>
                            <a:ext cx="135912" cy="340415"/>
                          </a:xfrm>
                          <a:prstGeom prst="rect">
                            <a:avLst/>
                          </a:prstGeom>
                          <a:noFill/>
                          <a:ln>
                            <a:noFill/>
                          </a:ln>
                        </wps:spPr>
                        <wps:txbx>
                          <w:txbxContent>
                            <w:p w14:paraId="11B619AF" w14:textId="77777777" w:rsidR="00A03B1B" w:rsidRDefault="00A03B1B" w:rsidP="00A03B1B">
                              <w:r>
                                <w:rPr>
                                  <w:rFonts w:ascii="Symbol" w:hAnsi="Symbol" w:cs="Symbol"/>
                                  <w:color w:val="000000"/>
                                  <w:sz w:val="32"/>
                                  <w:szCs w:val="32"/>
                                </w:rPr>
                                <w:t></w:t>
                              </w:r>
                            </w:p>
                          </w:txbxContent>
                        </wps:txbx>
                        <wps:bodyPr rot="0" vert="horz" wrap="square" lIns="0" tIns="0" rIns="0" bIns="0" anchor="t" anchorCtr="0" upright="1">
                          <a:noAutofit/>
                        </wps:bodyPr>
                      </wps:wsp>
                      <wps:wsp>
                        <wps:cNvPr id="1419167653" name="Rectangle 108"/>
                        <wps:cNvSpPr>
                          <a:spLocks noChangeArrowheads="1"/>
                        </wps:cNvSpPr>
                        <wps:spPr bwMode="auto">
                          <a:xfrm>
                            <a:off x="90108" y="842036"/>
                            <a:ext cx="83820" cy="186690"/>
                          </a:xfrm>
                          <a:prstGeom prst="rect">
                            <a:avLst/>
                          </a:prstGeom>
                          <a:noFill/>
                          <a:ln>
                            <a:noFill/>
                          </a:ln>
                        </wps:spPr>
                        <wps:txbx>
                          <w:txbxContent>
                            <w:p w14:paraId="1204008E" w14:textId="77777777" w:rsidR="00A03B1B" w:rsidRDefault="00A03B1B" w:rsidP="00A03B1B">
                              <w:r>
                                <w:rPr>
                                  <w:rFonts w:ascii="Symbol" w:hAnsi="Symbol" w:cs="Symbol"/>
                                  <w:color w:val="000000"/>
                                </w:rPr>
                                <w:t></w:t>
                              </w:r>
                            </w:p>
                          </w:txbxContent>
                        </wps:txbx>
                        <wps:bodyPr rot="0" vert="horz" wrap="none" lIns="0" tIns="0" rIns="0" bIns="0" anchor="t" anchorCtr="0" upright="1">
                          <a:spAutoFit/>
                        </wps:bodyPr>
                      </wps:wsp>
                      <wps:wsp>
                        <wps:cNvPr id="1952220284" name="Rectangle 109"/>
                        <wps:cNvSpPr>
                          <a:spLocks noChangeArrowheads="1"/>
                        </wps:cNvSpPr>
                        <wps:spPr bwMode="auto">
                          <a:xfrm>
                            <a:off x="40603" y="326414"/>
                            <a:ext cx="407035" cy="175260"/>
                          </a:xfrm>
                          <a:prstGeom prst="rect">
                            <a:avLst/>
                          </a:prstGeom>
                          <a:noFill/>
                          <a:ln>
                            <a:noFill/>
                          </a:ln>
                        </wps:spPr>
                        <wps:txbx>
                          <w:txbxContent>
                            <w:p w14:paraId="3E9600FB" w14:textId="77777777" w:rsidR="00A03B1B" w:rsidRDefault="00A03B1B" w:rsidP="00A03B1B">
                              <w:r>
                                <w:rPr>
                                  <w:b/>
                                  <w:bCs/>
                                  <w:i/>
                                  <w:iCs/>
                                  <w:color w:val="000000"/>
                                </w:rPr>
                                <w:t>WGRs</w:t>
                              </w:r>
                            </w:p>
                          </w:txbxContent>
                        </wps:txbx>
                        <wps:bodyPr rot="0" vert="horz" wrap="none" lIns="0" tIns="0" rIns="0" bIns="0" anchor="t" anchorCtr="0" upright="1">
                          <a:spAutoFit/>
                        </wps:bodyPr>
                      </wps:wsp>
                      <wps:wsp>
                        <wps:cNvPr id="92502248" name="Rectangle 110"/>
                        <wps:cNvSpPr>
                          <a:spLocks noChangeArrowheads="1"/>
                        </wps:cNvSpPr>
                        <wps:spPr bwMode="auto">
                          <a:xfrm>
                            <a:off x="29202" y="171407"/>
                            <a:ext cx="398145" cy="175260"/>
                          </a:xfrm>
                          <a:prstGeom prst="rect">
                            <a:avLst/>
                          </a:prstGeom>
                          <a:noFill/>
                          <a:ln>
                            <a:noFill/>
                          </a:ln>
                        </wps:spPr>
                        <wps:txbx>
                          <w:txbxContent>
                            <w:p w14:paraId="1BB07C45" w14:textId="77777777" w:rsidR="00A03B1B" w:rsidRDefault="00A03B1B" w:rsidP="00A03B1B">
                              <w:r>
                                <w:rPr>
                                  <w:b/>
                                  <w:bCs/>
                                  <w:i/>
                                  <w:iCs/>
                                  <w:color w:val="000000"/>
                                </w:rPr>
                                <w:t>online</w:t>
                              </w:r>
                            </w:p>
                          </w:txbxContent>
                        </wps:txbx>
                        <wps:bodyPr rot="0" vert="horz" wrap="none" lIns="0" tIns="0" rIns="0" bIns="0" anchor="t" anchorCtr="0" upright="1">
                          <a:spAutoFit/>
                        </wps:bodyPr>
                      </wps:wsp>
                      <wps:wsp>
                        <wps:cNvPr id="932302886" name="Rectangle 111"/>
                        <wps:cNvSpPr>
                          <a:spLocks noChangeArrowheads="1"/>
                        </wps:cNvSpPr>
                        <wps:spPr bwMode="auto">
                          <a:xfrm>
                            <a:off x="74306" y="16501"/>
                            <a:ext cx="186690" cy="175260"/>
                          </a:xfrm>
                          <a:prstGeom prst="rect">
                            <a:avLst/>
                          </a:prstGeom>
                          <a:noFill/>
                          <a:ln>
                            <a:noFill/>
                          </a:ln>
                        </wps:spPr>
                        <wps:txbx>
                          <w:txbxContent>
                            <w:p w14:paraId="5C9C29CC" w14:textId="77777777" w:rsidR="00A03B1B" w:rsidRDefault="00A03B1B" w:rsidP="00A03B1B">
                              <w:r>
                                <w:rPr>
                                  <w:b/>
                                  <w:bCs/>
                                  <w:i/>
                                  <w:iCs/>
                                  <w:color w:val="000000"/>
                                </w:rPr>
                                <w:t>All</w:t>
                              </w:r>
                            </w:p>
                          </w:txbxContent>
                        </wps:txbx>
                        <wps:bodyPr rot="0" vert="horz" wrap="none" lIns="0" tIns="0" rIns="0" bIns="0" anchor="t" anchorCtr="0" upright="1">
                          <a:spAutoFit/>
                        </wps:bodyPr>
                      </wps:wsp>
                      <wps:wsp>
                        <wps:cNvPr id="535360714" name="Rectangle 112"/>
                        <wps:cNvSpPr>
                          <a:spLocks noChangeArrowheads="1"/>
                        </wps:cNvSpPr>
                        <wps:spPr bwMode="auto">
                          <a:xfrm>
                            <a:off x="40603" y="1014744"/>
                            <a:ext cx="348615" cy="175260"/>
                          </a:xfrm>
                          <a:prstGeom prst="rect">
                            <a:avLst/>
                          </a:prstGeom>
                          <a:noFill/>
                          <a:ln>
                            <a:noFill/>
                          </a:ln>
                        </wps:spPr>
                        <wps:txbx>
                          <w:txbxContent>
                            <w:p w14:paraId="6DFC62EE" w14:textId="77777777" w:rsidR="00A03B1B" w:rsidRDefault="00A03B1B" w:rsidP="00A03B1B">
                              <w:r>
                                <w:rPr>
                                  <w:b/>
                                  <w:bCs/>
                                  <w:i/>
                                  <w:iCs/>
                                  <w:color w:val="000000"/>
                                </w:rPr>
                                <w:t>WGR</w:t>
                              </w:r>
                            </w:p>
                          </w:txbxContent>
                        </wps:txbx>
                        <wps:bodyPr rot="0" vert="horz" wrap="none" lIns="0" tIns="0" rIns="0" bIns="0" anchor="t" anchorCtr="0" upright="1">
                          <a:spAutoFit/>
                        </wps:bodyPr>
                      </wps:wsp>
                      <wps:wsp>
                        <wps:cNvPr id="140813868" name="Rectangle 113"/>
                        <wps:cNvSpPr>
                          <a:spLocks noChangeArrowheads="1"/>
                        </wps:cNvSpPr>
                        <wps:spPr bwMode="auto">
                          <a:xfrm>
                            <a:off x="179115" y="859837"/>
                            <a:ext cx="398145" cy="175260"/>
                          </a:xfrm>
                          <a:prstGeom prst="rect">
                            <a:avLst/>
                          </a:prstGeom>
                          <a:noFill/>
                          <a:ln>
                            <a:noFill/>
                          </a:ln>
                        </wps:spPr>
                        <wps:txbx>
                          <w:txbxContent>
                            <w:p w14:paraId="066C2CEA" w14:textId="77777777" w:rsidR="00A03B1B" w:rsidRDefault="00A03B1B" w:rsidP="00A03B1B">
                              <w:r>
                                <w:rPr>
                                  <w:b/>
                                  <w:bCs/>
                                  <w:i/>
                                  <w:iCs/>
                                  <w:color w:val="000000"/>
                                </w:rPr>
                                <w:t>online</w:t>
                              </w:r>
                            </w:p>
                          </w:txbxContent>
                        </wps:txbx>
                        <wps:bodyPr rot="0" vert="horz" wrap="none" lIns="0" tIns="0" rIns="0" bIns="0" anchor="t" anchorCtr="0" upright="1">
                          <a:spAutoFit/>
                        </wps:bodyPr>
                      </wps:wsp>
                      <wps:wsp>
                        <wps:cNvPr id="1401782886" name="Rectangle 114"/>
                        <wps:cNvSpPr>
                          <a:spLocks noChangeArrowheads="1"/>
                        </wps:cNvSpPr>
                        <wps:spPr bwMode="auto">
                          <a:xfrm>
                            <a:off x="31703" y="859837"/>
                            <a:ext cx="42545" cy="175260"/>
                          </a:xfrm>
                          <a:prstGeom prst="rect">
                            <a:avLst/>
                          </a:prstGeom>
                          <a:noFill/>
                          <a:ln>
                            <a:noFill/>
                          </a:ln>
                        </wps:spPr>
                        <wps:txbx>
                          <w:txbxContent>
                            <w:p w14:paraId="7F03C893" w14:textId="77777777" w:rsidR="00A03B1B" w:rsidRDefault="00A03B1B" w:rsidP="00A03B1B">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392E660" id="Canvas 111" o:spid="_x0000_s1032" editas="canvas" style="position:absolute;margin-left:37.65pt;margin-top:-5.6pt;width:59.95pt;height:109.8pt;z-index:251658266"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">
                <v:shape id="_x0000_s1033" type="#_x0000_t75" style="position:absolute;width:7613;height:13944;visibility:visible;mso-wrap-style:square">
                  <v:fill o:detectmouseclick="t"/>
                  <v:path o:connecttype="none"/>
                </v:shape>
                <v:rect id="Rectangle 107" o:spid="_x0000_s1034"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" filled="f" stroked="f">
                  <v:textbox inset="0,0,0,0">
                    <w:txbxContent>
                      <w:p w14:paraId="11B619AF" w14:textId="77777777" w:rsidR="00A03B1B" w:rsidRDefault="00A03B1B" w:rsidP="00A03B1B">
                        <w:r>
                          <w:rPr>
                            <w:rFonts w:ascii="Symbol" w:hAnsi="Symbol" w:cs="Symbol"/>
                            <w:color w:val="000000"/>
                            <w:sz w:val="32"/>
                            <w:szCs w:val="32"/>
                          </w:rPr>
                          <w:t></w:t>
                        </w:r>
                      </w:p>
                    </w:txbxContent>
                  </v:textbox>
                </v:rect>
                <v:rect id="Rectangle 108" o:spid="_x0000_s1035"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" filled="f" stroked="f">
                  <v:textbox style="mso-fit-shape-to-text:t" inset="0,0,0,0">
                    <w:txbxContent>
                      <w:p w14:paraId="1204008E" w14:textId="77777777" w:rsidR="00A03B1B" w:rsidRDefault="00A03B1B" w:rsidP="00A03B1B">
                        <w:r>
                          <w:rPr>
                            <w:rFonts w:ascii="Symbol" w:hAnsi="Symbol" w:cs="Symbol"/>
                            <w:color w:val="000000"/>
                          </w:rPr>
                          <w:t></w:t>
                        </w:r>
                      </w:p>
                    </w:txbxContent>
                  </v:textbox>
                </v:rect>
                <v:rect id="Rectangle 109" o:spid="_x0000_s1036"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" filled="f" stroked="f">
                  <v:textbox style="mso-fit-shape-to-text:t" inset="0,0,0,0">
                    <w:txbxContent>
                      <w:p w14:paraId="3E9600FB" w14:textId="77777777" w:rsidR="00A03B1B" w:rsidRDefault="00A03B1B" w:rsidP="00A03B1B">
                        <w:r>
                          <w:rPr>
                            <w:b/>
                            <w:bCs/>
                            <w:i/>
                            <w:iCs/>
                            <w:color w:val="000000"/>
                          </w:rPr>
                          <w:t>WGRs</w:t>
                        </w:r>
                      </w:p>
                    </w:txbxContent>
                  </v:textbox>
                </v:rect>
                <v:rect id="Rectangle 110" o:spid="_x0000_s1037"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" filled="f" stroked="f">
                  <v:textbox style="mso-fit-shape-to-text:t" inset="0,0,0,0">
                    <w:txbxContent>
                      <w:p w14:paraId="1BB07C45" w14:textId="77777777" w:rsidR="00A03B1B" w:rsidRDefault="00A03B1B" w:rsidP="00A03B1B">
                        <w:r>
                          <w:rPr>
                            <w:b/>
                            <w:bCs/>
                            <w:i/>
                            <w:iCs/>
                            <w:color w:val="000000"/>
                          </w:rPr>
                          <w:t>online</w:t>
                        </w:r>
                      </w:p>
                    </w:txbxContent>
                  </v:textbox>
                </v:rect>
                <v:rect id="Rectangle 111" o:spid="_x0000_s1038"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" filled="f" stroked="f">
                  <v:textbox style="mso-fit-shape-to-text:t" inset="0,0,0,0">
                    <w:txbxContent>
                      <w:p w14:paraId="5C9C29CC" w14:textId="77777777" w:rsidR="00A03B1B" w:rsidRDefault="00A03B1B" w:rsidP="00A03B1B">
                        <w:r>
                          <w:rPr>
                            <w:b/>
                            <w:bCs/>
                            <w:i/>
                            <w:iCs/>
                            <w:color w:val="000000"/>
                          </w:rPr>
                          <w:t>All</w:t>
                        </w:r>
                      </w:p>
                    </w:txbxContent>
                  </v:textbox>
                </v:rect>
                <v:rect id="Rectangle 112" o:spid="_x0000_s1039"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" filled="f" stroked="f">
                  <v:textbox style="mso-fit-shape-to-text:t" inset="0,0,0,0">
                    <w:txbxContent>
                      <w:p w14:paraId="6DFC62EE" w14:textId="77777777" w:rsidR="00A03B1B" w:rsidRDefault="00A03B1B" w:rsidP="00A03B1B">
                        <w:r>
                          <w:rPr>
                            <w:b/>
                            <w:bCs/>
                            <w:i/>
                            <w:iCs/>
                            <w:color w:val="000000"/>
                          </w:rPr>
                          <w:t>WGR</w:t>
                        </w:r>
                      </w:p>
                    </w:txbxContent>
                  </v:textbox>
                </v:rect>
                <v:rect id="Rectangle 113" o:spid="_x0000_s1040"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" filled="f" stroked="f">
                  <v:textbox style="mso-fit-shape-to-text:t" inset="0,0,0,0">
                    <w:txbxContent>
                      <w:p w14:paraId="066C2CEA" w14:textId="77777777" w:rsidR="00A03B1B" w:rsidRDefault="00A03B1B" w:rsidP="00A03B1B">
                        <w:r>
                          <w:rPr>
                            <w:b/>
                            <w:bCs/>
                            <w:i/>
                            <w:iCs/>
                            <w:color w:val="000000"/>
                          </w:rPr>
                          <w:t>online</w:t>
                        </w:r>
                      </w:p>
                    </w:txbxContent>
                  </v:textbox>
                </v:rect>
                <v:rect id="Rectangle 114" o:spid="_x0000_s1041"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" filled="f" stroked="f">
                  <v:textbox style="mso-fit-shape-to-text:t" inset="0,0,0,0">
                    <w:txbxContent>
                      <w:p w14:paraId="7F03C893" w14:textId="77777777" w:rsidR="00A03B1B" w:rsidRDefault="00A03B1B" w:rsidP="00A03B1B">
                        <w:r>
                          <w:rPr>
                            <w:b/>
                            <w:bCs/>
                            <w:i/>
                            <w:iCs/>
                            <w:color w:val="000000"/>
                          </w:rPr>
                          <w:t>i</w:t>
                        </w:r>
                      </w:p>
                    </w:txbxContent>
                  </v:textbox>
                </v:rect>
              </v:group>
            </w:pict>
          </mc:Fallback>
        </mc:AlternateContent>
      </w:r>
    </w:p>
    <w:p w14:paraId="76D2FEB8" w14:textId="77777777" w:rsidR="00A03B1B" w:rsidRPr="00A03B1B" w:rsidRDefault="00A03B1B" w:rsidP="00A03B1B">
      <w:pPr>
        <w:rPr>
          <w:b/>
          <w:position w:val="30"/>
          <w:sz w:val="20"/>
          <w:szCs w:val="20"/>
        </w:rPr>
      </w:pPr>
      <w:r w:rsidRPr="00A03B1B">
        <w:rPr>
          <w:b/>
          <w:position w:val="30"/>
          <w:sz w:val="20"/>
          <w:szCs w:val="20"/>
        </w:rPr>
        <w:t>PRC</w:t>
      </w:r>
      <w:r w:rsidRPr="00A03B1B">
        <w:rPr>
          <w:b/>
          <w:position w:val="30"/>
          <w:sz w:val="20"/>
          <w:szCs w:val="20"/>
          <w:vertAlign w:val="subscript"/>
        </w:rPr>
        <w:t>2</w:t>
      </w:r>
      <w:r w:rsidRPr="00A03B1B">
        <w:rPr>
          <w:b/>
          <w:position w:val="30"/>
          <w:sz w:val="20"/>
          <w:szCs w:val="20"/>
        </w:rPr>
        <w:t xml:space="preserve"> =</w:t>
      </w:r>
      <w:r w:rsidRPr="00A03B1B">
        <w:rPr>
          <w:b/>
          <w:position w:val="30"/>
          <w:sz w:val="20"/>
          <w:szCs w:val="20"/>
        </w:rPr>
        <w:tab/>
      </w:r>
      <w:r w:rsidRPr="00A03B1B">
        <w:rPr>
          <w:b/>
          <w:position w:val="30"/>
          <w:sz w:val="20"/>
          <w:szCs w:val="20"/>
        </w:rPr>
        <w:tab/>
      </w:r>
      <w:r w:rsidRPr="00A03B1B">
        <w:rPr>
          <w:b/>
          <w:position w:val="30"/>
          <w:sz w:val="20"/>
          <w:szCs w:val="20"/>
        </w:rPr>
        <w:tab/>
        <w:t>Min(Max((RDF</w:t>
      </w:r>
      <w:r w:rsidRPr="00A03B1B">
        <w:rPr>
          <w:b/>
          <w:position w:val="30"/>
          <w:sz w:val="20"/>
          <w:szCs w:val="20"/>
          <w:vertAlign w:val="subscript"/>
        </w:rPr>
        <w:t>W</w:t>
      </w:r>
      <w:r w:rsidRPr="00A03B1B">
        <w:rPr>
          <w:b/>
          <w:position w:val="30"/>
          <w:sz w:val="20"/>
          <w:szCs w:val="20"/>
        </w:rPr>
        <w:t>*HSL – Actual Net Telemetered Output)</w:t>
      </w:r>
      <w:r w:rsidRPr="00A03B1B">
        <w:rPr>
          <w:b/>
          <w:position w:val="30"/>
          <w:sz w:val="20"/>
          <w:szCs w:val="20"/>
          <w:vertAlign w:val="subscript"/>
        </w:rPr>
        <w:t>i</w:t>
      </w:r>
      <w:r w:rsidRPr="00A03B1B">
        <w:rPr>
          <w:b/>
          <w:position w:val="30"/>
          <w:sz w:val="20"/>
          <w:szCs w:val="20"/>
        </w:rPr>
        <w:t xml:space="preserve"> , 0.0) , </w:t>
      </w:r>
      <w:r w:rsidRPr="00A03B1B">
        <w:rPr>
          <w:b/>
          <w:position w:val="30"/>
          <w:sz w:val="20"/>
          <w:szCs w:val="20"/>
        </w:rPr>
        <w:tab/>
      </w:r>
      <w:r w:rsidRPr="00A03B1B">
        <w:rPr>
          <w:b/>
          <w:position w:val="30"/>
          <w:sz w:val="20"/>
          <w:szCs w:val="20"/>
        </w:rPr>
        <w:tab/>
      </w:r>
      <w:r w:rsidRPr="00A03B1B">
        <w:rPr>
          <w:b/>
          <w:position w:val="30"/>
          <w:sz w:val="20"/>
          <w:szCs w:val="20"/>
        </w:rPr>
        <w:tab/>
      </w:r>
      <w:r w:rsidRPr="00A03B1B">
        <w:rPr>
          <w:b/>
          <w:position w:val="30"/>
          <w:sz w:val="20"/>
          <w:szCs w:val="20"/>
        </w:rPr>
        <w:tab/>
      </w:r>
      <w:r w:rsidRPr="00A03B1B">
        <w:rPr>
          <w:b/>
          <w:position w:val="30"/>
          <w:sz w:val="20"/>
          <w:szCs w:val="20"/>
        </w:rPr>
        <w:tab/>
        <w:t>0.2*RDF</w:t>
      </w:r>
      <w:r w:rsidRPr="00A03B1B">
        <w:rPr>
          <w:b/>
          <w:position w:val="30"/>
          <w:sz w:val="20"/>
          <w:szCs w:val="20"/>
          <w:vertAlign w:val="subscript"/>
        </w:rPr>
        <w:t>W</w:t>
      </w:r>
      <w:r w:rsidRPr="00A03B1B">
        <w:rPr>
          <w:b/>
          <w:position w:val="30"/>
          <w:sz w:val="20"/>
          <w:szCs w:val="20"/>
        </w:rPr>
        <w:t>*HSL</w:t>
      </w:r>
      <w:r w:rsidRPr="00A03B1B">
        <w:rPr>
          <w:b/>
          <w:position w:val="30"/>
          <w:sz w:val="20"/>
          <w:szCs w:val="20"/>
          <w:vertAlign w:val="subscript"/>
        </w:rPr>
        <w:t>i</w:t>
      </w:r>
      <w:r w:rsidRPr="00A03B1B">
        <w:rPr>
          <w:b/>
          <w:position w:val="30"/>
          <w:sz w:val="20"/>
          <w:szCs w:val="20"/>
        </w:rPr>
        <w:t>),</w:t>
      </w:r>
    </w:p>
    <w:p w14:paraId="1782DDB2" w14:textId="77777777" w:rsidR="00A03B1B" w:rsidRPr="00A03B1B" w:rsidRDefault="00A03B1B" w:rsidP="00A03B1B">
      <w:pPr>
        <w:ind w:right="-1080" w:hanging="1080"/>
        <w:rPr>
          <w:b/>
          <w:position w:val="30"/>
          <w:szCs w:val="20"/>
        </w:rPr>
      </w:pPr>
    </w:p>
    <w:p w14:paraId="127FAB17" w14:textId="77777777" w:rsidR="00A03B1B" w:rsidRPr="00A03B1B" w:rsidRDefault="00A03B1B" w:rsidP="00A03B1B">
      <w:pPr>
        <w:spacing w:before="120"/>
        <w:rPr>
          <w:szCs w:val="20"/>
        </w:rPr>
      </w:pPr>
      <w:r w:rsidRPr="00A03B1B">
        <w:rPr>
          <w:szCs w:val="20"/>
        </w:rPr>
        <w:t>where the included On-Line WGRs only include WGRs that are Primary Frequency Response-capable.</w:t>
      </w:r>
    </w:p>
    <w:p w14:paraId="46D35863" w14:textId="77777777" w:rsidR="00A03B1B" w:rsidRPr="00A03B1B" w:rsidRDefault="004529A9" w:rsidP="00A03B1B">
      <w:pPr>
        <w:ind w:left="2160" w:hanging="2160"/>
        <w:rPr>
          <w:b/>
          <w:position w:val="30"/>
          <w:sz w:val="20"/>
          <w:szCs w:val="20"/>
        </w:rPr>
      </w:pPr>
      <w:r>
        <w:rPr>
          <w:b/>
          <w:noProof/>
          <w:position w:val="30"/>
          <w:sz w:val="20"/>
          <w:szCs w:val="20"/>
        </w:rPr>
        <w:pict w14:anchorId="0ED858A4">
          <v:shape id="_x0000_s2594" type="#_x0000_t75" style="position:absolute;left:0;text-align:left;margin-left:34.1pt;margin-top:-1.7pt;width:67.85pt;height:110.1pt;z-index:251658257" fillcolor="red" strokecolor="red">
            <v:fill opacity="13107f" color2="fill darken(118)" o:opacity2="13107f" rotate="t" method="linear sigma" focus="100%" type="gradient"/>
            <v:imagedata r:id="rId79" o:title=""/>
          </v:shape>
        </w:pict>
      </w:r>
      <w:r w:rsidR="00A03B1B" w:rsidRPr="00A03B1B">
        <w:rPr>
          <w:b/>
          <w:position w:val="30"/>
          <w:sz w:val="20"/>
          <w:szCs w:val="20"/>
        </w:rPr>
        <w:t>PRC</w:t>
      </w:r>
      <w:r w:rsidR="00A03B1B" w:rsidRPr="00A03B1B">
        <w:rPr>
          <w:b/>
          <w:position w:val="30"/>
          <w:sz w:val="20"/>
          <w:szCs w:val="20"/>
          <w:vertAlign w:val="subscript"/>
        </w:rPr>
        <w:t>3</w:t>
      </w:r>
      <w:r w:rsidR="00A03B1B" w:rsidRPr="00A03B1B">
        <w:rPr>
          <w:b/>
          <w:position w:val="30"/>
          <w:sz w:val="20"/>
          <w:szCs w:val="20"/>
        </w:rPr>
        <w:t xml:space="preserve"> =</w:t>
      </w:r>
      <w:r w:rsidR="00A03B1B" w:rsidRPr="00A03B1B">
        <w:rPr>
          <w:b/>
          <w:position w:val="30"/>
          <w:sz w:val="20"/>
          <w:szCs w:val="20"/>
        </w:rPr>
        <w:tab/>
        <w:t>((Synchronous condenser output)</w:t>
      </w:r>
      <w:r w:rsidR="00A03B1B" w:rsidRPr="00A03B1B">
        <w:rPr>
          <w:b/>
          <w:position w:val="30"/>
          <w:sz w:val="20"/>
          <w:szCs w:val="20"/>
          <w:vertAlign w:val="subscript"/>
        </w:rPr>
        <w:t>i</w:t>
      </w:r>
      <w:r w:rsidR="00A03B1B" w:rsidRPr="00A03B1B">
        <w:rPr>
          <w:b/>
          <w:position w:val="30"/>
          <w:sz w:val="20"/>
          <w:szCs w:val="20"/>
        </w:rPr>
        <w:t xml:space="preserve"> as qualified by item (8) of Operating Guide Section 2.3.1.2, Additional Operational Details for Responsive Reserve and ERCOT Contingency Reserve Service Providers))</w:t>
      </w:r>
    </w:p>
    <w:p w14:paraId="34F2AF4C" w14:textId="77777777" w:rsidR="00A03B1B" w:rsidRPr="00A03B1B" w:rsidRDefault="00A03B1B" w:rsidP="00A03B1B">
      <w:pPr>
        <w:tabs>
          <w:tab w:val="left" w:pos="2160"/>
        </w:tabs>
        <w:spacing w:before="480"/>
        <w:ind w:left="2160" w:hanging="2160"/>
        <w:rPr>
          <w:b/>
          <w:position w:val="30"/>
          <w:sz w:val="20"/>
          <w:szCs w:val="20"/>
        </w:rPr>
      </w:pPr>
    </w:p>
    <w:p w14:paraId="5D3BCE93" w14:textId="49FFAA24" w:rsidR="00A03B1B" w:rsidRPr="00A03B1B" w:rsidRDefault="00A03B1B" w:rsidP="00A03B1B">
      <w:pPr>
        <w:tabs>
          <w:tab w:val="left" w:pos="2160"/>
        </w:tabs>
        <w:spacing w:before="480"/>
        <w:ind w:left="2160" w:hanging="2160"/>
        <w:rPr>
          <w:b/>
          <w:position w:val="30"/>
          <w:sz w:val="20"/>
          <w:szCs w:val="20"/>
          <w:vertAlign w:val="subscript"/>
        </w:rPr>
      </w:pPr>
      <w:r>
        <w:rPr>
          <w:noProof/>
        </w:rPr>
        <mc:AlternateContent>
          <mc:Choice Requires="wpc">
            <w:drawing>
              <wp:anchor distT="0" distB="0" distL="114300" distR="114300" simplePos="0" relativeHeight="251658258" behindDoc="0" locked="0" layoutInCell="1" allowOverlap="1" wp14:anchorId="04E97A05" wp14:editId="02CE9390">
                <wp:simplePos x="0" y="0"/>
                <wp:positionH relativeFrom="column">
                  <wp:posOffset>483870</wp:posOffset>
                </wp:positionH>
                <wp:positionV relativeFrom="paragraph">
                  <wp:posOffset>43815</wp:posOffset>
                </wp:positionV>
                <wp:extent cx="721360" cy="1369060"/>
                <wp:effectExtent l="0" t="0" r="0" b="0"/>
                <wp:wrapNone/>
                <wp:docPr id="514"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87374464" name="Rectangle 71"/>
                        <wps:cNvSpPr>
                          <a:spLocks noChangeArrowheads="1"/>
                        </wps:cNvSpPr>
                        <wps:spPr bwMode="auto">
                          <a:xfrm>
                            <a:off x="174615" y="609582"/>
                            <a:ext cx="145415" cy="248920"/>
                          </a:xfrm>
                          <a:prstGeom prst="rect">
                            <a:avLst/>
                          </a:prstGeom>
                          <a:noFill/>
                          <a:ln>
                            <a:noFill/>
                          </a:ln>
                        </wps:spPr>
                        <wps:txbx>
                          <w:txbxContent>
                            <w:p w14:paraId="4F3298C0" w14:textId="77777777" w:rsidR="00A03B1B" w:rsidRPr="00B074A0" w:rsidRDefault="00A03B1B" w:rsidP="00A03B1B">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852269322" name="Rectangle 72"/>
                        <wps:cNvSpPr>
                          <a:spLocks noChangeArrowheads="1"/>
                        </wps:cNvSpPr>
                        <wps:spPr bwMode="auto">
                          <a:xfrm>
                            <a:off x="101608" y="871175"/>
                            <a:ext cx="83820" cy="186690"/>
                          </a:xfrm>
                          <a:prstGeom prst="rect">
                            <a:avLst/>
                          </a:prstGeom>
                          <a:noFill/>
                          <a:ln>
                            <a:noFill/>
                          </a:ln>
                        </wps:spPr>
                        <wps:txbx>
                          <w:txbxContent>
                            <w:p w14:paraId="631AE693" w14:textId="77777777" w:rsidR="00A03B1B" w:rsidRDefault="00A03B1B" w:rsidP="00A03B1B">
                              <w:r>
                                <w:rPr>
                                  <w:rFonts w:ascii="Symbol" w:hAnsi="Symbol" w:cs="Symbol"/>
                                  <w:color w:val="000000"/>
                                </w:rPr>
                                <w:t></w:t>
                              </w:r>
                            </w:p>
                          </w:txbxContent>
                        </wps:txbx>
                        <wps:bodyPr rot="0" vert="horz" wrap="none" lIns="0" tIns="0" rIns="0" bIns="0" anchor="t" anchorCtr="0" upright="1">
                          <a:spAutoFit/>
                        </wps:bodyPr>
                      </wps:wsp>
                      <wps:wsp>
                        <wps:cNvPr id="1022096926" name="Rectangle 73"/>
                        <wps:cNvSpPr>
                          <a:spLocks noChangeArrowheads="1"/>
                        </wps:cNvSpPr>
                        <wps:spPr bwMode="auto">
                          <a:xfrm>
                            <a:off x="35603" y="424188"/>
                            <a:ext cx="601345" cy="175260"/>
                          </a:xfrm>
                          <a:prstGeom prst="rect">
                            <a:avLst/>
                          </a:prstGeom>
                          <a:noFill/>
                          <a:ln>
                            <a:noFill/>
                          </a:ln>
                        </wps:spPr>
                        <wps:txbx>
                          <w:txbxContent>
                            <w:p w14:paraId="1A0C73AA" w14:textId="77777777" w:rsidR="00A03B1B" w:rsidRPr="00B34B0A" w:rsidRDefault="00A03B1B" w:rsidP="00A03B1B">
                              <w:pPr>
                                <w:rPr>
                                  <w:b/>
                                </w:rPr>
                              </w:pPr>
                              <w:r w:rsidRPr="00B34B0A">
                                <w:rPr>
                                  <w:b/>
                                  <w:i/>
                                  <w:iCs/>
                                  <w:color w:val="000000"/>
                                </w:rPr>
                                <w:t>resources</w:t>
                              </w:r>
                            </w:p>
                          </w:txbxContent>
                        </wps:txbx>
                        <wps:bodyPr rot="0" vert="horz" wrap="none" lIns="0" tIns="0" rIns="0" bIns="0" anchor="t" anchorCtr="0" upright="1">
                          <a:spAutoFit/>
                        </wps:bodyPr>
                      </wps:wsp>
                      <wps:wsp>
                        <wps:cNvPr id="2126419029" name="Rectangle 74"/>
                        <wps:cNvSpPr>
                          <a:spLocks noChangeArrowheads="1"/>
                        </wps:cNvSpPr>
                        <wps:spPr bwMode="auto">
                          <a:xfrm>
                            <a:off x="31703" y="290192"/>
                            <a:ext cx="271145" cy="175260"/>
                          </a:xfrm>
                          <a:prstGeom prst="rect">
                            <a:avLst/>
                          </a:prstGeom>
                          <a:noFill/>
                          <a:ln>
                            <a:noFill/>
                          </a:ln>
                        </wps:spPr>
                        <wps:txbx>
                          <w:txbxContent>
                            <w:p w14:paraId="6ABE0790" w14:textId="77777777" w:rsidR="00A03B1B" w:rsidRPr="00B34B0A" w:rsidRDefault="00A03B1B" w:rsidP="00A03B1B">
                              <w:pPr>
                                <w:rPr>
                                  <w:b/>
                                </w:rPr>
                              </w:pPr>
                              <w:r w:rsidRPr="00B34B0A">
                                <w:rPr>
                                  <w:b/>
                                  <w:i/>
                                  <w:iCs/>
                                  <w:color w:val="000000"/>
                                </w:rPr>
                                <w:t>load</w:t>
                              </w:r>
                            </w:p>
                          </w:txbxContent>
                        </wps:txbx>
                        <wps:bodyPr rot="0" vert="horz" wrap="none" lIns="0" tIns="0" rIns="0" bIns="0" anchor="t" anchorCtr="0" upright="1">
                          <a:spAutoFit/>
                        </wps:bodyPr>
                      </wps:wsp>
                      <wps:wsp>
                        <wps:cNvPr id="469484817" name="Rectangle 75"/>
                        <wps:cNvSpPr>
                          <a:spLocks noChangeArrowheads="1"/>
                        </wps:cNvSpPr>
                        <wps:spPr bwMode="auto">
                          <a:xfrm>
                            <a:off x="33703" y="156195"/>
                            <a:ext cx="398145" cy="175260"/>
                          </a:xfrm>
                          <a:prstGeom prst="rect">
                            <a:avLst/>
                          </a:prstGeom>
                          <a:noFill/>
                          <a:ln>
                            <a:noFill/>
                          </a:ln>
                        </wps:spPr>
                        <wps:txbx>
                          <w:txbxContent>
                            <w:p w14:paraId="1735121B" w14:textId="77777777" w:rsidR="00A03B1B" w:rsidRPr="00B34B0A" w:rsidRDefault="00A03B1B" w:rsidP="00A03B1B">
                              <w:pPr>
                                <w:rPr>
                                  <w:b/>
                                </w:rPr>
                              </w:pPr>
                              <w:r w:rsidRPr="00B34B0A">
                                <w:rPr>
                                  <w:b/>
                                  <w:i/>
                                  <w:iCs/>
                                  <w:color w:val="000000"/>
                                </w:rPr>
                                <w:t>online</w:t>
                              </w:r>
                            </w:p>
                          </w:txbxContent>
                        </wps:txbx>
                        <wps:bodyPr rot="0" vert="horz" wrap="none" lIns="0" tIns="0" rIns="0" bIns="0" anchor="t" anchorCtr="0" upright="1">
                          <a:spAutoFit/>
                        </wps:bodyPr>
                      </wps:wsp>
                      <wps:wsp>
                        <wps:cNvPr id="584009082" name="Rectangle 76"/>
                        <wps:cNvSpPr>
                          <a:spLocks noChangeArrowheads="1"/>
                        </wps:cNvSpPr>
                        <wps:spPr bwMode="auto">
                          <a:xfrm>
                            <a:off x="45704" y="22199"/>
                            <a:ext cx="217818" cy="175195"/>
                          </a:xfrm>
                          <a:prstGeom prst="rect">
                            <a:avLst/>
                          </a:prstGeom>
                          <a:noFill/>
                          <a:ln>
                            <a:noFill/>
                          </a:ln>
                        </wps:spPr>
                        <wps:txbx>
                          <w:txbxContent>
                            <w:p w14:paraId="6A0453C6" w14:textId="77777777" w:rsidR="00A03B1B" w:rsidRPr="00B34B0A" w:rsidRDefault="00A03B1B" w:rsidP="00A03B1B">
                              <w:pPr>
                                <w:rPr>
                                  <w:b/>
                                </w:rPr>
                              </w:pPr>
                              <w:r w:rsidRPr="00B34B0A">
                                <w:rPr>
                                  <w:b/>
                                  <w:i/>
                                  <w:iCs/>
                                  <w:color w:val="000000"/>
                                </w:rPr>
                                <w:t>All</w:t>
                              </w:r>
                            </w:p>
                          </w:txbxContent>
                        </wps:txbx>
                        <wps:bodyPr rot="0" vert="horz" wrap="square" lIns="0" tIns="0" rIns="0" bIns="0" anchor="t" anchorCtr="0" upright="1">
                          <a:spAutoFit/>
                        </wps:bodyPr>
                      </wps:wsp>
                      <wps:wsp>
                        <wps:cNvPr id="1934804465" name="Rectangle 77"/>
                        <wps:cNvSpPr>
                          <a:spLocks noChangeArrowheads="1"/>
                        </wps:cNvSpPr>
                        <wps:spPr bwMode="auto">
                          <a:xfrm>
                            <a:off x="62905" y="1153766"/>
                            <a:ext cx="542290" cy="175260"/>
                          </a:xfrm>
                          <a:prstGeom prst="rect">
                            <a:avLst/>
                          </a:prstGeom>
                          <a:noFill/>
                          <a:ln>
                            <a:noFill/>
                          </a:ln>
                        </wps:spPr>
                        <wps:txbx>
                          <w:txbxContent>
                            <w:p w14:paraId="430EB516" w14:textId="77777777" w:rsidR="00A03B1B" w:rsidRPr="00B34B0A" w:rsidRDefault="00A03B1B" w:rsidP="00A03B1B">
                              <w:pPr>
                                <w:rPr>
                                  <w:b/>
                                </w:rPr>
                              </w:pPr>
                              <w:r w:rsidRPr="00B34B0A">
                                <w:rPr>
                                  <w:b/>
                                  <w:i/>
                                  <w:iCs/>
                                  <w:color w:val="000000"/>
                                </w:rPr>
                                <w:t>resource</w:t>
                              </w:r>
                            </w:p>
                          </w:txbxContent>
                        </wps:txbx>
                        <wps:bodyPr rot="0" vert="horz" wrap="none" lIns="0" tIns="0" rIns="0" bIns="0" anchor="t" anchorCtr="0" upright="1">
                          <a:spAutoFit/>
                        </wps:bodyPr>
                      </wps:wsp>
                      <wps:wsp>
                        <wps:cNvPr id="987830249" name="Rectangle 78"/>
                        <wps:cNvSpPr>
                          <a:spLocks noChangeArrowheads="1"/>
                        </wps:cNvSpPr>
                        <wps:spPr bwMode="auto">
                          <a:xfrm>
                            <a:off x="58405" y="1019770"/>
                            <a:ext cx="271145" cy="175260"/>
                          </a:xfrm>
                          <a:prstGeom prst="rect">
                            <a:avLst/>
                          </a:prstGeom>
                          <a:noFill/>
                          <a:ln>
                            <a:noFill/>
                          </a:ln>
                        </wps:spPr>
                        <wps:txbx>
                          <w:txbxContent>
                            <w:p w14:paraId="2645E4E3" w14:textId="77777777" w:rsidR="00A03B1B" w:rsidRPr="00B34B0A" w:rsidRDefault="00A03B1B" w:rsidP="00A03B1B">
                              <w:pPr>
                                <w:rPr>
                                  <w:b/>
                                </w:rPr>
                              </w:pPr>
                              <w:r w:rsidRPr="00B34B0A">
                                <w:rPr>
                                  <w:b/>
                                  <w:i/>
                                  <w:iCs/>
                                  <w:color w:val="000000"/>
                                </w:rPr>
                                <w:t>load</w:t>
                              </w:r>
                            </w:p>
                          </w:txbxContent>
                        </wps:txbx>
                        <wps:bodyPr rot="0" vert="horz" wrap="none" lIns="0" tIns="0" rIns="0" bIns="0" anchor="t" anchorCtr="0" upright="1">
                          <a:spAutoFit/>
                        </wps:bodyPr>
                      </wps:wsp>
                      <wps:wsp>
                        <wps:cNvPr id="242763870" name="Rectangle 79"/>
                        <wps:cNvSpPr>
                          <a:spLocks noChangeArrowheads="1"/>
                        </wps:cNvSpPr>
                        <wps:spPr bwMode="auto">
                          <a:xfrm>
                            <a:off x="174615" y="885874"/>
                            <a:ext cx="398145" cy="175260"/>
                          </a:xfrm>
                          <a:prstGeom prst="rect">
                            <a:avLst/>
                          </a:prstGeom>
                          <a:noFill/>
                          <a:ln>
                            <a:noFill/>
                          </a:ln>
                        </wps:spPr>
                        <wps:txbx>
                          <w:txbxContent>
                            <w:p w14:paraId="626A8E69" w14:textId="77777777" w:rsidR="00A03B1B" w:rsidRPr="00B34B0A" w:rsidRDefault="00A03B1B" w:rsidP="00A03B1B">
                              <w:pPr>
                                <w:rPr>
                                  <w:b/>
                                </w:rPr>
                              </w:pPr>
                              <w:r w:rsidRPr="00B34B0A">
                                <w:rPr>
                                  <w:b/>
                                  <w:i/>
                                  <w:iCs/>
                                  <w:color w:val="000000"/>
                                </w:rPr>
                                <w:t>online</w:t>
                              </w:r>
                            </w:p>
                          </w:txbxContent>
                        </wps:txbx>
                        <wps:bodyPr rot="0" vert="horz" wrap="none" lIns="0" tIns="0" rIns="0" bIns="0" anchor="t" anchorCtr="0" upright="1">
                          <a:spAutoFit/>
                        </wps:bodyPr>
                      </wps:wsp>
                      <wps:wsp>
                        <wps:cNvPr id="56780799" name="Rectangle 80"/>
                        <wps:cNvSpPr>
                          <a:spLocks noChangeArrowheads="1"/>
                        </wps:cNvSpPr>
                        <wps:spPr bwMode="auto">
                          <a:xfrm>
                            <a:off x="58405" y="885874"/>
                            <a:ext cx="42545" cy="175260"/>
                          </a:xfrm>
                          <a:prstGeom prst="rect">
                            <a:avLst/>
                          </a:prstGeom>
                          <a:noFill/>
                          <a:ln>
                            <a:noFill/>
                          </a:ln>
                        </wps:spPr>
                        <wps:txbx>
                          <w:txbxContent>
                            <w:p w14:paraId="2CE649F5" w14:textId="77777777" w:rsidR="00A03B1B" w:rsidRPr="00B34B0A" w:rsidRDefault="00A03B1B" w:rsidP="00A03B1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4E97A05" id="Canvas 102" o:spid="_x0000_s1042" editas="canvas" style="position:absolute;left:0;text-align:left;margin-left:38.1pt;margin-top:3.45pt;width:56.8pt;height:107.8pt;z-index:251658258"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">
                <v:shape id="_x0000_s1043" type="#_x0000_t75" style="position:absolute;width:7213;height:13690;visibility:visible;mso-wrap-style:square">
                  <v:fill o:detectmouseclick="t"/>
                  <v:path o:connecttype="none"/>
                </v:shape>
                <v:rect id="Rectangle 71" o:spid="_x0000_s1044"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" filled="f" stroked="f">
                  <v:textbox style="mso-fit-shape-to-text:t" inset="0,0,0,0">
                    <w:txbxContent>
                      <w:p w14:paraId="4F3298C0" w14:textId="77777777" w:rsidR="00A03B1B" w:rsidRPr="00B074A0" w:rsidRDefault="00A03B1B" w:rsidP="00A03B1B">
                        <w:pPr>
                          <w:rPr>
                            <w:sz w:val="32"/>
                            <w:szCs w:val="32"/>
                          </w:rPr>
                        </w:pPr>
                        <w:r w:rsidRPr="00B074A0">
                          <w:rPr>
                            <w:rFonts w:ascii="Symbol" w:hAnsi="Symbol" w:cs="Symbol"/>
                            <w:color w:val="000000"/>
                            <w:sz w:val="32"/>
                            <w:szCs w:val="32"/>
                          </w:rPr>
                          <w:t></w:t>
                        </w:r>
                      </w:p>
                    </w:txbxContent>
                  </v:textbox>
                </v:rect>
                <v:rect id="Rectangle 72" o:spid="_x0000_s1045"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" filled="f" stroked="f">
                  <v:textbox style="mso-fit-shape-to-text:t" inset="0,0,0,0">
                    <w:txbxContent>
                      <w:p w14:paraId="631AE693" w14:textId="77777777" w:rsidR="00A03B1B" w:rsidRDefault="00A03B1B" w:rsidP="00A03B1B">
                        <w:r>
                          <w:rPr>
                            <w:rFonts w:ascii="Symbol" w:hAnsi="Symbol" w:cs="Symbol"/>
                            <w:color w:val="000000"/>
                          </w:rPr>
                          <w:t></w:t>
                        </w:r>
                      </w:p>
                    </w:txbxContent>
                  </v:textbox>
                </v:rect>
                <v:rect id="Rectangle 73" o:spid="_x0000_s1046"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" filled="f" stroked="f">
                  <v:textbox style="mso-fit-shape-to-text:t" inset="0,0,0,0">
                    <w:txbxContent>
                      <w:p w14:paraId="1A0C73AA" w14:textId="77777777" w:rsidR="00A03B1B" w:rsidRPr="00B34B0A" w:rsidRDefault="00A03B1B" w:rsidP="00A03B1B">
                        <w:pPr>
                          <w:rPr>
                            <w:b/>
                          </w:rPr>
                        </w:pPr>
                        <w:r w:rsidRPr="00B34B0A">
                          <w:rPr>
                            <w:b/>
                            <w:i/>
                            <w:iCs/>
                            <w:color w:val="000000"/>
                          </w:rPr>
                          <w:t>resources</w:t>
                        </w:r>
                      </w:p>
                    </w:txbxContent>
                  </v:textbox>
                </v:rect>
                <v:rect id="Rectangle 74" o:spid="_x0000_s1047"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" filled="f" stroked="f">
                  <v:textbox style="mso-fit-shape-to-text:t" inset="0,0,0,0">
                    <w:txbxContent>
                      <w:p w14:paraId="6ABE0790" w14:textId="77777777" w:rsidR="00A03B1B" w:rsidRPr="00B34B0A" w:rsidRDefault="00A03B1B" w:rsidP="00A03B1B">
                        <w:pPr>
                          <w:rPr>
                            <w:b/>
                          </w:rPr>
                        </w:pPr>
                        <w:r w:rsidRPr="00B34B0A">
                          <w:rPr>
                            <w:b/>
                            <w:i/>
                            <w:iCs/>
                            <w:color w:val="000000"/>
                          </w:rPr>
                          <w:t>load</w:t>
                        </w:r>
                      </w:p>
                    </w:txbxContent>
                  </v:textbox>
                </v:rect>
                <v:rect id="Rectangle 75" o:spid="_x0000_s1048"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" filled="f" stroked="f">
                  <v:textbox style="mso-fit-shape-to-text:t" inset="0,0,0,0">
                    <w:txbxContent>
                      <w:p w14:paraId="1735121B" w14:textId="77777777" w:rsidR="00A03B1B" w:rsidRPr="00B34B0A" w:rsidRDefault="00A03B1B" w:rsidP="00A03B1B">
                        <w:pPr>
                          <w:rPr>
                            <w:b/>
                          </w:rPr>
                        </w:pPr>
                        <w:r w:rsidRPr="00B34B0A">
                          <w:rPr>
                            <w:b/>
                            <w:i/>
                            <w:iCs/>
                            <w:color w:val="000000"/>
                          </w:rPr>
                          <w:t>online</w:t>
                        </w:r>
                      </w:p>
                    </w:txbxContent>
                  </v:textbox>
                </v:rect>
                <v:rect id="Rectangle 76" o:spid="_x0000_s1049"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" filled="f" stroked="f">
                  <v:textbox style="mso-fit-shape-to-text:t" inset="0,0,0,0">
                    <w:txbxContent>
                      <w:p w14:paraId="6A0453C6" w14:textId="77777777" w:rsidR="00A03B1B" w:rsidRPr="00B34B0A" w:rsidRDefault="00A03B1B" w:rsidP="00A03B1B">
                        <w:pPr>
                          <w:rPr>
                            <w:b/>
                          </w:rPr>
                        </w:pPr>
                        <w:r w:rsidRPr="00B34B0A">
                          <w:rPr>
                            <w:b/>
                            <w:i/>
                            <w:iCs/>
                            <w:color w:val="000000"/>
                          </w:rPr>
                          <w:t>All</w:t>
                        </w:r>
                      </w:p>
                    </w:txbxContent>
                  </v:textbox>
                </v:rect>
                <v:rect id="Rectangle 77" o:spid="_x0000_s1050"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" filled="f" stroked="f">
                  <v:textbox style="mso-fit-shape-to-text:t" inset="0,0,0,0">
                    <w:txbxContent>
                      <w:p w14:paraId="430EB516" w14:textId="77777777" w:rsidR="00A03B1B" w:rsidRPr="00B34B0A" w:rsidRDefault="00A03B1B" w:rsidP="00A03B1B">
                        <w:pPr>
                          <w:rPr>
                            <w:b/>
                          </w:rPr>
                        </w:pPr>
                        <w:r w:rsidRPr="00B34B0A">
                          <w:rPr>
                            <w:b/>
                            <w:i/>
                            <w:iCs/>
                            <w:color w:val="000000"/>
                          </w:rPr>
                          <w:t>resource</w:t>
                        </w:r>
                      </w:p>
                    </w:txbxContent>
                  </v:textbox>
                </v:rect>
                <v:rect id="Rectangle 78" o:spid="_x0000_s1051"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" filled="f" stroked="f">
                  <v:textbox style="mso-fit-shape-to-text:t" inset="0,0,0,0">
                    <w:txbxContent>
                      <w:p w14:paraId="2645E4E3" w14:textId="77777777" w:rsidR="00A03B1B" w:rsidRPr="00B34B0A" w:rsidRDefault="00A03B1B" w:rsidP="00A03B1B">
                        <w:pPr>
                          <w:rPr>
                            <w:b/>
                          </w:rPr>
                        </w:pPr>
                        <w:r w:rsidRPr="00B34B0A">
                          <w:rPr>
                            <w:b/>
                            <w:i/>
                            <w:iCs/>
                            <w:color w:val="000000"/>
                          </w:rPr>
                          <w:t>load</w:t>
                        </w:r>
                      </w:p>
                    </w:txbxContent>
                  </v:textbox>
                </v:rect>
                <v:rect id="Rectangle 79" o:spid="_x0000_s1052"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" filled="f" stroked="f">
                  <v:textbox style="mso-fit-shape-to-text:t" inset="0,0,0,0">
                    <w:txbxContent>
                      <w:p w14:paraId="626A8E69" w14:textId="77777777" w:rsidR="00A03B1B" w:rsidRPr="00B34B0A" w:rsidRDefault="00A03B1B" w:rsidP="00A03B1B">
                        <w:pPr>
                          <w:rPr>
                            <w:b/>
                          </w:rPr>
                        </w:pPr>
                        <w:r w:rsidRPr="00B34B0A">
                          <w:rPr>
                            <w:b/>
                            <w:i/>
                            <w:iCs/>
                            <w:color w:val="000000"/>
                          </w:rPr>
                          <w:t>online</w:t>
                        </w:r>
                      </w:p>
                    </w:txbxContent>
                  </v:textbox>
                </v:rect>
                <v:rect id="Rectangle 80" o:spid="_x0000_s1053"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" filled="f" stroked="f">
                  <v:textbox style="mso-fit-shape-to-text:t" inset="0,0,0,0">
                    <w:txbxContent>
                      <w:p w14:paraId="2CE649F5" w14:textId="77777777" w:rsidR="00A03B1B" w:rsidRPr="00B34B0A" w:rsidRDefault="00A03B1B" w:rsidP="00A03B1B">
                        <w:pPr>
                          <w:rPr>
                            <w:b/>
                          </w:rPr>
                        </w:pPr>
                        <w:r w:rsidRPr="00B34B0A">
                          <w:rPr>
                            <w:b/>
                            <w:i/>
                            <w:iCs/>
                            <w:color w:val="000000"/>
                          </w:rPr>
                          <w:t>i</w:t>
                        </w:r>
                      </w:p>
                    </w:txbxContent>
                  </v:textbox>
                </v:rect>
              </v:group>
            </w:pict>
          </mc:Fallback>
        </mc:AlternateContent>
      </w:r>
      <w:r w:rsidRPr="00A03B1B">
        <w:rPr>
          <w:b/>
          <w:position w:val="30"/>
          <w:sz w:val="20"/>
          <w:szCs w:val="20"/>
        </w:rPr>
        <w:t>PRC</w:t>
      </w:r>
      <w:r w:rsidRPr="00A03B1B">
        <w:rPr>
          <w:b/>
          <w:position w:val="30"/>
          <w:sz w:val="20"/>
          <w:szCs w:val="20"/>
          <w:vertAlign w:val="subscript"/>
        </w:rPr>
        <w:t>4</w:t>
      </w:r>
      <w:r w:rsidRPr="00A03B1B">
        <w:rPr>
          <w:b/>
          <w:position w:val="30"/>
          <w:sz w:val="20"/>
          <w:szCs w:val="20"/>
        </w:rPr>
        <w:t xml:space="preserve"> =</w:t>
      </w:r>
      <w:r w:rsidRPr="00A03B1B">
        <w:rPr>
          <w:b/>
          <w:position w:val="30"/>
          <w:sz w:val="20"/>
          <w:szCs w:val="20"/>
        </w:rPr>
        <w:tab/>
        <w:t>(Min(Max((Actual Net Telemetered Consumption – LPC), 0.0), ECRS and RRS Ancillary Service Resource award * 1.5) from all Load Resources controlled by high-set under-frequency relays with an ECRS and/or RRS Ancillary Service Resource award)</w:t>
      </w:r>
      <w:r w:rsidRPr="00A03B1B">
        <w:rPr>
          <w:b/>
          <w:position w:val="30"/>
          <w:sz w:val="20"/>
          <w:szCs w:val="20"/>
          <w:vertAlign w:val="subscript"/>
        </w:rPr>
        <w:t>i</w:t>
      </w:r>
    </w:p>
    <w:p w14:paraId="5A70C0AE" w14:textId="76CBA6C8" w:rsidR="00A03B1B" w:rsidRPr="00A03B1B" w:rsidRDefault="00A03B1B" w:rsidP="00A03B1B">
      <w:pPr>
        <w:tabs>
          <w:tab w:val="left" w:pos="2160"/>
        </w:tabs>
        <w:spacing w:before="480"/>
        <w:ind w:left="2160" w:hanging="2160"/>
        <w:rPr>
          <w:b/>
          <w:position w:val="30"/>
          <w:sz w:val="20"/>
          <w:szCs w:val="20"/>
        </w:rPr>
      </w:pPr>
      <w:r>
        <w:rPr>
          <w:noProof/>
        </w:rPr>
        <mc:AlternateContent>
          <mc:Choice Requires="wpc">
            <w:drawing>
              <wp:anchor distT="0" distB="0" distL="114300" distR="114300" simplePos="0" relativeHeight="251658259" behindDoc="0" locked="0" layoutInCell="1" allowOverlap="1" wp14:anchorId="6A72EF10" wp14:editId="19C6B2F2">
                <wp:simplePos x="0" y="0"/>
                <wp:positionH relativeFrom="column">
                  <wp:posOffset>494030</wp:posOffset>
                </wp:positionH>
                <wp:positionV relativeFrom="paragraph">
                  <wp:posOffset>31115</wp:posOffset>
                </wp:positionV>
                <wp:extent cx="737235" cy="1360805"/>
                <wp:effectExtent l="0" t="0" r="0" b="0"/>
                <wp:wrapNone/>
                <wp:docPr id="502"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95150548" name="Rectangle 83"/>
                        <wps:cNvSpPr>
                          <a:spLocks noChangeArrowheads="1"/>
                        </wps:cNvSpPr>
                        <wps:spPr bwMode="auto">
                          <a:xfrm>
                            <a:off x="171408" y="636902"/>
                            <a:ext cx="145415" cy="248920"/>
                          </a:xfrm>
                          <a:prstGeom prst="rect">
                            <a:avLst/>
                          </a:prstGeom>
                          <a:noFill/>
                          <a:ln>
                            <a:noFill/>
                          </a:ln>
                        </wps:spPr>
                        <wps:txbx>
                          <w:txbxContent>
                            <w:p w14:paraId="19B0007E" w14:textId="77777777" w:rsidR="00A03B1B" w:rsidRPr="00B074A0" w:rsidRDefault="00A03B1B" w:rsidP="00A03B1B">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5167888" name="Rectangle 84"/>
                        <wps:cNvSpPr>
                          <a:spLocks noChangeArrowheads="1"/>
                        </wps:cNvSpPr>
                        <wps:spPr bwMode="auto">
                          <a:xfrm>
                            <a:off x="101605" y="871203"/>
                            <a:ext cx="83820" cy="186690"/>
                          </a:xfrm>
                          <a:prstGeom prst="rect">
                            <a:avLst/>
                          </a:prstGeom>
                          <a:noFill/>
                          <a:ln>
                            <a:noFill/>
                          </a:ln>
                        </wps:spPr>
                        <wps:txbx>
                          <w:txbxContent>
                            <w:p w14:paraId="100F9600" w14:textId="77777777" w:rsidR="00A03B1B" w:rsidRDefault="00A03B1B" w:rsidP="00A03B1B">
                              <w:r>
                                <w:rPr>
                                  <w:rFonts w:ascii="Symbol" w:hAnsi="Symbol" w:cs="Symbol"/>
                                  <w:color w:val="000000"/>
                                </w:rPr>
                                <w:t></w:t>
                              </w:r>
                            </w:p>
                          </w:txbxContent>
                        </wps:txbx>
                        <wps:bodyPr rot="0" vert="horz" wrap="none" lIns="0" tIns="0" rIns="0" bIns="0" anchor="t" anchorCtr="0" upright="1">
                          <a:spAutoFit/>
                        </wps:bodyPr>
                      </wps:wsp>
                      <wps:wsp>
                        <wps:cNvPr id="415203282" name="Rectangle 85"/>
                        <wps:cNvSpPr>
                          <a:spLocks noChangeArrowheads="1"/>
                        </wps:cNvSpPr>
                        <wps:spPr bwMode="auto">
                          <a:xfrm>
                            <a:off x="35602" y="424202"/>
                            <a:ext cx="601345" cy="175260"/>
                          </a:xfrm>
                          <a:prstGeom prst="rect">
                            <a:avLst/>
                          </a:prstGeom>
                          <a:noFill/>
                          <a:ln>
                            <a:noFill/>
                          </a:ln>
                        </wps:spPr>
                        <wps:txbx>
                          <w:txbxContent>
                            <w:p w14:paraId="40FA48A1" w14:textId="77777777" w:rsidR="00A03B1B" w:rsidRPr="00B34B0A" w:rsidRDefault="00A03B1B" w:rsidP="00A03B1B">
                              <w:pPr>
                                <w:rPr>
                                  <w:b/>
                                </w:rPr>
                              </w:pPr>
                              <w:r w:rsidRPr="00B34B0A">
                                <w:rPr>
                                  <w:b/>
                                  <w:i/>
                                  <w:iCs/>
                                  <w:color w:val="000000"/>
                                </w:rPr>
                                <w:t>resources</w:t>
                              </w:r>
                            </w:p>
                          </w:txbxContent>
                        </wps:txbx>
                        <wps:bodyPr rot="0" vert="horz" wrap="none" lIns="0" tIns="0" rIns="0" bIns="0" anchor="t" anchorCtr="0" upright="1">
                          <a:spAutoFit/>
                        </wps:bodyPr>
                      </wps:wsp>
                      <wps:wsp>
                        <wps:cNvPr id="774900646" name="Rectangle 86"/>
                        <wps:cNvSpPr>
                          <a:spLocks noChangeArrowheads="1"/>
                        </wps:cNvSpPr>
                        <wps:spPr bwMode="auto">
                          <a:xfrm>
                            <a:off x="31702" y="290201"/>
                            <a:ext cx="271145" cy="175260"/>
                          </a:xfrm>
                          <a:prstGeom prst="rect">
                            <a:avLst/>
                          </a:prstGeom>
                          <a:noFill/>
                          <a:ln>
                            <a:noFill/>
                          </a:ln>
                        </wps:spPr>
                        <wps:txbx>
                          <w:txbxContent>
                            <w:p w14:paraId="5CC11F07" w14:textId="77777777" w:rsidR="00A03B1B" w:rsidRPr="00B34B0A" w:rsidRDefault="00A03B1B" w:rsidP="00A03B1B">
                              <w:pPr>
                                <w:rPr>
                                  <w:b/>
                                </w:rPr>
                              </w:pPr>
                              <w:r w:rsidRPr="00B34B0A">
                                <w:rPr>
                                  <w:b/>
                                  <w:i/>
                                  <w:iCs/>
                                  <w:color w:val="000000"/>
                                </w:rPr>
                                <w:t>load</w:t>
                              </w:r>
                            </w:p>
                          </w:txbxContent>
                        </wps:txbx>
                        <wps:bodyPr rot="0" vert="horz" wrap="none" lIns="0" tIns="0" rIns="0" bIns="0" anchor="t" anchorCtr="0" upright="1">
                          <a:spAutoFit/>
                        </wps:bodyPr>
                      </wps:wsp>
                      <wps:wsp>
                        <wps:cNvPr id="924240567" name="Rectangle 87"/>
                        <wps:cNvSpPr>
                          <a:spLocks noChangeArrowheads="1"/>
                        </wps:cNvSpPr>
                        <wps:spPr bwMode="auto">
                          <a:xfrm>
                            <a:off x="33702" y="156201"/>
                            <a:ext cx="398145" cy="175260"/>
                          </a:xfrm>
                          <a:prstGeom prst="rect">
                            <a:avLst/>
                          </a:prstGeom>
                          <a:noFill/>
                          <a:ln>
                            <a:noFill/>
                          </a:ln>
                        </wps:spPr>
                        <wps:txbx>
                          <w:txbxContent>
                            <w:p w14:paraId="77D047E0" w14:textId="77777777" w:rsidR="00A03B1B" w:rsidRPr="00B34B0A" w:rsidRDefault="00A03B1B" w:rsidP="00A03B1B">
                              <w:pPr>
                                <w:rPr>
                                  <w:b/>
                                </w:rPr>
                              </w:pPr>
                              <w:r w:rsidRPr="00B34B0A">
                                <w:rPr>
                                  <w:b/>
                                  <w:i/>
                                  <w:iCs/>
                                  <w:color w:val="000000"/>
                                </w:rPr>
                                <w:t>online</w:t>
                              </w:r>
                            </w:p>
                          </w:txbxContent>
                        </wps:txbx>
                        <wps:bodyPr rot="0" vert="horz" wrap="none" lIns="0" tIns="0" rIns="0" bIns="0" anchor="t" anchorCtr="0" upright="1">
                          <a:spAutoFit/>
                        </wps:bodyPr>
                      </wps:wsp>
                      <wps:wsp>
                        <wps:cNvPr id="690031961" name="Rectangle 88"/>
                        <wps:cNvSpPr>
                          <a:spLocks noChangeArrowheads="1"/>
                        </wps:cNvSpPr>
                        <wps:spPr bwMode="auto">
                          <a:xfrm>
                            <a:off x="45702" y="22200"/>
                            <a:ext cx="217810" cy="175201"/>
                          </a:xfrm>
                          <a:prstGeom prst="rect">
                            <a:avLst/>
                          </a:prstGeom>
                          <a:noFill/>
                          <a:ln>
                            <a:noFill/>
                          </a:ln>
                        </wps:spPr>
                        <wps:txbx>
                          <w:txbxContent>
                            <w:p w14:paraId="0C6251A4" w14:textId="77777777" w:rsidR="00A03B1B" w:rsidRPr="00B34B0A" w:rsidRDefault="00A03B1B" w:rsidP="00A03B1B">
                              <w:pPr>
                                <w:rPr>
                                  <w:b/>
                                </w:rPr>
                              </w:pPr>
                              <w:r w:rsidRPr="00B34B0A">
                                <w:rPr>
                                  <w:b/>
                                  <w:i/>
                                  <w:iCs/>
                                  <w:color w:val="000000"/>
                                </w:rPr>
                                <w:t>All</w:t>
                              </w:r>
                            </w:p>
                          </w:txbxContent>
                        </wps:txbx>
                        <wps:bodyPr rot="0" vert="horz" wrap="square" lIns="0" tIns="0" rIns="0" bIns="0" anchor="t" anchorCtr="0" upright="1">
                          <a:spAutoFit/>
                        </wps:bodyPr>
                      </wps:wsp>
                      <wps:wsp>
                        <wps:cNvPr id="41913188" name="Rectangle 89"/>
                        <wps:cNvSpPr>
                          <a:spLocks noChangeArrowheads="1"/>
                        </wps:cNvSpPr>
                        <wps:spPr bwMode="auto">
                          <a:xfrm>
                            <a:off x="62903" y="1153804"/>
                            <a:ext cx="542290" cy="175260"/>
                          </a:xfrm>
                          <a:prstGeom prst="rect">
                            <a:avLst/>
                          </a:prstGeom>
                          <a:noFill/>
                          <a:ln>
                            <a:noFill/>
                          </a:ln>
                        </wps:spPr>
                        <wps:txbx>
                          <w:txbxContent>
                            <w:p w14:paraId="32E2BE65" w14:textId="77777777" w:rsidR="00A03B1B" w:rsidRPr="00B34B0A" w:rsidRDefault="00A03B1B" w:rsidP="00A03B1B">
                              <w:pPr>
                                <w:rPr>
                                  <w:b/>
                                </w:rPr>
                              </w:pPr>
                              <w:r w:rsidRPr="00B34B0A">
                                <w:rPr>
                                  <w:b/>
                                  <w:i/>
                                  <w:iCs/>
                                  <w:color w:val="000000"/>
                                </w:rPr>
                                <w:t>resource</w:t>
                              </w:r>
                            </w:p>
                          </w:txbxContent>
                        </wps:txbx>
                        <wps:bodyPr rot="0" vert="horz" wrap="none" lIns="0" tIns="0" rIns="0" bIns="0" anchor="t" anchorCtr="0" upright="1">
                          <a:spAutoFit/>
                        </wps:bodyPr>
                      </wps:wsp>
                      <wps:wsp>
                        <wps:cNvPr id="1371357225" name="Rectangle 90"/>
                        <wps:cNvSpPr>
                          <a:spLocks noChangeArrowheads="1"/>
                        </wps:cNvSpPr>
                        <wps:spPr bwMode="auto">
                          <a:xfrm>
                            <a:off x="58403" y="1019804"/>
                            <a:ext cx="271145" cy="175260"/>
                          </a:xfrm>
                          <a:prstGeom prst="rect">
                            <a:avLst/>
                          </a:prstGeom>
                          <a:noFill/>
                          <a:ln>
                            <a:noFill/>
                          </a:ln>
                        </wps:spPr>
                        <wps:txbx>
                          <w:txbxContent>
                            <w:p w14:paraId="3FAEFCE9" w14:textId="77777777" w:rsidR="00A03B1B" w:rsidRPr="00B34B0A" w:rsidRDefault="00A03B1B" w:rsidP="00A03B1B">
                              <w:pPr>
                                <w:rPr>
                                  <w:b/>
                                </w:rPr>
                              </w:pPr>
                              <w:r w:rsidRPr="00B34B0A">
                                <w:rPr>
                                  <w:b/>
                                  <w:i/>
                                  <w:iCs/>
                                  <w:color w:val="000000"/>
                                </w:rPr>
                                <w:t>load</w:t>
                              </w:r>
                            </w:p>
                          </w:txbxContent>
                        </wps:txbx>
                        <wps:bodyPr rot="0" vert="horz" wrap="none" lIns="0" tIns="0" rIns="0" bIns="0" anchor="t" anchorCtr="0" upright="1">
                          <a:spAutoFit/>
                        </wps:bodyPr>
                      </wps:wsp>
                      <wps:wsp>
                        <wps:cNvPr id="364698907" name="Rectangle 91"/>
                        <wps:cNvSpPr>
                          <a:spLocks noChangeArrowheads="1"/>
                        </wps:cNvSpPr>
                        <wps:spPr bwMode="auto">
                          <a:xfrm>
                            <a:off x="174608" y="885803"/>
                            <a:ext cx="398145" cy="175260"/>
                          </a:xfrm>
                          <a:prstGeom prst="rect">
                            <a:avLst/>
                          </a:prstGeom>
                          <a:noFill/>
                          <a:ln>
                            <a:noFill/>
                          </a:ln>
                        </wps:spPr>
                        <wps:txbx>
                          <w:txbxContent>
                            <w:p w14:paraId="372956C7" w14:textId="77777777" w:rsidR="00A03B1B" w:rsidRPr="00B34B0A" w:rsidRDefault="00A03B1B" w:rsidP="00A03B1B">
                              <w:pPr>
                                <w:rPr>
                                  <w:b/>
                                </w:rPr>
                              </w:pPr>
                              <w:r w:rsidRPr="00B34B0A">
                                <w:rPr>
                                  <w:b/>
                                  <w:i/>
                                  <w:iCs/>
                                  <w:color w:val="000000"/>
                                </w:rPr>
                                <w:t>online</w:t>
                              </w:r>
                            </w:p>
                          </w:txbxContent>
                        </wps:txbx>
                        <wps:bodyPr rot="0" vert="horz" wrap="none" lIns="0" tIns="0" rIns="0" bIns="0" anchor="t" anchorCtr="0" upright="1">
                          <a:spAutoFit/>
                        </wps:bodyPr>
                      </wps:wsp>
                      <wps:wsp>
                        <wps:cNvPr id="940751268" name="Rectangle 92"/>
                        <wps:cNvSpPr>
                          <a:spLocks noChangeArrowheads="1"/>
                        </wps:cNvSpPr>
                        <wps:spPr bwMode="auto">
                          <a:xfrm>
                            <a:off x="58403" y="885803"/>
                            <a:ext cx="42545" cy="175260"/>
                          </a:xfrm>
                          <a:prstGeom prst="rect">
                            <a:avLst/>
                          </a:prstGeom>
                          <a:noFill/>
                          <a:ln>
                            <a:noFill/>
                          </a:ln>
                        </wps:spPr>
                        <wps:txbx>
                          <w:txbxContent>
                            <w:p w14:paraId="47F2EBDB" w14:textId="77777777" w:rsidR="00A03B1B" w:rsidRPr="00B34B0A" w:rsidRDefault="00A03B1B" w:rsidP="00A03B1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A72EF10" id="Canvas 91" o:spid="_x0000_s1054" editas="canvas" style="position:absolute;left:0;text-align:left;margin-left:38.9pt;margin-top:2.45pt;width:58.05pt;height:107.15pt;z-index:251658259"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">
                <v:shape id="_x0000_s1055" type="#_x0000_t75" style="position:absolute;width:7372;height:13608;visibility:visible;mso-wrap-style:square">
                  <v:fill o:detectmouseclick="t"/>
                  <v:path o:connecttype="none"/>
                </v:shape>
                <v:rect id="Rectangle 83" o:spid="_x0000_s1056"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" filled="f" stroked="f">
                  <v:textbox style="mso-fit-shape-to-text:t" inset="0,0,0,0">
                    <w:txbxContent>
                      <w:p w14:paraId="19B0007E" w14:textId="77777777" w:rsidR="00A03B1B" w:rsidRPr="00B074A0" w:rsidRDefault="00A03B1B" w:rsidP="00A03B1B">
                        <w:pPr>
                          <w:rPr>
                            <w:sz w:val="32"/>
                            <w:szCs w:val="32"/>
                          </w:rPr>
                        </w:pPr>
                        <w:r w:rsidRPr="00B074A0">
                          <w:rPr>
                            <w:rFonts w:ascii="Symbol" w:hAnsi="Symbol" w:cs="Symbol"/>
                            <w:color w:val="000000"/>
                            <w:sz w:val="32"/>
                            <w:szCs w:val="32"/>
                          </w:rPr>
                          <w:t></w:t>
                        </w:r>
                      </w:p>
                    </w:txbxContent>
                  </v:textbox>
                </v:rect>
                <v:rect id="Rectangle 84" o:spid="_x0000_s1057"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" filled="f" stroked="f">
                  <v:textbox style="mso-fit-shape-to-text:t" inset="0,0,0,0">
                    <w:txbxContent>
                      <w:p w14:paraId="100F9600" w14:textId="77777777" w:rsidR="00A03B1B" w:rsidRDefault="00A03B1B" w:rsidP="00A03B1B">
                        <w:r>
                          <w:rPr>
                            <w:rFonts w:ascii="Symbol" w:hAnsi="Symbol" w:cs="Symbol"/>
                            <w:color w:val="000000"/>
                          </w:rPr>
                          <w:t></w:t>
                        </w:r>
                      </w:p>
                    </w:txbxContent>
                  </v:textbox>
                </v:rect>
                <v:rect id="Rectangle 85" o:spid="_x0000_s1058"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" filled="f" stroked="f">
                  <v:textbox style="mso-fit-shape-to-text:t" inset="0,0,0,0">
                    <w:txbxContent>
                      <w:p w14:paraId="40FA48A1" w14:textId="77777777" w:rsidR="00A03B1B" w:rsidRPr="00B34B0A" w:rsidRDefault="00A03B1B" w:rsidP="00A03B1B">
                        <w:pPr>
                          <w:rPr>
                            <w:b/>
                          </w:rPr>
                        </w:pPr>
                        <w:r w:rsidRPr="00B34B0A">
                          <w:rPr>
                            <w:b/>
                            <w:i/>
                            <w:iCs/>
                            <w:color w:val="000000"/>
                          </w:rPr>
                          <w:t>resources</w:t>
                        </w:r>
                      </w:p>
                    </w:txbxContent>
                  </v:textbox>
                </v:rect>
                <v:rect id="Rectangle 86" o:spid="_x0000_s1059"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" filled="f" stroked="f">
                  <v:textbox style="mso-fit-shape-to-text:t" inset="0,0,0,0">
                    <w:txbxContent>
                      <w:p w14:paraId="5CC11F07" w14:textId="77777777" w:rsidR="00A03B1B" w:rsidRPr="00B34B0A" w:rsidRDefault="00A03B1B" w:rsidP="00A03B1B">
                        <w:pPr>
                          <w:rPr>
                            <w:b/>
                          </w:rPr>
                        </w:pPr>
                        <w:r w:rsidRPr="00B34B0A">
                          <w:rPr>
                            <w:b/>
                            <w:i/>
                            <w:iCs/>
                            <w:color w:val="000000"/>
                          </w:rPr>
                          <w:t>load</w:t>
                        </w:r>
                      </w:p>
                    </w:txbxContent>
                  </v:textbox>
                </v:rect>
                <v:rect id="Rectangle 87" o:spid="_x0000_s1060"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" filled="f" stroked="f">
                  <v:textbox style="mso-fit-shape-to-text:t" inset="0,0,0,0">
                    <w:txbxContent>
                      <w:p w14:paraId="77D047E0" w14:textId="77777777" w:rsidR="00A03B1B" w:rsidRPr="00B34B0A" w:rsidRDefault="00A03B1B" w:rsidP="00A03B1B">
                        <w:pPr>
                          <w:rPr>
                            <w:b/>
                          </w:rPr>
                        </w:pPr>
                        <w:r w:rsidRPr="00B34B0A">
                          <w:rPr>
                            <w:b/>
                            <w:i/>
                            <w:iCs/>
                            <w:color w:val="000000"/>
                          </w:rPr>
                          <w:t>online</w:t>
                        </w:r>
                      </w:p>
                    </w:txbxContent>
                  </v:textbox>
                </v:rect>
                <v:rect id="Rectangle 88" o:spid="_x0000_s1061"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" filled="f" stroked="f">
                  <v:textbox style="mso-fit-shape-to-text:t" inset="0,0,0,0">
                    <w:txbxContent>
                      <w:p w14:paraId="0C6251A4" w14:textId="77777777" w:rsidR="00A03B1B" w:rsidRPr="00B34B0A" w:rsidRDefault="00A03B1B" w:rsidP="00A03B1B">
                        <w:pPr>
                          <w:rPr>
                            <w:b/>
                          </w:rPr>
                        </w:pPr>
                        <w:r w:rsidRPr="00B34B0A">
                          <w:rPr>
                            <w:b/>
                            <w:i/>
                            <w:iCs/>
                            <w:color w:val="000000"/>
                          </w:rPr>
                          <w:t>All</w:t>
                        </w:r>
                      </w:p>
                    </w:txbxContent>
                  </v:textbox>
                </v:rect>
                <v:rect id="Rectangle 89" o:spid="_x0000_s1062"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" filled="f" stroked="f">
                  <v:textbox style="mso-fit-shape-to-text:t" inset="0,0,0,0">
                    <w:txbxContent>
                      <w:p w14:paraId="32E2BE65" w14:textId="77777777" w:rsidR="00A03B1B" w:rsidRPr="00B34B0A" w:rsidRDefault="00A03B1B" w:rsidP="00A03B1B">
                        <w:pPr>
                          <w:rPr>
                            <w:b/>
                          </w:rPr>
                        </w:pPr>
                        <w:r w:rsidRPr="00B34B0A">
                          <w:rPr>
                            <w:b/>
                            <w:i/>
                            <w:iCs/>
                            <w:color w:val="000000"/>
                          </w:rPr>
                          <w:t>resource</w:t>
                        </w:r>
                      </w:p>
                    </w:txbxContent>
                  </v:textbox>
                </v:rect>
                <v:rect id="Rectangle 90" o:spid="_x0000_s1063"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" filled="f" stroked="f">
                  <v:textbox style="mso-fit-shape-to-text:t" inset="0,0,0,0">
                    <w:txbxContent>
                      <w:p w14:paraId="3FAEFCE9" w14:textId="77777777" w:rsidR="00A03B1B" w:rsidRPr="00B34B0A" w:rsidRDefault="00A03B1B" w:rsidP="00A03B1B">
                        <w:pPr>
                          <w:rPr>
                            <w:b/>
                          </w:rPr>
                        </w:pPr>
                        <w:r w:rsidRPr="00B34B0A">
                          <w:rPr>
                            <w:b/>
                            <w:i/>
                            <w:iCs/>
                            <w:color w:val="000000"/>
                          </w:rPr>
                          <w:t>load</w:t>
                        </w:r>
                      </w:p>
                    </w:txbxContent>
                  </v:textbox>
                </v:rect>
                <v:rect id="Rectangle 91" o:spid="_x0000_s1064"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" filled="f" stroked="f">
                  <v:textbox style="mso-fit-shape-to-text:t" inset="0,0,0,0">
                    <w:txbxContent>
                      <w:p w14:paraId="372956C7" w14:textId="77777777" w:rsidR="00A03B1B" w:rsidRPr="00B34B0A" w:rsidRDefault="00A03B1B" w:rsidP="00A03B1B">
                        <w:pPr>
                          <w:rPr>
                            <w:b/>
                          </w:rPr>
                        </w:pPr>
                        <w:r w:rsidRPr="00B34B0A">
                          <w:rPr>
                            <w:b/>
                            <w:i/>
                            <w:iCs/>
                            <w:color w:val="000000"/>
                          </w:rPr>
                          <w:t>online</w:t>
                        </w:r>
                      </w:p>
                    </w:txbxContent>
                  </v:textbox>
                </v:rect>
                <v:rect id="Rectangle 92" o:spid="_x0000_s1065"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" filled="f" stroked="f">
                  <v:textbox style="mso-fit-shape-to-text:t" inset="0,0,0,0">
                    <w:txbxContent>
                      <w:p w14:paraId="47F2EBDB" w14:textId="77777777" w:rsidR="00A03B1B" w:rsidRPr="00B34B0A" w:rsidRDefault="00A03B1B" w:rsidP="00A03B1B">
                        <w:pPr>
                          <w:rPr>
                            <w:b/>
                          </w:rPr>
                        </w:pPr>
                        <w:r w:rsidRPr="00B34B0A">
                          <w:rPr>
                            <w:b/>
                            <w:i/>
                            <w:iCs/>
                            <w:color w:val="000000"/>
                          </w:rPr>
                          <w:t>i</w:t>
                        </w:r>
                      </w:p>
                    </w:txbxContent>
                  </v:textbox>
                </v:rect>
              </v:group>
            </w:pict>
          </mc:Fallback>
        </mc:AlternateContent>
      </w:r>
      <w:r w:rsidRPr="00A03B1B">
        <w:rPr>
          <w:b/>
          <w:position w:val="30"/>
          <w:sz w:val="20"/>
          <w:szCs w:val="20"/>
        </w:rPr>
        <w:t>PRC</w:t>
      </w:r>
      <w:r w:rsidRPr="00A03B1B">
        <w:rPr>
          <w:b/>
          <w:position w:val="30"/>
          <w:sz w:val="20"/>
          <w:szCs w:val="20"/>
          <w:vertAlign w:val="subscript"/>
        </w:rPr>
        <w:t>5</w:t>
      </w:r>
      <w:r w:rsidRPr="00A03B1B">
        <w:rPr>
          <w:b/>
          <w:position w:val="30"/>
          <w:sz w:val="20"/>
          <w:szCs w:val="20"/>
        </w:rPr>
        <w:t xml:space="preserve"> =</w:t>
      </w:r>
      <w:r w:rsidRPr="00A03B1B">
        <w:rPr>
          <w:b/>
          <w:position w:val="30"/>
          <w:sz w:val="20"/>
          <w:szCs w:val="20"/>
        </w:rPr>
        <w:tab/>
        <w:t>Min(Max((LRDF_1*Actual Net Telemetered Consumption – LPC)</w:t>
      </w:r>
      <w:r w:rsidRPr="00A03B1B">
        <w:rPr>
          <w:b/>
          <w:position w:val="30"/>
          <w:sz w:val="20"/>
          <w:szCs w:val="20"/>
          <w:vertAlign w:val="subscript"/>
        </w:rPr>
        <w:t>i</w:t>
      </w:r>
      <w:r w:rsidRPr="00A03B1B">
        <w:rPr>
          <w:b/>
          <w:position w:val="30"/>
          <w:sz w:val="20"/>
          <w:szCs w:val="20"/>
        </w:rPr>
        <w:t>, 0.0), (0.2 * LRDF_1 * Actual Net Telemetered Consumption)) from all CLRs active in SCED with an Ancillary Service Resource award</w:t>
      </w:r>
    </w:p>
    <w:p w14:paraId="329CC6E7" w14:textId="77777777" w:rsidR="00A03B1B" w:rsidRPr="00A03B1B" w:rsidRDefault="00A03B1B" w:rsidP="00A03B1B">
      <w:pPr>
        <w:tabs>
          <w:tab w:val="left" w:pos="2160"/>
        </w:tabs>
        <w:ind w:left="2160" w:hanging="2160"/>
        <w:rPr>
          <w:b/>
          <w:position w:val="3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4AC00F9D" w14:textId="77777777" w:rsidTr="00B31BB1">
        <w:trPr>
          <w:trHeight w:val="206"/>
        </w:trPr>
        <w:tc>
          <w:tcPr>
            <w:tcW w:w="9350" w:type="dxa"/>
            <w:shd w:val="pct12" w:color="auto" w:fill="auto"/>
          </w:tcPr>
          <w:p w14:paraId="438750C7" w14:textId="77777777" w:rsidR="00A03B1B" w:rsidRPr="00A03B1B" w:rsidRDefault="00A03B1B" w:rsidP="00A03B1B">
            <w:pPr>
              <w:spacing w:before="120" w:after="240"/>
              <w:rPr>
                <w:b/>
                <w:i/>
                <w:iCs/>
              </w:rPr>
            </w:pPr>
            <w:r w:rsidRPr="00A03B1B">
              <w:rPr>
                <w:b/>
                <w:i/>
                <w:iCs/>
              </w:rPr>
              <w:lastRenderedPageBreak/>
              <w:t>[NPRR1244:  Replace the formula “PRC</w:t>
            </w:r>
            <w:r w:rsidRPr="00A03B1B">
              <w:rPr>
                <w:b/>
                <w:i/>
                <w:iCs/>
                <w:vertAlign w:val="subscript"/>
              </w:rPr>
              <w:t>5</w:t>
            </w:r>
            <w:r w:rsidRPr="00A03B1B">
              <w:rPr>
                <w:b/>
                <w:i/>
                <w:iCs/>
              </w:rPr>
              <w:t>” above with the following upon system implementation:]</w:t>
            </w:r>
          </w:p>
          <w:p w14:paraId="3932B95C" w14:textId="4858F81F" w:rsidR="00A03B1B" w:rsidRPr="00A03B1B" w:rsidRDefault="00A03B1B" w:rsidP="00A03B1B">
            <w:pPr>
              <w:tabs>
                <w:tab w:val="left" w:pos="2160"/>
              </w:tabs>
              <w:spacing w:before="480"/>
              <w:ind w:left="2160" w:hanging="2160"/>
              <w:rPr>
                <w:b/>
                <w:position w:val="30"/>
                <w:sz w:val="20"/>
                <w:szCs w:val="20"/>
              </w:rPr>
            </w:pPr>
            <w:r>
              <w:rPr>
                <w:noProof/>
              </w:rPr>
              <mc:AlternateContent>
                <mc:Choice Requires="wpc">
                  <w:drawing>
                    <wp:anchor distT="0" distB="0" distL="114300" distR="114300" simplePos="0" relativeHeight="251658264" behindDoc="0" locked="0" layoutInCell="1" allowOverlap="1" wp14:anchorId="31D03FFC" wp14:editId="404C40A6">
                      <wp:simplePos x="0" y="0"/>
                      <wp:positionH relativeFrom="column">
                        <wp:posOffset>494030</wp:posOffset>
                      </wp:positionH>
                      <wp:positionV relativeFrom="paragraph">
                        <wp:posOffset>31115</wp:posOffset>
                      </wp:positionV>
                      <wp:extent cx="737235" cy="1360805"/>
                      <wp:effectExtent l="0" t="0" r="0" b="0"/>
                      <wp:wrapNone/>
                      <wp:docPr id="490"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11410241" name="Rectangle 83"/>
                              <wps:cNvSpPr>
                                <a:spLocks noChangeArrowheads="1"/>
                              </wps:cNvSpPr>
                              <wps:spPr bwMode="auto">
                                <a:xfrm>
                                  <a:off x="171408" y="636902"/>
                                  <a:ext cx="145415" cy="248920"/>
                                </a:xfrm>
                                <a:prstGeom prst="rect">
                                  <a:avLst/>
                                </a:prstGeom>
                                <a:noFill/>
                                <a:ln>
                                  <a:noFill/>
                                </a:ln>
                              </wps:spPr>
                              <wps:txbx>
                                <w:txbxContent>
                                  <w:p w14:paraId="4D4F090C" w14:textId="77777777" w:rsidR="00A03B1B" w:rsidRPr="00B074A0" w:rsidRDefault="00A03B1B" w:rsidP="00A03B1B">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257999419" name="Rectangle 84"/>
                              <wps:cNvSpPr>
                                <a:spLocks noChangeArrowheads="1"/>
                              </wps:cNvSpPr>
                              <wps:spPr bwMode="auto">
                                <a:xfrm>
                                  <a:off x="101605" y="871203"/>
                                  <a:ext cx="83820" cy="186690"/>
                                </a:xfrm>
                                <a:prstGeom prst="rect">
                                  <a:avLst/>
                                </a:prstGeom>
                                <a:noFill/>
                                <a:ln>
                                  <a:noFill/>
                                </a:ln>
                              </wps:spPr>
                              <wps:txbx>
                                <w:txbxContent>
                                  <w:p w14:paraId="6C1AFF0D" w14:textId="77777777" w:rsidR="00A03B1B" w:rsidRDefault="00A03B1B" w:rsidP="00A03B1B">
                                    <w:r>
                                      <w:rPr>
                                        <w:rFonts w:ascii="Symbol" w:hAnsi="Symbol" w:cs="Symbol"/>
                                        <w:color w:val="000000"/>
                                      </w:rPr>
                                      <w:t></w:t>
                                    </w:r>
                                  </w:p>
                                </w:txbxContent>
                              </wps:txbx>
                              <wps:bodyPr rot="0" vert="horz" wrap="none" lIns="0" tIns="0" rIns="0" bIns="0" anchor="t" anchorCtr="0" upright="1">
                                <a:spAutoFit/>
                              </wps:bodyPr>
                            </wps:wsp>
                            <wps:wsp>
                              <wps:cNvPr id="136220509" name="Rectangle 85"/>
                              <wps:cNvSpPr>
                                <a:spLocks noChangeArrowheads="1"/>
                              </wps:cNvSpPr>
                              <wps:spPr bwMode="auto">
                                <a:xfrm>
                                  <a:off x="35602" y="424202"/>
                                  <a:ext cx="601345" cy="175260"/>
                                </a:xfrm>
                                <a:prstGeom prst="rect">
                                  <a:avLst/>
                                </a:prstGeom>
                                <a:noFill/>
                                <a:ln>
                                  <a:noFill/>
                                </a:ln>
                              </wps:spPr>
                              <wps:txbx>
                                <w:txbxContent>
                                  <w:p w14:paraId="62B792ED" w14:textId="77777777" w:rsidR="00A03B1B" w:rsidRPr="00B34B0A" w:rsidRDefault="00A03B1B" w:rsidP="00A03B1B">
                                    <w:pPr>
                                      <w:rPr>
                                        <w:b/>
                                      </w:rPr>
                                    </w:pPr>
                                    <w:r w:rsidRPr="00B34B0A">
                                      <w:rPr>
                                        <w:b/>
                                        <w:i/>
                                        <w:iCs/>
                                        <w:color w:val="000000"/>
                                      </w:rPr>
                                      <w:t>resources</w:t>
                                    </w:r>
                                  </w:p>
                                </w:txbxContent>
                              </wps:txbx>
                              <wps:bodyPr rot="0" vert="horz" wrap="none" lIns="0" tIns="0" rIns="0" bIns="0" anchor="t" anchorCtr="0" upright="1">
                                <a:spAutoFit/>
                              </wps:bodyPr>
                            </wps:wsp>
                            <wps:wsp>
                              <wps:cNvPr id="1823674895" name="Rectangle 86"/>
                              <wps:cNvSpPr>
                                <a:spLocks noChangeArrowheads="1"/>
                              </wps:cNvSpPr>
                              <wps:spPr bwMode="auto">
                                <a:xfrm>
                                  <a:off x="31702" y="290201"/>
                                  <a:ext cx="271145" cy="175260"/>
                                </a:xfrm>
                                <a:prstGeom prst="rect">
                                  <a:avLst/>
                                </a:prstGeom>
                                <a:noFill/>
                                <a:ln>
                                  <a:noFill/>
                                </a:ln>
                              </wps:spPr>
                              <wps:txbx>
                                <w:txbxContent>
                                  <w:p w14:paraId="378C7C05" w14:textId="77777777" w:rsidR="00A03B1B" w:rsidRPr="00B34B0A" w:rsidRDefault="00A03B1B" w:rsidP="00A03B1B">
                                    <w:pPr>
                                      <w:rPr>
                                        <w:b/>
                                      </w:rPr>
                                    </w:pPr>
                                    <w:r w:rsidRPr="00B34B0A">
                                      <w:rPr>
                                        <w:b/>
                                        <w:i/>
                                        <w:iCs/>
                                        <w:color w:val="000000"/>
                                      </w:rPr>
                                      <w:t>load</w:t>
                                    </w:r>
                                  </w:p>
                                </w:txbxContent>
                              </wps:txbx>
                              <wps:bodyPr rot="0" vert="horz" wrap="none" lIns="0" tIns="0" rIns="0" bIns="0" anchor="t" anchorCtr="0" upright="1">
                                <a:spAutoFit/>
                              </wps:bodyPr>
                            </wps:wsp>
                            <wps:wsp>
                              <wps:cNvPr id="1502264144" name="Rectangle 87"/>
                              <wps:cNvSpPr>
                                <a:spLocks noChangeArrowheads="1"/>
                              </wps:cNvSpPr>
                              <wps:spPr bwMode="auto">
                                <a:xfrm>
                                  <a:off x="33702" y="156201"/>
                                  <a:ext cx="398145" cy="175260"/>
                                </a:xfrm>
                                <a:prstGeom prst="rect">
                                  <a:avLst/>
                                </a:prstGeom>
                                <a:noFill/>
                                <a:ln>
                                  <a:noFill/>
                                </a:ln>
                              </wps:spPr>
                              <wps:txbx>
                                <w:txbxContent>
                                  <w:p w14:paraId="237E9134" w14:textId="77777777" w:rsidR="00A03B1B" w:rsidRPr="00B34B0A" w:rsidRDefault="00A03B1B" w:rsidP="00A03B1B">
                                    <w:pPr>
                                      <w:rPr>
                                        <w:b/>
                                      </w:rPr>
                                    </w:pPr>
                                    <w:r w:rsidRPr="00B34B0A">
                                      <w:rPr>
                                        <w:b/>
                                        <w:i/>
                                        <w:iCs/>
                                        <w:color w:val="000000"/>
                                      </w:rPr>
                                      <w:t>online</w:t>
                                    </w:r>
                                  </w:p>
                                </w:txbxContent>
                              </wps:txbx>
                              <wps:bodyPr rot="0" vert="horz" wrap="none" lIns="0" tIns="0" rIns="0" bIns="0" anchor="t" anchorCtr="0" upright="1">
                                <a:spAutoFit/>
                              </wps:bodyPr>
                            </wps:wsp>
                            <wps:wsp>
                              <wps:cNvPr id="1759269078" name="Rectangle 88"/>
                              <wps:cNvSpPr>
                                <a:spLocks noChangeArrowheads="1"/>
                              </wps:cNvSpPr>
                              <wps:spPr bwMode="auto">
                                <a:xfrm>
                                  <a:off x="45702" y="22200"/>
                                  <a:ext cx="217810" cy="175201"/>
                                </a:xfrm>
                                <a:prstGeom prst="rect">
                                  <a:avLst/>
                                </a:prstGeom>
                                <a:noFill/>
                                <a:ln>
                                  <a:noFill/>
                                </a:ln>
                              </wps:spPr>
                              <wps:txbx>
                                <w:txbxContent>
                                  <w:p w14:paraId="49953302" w14:textId="77777777" w:rsidR="00A03B1B" w:rsidRPr="00B34B0A" w:rsidRDefault="00A03B1B" w:rsidP="00A03B1B">
                                    <w:pPr>
                                      <w:rPr>
                                        <w:b/>
                                      </w:rPr>
                                    </w:pPr>
                                    <w:r w:rsidRPr="00B34B0A">
                                      <w:rPr>
                                        <w:b/>
                                        <w:i/>
                                        <w:iCs/>
                                        <w:color w:val="000000"/>
                                      </w:rPr>
                                      <w:t>All</w:t>
                                    </w:r>
                                  </w:p>
                                </w:txbxContent>
                              </wps:txbx>
                              <wps:bodyPr rot="0" vert="horz" wrap="square" lIns="0" tIns="0" rIns="0" bIns="0" anchor="t" anchorCtr="0" upright="1">
                                <a:spAutoFit/>
                              </wps:bodyPr>
                            </wps:wsp>
                            <wps:wsp>
                              <wps:cNvPr id="453986948" name="Rectangle 89"/>
                              <wps:cNvSpPr>
                                <a:spLocks noChangeArrowheads="1"/>
                              </wps:cNvSpPr>
                              <wps:spPr bwMode="auto">
                                <a:xfrm>
                                  <a:off x="62903" y="1153804"/>
                                  <a:ext cx="542290" cy="175260"/>
                                </a:xfrm>
                                <a:prstGeom prst="rect">
                                  <a:avLst/>
                                </a:prstGeom>
                                <a:noFill/>
                                <a:ln>
                                  <a:noFill/>
                                </a:ln>
                              </wps:spPr>
                              <wps:txbx>
                                <w:txbxContent>
                                  <w:p w14:paraId="7BD2B9A0" w14:textId="77777777" w:rsidR="00A03B1B" w:rsidRPr="00B34B0A" w:rsidRDefault="00A03B1B" w:rsidP="00A03B1B">
                                    <w:pPr>
                                      <w:rPr>
                                        <w:b/>
                                      </w:rPr>
                                    </w:pPr>
                                    <w:r w:rsidRPr="00B34B0A">
                                      <w:rPr>
                                        <w:b/>
                                        <w:i/>
                                        <w:iCs/>
                                        <w:color w:val="000000"/>
                                      </w:rPr>
                                      <w:t>resource</w:t>
                                    </w:r>
                                  </w:p>
                                </w:txbxContent>
                              </wps:txbx>
                              <wps:bodyPr rot="0" vert="horz" wrap="none" lIns="0" tIns="0" rIns="0" bIns="0" anchor="t" anchorCtr="0" upright="1">
                                <a:spAutoFit/>
                              </wps:bodyPr>
                            </wps:wsp>
                            <wps:wsp>
                              <wps:cNvPr id="273743364" name="Rectangle 90"/>
                              <wps:cNvSpPr>
                                <a:spLocks noChangeArrowheads="1"/>
                              </wps:cNvSpPr>
                              <wps:spPr bwMode="auto">
                                <a:xfrm>
                                  <a:off x="58403" y="1019804"/>
                                  <a:ext cx="271145" cy="175260"/>
                                </a:xfrm>
                                <a:prstGeom prst="rect">
                                  <a:avLst/>
                                </a:prstGeom>
                                <a:noFill/>
                                <a:ln>
                                  <a:noFill/>
                                </a:ln>
                              </wps:spPr>
                              <wps:txbx>
                                <w:txbxContent>
                                  <w:p w14:paraId="5E283086" w14:textId="77777777" w:rsidR="00A03B1B" w:rsidRPr="00B34B0A" w:rsidRDefault="00A03B1B" w:rsidP="00A03B1B">
                                    <w:pPr>
                                      <w:rPr>
                                        <w:b/>
                                      </w:rPr>
                                    </w:pPr>
                                    <w:r w:rsidRPr="00B34B0A">
                                      <w:rPr>
                                        <w:b/>
                                        <w:i/>
                                        <w:iCs/>
                                        <w:color w:val="000000"/>
                                      </w:rPr>
                                      <w:t>load</w:t>
                                    </w:r>
                                  </w:p>
                                </w:txbxContent>
                              </wps:txbx>
                              <wps:bodyPr rot="0" vert="horz" wrap="none" lIns="0" tIns="0" rIns="0" bIns="0" anchor="t" anchorCtr="0" upright="1">
                                <a:spAutoFit/>
                              </wps:bodyPr>
                            </wps:wsp>
                            <wps:wsp>
                              <wps:cNvPr id="1968214424" name="Rectangle 91"/>
                              <wps:cNvSpPr>
                                <a:spLocks noChangeArrowheads="1"/>
                              </wps:cNvSpPr>
                              <wps:spPr bwMode="auto">
                                <a:xfrm>
                                  <a:off x="174608" y="885803"/>
                                  <a:ext cx="398145" cy="175260"/>
                                </a:xfrm>
                                <a:prstGeom prst="rect">
                                  <a:avLst/>
                                </a:prstGeom>
                                <a:noFill/>
                                <a:ln>
                                  <a:noFill/>
                                </a:ln>
                              </wps:spPr>
                              <wps:txbx>
                                <w:txbxContent>
                                  <w:p w14:paraId="46DA7931" w14:textId="77777777" w:rsidR="00A03B1B" w:rsidRPr="00B34B0A" w:rsidRDefault="00A03B1B" w:rsidP="00A03B1B">
                                    <w:pPr>
                                      <w:rPr>
                                        <w:b/>
                                      </w:rPr>
                                    </w:pPr>
                                    <w:r w:rsidRPr="00B34B0A">
                                      <w:rPr>
                                        <w:b/>
                                        <w:i/>
                                        <w:iCs/>
                                        <w:color w:val="000000"/>
                                      </w:rPr>
                                      <w:t>online</w:t>
                                    </w:r>
                                  </w:p>
                                </w:txbxContent>
                              </wps:txbx>
                              <wps:bodyPr rot="0" vert="horz" wrap="none" lIns="0" tIns="0" rIns="0" bIns="0" anchor="t" anchorCtr="0" upright="1">
                                <a:spAutoFit/>
                              </wps:bodyPr>
                            </wps:wsp>
                            <wps:wsp>
                              <wps:cNvPr id="572596990" name="Rectangle 92"/>
                              <wps:cNvSpPr>
                                <a:spLocks noChangeArrowheads="1"/>
                              </wps:cNvSpPr>
                              <wps:spPr bwMode="auto">
                                <a:xfrm>
                                  <a:off x="58403" y="885803"/>
                                  <a:ext cx="42545" cy="175260"/>
                                </a:xfrm>
                                <a:prstGeom prst="rect">
                                  <a:avLst/>
                                </a:prstGeom>
                                <a:noFill/>
                                <a:ln>
                                  <a:noFill/>
                                </a:ln>
                              </wps:spPr>
                              <wps:txbx>
                                <w:txbxContent>
                                  <w:p w14:paraId="466837F3" w14:textId="77777777" w:rsidR="00A03B1B" w:rsidRPr="00B34B0A" w:rsidRDefault="00A03B1B" w:rsidP="00A03B1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1D03FFC" id="_x0000_s1066" editas="canvas" style="position:absolute;left:0;text-align:left;margin-left:38.9pt;margin-top:2.45pt;width:58.05pt;height:107.15pt;z-index:251658264"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">
                      <v:shape id="_x0000_s1067" type="#_x0000_t75" style="position:absolute;width:7372;height:13608;visibility:visible;mso-wrap-style:square">
                        <v:fill o:detectmouseclick="t"/>
                        <v:path o:connecttype="none"/>
                      </v:shape>
                      <v:rect id="Rectangle 83" o:spid="_x0000_s1068"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" filled="f" stroked="f">
                        <v:textbox style="mso-fit-shape-to-text:t" inset="0,0,0,0">
                          <w:txbxContent>
                            <w:p w14:paraId="4D4F090C" w14:textId="77777777" w:rsidR="00A03B1B" w:rsidRPr="00B074A0" w:rsidRDefault="00A03B1B" w:rsidP="00A03B1B">
                              <w:pPr>
                                <w:rPr>
                                  <w:sz w:val="32"/>
                                  <w:szCs w:val="32"/>
                                </w:rPr>
                              </w:pPr>
                              <w:r w:rsidRPr="00B074A0">
                                <w:rPr>
                                  <w:rFonts w:ascii="Symbol" w:hAnsi="Symbol" w:cs="Symbol"/>
                                  <w:color w:val="000000"/>
                                  <w:sz w:val="32"/>
                                  <w:szCs w:val="32"/>
                                </w:rPr>
                                <w:t></w:t>
                              </w:r>
                            </w:p>
                          </w:txbxContent>
                        </v:textbox>
                      </v:rect>
                      <v:rect id="Rectangle 84" o:spid="_x0000_s1069"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" filled="f" stroked="f">
                        <v:textbox style="mso-fit-shape-to-text:t" inset="0,0,0,0">
                          <w:txbxContent>
                            <w:p w14:paraId="6C1AFF0D" w14:textId="77777777" w:rsidR="00A03B1B" w:rsidRDefault="00A03B1B" w:rsidP="00A03B1B">
                              <w:r>
                                <w:rPr>
                                  <w:rFonts w:ascii="Symbol" w:hAnsi="Symbol" w:cs="Symbol"/>
                                  <w:color w:val="000000"/>
                                </w:rPr>
                                <w:t></w:t>
                              </w:r>
                            </w:p>
                          </w:txbxContent>
                        </v:textbox>
                      </v:rect>
                      <v:rect id="Rectangle 85" o:spid="_x0000_s1070"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" filled="f" stroked="f">
                        <v:textbox style="mso-fit-shape-to-text:t" inset="0,0,0,0">
                          <w:txbxContent>
                            <w:p w14:paraId="62B792ED" w14:textId="77777777" w:rsidR="00A03B1B" w:rsidRPr="00B34B0A" w:rsidRDefault="00A03B1B" w:rsidP="00A03B1B">
                              <w:pPr>
                                <w:rPr>
                                  <w:b/>
                                </w:rPr>
                              </w:pPr>
                              <w:r w:rsidRPr="00B34B0A">
                                <w:rPr>
                                  <w:b/>
                                  <w:i/>
                                  <w:iCs/>
                                  <w:color w:val="000000"/>
                                </w:rPr>
                                <w:t>resources</w:t>
                              </w:r>
                            </w:p>
                          </w:txbxContent>
                        </v:textbox>
                      </v:rect>
                      <v:rect id="Rectangle 86" o:spid="_x0000_s1071"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" filled="f" stroked="f">
                        <v:textbox style="mso-fit-shape-to-text:t" inset="0,0,0,0">
                          <w:txbxContent>
                            <w:p w14:paraId="378C7C05" w14:textId="77777777" w:rsidR="00A03B1B" w:rsidRPr="00B34B0A" w:rsidRDefault="00A03B1B" w:rsidP="00A03B1B">
                              <w:pPr>
                                <w:rPr>
                                  <w:b/>
                                </w:rPr>
                              </w:pPr>
                              <w:r w:rsidRPr="00B34B0A">
                                <w:rPr>
                                  <w:b/>
                                  <w:i/>
                                  <w:iCs/>
                                  <w:color w:val="000000"/>
                                </w:rPr>
                                <w:t>load</w:t>
                              </w:r>
                            </w:p>
                          </w:txbxContent>
                        </v:textbox>
                      </v:rect>
                      <v:rect id="Rectangle 87" o:spid="_x0000_s1072"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" filled="f" stroked="f">
                        <v:textbox style="mso-fit-shape-to-text:t" inset="0,0,0,0">
                          <w:txbxContent>
                            <w:p w14:paraId="237E9134" w14:textId="77777777" w:rsidR="00A03B1B" w:rsidRPr="00B34B0A" w:rsidRDefault="00A03B1B" w:rsidP="00A03B1B">
                              <w:pPr>
                                <w:rPr>
                                  <w:b/>
                                </w:rPr>
                              </w:pPr>
                              <w:r w:rsidRPr="00B34B0A">
                                <w:rPr>
                                  <w:b/>
                                  <w:i/>
                                  <w:iCs/>
                                  <w:color w:val="000000"/>
                                </w:rPr>
                                <w:t>online</w:t>
                              </w:r>
                            </w:p>
                          </w:txbxContent>
                        </v:textbox>
                      </v:rect>
                      <v:rect id="Rectangle 88" o:spid="_x0000_s1073"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" filled="f" stroked="f">
                        <v:textbox style="mso-fit-shape-to-text:t" inset="0,0,0,0">
                          <w:txbxContent>
                            <w:p w14:paraId="49953302" w14:textId="77777777" w:rsidR="00A03B1B" w:rsidRPr="00B34B0A" w:rsidRDefault="00A03B1B" w:rsidP="00A03B1B">
                              <w:pPr>
                                <w:rPr>
                                  <w:b/>
                                </w:rPr>
                              </w:pPr>
                              <w:r w:rsidRPr="00B34B0A">
                                <w:rPr>
                                  <w:b/>
                                  <w:i/>
                                  <w:iCs/>
                                  <w:color w:val="000000"/>
                                </w:rPr>
                                <w:t>All</w:t>
                              </w:r>
                            </w:p>
                          </w:txbxContent>
                        </v:textbox>
                      </v:rect>
                      <v:rect id="Rectangle 89" o:spid="_x0000_s1074"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" filled="f" stroked="f">
                        <v:textbox style="mso-fit-shape-to-text:t" inset="0,0,0,0">
                          <w:txbxContent>
                            <w:p w14:paraId="7BD2B9A0" w14:textId="77777777" w:rsidR="00A03B1B" w:rsidRPr="00B34B0A" w:rsidRDefault="00A03B1B" w:rsidP="00A03B1B">
                              <w:pPr>
                                <w:rPr>
                                  <w:b/>
                                </w:rPr>
                              </w:pPr>
                              <w:r w:rsidRPr="00B34B0A">
                                <w:rPr>
                                  <w:b/>
                                  <w:i/>
                                  <w:iCs/>
                                  <w:color w:val="000000"/>
                                </w:rPr>
                                <w:t>resource</w:t>
                              </w:r>
                            </w:p>
                          </w:txbxContent>
                        </v:textbox>
                      </v:rect>
                      <v:rect id="Rectangle 90" o:spid="_x0000_s1075"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" filled="f" stroked="f">
                        <v:textbox style="mso-fit-shape-to-text:t" inset="0,0,0,0">
                          <w:txbxContent>
                            <w:p w14:paraId="5E283086" w14:textId="77777777" w:rsidR="00A03B1B" w:rsidRPr="00B34B0A" w:rsidRDefault="00A03B1B" w:rsidP="00A03B1B">
                              <w:pPr>
                                <w:rPr>
                                  <w:b/>
                                </w:rPr>
                              </w:pPr>
                              <w:r w:rsidRPr="00B34B0A">
                                <w:rPr>
                                  <w:b/>
                                  <w:i/>
                                  <w:iCs/>
                                  <w:color w:val="000000"/>
                                </w:rPr>
                                <w:t>load</w:t>
                              </w:r>
                            </w:p>
                          </w:txbxContent>
                        </v:textbox>
                      </v:rect>
                      <v:rect id="Rectangle 91" o:spid="_x0000_s1076"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" filled="f" stroked="f">
                        <v:textbox style="mso-fit-shape-to-text:t" inset="0,0,0,0">
                          <w:txbxContent>
                            <w:p w14:paraId="46DA7931" w14:textId="77777777" w:rsidR="00A03B1B" w:rsidRPr="00B34B0A" w:rsidRDefault="00A03B1B" w:rsidP="00A03B1B">
                              <w:pPr>
                                <w:rPr>
                                  <w:b/>
                                </w:rPr>
                              </w:pPr>
                              <w:r w:rsidRPr="00B34B0A">
                                <w:rPr>
                                  <w:b/>
                                  <w:i/>
                                  <w:iCs/>
                                  <w:color w:val="000000"/>
                                </w:rPr>
                                <w:t>online</w:t>
                              </w:r>
                            </w:p>
                          </w:txbxContent>
                        </v:textbox>
                      </v:rect>
                      <v:rect id="Rectangle 92" o:spid="_x0000_s1077"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" filled="f" stroked="f">
                        <v:textbox style="mso-fit-shape-to-text:t" inset="0,0,0,0">
                          <w:txbxContent>
                            <w:p w14:paraId="466837F3" w14:textId="77777777" w:rsidR="00A03B1B" w:rsidRPr="00B34B0A" w:rsidRDefault="00A03B1B" w:rsidP="00A03B1B">
                              <w:pPr>
                                <w:rPr>
                                  <w:b/>
                                </w:rPr>
                              </w:pPr>
                              <w:r w:rsidRPr="00B34B0A">
                                <w:rPr>
                                  <w:b/>
                                  <w:i/>
                                  <w:iCs/>
                                  <w:color w:val="000000"/>
                                </w:rPr>
                                <w:t>i</w:t>
                              </w:r>
                            </w:p>
                          </w:txbxContent>
                        </v:textbox>
                      </v:rect>
                    </v:group>
                  </w:pict>
                </mc:Fallback>
              </mc:AlternateContent>
            </w:r>
            <w:r w:rsidRPr="00A03B1B">
              <w:rPr>
                <w:b/>
                <w:position w:val="30"/>
                <w:sz w:val="20"/>
                <w:szCs w:val="20"/>
              </w:rPr>
              <w:t>PRC</w:t>
            </w:r>
            <w:r w:rsidRPr="00A03B1B">
              <w:rPr>
                <w:b/>
                <w:position w:val="30"/>
                <w:sz w:val="20"/>
                <w:szCs w:val="20"/>
                <w:vertAlign w:val="subscript"/>
              </w:rPr>
              <w:t>5</w:t>
            </w:r>
            <w:r w:rsidRPr="00A03B1B">
              <w:rPr>
                <w:b/>
                <w:position w:val="30"/>
                <w:sz w:val="20"/>
                <w:szCs w:val="20"/>
              </w:rPr>
              <w:t xml:space="preserve"> =</w:t>
            </w:r>
            <w:r w:rsidRPr="00A03B1B">
              <w:rPr>
                <w:b/>
                <w:position w:val="30"/>
                <w:sz w:val="20"/>
                <w:szCs w:val="20"/>
              </w:rPr>
              <w:tab/>
              <w:t>Min(Max((LRDF_1*Actual Net Telemetered Consumption – LPC)</w:t>
            </w:r>
            <w:r w:rsidRPr="00A03B1B">
              <w:rPr>
                <w:b/>
                <w:position w:val="30"/>
                <w:sz w:val="20"/>
                <w:szCs w:val="20"/>
                <w:vertAlign w:val="subscript"/>
              </w:rPr>
              <w:t>i</w:t>
            </w:r>
            <w:r w:rsidRPr="00A03B1B">
              <w:rPr>
                <w:b/>
                <w:position w:val="30"/>
                <w:sz w:val="20"/>
                <w:szCs w:val="20"/>
              </w:rPr>
              <w:t>, 0.0), (0.2 * LRDF_1 * Actual Net Telemetered Consumption)) from all CLRs active in SCED and qualified for Regulation Service and/or RRS with an Ancillary Service Resource award</w:t>
            </w:r>
          </w:p>
          <w:p w14:paraId="69FDDACE" w14:textId="77777777" w:rsidR="00A03B1B" w:rsidRPr="00A03B1B" w:rsidRDefault="00A03B1B" w:rsidP="00A03B1B">
            <w:pPr>
              <w:tabs>
                <w:tab w:val="left" w:pos="1080"/>
              </w:tabs>
              <w:spacing w:after="60"/>
              <w:rPr>
                <w:iCs/>
                <w:sz w:val="20"/>
                <w:szCs w:val="20"/>
              </w:rPr>
            </w:pPr>
          </w:p>
        </w:tc>
      </w:tr>
    </w:tbl>
    <w:p w14:paraId="4523E0C3" w14:textId="77777777" w:rsidR="00A03B1B" w:rsidRPr="00A03B1B" w:rsidRDefault="00A03B1B" w:rsidP="00A03B1B">
      <w:pPr>
        <w:tabs>
          <w:tab w:val="left" w:pos="2160"/>
        </w:tabs>
        <w:ind w:left="2160" w:hanging="2160"/>
        <w:rPr>
          <w:b/>
          <w:position w:val="30"/>
          <w:sz w:val="20"/>
          <w:szCs w:val="20"/>
        </w:rPr>
      </w:pPr>
    </w:p>
    <w:p w14:paraId="0C7273CE" w14:textId="522C3891" w:rsidR="00A03B1B" w:rsidRPr="00A03B1B" w:rsidRDefault="00A03B1B" w:rsidP="00A03B1B">
      <w:pPr>
        <w:tabs>
          <w:tab w:val="left" w:pos="2160"/>
        </w:tabs>
        <w:ind w:left="2160" w:hanging="2160"/>
        <w:rPr>
          <w:b/>
          <w:position w:val="30"/>
          <w:sz w:val="20"/>
          <w:szCs w:val="20"/>
        </w:rPr>
      </w:pPr>
      <w:r>
        <w:rPr>
          <w:noProof/>
        </w:rPr>
        <mc:AlternateContent>
          <mc:Choice Requires="wpc">
            <w:drawing>
              <wp:anchor distT="0" distB="0" distL="114300" distR="114300" simplePos="0" relativeHeight="251658260" behindDoc="0" locked="0" layoutInCell="1" allowOverlap="1" wp14:anchorId="5A12D13D" wp14:editId="57D99B6B">
                <wp:simplePos x="0" y="0"/>
                <wp:positionH relativeFrom="column">
                  <wp:posOffset>520700</wp:posOffset>
                </wp:positionH>
                <wp:positionV relativeFrom="paragraph">
                  <wp:posOffset>-95885</wp:posOffset>
                </wp:positionV>
                <wp:extent cx="737870" cy="1338580"/>
                <wp:effectExtent l="0" t="0" r="0" b="0"/>
                <wp:wrapNone/>
                <wp:docPr id="478"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940535652" name="Rectangle 95"/>
                        <wps:cNvSpPr>
                          <a:spLocks noChangeArrowheads="1"/>
                        </wps:cNvSpPr>
                        <wps:spPr bwMode="auto">
                          <a:xfrm>
                            <a:off x="180340" y="600075"/>
                            <a:ext cx="145415" cy="248920"/>
                          </a:xfrm>
                          <a:prstGeom prst="rect">
                            <a:avLst/>
                          </a:prstGeom>
                          <a:noFill/>
                          <a:ln>
                            <a:noFill/>
                          </a:ln>
                        </wps:spPr>
                        <wps:txbx>
                          <w:txbxContent>
                            <w:p w14:paraId="27373561" w14:textId="77777777" w:rsidR="00A03B1B" w:rsidRPr="00B074A0" w:rsidRDefault="00A03B1B" w:rsidP="00A03B1B">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2146252976" name="Rectangle 96"/>
                        <wps:cNvSpPr>
                          <a:spLocks noChangeArrowheads="1"/>
                        </wps:cNvSpPr>
                        <wps:spPr bwMode="auto">
                          <a:xfrm>
                            <a:off x="102235" y="848995"/>
                            <a:ext cx="83820" cy="186690"/>
                          </a:xfrm>
                          <a:prstGeom prst="rect">
                            <a:avLst/>
                          </a:prstGeom>
                          <a:noFill/>
                          <a:ln>
                            <a:noFill/>
                          </a:ln>
                        </wps:spPr>
                        <wps:txbx>
                          <w:txbxContent>
                            <w:p w14:paraId="0C078463" w14:textId="77777777" w:rsidR="00A03B1B" w:rsidRDefault="00A03B1B" w:rsidP="00A03B1B">
                              <w:r>
                                <w:rPr>
                                  <w:rFonts w:ascii="Symbol" w:hAnsi="Symbol" w:cs="Symbol"/>
                                  <w:color w:val="000000"/>
                                </w:rPr>
                                <w:t></w:t>
                              </w:r>
                            </w:p>
                          </w:txbxContent>
                        </wps:txbx>
                        <wps:bodyPr rot="0" vert="horz" wrap="none" lIns="0" tIns="0" rIns="0" bIns="0" anchor="t" anchorCtr="0" upright="1">
                          <a:spAutoFit/>
                        </wps:bodyPr>
                      </wps:wsp>
                      <wps:wsp>
                        <wps:cNvPr id="744240073" name="Rectangle 97"/>
                        <wps:cNvSpPr>
                          <a:spLocks noChangeArrowheads="1"/>
                        </wps:cNvSpPr>
                        <wps:spPr bwMode="auto">
                          <a:xfrm>
                            <a:off x="36195" y="401955"/>
                            <a:ext cx="601345" cy="175260"/>
                          </a:xfrm>
                          <a:prstGeom prst="rect">
                            <a:avLst/>
                          </a:prstGeom>
                          <a:noFill/>
                          <a:ln>
                            <a:noFill/>
                          </a:ln>
                        </wps:spPr>
                        <wps:txbx>
                          <w:txbxContent>
                            <w:p w14:paraId="176E7BA5" w14:textId="77777777" w:rsidR="00A03B1B" w:rsidRPr="00B34B0A" w:rsidRDefault="00A03B1B" w:rsidP="00A03B1B">
                              <w:pPr>
                                <w:rPr>
                                  <w:b/>
                                </w:rPr>
                              </w:pPr>
                              <w:r w:rsidRPr="00B34B0A">
                                <w:rPr>
                                  <w:b/>
                                  <w:i/>
                                  <w:iCs/>
                                  <w:color w:val="000000"/>
                                </w:rPr>
                                <w:t>resources</w:t>
                              </w:r>
                            </w:p>
                          </w:txbxContent>
                        </wps:txbx>
                        <wps:bodyPr rot="0" vert="horz" wrap="none" lIns="0" tIns="0" rIns="0" bIns="0" anchor="t" anchorCtr="0" upright="1">
                          <a:spAutoFit/>
                        </wps:bodyPr>
                      </wps:wsp>
                      <wps:wsp>
                        <wps:cNvPr id="1130828901" name="Rectangle 98"/>
                        <wps:cNvSpPr>
                          <a:spLocks noChangeArrowheads="1"/>
                        </wps:cNvSpPr>
                        <wps:spPr bwMode="auto">
                          <a:xfrm>
                            <a:off x="32385" y="267970"/>
                            <a:ext cx="271145" cy="175260"/>
                          </a:xfrm>
                          <a:prstGeom prst="rect">
                            <a:avLst/>
                          </a:prstGeom>
                          <a:noFill/>
                          <a:ln>
                            <a:noFill/>
                          </a:ln>
                        </wps:spPr>
                        <wps:txbx>
                          <w:txbxContent>
                            <w:p w14:paraId="048A2CD5" w14:textId="77777777" w:rsidR="00A03B1B" w:rsidRPr="00B34B0A" w:rsidRDefault="00A03B1B" w:rsidP="00A03B1B">
                              <w:pPr>
                                <w:rPr>
                                  <w:b/>
                                </w:rPr>
                              </w:pPr>
                              <w:r w:rsidRPr="00B34B0A">
                                <w:rPr>
                                  <w:b/>
                                  <w:i/>
                                  <w:iCs/>
                                  <w:color w:val="000000"/>
                                </w:rPr>
                                <w:t>load</w:t>
                              </w:r>
                            </w:p>
                          </w:txbxContent>
                        </wps:txbx>
                        <wps:bodyPr rot="0" vert="horz" wrap="none" lIns="0" tIns="0" rIns="0" bIns="0" anchor="t" anchorCtr="0" upright="1">
                          <a:spAutoFit/>
                        </wps:bodyPr>
                      </wps:wsp>
                      <wps:wsp>
                        <wps:cNvPr id="103123276" name="Rectangle 99"/>
                        <wps:cNvSpPr>
                          <a:spLocks noChangeArrowheads="1"/>
                        </wps:cNvSpPr>
                        <wps:spPr bwMode="auto">
                          <a:xfrm>
                            <a:off x="34290" y="133985"/>
                            <a:ext cx="398145" cy="175260"/>
                          </a:xfrm>
                          <a:prstGeom prst="rect">
                            <a:avLst/>
                          </a:prstGeom>
                          <a:noFill/>
                          <a:ln>
                            <a:noFill/>
                          </a:ln>
                        </wps:spPr>
                        <wps:txbx>
                          <w:txbxContent>
                            <w:p w14:paraId="43E68A38" w14:textId="77777777" w:rsidR="00A03B1B" w:rsidRPr="00B34B0A" w:rsidRDefault="00A03B1B" w:rsidP="00A03B1B">
                              <w:pPr>
                                <w:rPr>
                                  <w:b/>
                                </w:rPr>
                              </w:pPr>
                              <w:r w:rsidRPr="00B34B0A">
                                <w:rPr>
                                  <w:b/>
                                  <w:i/>
                                  <w:iCs/>
                                  <w:color w:val="000000"/>
                                </w:rPr>
                                <w:t>online</w:t>
                              </w:r>
                            </w:p>
                          </w:txbxContent>
                        </wps:txbx>
                        <wps:bodyPr rot="0" vert="horz" wrap="none" lIns="0" tIns="0" rIns="0" bIns="0" anchor="t" anchorCtr="0" upright="1">
                          <a:spAutoFit/>
                        </wps:bodyPr>
                      </wps:wsp>
                      <wps:wsp>
                        <wps:cNvPr id="1833725424" name="Rectangle 100"/>
                        <wps:cNvSpPr>
                          <a:spLocks noChangeArrowheads="1"/>
                        </wps:cNvSpPr>
                        <wps:spPr bwMode="auto">
                          <a:xfrm>
                            <a:off x="46355" y="0"/>
                            <a:ext cx="217805" cy="175260"/>
                          </a:xfrm>
                          <a:prstGeom prst="rect">
                            <a:avLst/>
                          </a:prstGeom>
                          <a:noFill/>
                          <a:ln>
                            <a:noFill/>
                          </a:ln>
                        </wps:spPr>
                        <wps:txbx>
                          <w:txbxContent>
                            <w:p w14:paraId="7E5171F0" w14:textId="77777777" w:rsidR="00A03B1B" w:rsidRPr="00B34B0A" w:rsidRDefault="00A03B1B" w:rsidP="00A03B1B">
                              <w:pPr>
                                <w:rPr>
                                  <w:b/>
                                </w:rPr>
                              </w:pPr>
                              <w:r w:rsidRPr="00B34B0A">
                                <w:rPr>
                                  <w:b/>
                                  <w:i/>
                                  <w:iCs/>
                                  <w:color w:val="000000"/>
                                </w:rPr>
                                <w:t>All</w:t>
                              </w:r>
                            </w:p>
                          </w:txbxContent>
                        </wps:txbx>
                        <wps:bodyPr rot="0" vert="horz" wrap="square" lIns="0" tIns="0" rIns="0" bIns="0" anchor="t" anchorCtr="0" upright="1">
                          <a:spAutoFit/>
                        </wps:bodyPr>
                      </wps:wsp>
                      <wps:wsp>
                        <wps:cNvPr id="880889775" name="Rectangle 101"/>
                        <wps:cNvSpPr>
                          <a:spLocks noChangeArrowheads="1"/>
                        </wps:cNvSpPr>
                        <wps:spPr bwMode="auto">
                          <a:xfrm>
                            <a:off x="63500" y="1131570"/>
                            <a:ext cx="542290" cy="175260"/>
                          </a:xfrm>
                          <a:prstGeom prst="rect">
                            <a:avLst/>
                          </a:prstGeom>
                          <a:noFill/>
                          <a:ln>
                            <a:noFill/>
                          </a:ln>
                        </wps:spPr>
                        <wps:txbx>
                          <w:txbxContent>
                            <w:p w14:paraId="158CFE19" w14:textId="77777777" w:rsidR="00A03B1B" w:rsidRPr="00B34B0A" w:rsidRDefault="00A03B1B" w:rsidP="00A03B1B">
                              <w:pPr>
                                <w:rPr>
                                  <w:b/>
                                </w:rPr>
                              </w:pPr>
                              <w:r w:rsidRPr="00B34B0A">
                                <w:rPr>
                                  <w:b/>
                                  <w:i/>
                                  <w:iCs/>
                                  <w:color w:val="000000"/>
                                </w:rPr>
                                <w:t>resource</w:t>
                              </w:r>
                            </w:p>
                          </w:txbxContent>
                        </wps:txbx>
                        <wps:bodyPr rot="0" vert="horz" wrap="none" lIns="0" tIns="0" rIns="0" bIns="0" anchor="t" anchorCtr="0" upright="1">
                          <a:spAutoFit/>
                        </wps:bodyPr>
                      </wps:wsp>
                      <wps:wsp>
                        <wps:cNvPr id="1412412035" name="Rectangle 102"/>
                        <wps:cNvSpPr>
                          <a:spLocks noChangeArrowheads="1"/>
                        </wps:cNvSpPr>
                        <wps:spPr bwMode="auto">
                          <a:xfrm>
                            <a:off x="59055" y="997585"/>
                            <a:ext cx="271145" cy="175260"/>
                          </a:xfrm>
                          <a:prstGeom prst="rect">
                            <a:avLst/>
                          </a:prstGeom>
                          <a:noFill/>
                          <a:ln>
                            <a:noFill/>
                          </a:ln>
                        </wps:spPr>
                        <wps:txbx>
                          <w:txbxContent>
                            <w:p w14:paraId="5CFCCCF0" w14:textId="77777777" w:rsidR="00A03B1B" w:rsidRPr="00B34B0A" w:rsidRDefault="00A03B1B" w:rsidP="00A03B1B">
                              <w:pPr>
                                <w:rPr>
                                  <w:b/>
                                </w:rPr>
                              </w:pPr>
                              <w:r w:rsidRPr="00B34B0A">
                                <w:rPr>
                                  <w:b/>
                                  <w:i/>
                                  <w:iCs/>
                                  <w:color w:val="000000"/>
                                </w:rPr>
                                <w:t>load</w:t>
                              </w:r>
                            </w:p>
                          </w:txbxContent>
                        </wps:txbx>
                        <wps:bodyPr rot="0" vert="horz" wrap="none" lIns="0" tIns="0" rIns="0" bIns="0" anchor="t" anchorCtr="0" upright="1">
                          <a:spAutoFit/>
                        </wps:bodyPr>
                      </wps:wsp>
                      <wps:wsp>
                        <wps:cNvPr id="1136168833" name="Rectangle 103"/>
                        <wps:cNvSpPr>
                          <a:spLocks noChangeArrowheads="1"/>
                        </wps:cNvSpPr>
                        <wps:spPr bwMode="auto">
                          <a:xfrm>
                            <a:off x="175260" y="863600"/>
                            <a:ext cx="398145" cy="175260"/>
                          </a:xfrm>
                          <a:prstGeom prst="rect">
                            <a:avLst/>
                          </a:prstGeom>
                          <a:noFill/>
                          <a:ln>
                            <a:noFill/>
                          </a:ln>
                        </wps:spPr>
                        <wps:txbx>
                          <w:txbxContent>
                            <w:p w14:paraId="694EF471" w14:textId="77777777" w:rsidR="00A03B1B" w:rsidRPr="00B34B0A" w:rsidRDefault="00A03B1B" w:rsidP="00A03B1B">
                              <w:pPr>
                                <w:rPr>
                                  <w:b/>
                                </w:rPr>
                              </w:pPr>
                              <w:r w:rsidRPr="00B34B0A">
                                <w:rPr>
                                  <w:b/>
                                  <w:i/>
                                  <w:iCs/>
                                  <w:color w:val="000000"/>
                                </w:rPr>
                                <w:t>online</w:t>
                              </w:r>
                            </w:p>
                          </w:txbxContent>
                        </wps:txbx>
                        <wps:bodyPr rot="0" vert="horz" wrap="none" lIns="0" tIns="0" rIns="0" bIns="0" anchor="t" anchorCtr="0" upright="1">
                          <a:spAutoFit/>
                        </wps:bodyPr>
                      </wps:wsp>
                      <wps:wsp>
                        <wps:cNvPr id="64827443" name="Rectangle 104"/>
                        <wps:cNvSpPr>
                          <a:spLocks noChangeArrowheads="1"/>
                        </wps:cNvSpPr>
                        <wps:spPr bwMode="auto">
                          <a:xfrm>
                            <a:off x="59055" y="863600"/>
                            <a:ext cx="42545" cy="175260"/>
                          </a:xfrm>
                          <a:prstGeom prst="rect">
                            <a:avLst/>
                          </a:prstGeom>
                          <a:noFill/>
                          <a:ln>
                            <a:noFill/>
                          </a:ln>
                        </wps:spPr>
                        <wps:txbx>
                          <w:txbxContent>
                            <w:p w14:paraId="15048A6A" w14:textId="77777777" w:rsidR="00A03B1B" w:rsidRPr="00B34B0A" w:rsidRDefault="00A03B1B" w:rsidP="00A03B1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A12D13D" id="Canvas 80" o:spid="_x0000_s1078" editas="canvas" style="position:absolute;left:0;text-align:left;margin-left:41pt;margin-top:-7.55pt;width:58.1pt;height:105.4pt;z-index:251658260"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">
                <v:shape id="_x0000_s1079" type="#_x0000_t75" style="position:absolute;width:7378;height:13385;visibility:visible;mso-wrap-style:square">
                  <v:fill o:detectmouseclick="t"/>
                  <v:path o:connecttype="none"/>
                </v:shape>
                <v:rect id="Rectangle 95" o:spid="_x0000_s1080"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" filled="f" stroked="f">
                  <v:textbox style="mso-fit-shape-to-text:t" inset="0,0,0,0">
                    <w:txbxContent>
                      <w:p w14:paraId="27373561" w14:textId="77777777" w:rsidR="00A03B1B" w:rsidRPr="00B074A0" w:rsidRDefault="00A03B1B" w:rsidP="00A03B1B">
                        <w:pPr>
                          <w:rPr>
                            <w:sz w:val="32"/>
                            <w:szCs w:val="32"/>
                          </w:rPr>
                        </w:pPr>
                        <w:r w:rsidRPr="00B074A0">
                          <w:rPr>
                            <w:rFonts w:ascii="Symbol" w:hAnsi="Symbol" w:cs="Symbol"/>
                            <w:color w:val="000000"/>
                            <w:sz w:val="32"/>
                            <w:szCs w:val="32"/>
                          </w:rPr>
                          <w:t></w:t>
                        </w:r>
                      </w:p>
                    </w:txbxContent>
                  </v:textbox>
                </v:rect>
                <v:rect id="Rectangle 96" o:spid="_x0000_s1081"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" filled="f" stroked="f">
                  <v:textbox style="mso-fit-shape-to-text:t" inset="0,0,0,0">
                    <w:txbxContent>
                      <w:p w14:paraId="0C078463" w14:textId="77777777" w:rsidR="00A03B1B" w:rsidRDefault="00A03B1B" w:rsidP="00A03B1B">
                        <w:r>
                          <w:rPr>
                            <w:rFonts w:ascii="Symbol" w:hAnsi="Symbol" w:cs="Symbol"/>
                            <w:color w:val="000000"/>
                          </w:rPr>
                          <w:t></w:t>
                        </w:r>
                      </w:p>
                    </w:txbxContent>
                  </v:textbox>
                </v:rect>
                <v:rect id="Rectangle 97" o:spid="_x0000_s1082"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" filled="f" stroked="f">
                  <v:textbox style="mso-fit-shape-to-text:t" inset="0,0,0,0">
                    <w:txbxContent>
                      <w:p w14:paraId="176E7BA5" w14:textId="77777777" w:rsidR="00A03B1B" w:rsidRPr="00B34B0A" w:rsidRDefault="00A03B1B" w:rsidP="00A03B1B">
                        <w:pPr>
                          <w:rPr>
                            <w:b/>
                          </w:rPr>
                        </w:pPr>
                        <w:r w:rsidRPr="00B34B0A">
                          <w:rPr>
                            <w:b/>
                            <w:i/>
                            <w:iCs/>
                            <w:color w:val="000000"/>
                          </w:rPr>
                          <w:t>resources</w:t>
                        </w:r>
                      </w:p>
                    </w:txbxContent>
                  </v:textbox>
                </v:rect>
                <v:rect id="Rectangle 98" o:spid="_x0000_s1083"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" filled="f" stroked="f">
                  <v:textbox style="mso-fit-shape-to-text:t" inset="0,0,0,0">
                    <w:txbxContent>
                      <w:p w14:paraId="048A2CD5" w14:textId="77777777" w:rsidR="00A03B1B" w:rsidRPr="00B34B0A" w:rsidRDefault="00A03B1B" w:rsidP="00A03B1B">
                        <w:pPr>
                          <w:rPr>
                            <w:b/>
                          </w:rPr>
                        </w:pPr>
                        <w:r w:rsidRPr="00B34B0A">
                          <w:rPr>
                            <w:b/>
                            <w:i/>
                            <w:iCs/>
                            <w:color w:val="000000"/>
                          </w:rPr>
                          <w:t>load</w:t>
                        </w:r>
                      </w:p>
                    </w:txbxContent>
                  </v:textbox>
                </v:rect>
                <v:rect id="Rectangle 99" o:spid="_x0000_s1084"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" filled="f" stroked="f">
                  <v:textbox style="mso-fit-shape-to-text:t" inset="0,0,0,0">
                    <w:txbxContent>
                      <w:p w14:paraId="43E68A38" w14:textId="77777777" w:rsidR="00A03B1B" w:rsidRPr="00B34B0A" w:rsidRDefault="00A03B1B" w:rsidP="00A03B1B">
                        <w:pPr>
                          <w:rPr>
                            <w:b/>
                          </w:rPr>
                        </w:pPr>
                        <w:r w:rsidRPr="00B34B0A">
                          <w:rPr>
                            <w:b/>
                            <w:i/>
                            <w:iCs/>
                            <w:color w:val="000000"/>
                          </w:rPr>
                          <w:t>online</w:t>
                        </w:r>
                      </w:p>
                    </w:txbxContent>
                  </v:textbox>
                </v:rect>
                <v:rect id="Rectangle 100" o:spid="_x0000_s1085"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" filled="f" stroked="f">
                  <v:textbox style="mso-fit-shape-to-text:t" inset="0,0,0,0">
                    <w:txbxContent>
                      <w:p w14:paraId="7E5171F0" w14:textId="77777777" w:rsidR="00A03B1B" w:rsidRPr="00B34B0A" w:rsidRDefault="00A03B1B" w:rsidP="00A03B1B">
                        <w:pPr>
                          <w:rPr>
                            <w:b/>
                          </w:rPr>
                        </w:pPr>
                        <w:r w:rsidRPr="00B34B0A">
                          <w:rPr>
                            <w:b/>
                            <w:i/>
                            <w:iCs/>
                            <w:color w:val="000000"/>
                          </w:rPr>
                          <w:t>All</w:t>
                        </w:r>
                      </w:p>
                    </w:txbxContent>
                  </v:textbox>
                </v:rect>
                <v:rect id="Rectangle 101" o:spid="_x0000_s1086"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" filled="f" stroked="f">
                  <v:textbox style="mso-fit-shape-to-text:t" inset="0,0,0,0">
                    <w:txbxContent>
                      <w:p w14:paraId="158CFE19" w14:textId="77777777" w:rsidR="00A03B1B" w:rsidRPr="00B34B0A" w:rsidRDefault="00A03B1B" w:rsidP="00A03B1B">
                        <w:pPr>
                          <w:rPr>
                            <w:b/>
                          </w:rPr>
                        </w:pPr>
                        <w:r w:rsidRPr="00B34B0A">
                          <w:rPr>
                            <w:b/>
                            <w:i/>
                            <w:iCs/>
                            <w:color w:val="000000"/>
                          </w:rPr>
                          <w:t>resource</w:t>
                        </w:r>
                      </w:p>
                    </w:txbxContent>
                  </v:textbox>
                </v:rect>
                <v:rect id="Rectangle 102" o:spid="_x0000_s1087"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" filled="f" stroked="f">
                  <v:textbox style="mso-fit-shape-to-text:t" inset="0,0,0,0">
                    <w:txbxContent>
                      <w:p w14:paraId="5CFCCCF0" w14:textId="77777777" w:rsidR="00A03B1B" w:rsidRPr="00B34B0A" w:rsidRDefault="00A03B1B" w:rsidP="00A03B1B">
                        <w:pPr>
                          <w:rPr>
                            <w:b/>
                          </w:rPr>
                        </w:pPr>
                        <w:r w:rsidRPr="00B34B0A">
                          <w:rPr>
                            <w:b/>
                            <w:i/>
                            <w:iCs/>
                            <w:color w:val="000000"/>
                          </w:rPr>
                          <w:t>load</w:t>
                        </w:r>
                      </w:p>
                    </w:txbxContent>
                  </v:textbox>
                </v:rect>
                <v:rect id="Rectangle 103" o:spid="_x0000_s1088"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" filled="f" stroked="f">
                  <v:textbox style="mso-fit-shape-to-text:t" inset="0,0,0,0">
                    <w:txbxContent>
                      <w:p w14:paraId="694EF471" w14:textId="77777777" w:rsidR="00A03B1B" w:rsidRPr="00B34B0A" w:rsidRDefault="00A03B1B" w:rsidP="00A03B1B">
                        <w:pPr>
                          <w:rPr>
                            <w:b/>
                          </w:rPr>
                        </w:pPr>
                        <w:r w:rsidRPr="00B34B0A">
                          <w:rPr>
                            <w:b/>
                            <w:i/>
                            <w:iCs/>
                            <w:color w:val="000000"/>
                          </w:rPr>
                          <w:t>online</w:t>
                        </w:r>
                      </w:p>
                    </w:txbxContent>
                  </v:textbox>
                </v:rect>
                <v:rect id="Rectangle 104" o:spid="_x0000_s1089"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" filled="f" stroked="f">
                  <v:textbox style="mso-fit-shape-to-text:t" inset="0,0,0,0">
                    <w:txbxContent>
                      <w:p w14:paraId="15048A6A" w14:textId="77777777" w:rsidR="00A03B1B" w:rsidRPr="00B34B0A" w:rsidRDefault="00A03B1B" w:rsidP="00A03B1B">
                        <w:pPr>
                          <w:rPr>
                            <w:b/>
                          </w:rPr>
                        </w:pPr>
                        <w:r w:rsidRPr="00B34B0A">
                          <w:rPr>
                            <w:b/>
                            <w:i/>
                            <w:iCs/>
                            <w:color w:val="000000"/>
                          </w:rPr>
                          <w:t>i</w:t>
                        </w:r>
                      </w:p>
                    </w:txbxContent>
                  </v:textbox>
                </v:rect>
              </v:group>
            </w:pict>
          </mc:Fallback>
        </mc:AlternateContent>
      </w:r>
      <w:r w:rsidRPr="00A03B1B">
        <w:rPr>
          <w:b/>
          <w:position w:val="30"/>
          <w:sz w:val="20"/>
          <w:szCs w:val="20"/>
        </w:rPr>
        <w:t>PRC</w:t>
      </w:r>
      <w:r w:rsidRPr="00A03B1B">
        <w:rPr>
          <w:b/>
          <w:position w:val="30"/>
          <w:sz w:val="20"/>
          <w:szCs w:val="20"/>
          <w:vertAlign w:val="subscript"/>
        </w:rPr>
        <w:t>6</w:t>
      </w:r>
      <w:r w:rsidRPr="00A03B1B">
        <w:rPr>
          <w:b/>
          <w:position w:val="30"/>
          <w:sz w:val="20"/>
          <w:szCs w:val="20"/>
        </w:rPr>
        <w:t xml:space="preserve"> =</w:t>
      </w:r>
      <w:r w:rsidRPr="00A03B1B">
        <w:rPr>
          <w:b/>
          <w:position w:val="30"/>
          <w:sz w:val="20"/>
          <w:szCs w:val="20"/>
        </w:rPr>
        <w:tab/>
        <w:t>Min(Max((LRDF_2 * Actual Net Telemetered Consumption – LPC)</w:t>
      </w:r>
      <w:r w:rsidRPr="00A03B1B">
        <w:rPr>
          <w:b/>
          <w:position w:val="30"/>
          <w:sz w:val="20"/>
          <w:szCs w:val="20"/>
          <w:vertAlign w:val="subscript"/>
        </w:rPr>
        <w:t>i</w:t>
      </w:r>
      <w:r w:rsidRPr="00A03B1B">
        <w:rPr>
          <w:b/>
          <w:position w:val="30"/>
          <w:sz w:val="20"/>
          <w:szCs w:val="20"/>
        </w:rPr>
        <w:t>, 0.0), (0.2 * LRDF_2 * Actual Net Telemetered Consumption)) from all CLRs active in SCED without an Ancillary Service Resource award</w:t>
      </w:r>
    </w:p>
    <w:p w14:paraId="1DD16CF2" w14:textId="77777777" w:rsidR="00A03B1B" w:rsidRPr="00A03B1B" w:rsidRDefault="00A03B1B" w:rsidP="00A03B1B">
      <w:pPr>
        <w:tabs>
          <w:tab w:val="left" w:pos="2160"/>
        </w:tabs>
        <w:ind w:left="2160" w:hanging="2160"/>
        <w:rPr>
          <w:b/>
          <w:position w:val="3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36148F4A" w14:textId="77777777" w:rsidTr="00B31BB1">
        <w:trPr>
          <w:trHeight w:val="206"/>
        </w:trPr>
        <w:tc>
          <w:tcPr>
            <w:tcW w:w="9350" w:type="dxa"/>
            <w:shd w:val="pct12" w:color="auto" w:fill="auto"/>
          </w:tcPr>
          <w:p w14:paraId="064D41DB" w14:textId="77777777" w:rsidR="00A03B1B" w:rsidRPr="00A03B1B" w:rsidRDefault="00A03B1B" w:rsidP="00A03B1B">
            <w:pPr>
              <w:spacing w:before="120" w:after="240"/>
              <w:rPr>
                <w:b/>
                <w:i/>
                <w:iCs/>
              </w:rPr>
            </w:pPr>
            <w:r w:rsidRPr="00A03B1B">
              <w:rPr>
                <w:b/>
                <w:i/>
                <w:iCs/>
              </w:rPr>
              <w:t>[NPRR1244:  Replace the formula “PRC</w:t>
            </w:r>
            <w:r w:rsidRPr="00A03B1B">
              <w:rPr>
                <w:b/>
                <w:i/>
                <w:iCs/>
                <w:vertAlign w:val="subscript"/>
              </w:rPr>
              <w:t>6</w:t>
            </w:r>
            <w:r w:rsidRPr="00A03B1B">
              <w:rPr>
                <w:b/>
                <w:i/>
                <w:iCs/>
              </w:rPr>
              <w:t>” above with the following upon system implementation:]</w:t>
            </w:r>
          </w:p>
          <w:p w14:paraId="5CE41C0A" w14:textId="0DB0333A" w:rsidR="00A03B1B" w:rsidRPr="00A03B1B" w:rsidRDefault="00A03B1B" w:rsidP="00A03B1B">
            <w:pPr>
              <w:tabs>
                <w:tab w:val="left" w:pos="2160"/>
              </w:tabs>
              <w:ind w:left="2160" w:hanging="2160"/>
              <w:rPr>
                <w:b/>
                <w:position w:val="30"/>
                <w:sz w:val="20"/>
                <w:szCs w:val="20"/>
              </w:rPr>
            </w:pPr>
            <w:r>
              <w:rPr>
                <w:noProof/>
              </w:rPr>
              <mc:AlternateContent>
                <mc:Choice Requires="wpc">
                  <w:drawing>
                    <wp:anchor distT="0" distB="0" distL="114300" distR="114300" simplePos="0" relativeHeight="251658265" behindDoc="0" locked="0" layoutInCell="1" allowOverlap="1" wp14:anchorId="5A84ACB0" wp14:editId="2765F68C">
                      <wp:simplePos x="0" y="0"/>
                      <wp:positionH relativeFrom="column">
                        <wp:posOffset>520700</wp:posOffset>
                      </wp:positionH>
                      <wp:positionV relativeFrom="paragraph">
                        <wp:posOffset>-95885</wp:posOffset>
                      </wp:positionV>
                      <wp:extent cx="737870" cy="1338580"/>
                      <wp:effectExtent l="0" t="0" r="0" b="0"/>
                      <wp:wrapNone/>
                      <wp:docPr id="466"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5349311" name="Rectangle 95"/>
                              <wps:cNvSpPr>
                                <a:spLocks noChangeArrowheads="1"/>
                              </wps:cNvSpPr>
                              <wps:spPr bwMode="auto">
                                <a:xfrm>
                                  <a:off x="180340" y="600075"/>
                                  <a:ext cx="145415" cy="248920"/>
                                </a:xfrm>
                                <a:prstGeom prst="rect">
                                  <a:avLst/>
                                </a:prstGeom>
                                <a:noFill/>
                                <a:ln>
                                  <a:noFill/>
                                </a:ln>
                              </wps:spPr>
                              <wps:txbx>
                                <w:txbxContent>
                                  <w:p w14:paraId="6A3EC58B" w14:textId="77777777" w:rsidR="00A03B1B" w:rsidRPr="00B074A0" w:rsidRDefault="00A03B1B" w:rsidP="00A03B1B">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2012567911" name="Rectangle 96"/>
                              <wps:cNvSpPr>
                                <a:spLocks noChangeArrowheads="1"/>
                              </wps:cNvSpPr>
                              <wps:spPr bwMode="auto">
                                <a:xfrm>
                                  <a:off x="102235" y="848995"/>
                                  <a:ext cx="83820" cy="186690"/>
                                </a:xfrm>
                                <a:prstGeom prst="rect">
                                  <a:avLst/>
                                </a:prstGeom>
                                <a:noFill/>
                                <a:ln>
                                  <a:noFill/>
                                </a:ln>
                              </wps:spPr>
                              <wps:txbx>
                                <w:txbxContent>
                                  <w:p w14:paraId="052D58D1" w14:textId="77777777" w:rsidR="00A03B1B" w:rsidRDefault="00A03B1B" w:rsidP="00A03B1B">
                                    <w:r>
                                      <w:rPr>
                                        <w:rFonts w:ascii="Symbol" w:hAnsi="Symbol" w:cs="Symbol"/>
                                        <w:color w:val="000000"/>
                                      </w:rPr>
                                      <w:t></w:t>
                                    </w:r>
                                  </w:p>
                                </w:txbxContent>
                              </wps:txbx>
                              <wps:bodyPr rot="0" vert="horz" wrap="none" lIns="0" tIns="0" rIns="0" bIns="0" anchor="t" anchorCtr="0" upright="1">
                                <a:spAutoFit/>
                              </wps:bodyPr>
                            </wps:wsp>
                            <wps:wsp>
                              <wps:cNvPr id="1200938307" name="Rectangle 97"/>
                              <wps:cNvSpPr>
                                <a:spLocks noChangeArrowheads="1"/>
                              </wps:cNvSpPr>
                              <wps:spPr bwMode="auto">
                                <a:xfrm>
                                  <a:off x="36195" y="401955"/>
                                  <a:ext cx="601345" cy="175260"/>
                                </a:xfrm>
                                <a:prstGeom prst="rect">
                                  <a:avLst/>
                                </a:prstGeom>
                                <a:noFill/>
                                <a:ln>
                                  <a:noFill/>
                                </a:ln>
                              </wps:spPr>
                              <wps:txbx>
                                <w:txbxContent>
                                  <w:p w14:paraId="37B4EBF2" w14:textId="77777777" w:rsidR="00A03B1B" w:rsidRPr="00B34B0A" w:rsidRDefault="00A03B1B" w:rsidP="00A03B1B">
                                    <w:pPr>
                                      <w:rPr>
                                        <w:b/>
                                      </w:rPr>
                                    </w:pPr>
                                    <w:r w:rsidRPr="00B34B0A">
                                      <w:rPr>
                                        <w:b/>
                                        <w:i/>
                                        <w:iCs/>
                                        <w:color w:val="000000"/>
                                      </w:rPr>
                                      <w:t>resources</w:t>
                                    </w:r>
                                  </w:p>
                                </w:txbxContent>
                              </wps:txbx>
                              <wps:bodyPr rot="0" vert="horz" wrap="none" lIns="0" tIns="0" rIns="0" bIns="0" anchor="t" anchorCtr="0" upright="1">
                                <a:spAutoFit/>
                              </wps:bodyPr>
                            </wps:wsp>
                            <wps:wsp>
                              <wps:cNvPr id="687538924" name="Rectangle 98"/>
                              <wps:cNvSpPr>
                                <a:spLocks noChangeArrowheads="1"/>
                              </wps:cNvSpPr>
                              <wps:spPr bwMode="auto">
                                <a:xfrm>
                                  <a:off x="32385" y="267970"/>
                                  <a:ext cx="271145" cy="175260"/>
                                </a:xfrm>
                                <a:prstGeom prst="rect">
                                  <a:avLst/>
                                </a:prstGeom>
                                <a:noFill/>
                                <a:ln>
                                  <a:noFill/>
                                </a:ln>
                              </wps:spPr>
                              <wps:txbx>
                                <w:txbxContent>
                                  <w:p w14:paraId="32CC6839" w14:textId="77777777" w:rsidR="00A03B1B" w:rsidRPr="00B34B0A" w:rsidRDefault="00A03B1B" w:rsidP="00A03B1B">
                                    <w:pPr>
                                      <w:rPr>
                                        <w:b/>
                                      </w:rPr>
                                    </w:pPr>
                                    <w:r w:rsidRPr="00B34B0A">
                                      <w:rPr>
                                        <w:b/>
                                        <w:i/>
                                        <w:iCs/>
                                        <w:color w:val="000000"/>
                                      </w:rPr>
                                      <w:t>load</w:t>
                                    </w:r>
                                  </w:p>
                                </w:txbxContent>
                              </wps:txbx>
                              <wps:bodyPr rot="0" vert="horz" wrap="none" lIns="0" tIns="0" rIns="0" bIns="0" anchor="t" anchorCtr="0" upright="1">
                                <a:spAutoFit/>
                              </wps:bodyPr>
                            </wps:wsp>
                            <wps:wsp>
                              <wps:cNvPr id="1624238797" name="Rectangle 99"/>
                              <wps:cNvSpPr>
                                <a:spLocks noChangeArrowheads="1"/>
                              </wps:cNvSpPr>
                              <wps:spPr bwMode="auto">
                                <a:xfrm>
                                  <a:off x="34290" y="133985"/>
                                  <a:ext cx="398145" cy="175260"/>
                                </a:xfrm>
                                <a:prstGeom prst="rect">
                                  <a:avLst/>
                                </a:prstGeom>
                                <a:noFill/>
                                <a:ln>
                                  <a:noFill/>
                                </a:ln>
                              </wps:spPr>
                              <wps:txbx>
                                <w:txbxContent>
                                  <w:p w14:paraId="66C72D38" w14:textId="77777777" w:rsidR="00A03B1B" w:rsidRPr="00B34B0A" w:rsidRDefault="00A03B1B" w:rsidP="00A03B1B">
                                    <w:pPr>
                                      <w:rPr>
                                        <w:b/>
                                      </w:rPr>
                                    </w:pPr>
                                    <w:r w:rsidRPr="00B34B0A">
                                      <w:rPr>
                                        <w:b/>
                                        <w:i/>
                                        <w:iCs/>
                                        <w:color w:val="000000"/>
                                      </w:rPr>
                                      <w:t>online</w:t>
                                    </w:r>
                                  </w:p>
                                </w:txbxContent>
                              </wps:txbx>
                              <wps:bodyPr rot="0" vert="horz" wrap="none" lIns="0" tIns="0" rIns="0" bIns="0" anchor="t" anchorCtr="0" upright="1">
                                <a:spAutoFit/>
                              </wps:bodyPr>
                            </wps:wsp>
                            <wps:wsp>
                              <wps:cNvPr id="212752906" name="Rectangle 100"/>
                              <wps:cNvSpPr>
                                <a:spLocks noChangeArrowheads="1"/>
                              </wps:cNvSpPr>
                              <wps:spPr bwMode="auto">
                                <a:xfrm>
                                  <a:off x="46355" y="0"/>
                                  <a:ext cx="217805" cy="175260"/>
                                </a:xfrm>
                                <a:prstGeom prst="rect">
                                  <a:avLst/>
                                </a:prstGeom>
                                <a:noFill/>
                                <a:ln>
                                  <a:noFill/>
                                </a:ln>
                              </wps:spPr>
                              <wps:txbx>
                                <w:txbxContent>
                                  <w:p w14:paraId="021EA75F" w14:textId="77777777" w:rsidR="00A03B1B" w:rsidRPr="00B34B0A" w:rsidRDefault="00A03B1B" w:rsidP="00A03B1B">
                                    <w:pPr>
                                      <w:rPr>
                                        <w:b/>
                                      </w:rPr>
                                    </w:pPr>
                                    <w:r w:rsidRPr="00B34B0A">
                                      <w:rPr>
                                        <w:b/>
                                        <w:i/>
                                        <w:iCs/>
                                        <w:color w:val="000000"/>
                                      </w:rPr>
                                      <w:t>All</w:t>
                                    </w:r>
                                  </w:p>
                                </w:txbxContent>
                              </wps:txbx>
                              <wps:bodyPr rot="0" vert="horz" wrap="square" lIns="0" tIns="0" rIns="0" bIns="0" anchor="t" anchorCtr="0" upright="1">
                                <a:spAutoFit/>
                              </wps:bodyPr>
                            </wps:wsp>
                            <wps:wsp>
                              <wps:cNvPr id="373551473" name="Rectangle 101"/>
                              <wps:cNvSpPr>
                                <a:spLocks noChangeArrowheads="1"/>
                              </wps:cNvSpPr>
                              <wps:spPr bwMode="auto">
                                <a:xfrm>
                                  <a:off x="63500" y="1131570"/>
                                  <a:ext cx="542290" cy="175260"/>
                                </a:xfrm>
                                <a:prstGeom prst="rect">
                                  <a:avLst/>
                                </a:prstGeom>
                                <a:noFill/>
                                <a:ln>
                                  <a:noFill/>
                                </a:ln>
                              </wps:spPr>
                              <wps:txbx>
                                <w:txbxContent>
                                  <w:p w14:paraId="6D079BCF" w14:textId="77777777" w:rsidR="00A03B1B" w:rsidRPr="00B34B0A" w:rsidRDefault="00A03B1B" w:rsidP="00A03B1B">
                                    <w:pPr>
                                      <w:rPr>
                                        <w:b/>
                                      </w:rPr>
                                    </w:pPr>
                                    <w:r w:rsidRPr="00B34B0A">
                                      <w:rPr>
                                        <w:b/>
                                        <w:i/>
                                        <w:iCs/>
                                        <w:color w:val="000000"/>
                                      </w:rPr>
                                      <w:t>resource</w:t>
                                    </w:r>
                                  </w:p>
                                </w:txbxContent>
                              </wps:txbx>
                              <wps:bodyPr rot="0" vert="horz" wrap="none" lIns="0" tIns="0" rIns="0" bIns="0" anchor="t" anchorCtr="0" upright="1">
                                <a:spAutoFit/>
                              </wps:bodyPr>
                            </wps:wsp>
                            <wps:wsp>
                              <wps:cNvPr id="1306494125" name="Rectangle 102"/>
                              <wps:cNvSpPr>
                                <a:spLocks noChangeArrowheads="1"/>
                              </wps:cNvSpPr>
                              <wps:spPr bwMode="auto">
                                <a:xfrm>
                                  <a:off x="59055" y="997585"/>
                                  <a:ext cx="271145" cy="175260"/>
                                </a:xfrm>
                                <a:prstGeom prst="rect">
                                  <a:avLst/>
                                </a:prstGeom>
                                <a:noFill/>
                                <a:ln>
                                  <a:noFill/>
                                </a:ln>
                              </wps:spPr>
                              <wps:txbx>
                                <w:txbxContent>
                                  <w:p w14:paraId="57F14C29" w14:textId="77777777" w:rsidR="00A03B1B" w:rsidRPr="00B34B0A" w:rsidRDefault="00A03B1B" w:rsidP="00A03B1B">
                                    <w:pPr>
                                      <w:rPr>
                                        <w:b/>
                                      </w:rPr>
                                    </w:pPr>
                                    <w:r w:rsidRPr="00B34B0A">
                                      <w:rPr>
                                        <w:b/>
                                        <w:i/>
                                        <w:iCs/>
                                        <w:color w:val="000000"/>
                                      </w:rPr>
                                      <w:t>load</w:t>
                                    </w:r>
                                  </w:p>
                                </w:txbxContent>
                              </wps:txbx>
                              <wps:bodyPr rot="0" vert="horz" wrap="none" lIns="0" tIns="0" rIns="0" bIns="0" anchor="t" anchorCtr="0" upright="1">
                                <a:spAutoFit/>
                              </wps:bodyPr>
                            </wps:wsp>
                            <wps:wsp>
                              <wps:cNvPr id="1501084682" name="Rectangle 103"/>
                              <wps:cNvSpPr>
                                <a:spLocks noChangeArrowheads="1"/>
                              </wps:cNvSpPr>
                              <wps:spPr bwMode="auto">
                                <a:xfrm>
                                  <a:off x="175260" y="863600"/>
                                  <a:ext cx="398145" cy="175260"/>
                                </a:xfrm>
                                <a:prstGeom prst="rect">
                                  <a:avLst/>
                                </a:prstGeom>
                                <a:noFill/>
                                <a:ln>
                                  <a:noFill/>
                                </a:ln>
                              </wps:spPr>
                              <wps:txbx>
                                <w:txbxContent>
                                  <w:p w14:paraId="5F03AA51" w14:textId="77777777" w:rsidR="00A03B1B" w:rsidRPr="00B34B0A" w:rsidRDefault="00A03B1B" w:rsidP="00A03B1B">
                                    <w:pPr>
                                      <w:rPr>
                                        <w:b/>
                                      </w:rPr>
                                    </w:pPr>
                                    <w:r w:rsidRPr="00B34B0A">
                                      <w:rPr>
                                        <w:b/>
                                        <w:i/>
                                        <w:iCs/>
                                        <w:color w:val="000000"/>
                                      </w:rPr>
                                      <w:t>online</w:t>
                                    </w:r>
                                  </w:p>
                                </w:txbxContent>
                              </wps:txbx>
                              <wps:bodyPr rot="0" vert="horz" wrap="none" lIns="0" tIns="0" rIns="0" bIns="0" anchor="t" anchorCtr="0" upright="1">
                                <a:spAutoFit/>
                              </wps:bodyPr>
                            </wps:wsp>
                            <wps:wsp>
                              <wps:cNvPr id="1290847909" name="Rectangle 104"/>
                              <wps:cNvSpPr>
                                <a:spLocks noChangeArrowheads="1"/>
                              </wps:cNvSpPr>
                              <wps:spPr bwMode="auto">
                                <a:xfrm>
                                  <a:off x="59055" y="863600"/>
                                  <a:ext cx="42545" cy="175260"/>
                                </a:xfrm>
                                <a:prstGeom prst="rect">
                                  <a:avLst/>
                                </a:prstGeom>
                                <a:noFill/>
                                <a:ln>
                                  <a:noFill/>
                                </a:ln>
                              </wps:spPr>
                              <wps:txbx>
                                <w:txbxContent>
                                  <w:p w14:paraId="2AA9D512" w14:textId="77777777" w:rsidR="00A03B1B" w:rsidRPr="00B34B0A" w:rsidRDefault="00A03B1B" w:rsidP="00A03B1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A84ACB0" id="_x0000_s1090" editas="canvas" style="position:absolute;left:0;text-align:left;margin-left:41pt;margin-top:-7.55pt;width:58.1pt;height:105.4pt;z-index:251658265"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">
                      <v:shape id="_x0000_s1091" type="#_x0000_t75" style="position:absolute;width:7378;height:13385;visibility:visible;mso-wrap-style:square">
                        <v:fill o:detectmouseclick="t"/>
                        <v:path o:connecttype="none"/>
                      </v:shape>
                      <v:rect id="Rectangle 95" o:spid="_x0000_s109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" filled="f" stroked="f">
                        <v:textbox style="mso-fit-shape-to-text:t" inset="0,0,0,0">
                          <w:txbxContent>
                            <w:p w14:paraId="6A3EC58B" w14:textId="77777777" w:rsidR="00A03B1B" w:rsidRPr="00B074A0" w:rsidRDefault="00A03B1B" w:rsidP="00A03B1B">
                              <w:pPr>
                                <w:rPr>
                                  <w:sz w:val="32"/>
                                  <w:szCs w:val="32"/>
                                </w:rPr>
                              </w:pPr>
                              <w:r w:rsidRPr="00B074A0">
                                <w:rPr>
                                  <w:rFonts w:ascii="Symbol" w:hAnsi="Symbol" w:cs="Symbol"/>
                                  <w:color w:val="000000"/>
                                  <w:sz w:val="32"/>
                                  <w:szCs w:val="32"/>
                                </w:rPr>
                                <w:t></w:t>
                              </w:r>
                            </w:p>
                          </w:txbxContent>
                        </v:textbox>
                      </v:rect>
                      <v:rect id="Rectangle 96" o:spid="_x0000_s109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" filled="f" stroked="f">
                        <v:textbox style="mso-fit-shape-to-text:t" inset="0,0,0,0">
                          <w:txbxContent>
                            <w:p w14:paraId="052D58D1" w14:textId="77777777" w:rsidR="00A03B1B" w:rsidRDefault="00A03B1B" w:rsidP="00A03B1B">
                              <w:r>
                                <w:rPr>
                                  <w:rFonts w:ascii="Symbol" w:hAnsi="Symbol" w:cs="Symbol"/>
                                  <w:color w:val="000000"/>
                                </w:rPr>
                                <w:t></w:t>
                              </w:r>
                            </w:p>
                          </w:txbxContent>
                        </v:textbox>
                      </v:rect>
                      <v:rect id="Rectangle 97" o:spid="_x0000_s109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" filled="f" stroked="f">
                        <v:textbox style="mso-fit-shape-to-text:t" inset="0,0,0,0">
                          <w:txbxContent>
                            <w:p w14:paraId="37B4EBF2" w14:textId="77777777" w:rsidR="00A03B1B" w:rsidRPr="00B34B0A" w:rsidRDefault="00A03B1B" w:rsidP="00A03B1B">
                              <w:pPr>
                                <w:rPr>
                                  <w:b/>
                                </w:rPr>
                              </w:pPr>
                              <w:r w:rsidRPr="00B34B0A">
                                <w:rPr>
                                  <w:b/>
                                  <w:i/>
                                  <w:iCs/>
                                  <w:color w:val="000000"/>
                                </w:rPr>
                                <w:t>resources</w:t>
                              </w:r>
                            </w:p>
                          </w:txbxContent>
                        </v:textbox>
                      </v:rect>
                      <v:rect id="Rectangle 98" o:spid="_x0000_s109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" filled="f" stroked="f">
                        <v:textbox style="mso-fit-shape-to-text:t" inset="0,0,0,0">
                          <w:txbxContent>
                            <w:p w14:paraId="32CC6839" w14:textId="77777777" w:rsidR="00A03B1B" w:rsidRPr="00B34B0A" w:rsidRDefault="00A03B1B" w:rsidP="00A03B1B">
                              <w:pPr>
                                <w:rPr>
                                  <w:b/>
                                </w:rPr>
                              </w:pPr>
                              <w:r w:rsidRPr="00B34B0A">
                                <w:rPr>
                                  <w:b/>
                                  <w:i/>
                                  <w:iCs/>
                                  <w:color w:val="000000"/>
                                </w:rPr>
                                <w:t>load</w:t>
                              </w:r>
                            </w:p>
                          </w:txbxContent>
                        </v:textbox>
                      </v:rect>
                      <v:rect id="Rectangle 99" o:spid="_x0000_s109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" filled="f" stroked="f">
                        <v:textbox style="mso-fit-shape-to-text:t" inset="0,0,0,0">
                          <w:txbxContent>
                            <w:p w14:paraId="66C72D38" w14:textId="77777777" w:rsidR="00A03B1B" w:rsidRPr="00B34B0A" w:rsidRDefault="00A03B1B" w:rsidP="00A03B1B">
                              <w:pPr>
                                <w:rPr>
                                  <w:b/>
                                </w:rPr>
                              </w:pPr>
                              <w:r w:rsidRPr="00B34B0A">
                                <w:rPr>
                                  <w:b/>
                                  <w:i/>
                                  <w:iCs/>
                                  <w:color w:val="000000"/>
                                </w:rPr>
                                <w:t>online</w:t>
                              </w:r>
                            </w:p>
                          </w:txbxContent>
                        </v:textbox>
                      </v:rect>
                      <v:rect id="Rectangle 100" o:spid="_x0000_s109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" filled="f" stroked="f">
                        <v:textbox style="mso-fit-shape-to-text:t" inset="0,0,0,0">
                          <w:txbxContent>
                            <w:p w14:paraId="021EA75F" w14:textId="77777777" w:rsidR="00A03B1B" w:rsidRPr="00B34B0A" w:rsidRDefault="00A03B1B" w:rsidP="00A03B1B">
                              <w:pPr>
                                <w:rPr>
                                  <w:b/>
                                </w:rPr>
                              </w:pPr>
                              <w:r w:rsidRPr="00B34B0A">
                                <w:rPr>
                                  <w:b/>
                                  <w:i/>
                                  <w:iCs/>
                                  <w:color w:val="000000"/>
                                </w:rPr>
                                <w:t>All</w:t>
                              </w:r>
                            </w:p>
                          </w:txbxContent>
                        </v:textbox>
                      </v:rect>
                      <v:rect id="Rectangle 101" o:spid="_x0000_s109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" filled="f" stroked="f">
                        <v:textbox style="mso-fit-shape-to-text:t" inset="0,0,0,0">
                          <w:txbxContent>
                            <w:p w14:paraId="6D079BCF" w14:textId="77777777" w:rsidR="00A03B1B" w:rsidRPr="00B34B0A" w:rsidRDefault="00A03B1B" w:rsidP="00A03B1B">
                              <w:pPr>
                                <w:rPr>
                                  <w:b/>
                                </w:rPr>
                              </w:pPr>
                              <w:r w:rsidRPr="00B34B0A">
                                <w:rPr>
                                  <w:b/>
                                  <w:i/>
                                  <w:iCs/>
                                  <w:color w:val="000000"/>
                                </w:rPr>
                                <w:t>resource</w:t>
                              </w:r>
                            </w:p>
                          </w:txbxContent>
                        </v:textbox>
                      </v:rect>
                      <v:rect id="Rectangle 102" o:spid="_x0000_s109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" filled="f" stroked="f">
                        <v:textbox style="mso-fit-shape-to-text:t" inset="0,0,0,0">
                          <w:txbxContent>
                            <w:p w14:paraId="57F14C29" w14:textId="77777777" w:rsidR="00A03B1B" w:rsidRPr="00B34B0A" w:rsidRDefault="00A03B1B" w:rsidP="00A03B1B">
                              <w:pPr>
                                <w:rPr>
                                  <w:b/>
                                </w:rPr>
                              </w:pPr>
                              <w:r w:rsidRPr="00B34B0A">
                                <w:rPr>
                                  <w:b/>
                                  <w:i/>
                                  <w:iCs/>
                                  <w:color w:val="000000"/>
                                </w:rPr>
                                <w:t>load</w:t>
                              </w:r>
                            </w:p>
                          </w:txbxContent>
                        </v:textbox>
                      </v:rect>
                      <v:rect id="Rectangle 103" o:spid="_x0000_s110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" filled="f" stroked="f">
                        <v:textbox style="mso-fit-shape-to-text:t" inset="0,0,0,0">
                          <w:txbxContent>
                            <w:p w14:paraId="5F03AA51" w14:textId="77777777" w:rsidR="00A03B1B" w:rsidRPr="00B34B0A" w:rsidRDefault="00A03B1B" w:rsidP="00A03B1B">
                              <w:pPr>
                                <w:rPr>
                                  <w:b/>
                                </w:rPr>
                              </w:pPr>
                              <w:r w:rsidRPr="00B34B0A">
                                <w:rPr>
                                  <w:b/>
                                  <w:i/>
                                  <w:iCs/>
                                  <w:color w:val="000000"/>
                                </w:rPr>
                                <w:t>online</w:t>
                              </w:r>
                            </w:p>
                          </w:txbxContent>
                        </v:textbox>
                      </v:rect>
                      <v:rect id="Rectangle 104" o:spid="_x0000_s110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" filled="f" stroked="f">
                        <v:textbox style="mso-fit-shape-to-text:t" inset="0,0,0,0">
                          <w:txbxContent>
                            <w:p w14:paraId="2AA9D512" w14:textId="77777777" w:rsidR="00A03B1B" w:rsidRPr="00B34B0A" w:rsidRDefault="00A03B1B" w:rsidP="00A03B1B">
                              <w:pPr>
                                <w:rPr>
                                  <w:b/>
                                </w:rPr>
                              </w:pPr>
                              <w:r w:rsidRPr="00B34B0A">
                                <w:rPr>
                                  <w:b/>
                                  <w:i/>
                                  <w:iCs/>
                                  <w:color w:val="000000"/>
                                </w:rPr>
                                <w:t>i</w:t>
                              </w:r>
                            </w:p>
                          </w:txbxContent>
                        </v:textbox>
                      </v:rect>
                    </v:group>
                  </w:pict>
                </mc:Fallback>
              </mc:AlternateContent>
            </w:r>
            <w:r w:rsidRPr="00A03B1B">
              <w:rPr>
                <w:b/>
                <w:position w:val="30"/>
                <w:sz w:val="20"/>
                <w:szCs w:val="20"/>
              </w:rPr>
              <w:t>PRC</w:t>
            </w:r>
            <w:r w:rsidRPr="00A03B1B">
              <w:rPr>
                <w:b/>
                <w:position w:val="30"/>
                <w:sz w:val="20"/>
                <w:szCs w:val="20"/>
                <w:vertAlign w:val="subscript"/>
              </w:rPr>
              <w:t>6</w:t>
            </w:r>
            <w:r w:rsidRPr="00A03B1B">
              <w:rPr>
                <w:b/>
                <w:position w:val="30"/>
                <w:sz w:val="20"/>
                <w:szCs w:val="20"/>
              </w:rPr>
              <w:t xml:space="preserve"> =</w:t>
            </w:r>
            <w:r w:rsidRPr="00A03B1B">
              <w:rPr>
                <w:b/>
                <w:position w:val="30"/>
                <w:sz w:val="20"/>
                <w:szCs w:val="20"/>
              </w:rPr>
              <w:tab/>
              <w:t>Min(Max((LRDF_2 * Actual Net Telemetered Consumption – LPC)</w:t>
            </w:r>
            <w:r w:rsidRPr="00A03B1B">
              <w:rPr>
                <w:b/>
                <w:position w:val="30"/>
                <w:sz w:val="20"/>
                <w:szCs w:val="20"/>
                <w:vertAlign w:val="subscript"/>
              </w:rPr>
              <w:t>i</w:t>
            </w:r>
            <w:r w:rsidRPr="00A03B1B">
              <w:rPr>
                <w:b/>
                <w:position w:val="30"/>
                <w:sz w:val="20"/>
                <w:szCs w:val="20"/>
              </w:rPr>
              <w:t>, 0.0), (0.2 * LRDF_2 * Actual Net Telemetered Consumption)) from all CLRs active in SCED and qualified for Regulation Service and/or RRS without an Ancillary Service Resource award</w:t>
            </w:r>
          </w:p>
        </w:tc>
      </w:tr>
    </w:tbl>
    <w:p w14:paraId="4DC9D3B0" w14:textId="77777777" w:rsidR="00A03B1B" w:rsidRPr="00A03B1B" w:rsidRDefault="00A03B1B" w:rsidP="00A03B1B">
      <w:pPr>
        <w:tabs>
          <w:tab w:val="left" w:pos="2160"/>
        </w:tabs>
        <w:ind w:left="2160" w:hanging="2160"/>
        <w:rPr>
          <w:b/>
          <w:position w:val="30"/>
          <w:sz w:val="20"/>
          <w:szCs w:val="20"/>
        </w:rPr>
      </w:pPr>
    </w:p>
    <w:p w14:paraId="52CADD8E" w14:textId="216907FC" w:rsidR="00A03B1B" w:rsidRPr="00A03B1B" w:rsidRDefault="00A03B1B" w:rsidP="00A03B1B">
      <w:pPr>
        <w:tabs>
          <w:tab w:val="left" w:pos="2160"/>
        </w:tabs>
        <w:ind w:left="2160" w:hanging="2160"/>
        <w:rPr>
          <w:b/>
          <w:position w:val="30"/>
          <w:sz w:val="20"/>
          <w:szCs w:val="20"/>
          <w:vertAlign w:val="subscript"/>
        </w:rPr>
      </w:pPr>
      <w:r>
        <w:rPr>
          <w:noProof/>
        </w:rPr>
        <mc:AlternateContent>
          <mc:Choice Requires="wpg">
            <w:drawing>
              <wp:anchor distT="0" distB="0" distL="114300" distR="114300" simplePos="0" relativeHeight="251658261" behindDoc="0" locked="0" layoutInCell="1" allowOverlap="1" wp14:anchorId="4F487067" wp14:editId="4325EFB0">
                <wp:simplePos x="0" y="0"/>
                <wp:positionH relativeFrom="column">
                  <wp:posOffset>556895</wp:posOffset>
                </wp:positionH>
                <wp:positionV relativeFrom="paragraph">
                  <wp:posOffset>-265430</wp:posOffset>
                </wp:positionV>
                <wp:extent cx="2176145" cy="9305290"/>
                <wp:effectExtent l="0" t="0" r="0" b="0"/>
                <wp:wrapNone/>
                <wp:docPr id="1781401583"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76145" cy="9305290"/>
                          <a:chOff x="0" y="0"/>
                          <a:chExt cx="2176193" cy="9305290"/>
                        </a:xfrm>
                      </wpg:grpSpPr>
                      <wps:wsp>
                        <wps:cNvPr id="1654269529" name="Rectangle 1523999613"/>
                        <wps:cNvSpPr/>
                        <wps:spPr>
                          <a:xfrm>
                            <a:off x="1438958" y="7966710"/>
                            <a:ext cx="737235" cy="1338580"/>
                          </a:xfrm>
                          <a:prstGeom prst="rect">
                            <a:avLst/>
                          </a:prstGeom>
                          <a:noFill/>
                        </wps:spPr>
                        <wps:bodyPr/>
                      </wps:wsp>
                      <wps:wsp>
                        <wps:cNvPr id="435172582" name="Rectangle 110618679"/>
                        <wps:cNvSpPr>
                          <a:spLocks noChangeArrowheads="1"/>
                        </wps:cNvSpPr>
                        <wps:spPr bwMode="auto">
                          <a:xfrm>
                            <a:off x="139688" y="469893"/>
                            <a:ext cx="244475" cy="420370"/>
                          </a:xfrm>
                          <a:prstGeom prst="rect">
                            <a:avLst/>
                          </a:prstGeom>
                          <a:noFill/>
                          <a:ln>
                            <a:noFill/>
                          </a:ln>
                        </wps:spPr>
                        <wps:txbx>
                          <w:txbxContent>
                            <w:p w14:paraId="505FDFBE" w14:textId="77777777" w:rsidR="00A03B1B" w:rsidRDefault="00A03B1B" w:rsidP="00A03B1B">
                              <w:r>
                                <w:rPr>
                                  <w:rFonts w:ascii="Symbol" w:hAnsi="Symbol" w:cs="Symbol"/>
                                  <w:color w:val="000000"/>
                                  <w:sz w:val="54"/>
                                  <w:szCs w:val="54"/>
                                </w:rPr>
                                <w:t></w:t>
                              </w:r>
                            </w:p>
                          </w:txbxContent>
                        </wps:txbx>
                        <wps:bodyPr rot="0" vert="horz" wrap="none" lIns="0" tIns="0" rIns="0" bIns="0" anchor="t" anchorCtr="0" upright="1">
                          <a:spAutoFit/>
                        </wps:bodyPr>
                      </wps:wsp>
                      <wps:wsp>
                        <wps:cNvPr id="64137270" name="Rectangle 199809170"/>
                        <wps:cNvSpPr>
                          <a:spLocks noChangeArrowheads="1"/>
                        </wps:cNvSpPr>
                        <wps:spPr bwMode="auto">
                          <a:xfrm>
                            <a:off x="69891" y="848987"/>
                            <a:ext cx="83820" cy="186690"/>
                          </a:xfrm>
                          <a:prstGeom prst="rect">
                            <a:avLst/>
                          </a:prstGeom>
                          <a:noFill/>
                          <a:ln>
                            <a:noFill/>
                          </a:ln>
                        </wps:spPr>
                        <wps:txbx>
                          <w:txbxContent>
                            <w:p w14:paraId="09174B73" w14:textId="77777777" w:rsidR="00A03B1B" w:rsidRDefault="00A03B1B" w:rsidP="00A03B1B">
                              <w:r>
                                <w:rPr>
                                  <w:rFonts w:ascii="Symbol" w:hAnsi="Symbol" w:cs="Symbol"/>
                                  <w:color w:val="000000"/>
                                </w:rPr>
                                <w:t></w:t>
                              </w:r>
                            </w:p>
                          </w:txbxContent>
                        </wps:txbx>
                        <wps:bodyPr rot="0" vert="horz" wrap="none" lIns="0" tIns="0" rIns="0" bIns="0" anchor="t" anchorCtr="0" upright="1">
                          <a:spAutoFit/>
                        </wps:bodyPr>
                      </wps:wsp>
                      <wps:wsp>
                        <wps:cNvPr id="1153514743" name="Rectangle 1555491498"/>
                        <wps:cNvSpPr>
                          <a:spLocks noChangeArrowheads="1"/>
                        </wps:cNvSpPr>
                        <wps:spPr bwMode="auto">
                          <a:xfrm>
                            <a:off x="3900" y="401994"/>
                            <a:ext cx="601345" cy="175260"/>
                          </a:xfrm>
                          <a:prstGeom prst="rect">
                            <a:avLst/>
                          </a:prstGeom>
                          <a:noFill/>
                          <a:ln>
                            <a:noFill/>
                          </a:ln>
                        </wps:spPr>
                        <wps:txbx>
                          <w:txbxContent>
                            <w:p w14:paraId="5DB642EF" w14:textId="77777777" w:rsidR="00A03B1B" w:rsidRDefault="00A03B1B" w:rsidP="00A03B1B">
                              <w:pPr>
                                <w:rPr>
                                  <w:b/>
                                </w:rPr>
                              </w:pPr>
                              <w:r>
                                <w:rPr>
                                  <w:b/>
                                  <w:i/>
                                  <w:iCs/>
                                  <w:color w:val="000000"/>
                                </w:rPr>
                                <w:t>resources</w:t>
                              </w:r>
                            </w:p>
                          </w:txbxContent>
                        </wps:txbx>
                        <wps:bodyPr rot="0" vert="horz" wrap="none" lIns="0" tIns="0" rIns="0" bIns="0" anchor="t" anchorCtr="0" upright="1">
                          <a:spAutoFit/>
                        </wps:bodyPr>
                      </wps:wsp>
                      <wps:wsp>
                        <wps:cNvPr id="1355616501" name="Rectangle 451405393"/>
                        <wps:cNvSpPr>
                          <a:spLocks noChangeArrowheads="1"/>
                        </wps:cNvSpPr>
                        <wps:spPr bwMode="auto">
                          <a:xfrm>
                            <a:off x="0" y="267996"/>
                            <a:ext cx="306705" cy="175260"/>
                          </a:xfrm>
                          <a:prstGeom prst="rect">
                            <a:avLst/>
                          </a:prstGeom>
                          <a:noFill/>
                          <a:ln>
                            <a:noFill/>
                          </a:ln>
                        </wps:spPr>
                        <wps:txbx>
                          <w:txbxContent>
                            <w:p w14:paraId="3432A198" w14:textId="77777777" w:rsidR="00A03B1B" w:rsidRDefault="00A03B1B" w:rsidP="00A03B1B">
                              <w:pPr>
                                <w:rPr>
                                  <w:b/>
                                </w:rPr>
                              </w:pPr>
                              <w:r>
                                <w:rPr>
                                  <w:b/>
                                  <w:i/>
                                  <w:iCs/>
                                  <w:color w:val="000000"/>
                                </w:rPr>
                                <w:t>FFR</w:t>
                              </w:r>
                            </w:p>
                          </w:txbxContent>
                        </wps:txbx>
                        <wps:bodyPr rot="0" vert="horz" wrap="none" lIns="0" tIns="0" rIns="0" bIns="0" anchor="t" anchorCtr="0" upright="1">
                          <a:spAutoFit/>
                        </wps:bodyPr>
                      </wps:wsp>
                      <wps:wsp>
                        <wps:cNvPr id="215238226" name="Rectangle 592910009"/>
                        <wps:cNvSpPr>
                          <a:spLocks noChangeArrowheads="1"/>
                        </wps:cNvSpPr>
                        <wps:spPr bwMode="auto">
                          <a:xfrm>
                            <a:off x="2000" y="133998"/>
                            <a:ext cx="398145" cy="175260"/>
                          </a:xfrm>
                          <a:prstGeom prst="rect">
                            <a:avLst/>
                          </a:prstGeom>
                          <a:noFill/>
                          <a:ln>
                            <a:noFill/>
                          </a:ln>
                        </wps:spPr>
                        <wps:txbx>
                          <w:txbxContent>
                            <w:p w14:paraId="156E04BC" w14:textId="77777777" w:rsidR="00A03B1B" w:rsidRDefault="00A03B1B" w:rsidP="00A03B1B">
                              <w:pPr>
                                <w:rPr>
                                  <w:b/>
                                </w:rPr>
                              </w:pPr>
                              <w:r>
                                <w:rPr>
                                  <w:b/>
                                  <w:i/>
                                  <w:iCs/>
                                  <w:color w:val="000000"/>
                                </w:rPr>
                                <w:t>online</w:t>
                              </w:r>
                            </w:p>
                          </w:txbxContent>
                        </wps:txbx>
                        <wps:bodyPr rot="0" vert="horz" wrap="none" lIns="0" tIns="0" rIns="0" bIns="0" anchor="t" anchorCtr="0" upright="1">
                          <a:spAutoFit/>
                        </wps:bodyPr>
                      </wps:wsp>
                      <wps:wsp>
                        <wps:cNvPr id="1165951163" name="Rectangle 1125926189"/>
                        <wps:cNvSpPr>
                          <a:spLocks noChangeArrowheads="1"/>
                        </wps:cNvSpPr>
                        <wps:spPr bwMode="auto">
                          <a:xfrm>
                            <a:off x="14000" y="0"/>
                            <a:ext cx="217810" cy="175197"/>
                          </a:xfrm>
                          <a:prstGeom prst="rect">
                            <a:avLst/>
                          </a:prstGeom>
                          <a:noFill/>
                          <a:ln>
                            <a:noFill/>
                          </a:ln>
                        </wps:spPr>
                        <wps:txbx>
                          <w:txbxContent>
                            <w:p w14:paraId="38B862D5" w14:textId="77777777" w:rsidR="00A03B1B" w:rsidRDefault="00A03B1B" w:rsidP="00A03B1B">
                              <w:pPr>
                                <w:rPr>
                                  <w:b/>
                                </w:rPr>
                              </w:pPr>
                              <w:r>
                                <w:rPr>
                                  <w:b/>
                                  <w:i/>
                                  <w:iCs/>
                                  <w:color w:val="000000"/>
                                </w:rPr>
                                <w:t>All</w:t>
                              </w:r>
                            </w:p>
                          </w:txbxContent>
                        </wps:txbx>
                        <wps:bodyPr rot="0" vert="horz" wrap="square" lIns="0" tIns="0" rIns="0" bIns="0" anchor="t" anchorCtr="0" upright="1">
                          <a:spAutoFit/>
                        </wps:bodyPr>
                      </wps:wsp>
                      <wps:wsp>
                        <wps:cNvPr id="2117186950" name="Rectangle 1513354785"/>
                        <wps:cNvSpPr>
                          <a:spLocks noChangeArrowheads="1"/>
                        </wps:cNvSpPr>
                        <wps:spPr bwMode="auto">
                          <a:xfrm>
                            <a:off x="31182" y="1131583"/>
                            <a:ext cx="542290" cy="175260"/>
                          </a:xfrm>
                          <a:prstGeom prst="rect">
                            <a:avLst/>
                          </a:prstGeom>
                          <a:noFill/>
                          <a:ln>
                            <a:noFill/>
                          </a:ln>
                        </wps:spPr>
                        <wps:txbx>
                          <w:txbxContent>
                            <w:p w14:paraId="14B46A9C" w14:textId="77777777" w:rsidR="00A03B1B" w:rsidRDefault="00A03B1B" w:rsidP="00A03B1B">
                              <w:pPr>
                                <w:rPr>
                                  <w:b/>
                                </w:rPr>
                              </w:pPr>
                              <w:r>
                                <w:rPr>
                                  <w:b/>
                                  <w:i/>
                                  <w:iCs/>
                                  <w:color w:val="000000"/>
                                </w:rPr>
                                <w:t>resource</w:t>
                              </w:r>
                            </w:p>
                          </w:txbxContent>
                        </wps:txbx>
                        <wps:bodyPr rot="0" vert="horz" wrap="none" lIns="0" tIns="0" rIns="0" bIns="0" anchor="t" anchorCtr="0" upright="1">
                          <a:spAutoFit/>
                        </wps:bodyPr>
                      </wps:wsp>
                      <wps:wsp>
                        <wps:cNvPr id="190229388" name="Rectangle 1768462538"/>
                        <wps:cNvSpPr>
                          <a:spLocks noChangeArrowheads="1"/>
                        </wps:cNvSpPr>
                        <wps:spPr bwMode="auto">
                          <a:xfrm>
                            <a:off x="26682" y="997585"/>
                            <a:ext cx="306705" cy="175260"/>
                          </a:xfrm>
                          <a:prstGeom prst="rect">
                            <a:avLst/>
                          </a:prstGeom>
                          <a:noFill/>
                          <a:ln>
                            <a:noFill/>
                          </a:ln>
                        </wps:spPr>
                        <wps:txbx>
                          <w:txbxContent>
                            <w:p w14:paraId="686AA55B" w14:textId="77777777" w:rsidR="00A03B1B" w:rsidRDefault="00A03B1B" w:rsidP="00A03B1B">
                              <w:pPr>
                                <w:rPr>
                                  <w:b/>
                                </w:rPr>
                              </w:pPr>
                              <w:r>
                                <w:rPr>
                                  <w:b/>
                                  <w:i/>
                                  <w:iCs/>
                                  <w:color w:val="000000"/>
                                </w:rPr>
                                <w:t>FFR</w:t>
                              </w:r>
                            </w:p>
                          </w:txbxContent>
                        </wps:txbx>
                        <wps:bodyPr rot="0" vert="horz" wrap="none" lIns="0" tIns="0" rIns="0" bIns="0" anchor="t" anchorCtr="0" upright="1">
                          <a:spAutoFit/>
                        </wps:bodyPr>
                      </wps:wsp>
                      <wps:wsp>
                        <wps:cNvPr id="378659781" name="Rectangle 890523991"/>
                        <wps:cNvSpPr>
                          <a:spLocks noChangeArrowheads="1"/>
                        </wps:cNvSpPr>
                        <wps:spPr bwMode="auto">
                          <a:xfrm>
                            <a:off x="142849" y="863587"/>
                            <a:ext cx="398145" cy="175260"/>
                          </a:xfrm>
                          <a:prstGeom prst="rect">
                            <a:avLst/>
                          </a:prstGeom>
                          <a:noFill/>
                          <a:ln>
                            <a:noFill/>
                          </a:ln>
                        </wps:spPr>
                        <wps:txbx>
                          <w:txbxContent>
                            <w:p w14:paraId="5E568739" w14:textId="77777777" w:rsidR="00A03B1B" w:rsidRDefault="00A03B1B" w:rsidP="00A03B1B">
                              <w:pPr>
                                <w:rPr>
                                  <w:b/>
                                </w:rPr>
                              </w:pPr>
                              <w:r>
                                <w:rPr>
                                  <w:b/>
                                  <w:i/>
                                  <w:iCs/>
                                  <w:color w:val="000000"/>
                                </w:rPr>
                                <w:t>online</w:t>
                              </w:r>
                            </w:p>
                          </w:txbxContent>
                        </wps:txbx>
                        <wps:bodyPr rot="0" vert="horz" wrap="none" lIns="0" tIns="0" rIns="0" bIns="0" anchor="t" anchorCtr="0" upright="1">
                          <a:spAutoFit/>
                        </wps:bodyPr>
                      </wps:wsp>
                      <wps:wsp>
                        <wps:cNvPr id="1045810782" name="Rectangle 159795743"/>
                        <wps:cNvSpPr>
                          <a:spLocks noChangeArrowheads="1"/>
                        </wps:cNvSpPr>
                        <wps:spPr bwMode="auto">
                          <a:xfrm>
                            <a:off x="26682" y="863587"/>
                            <a:ext cx="42545" cy="175260"/>
                          </a:xfrm>
                          <a:prstGeom prst="rect">
                            <a:avLst/>
                          </a:prstGeom>
                          <a:noFill/>
                          <a:ln>
                            <a:noFill/>
                          </a:ln>
                        </wps:spPr>
                        <wps:txbx>
                          <w:txbxContent>
                            <w:p w14:paraId="388E7684" w14:textId="77777777" w:rsidR="00A03B1B" w:rsidRDefault="00A03B1B" w:rsidP="00A03B1B">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4F487067" id="Group 1" o:spid="_x0000_s1102" style="position:absolute;left:0;text-align:left;margin-left:43.85pt;margin-top:-20.9pt;width:171.35pt;height:732.7pt;z-index:251658261"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">
                <v:rect id="Rectangle 1523999613" o:spid="_x0000_s1103"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" filled="f" stroked="f"/>
                <v:rect id="Rectangle 110618679" o:spid="_x0000_s1104" style="position:absolute;left:1396;top:4698;width:2445;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" filled="f" stroked="f">
                  <v:textbox style="mso-fit-shape-to-text:t" inset="0,0,0,0">
                    <w:txbxContent>
                      <w:p w14:paraId="505FDFBE" w14:textId="77777777" w:rsidR="00A03B1B" w:rsidRDefault="00A03B1B" w:rsidP="00A03B1B">
                        <w:r>
                          <w:rPr>
                            <w:rFonts w:ascii="Symbol" w:hAnsi="Symbol" w:cs="Symbol"/>
                            <w:color w:val="000000"/>
                            <w:sz w:val="54"/>
                            <w:szCs w:val="54"/>
                          </w:rPr>
                          <w:t></w:t>
                        </w:r>
                      </w:p>
                    </w:txbxContent>
                  </v:textbox>
                </v:rect>
                <v:rect id="Rectangle 199809170" o:spid="_x0000_s1105"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" filled="f" stroked="f">
                  <v:textbox style="mso-fit-shape-to-text:t" inset="0,0,0,0">
                    <w:txbxContent>
                      <w:p w14:paraId="09174B73" w14:textId="77777777" w:rsidR="00A03B1B" w:rsidRDefault="00A03B1B" w:rsidP="00A03B1B">
                        <w:r>
                          <w:rPr>
                            <w:rFonts w:ascii="Symbol" w:hAnsi="Symbol" w:cs="Symbol"/>
                            <w:color w:val="000000"/>
                          </w:rPr>
                          <w:t></w:t>
                        </w:r>
                      </w:p>
                    </w:txbxContent>
                  </v:textbox>
                </v:rect>
                <v:rect id="Rectangle 1555491498" o:spid="_x0000_s1106"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" filled="f" stroked="f">
                  <v:textbox style="mso-fit-shape-to-text:t" inset="0,0,0,0">
                    <w:txbxContent>
                      <w:p w14:paraId="5DB642EF" w14:textId="77777777" w:rsidR="00A03B1B" w:rsidRDefault="00A03B1B" w:rsidP="00A03B1B">
                        <w:pPr>
                          <w:rPr>
                            <w:b/>
                          </w:rPr>
                        </w:pPr>
                        <w:r>
                          <w:rPr>
                            <w:b/>
                            <w:i/>
                            <w:iCs/>
                            <w:color w:val="000000"/>
                          </w:rPr>
                          <w:t>resources</w:t>
                        </w:r>
                      </w:p>
                    </w:txbxContent>
                  </v:textbox>
                </v:rect>
                <v:rect id="Rectangle 451405393" o:spid="_x0000_s1107"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" filled="f" stroked="f">
                  <v:textbox style="mso-fit-shape-to-text:t" inset="0,0,0,0">
                    <w:txbxContent>
                      <w:p w14:paraId="3432A198" w14:textId="77777777" w:rsidR="00A03B1B" w:rsidRDefault="00A03B1B" w:rsidP="00A03B1B">
                        <w:pPr>
                          <w:rPr>
                            <w:b/>
                          </w:rPr>
                        </w:pPr>
                        <w:r>
                          <w:rPr>
                            <w:b/>
                            <w:i/>
                            <w:iCs/>
                            <w:color w:val="000000"/>
                          </w:rPr>
                          <w:t>FFR</w:t>
                        </w:r>
                      </w:p>
                    </w:txbxContent>
                  </v:textbox>
                </v:rect>
                <v:rect id="Rectangle 592910009" o:spid="_x0000_s1108"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" filled="f" stroked="f">
                  <v:textbox style="mso-fit-shape-to-text:t" inset="0,0,0,0">
                    <w:txbxContent>
                      <w:p w14:paraId="156E04BC" w14:textId="77777777" w:rsidR="00A03B1B" w:rsidRDefault="00A03B1B" w:rsidP="00A03B1B">
                        <w:pPr>
                          <w:rPr>
                            <w:b/>
                          </w:rPr>
                        </w:pPr>
                        <w:r>
                          <w:rPr>
                            <w:b/>
                            <w:i/>
                            <w:iCs/>
                            <w:color w:val="000000"/>
                          </w:rPr>
                          <w:t>online</w:t>
                        </w:r>
                      </w:p>
                    </w:txbxContent>
                  </v:textbox>
                </v:rect>
                <v:rect id="Rectangle 1125926189" o:spid="_x0000_s1109"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" filled="f" stroked="f">
                  <v:textbox style="mso-fit-shape-to-text:t" inset="0,0,0,0">
                    <w:txbxContent>
                      <w:p w14:paraId="38B862D5" w14:textId="77777777" w:rsidR="00A03B1B" w:rsidRDefault="00A03B1B" w:rsidP="00A03B1B">
                        <w:pPr>
                          <w:rPr>
                            <w:b/>
                          </w:rPr>
                        </w:pPr>
                        <w:r>
                          <w:rPr>
                            <w:b/>
                            <w:i/>
                            <w:iCs/>
                            <w:color w:val="000000"/>
                          </w:rPr>
                          <w:t>All</w:t>
                        </w:r>
                      </w:p>
                    </w:txbxContent>
                  </v:textbox>
                </v:rect>
                <v:rect id="Rectangle 1513354785" o:spid="_x0000_s1110"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" filled="f" stroked="f">
                  <v:textbox style="mso-fit-shape-to-text:t" inset="0,0,0,0">
                    <w:txbxContent>
                      <w:p w14:paraId="14B46A9C" w14:textId="77777777" w:rsidR="00A03B1B" w:rsidRDefault="00A03B1B" w:rsidP="00A03B1B">
                        <w:pPr>
                          <w:rPr>
                            <w:b/>
                          </w:rPr>
                        </w:pPr>
                        <w:r>
                          <w:rPr>
                            <w:b/>
                            <w:i/>
                            <w:iCs/>
                            <w:color w:val="000000"/>
                          </w:rPr>
                          <w:t>resource</w:t>
                        </w:r>
                      </w:p>
                    </w:txbxContent>
                  </v:textbox>
                </v:rect>
                <v:rect id="Rectangle 1768462538" o:spid="_x0000_s1111"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" filled="f" stroked="f">
                  <v:textbox style="mso-fit-shape-to-text:t" inset="0,0,0,0">
                    <w:txbxContent>
                      <w:p w14:paraId="686AA55B" w14:textId="77777777" w:rsidR="00A03B1B" w:rsidRDefault="00A03B1B" w:rsidP="00A03B1B">
                        <w:pPr>
                          <w:rPr>
                            <w:b/>
                          </w:rPr>
                        </w:pPr>
                        <w:r>
                          <w:rPr>
                            <w:b/>
                            <w:i/>
                            <w:iCs/>
                            <w:color w:val="000000"/>
                          </w:rPr>
                          <w:t>FFR</w:t>
                        </w:r>
                      </w:p>
                    </w:txbxContent>
                  </v:textbox>
                </v:rect>
                <v:rect id="Rectangle 890523991" o:spid="_x0000_s1112"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" filled="f" stroked="f">
                  <v:textbox style="mso-fit-shape-to-text:t" inset="0,0,0,0">
                    <w:txbxContent>
                      <w:p w14:paraId="5E568739" w14:textId="77777777" w:rsidR="00A03B1B" w:rsidRDefault="00A03B1B" w:rsidP="00A03B1B">
                        <w:pPr>
                          <w:rPr>
                            <w:b/>
                          </w:rPr>
                        </w:pPr>
                        <w:r>
                          <w:rPr>
                            <w:b/>
                            <w:i/>
                            <w:iCs/>
                            <w:color w:val="000000"/>
                          </w:rPr>
                          <w:t>online</w:t>
                        </w:r>
                      </w:p>
                    </w:txbxContent>
                  </v:textbox>
                </v:rect>
                <v:rect id="Rectangle 159795743" o:spid="_x0000_s1113"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" filled="f" stroked="f">
                  <v:textbox style="mso-fit-shape-to-text:t" inset="0,0,0,0">
                    <w:txbxContent>
                      <w:p w14:paraId="388E7684" w14:textId="77777777" w:rsidR="00A03B1B" w:rsidRDefault="00A03B1B" w:rsidP="00A03B1B">
                        <w:pPr>
                          <w:rPr>
                            <w:b/>
                          </w:rPr>
                        </w:pPr>
                        <w:r>
                          <w:rPr>
                            <w:b/>
                            <w:i/>
                            <w:iCs/>
                            <w:color w:val="000000"/>
                          </w:rPr>
                          <w:t>i</w:t>
                        </w:r>
                      </w:p>
                    </w:txbxContent>
                  </v:textbox>
                </v:rect>
              </v:group>
            </w:pict>
          </mc:Fallback>
        </mc:AlternateContent>
      </w:r>
      <w:r w:rsidRPr="00A03B1B">
        <w:rPr>
          <w:b/>
          <w:position w:val="30"/>
          <w:sz w:val="20"/>
          <w:szCs w:val="20"/>
        </w:rPr>
        <w:t>PRC</w:t>
      </w:r>
      <w:r w:rsidRPr="00A03B1B">
        <w:rPr>
          <w:b/>
          <w:position w:val="30"/>
          <w:sz w:val="20"/>
          <w:szCs w:val="20"/>
          <w:vertAlign w:val="subscript"/>
        </w:rPr>
        <w:t>7</w:t>
      </w:r>
      <w:r w:rsidRPr="00A03B1B">
        <w:rPr>
          <w:b/>
          <w:position w:val="30"/>
          <w:sz w:val="20"/>
          <w:szCs w:val="20"/>
        </w:rPr>
        <w:t xml:space="preserve"> =</w:t>
      </w:r>
      <w:r w:rsidRPr="00A03B1B">
        <w:rPr>
          <w:b/>
          <w:position w:val="30"/>
          <w:sz w:val="20"/>
          <w:szCs w:val="20"/>
        </w:rPr>
        <w:tab/>
        <w:t>(Capacity from Resources capable of providing FFR)</w:t>
      </w:r>
      <w:r w:rsidRPr="00A03B1B">
        <w:rPr>
          <w:b/>
          <w:position w:val="30"/>
          <w:sz w:val="20"/>
          <w:szCs w:val="20"/>
          <w:vertAlign w:val="subscript"/>
        </w:rPr>
        <w:t>i</w:t>
      </w:r>
    </w:p>
    <w:p w14:paraId="4BA26987" w14:textId="77777777" w:rsidR="00A03B1B" w:rsidRPr="00A03B1B" w:rsidRDefault="00A03B1B" w:rsidP="00A03B1B">
      <w:pPr>
        <w:spacing w:before="480"/>
        <w:ind w:left="720" w:hanging="720"/>
        <w:rPr>
          <w:b/>
          <w:position w:val="30"/>
          <w:sz w:val="20"/>
          <w:szCs w:val="20"/>
        </w:rPr>
      </w:pPr>
    </w:p>
    <w:p w14:paraId="30B72AD3" w14:textId="77777777" w:rsidR="00A03B1B" w:rsidRPr="00A03B1B" w:rsidRDefault="00A03B1B" w:rsidP="00A03B1B">
      <w:pPr>
        <w:ind w:left="720" w:hanging="720"/>
        <w:rPr>
          <w:b/>
          <w:position w:val="30"/>
          <w:sz w:val="20"/>
          <w:szCs w:val="20"/>
        </w:rPr>
      </w:pPr>
    </w:p>
    <w:p w14:paraId="7DF29EC4" w14:textId="26C4261D" w:rsidR="00A03B1B" w:rsidRPr="00A03B1B" w:rsidRDefault="00A03B1B" w:rsidP="00A03B1B">
      <w:pPr>
        <w:tabs>
          <w:tab w:val="left" w:pos="2160"/>
        </w:tabs>
        <w:spacing w:before="480"/>
        <w:ind w:left="2160" w:hanging="2160"/>
        <w:rPr>
          <w:b/>
          <w:position w:val="30"/>
          <w:sz w:val="20"/>
          <w:szCs w:val="20"/>
        </w:rPr>
      </w:pPr>
      <w:r>
        <w:rPr>
          <w:noProof/>
        </w:rPr>
        <w:lastRenderedPageBreak/>
        <mc:AlternateContent>
          <mc:Choice Requires="wpc">
            <w:drawing>
              <wp:anchor distT="0" distB="0" distL="114300" distR="114300" simplePos="0" relativeHeight="251658262" behindDoc="0" locked="0" layoutInCell="1" allowOverlap="1" wp14:anchorId="6BBE84F3" wp14:editId="50820344">
                <wp:simplePos x="0" y="0"/>
                <wp:positionH relativeFrom="column">
                  <wp:posOffset>483870</wp:posOffset>
                </wp:positionH>
                <wp:positionV relativeFrom="paragraph">
                  <wp:posOffset>43815</wp:posOffset>
                </wp:positionV>
                <wp:extent cx="960755" cy="1369060"/>
                <wp:effectExtent l="0" t="0" r="0" b="0"/>
                <wp:wrapNone/>
                <wp:docPr id="442"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444147113" name="Rectangle 71"/>
                        <wps:cNvSpPr>
                          <a:spLocks noChangeArrowheads="1"/>
                        </wps:cNvSpPr>
                        <wps:spPr bwMode="auto">
                          <a:xfrm>
                            <a:off x="141991" y="564542"/>
                            <a:ext cx="177800" cy="248920"/>
                          </a:xfrm>
                          <a:prstGeom prst="rect">
                            <a:avLst/>
                          </a:prstGeom>
                          <a:noFill/>
                          <a:ln>
                            <a:noFill/>
                          </a:ln>
                        </wps:spPr>
                        <wps:txbx>
                          <w:txbxContent>
                            <w:p w14:paraId="4C657381" w14:textId="77777777" w:rsidR="00A03B1B" w:rsidRPr="00B074A0" w:rsidRDefault="00A03B1B" w:rsidP="00A03B1B">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44414972" name="Rectangle 72"/>
                        <wps:cNvSpPr>
                          <a:spLocks noChangeArrowheads="1"/>
                        </wps:cNvSpPr>
                        <wps:spPr bwMode="auto">
                          <a:xfrm>
                            <a:off x="101606" y="871175"/>
                            <a:ext cx="83820" cy="186690"/>
                          </a:xfrm>
                          <a:prstGeom prst="rect">
                            <a:avLst/>
                          </a:prstGeom>
                          <a:noFill/>
                          <a:ln>
                            <a:noFill/>
                          </a:ln>
                        </wps:spPr>
                        <wps:txbx>
                          <w:txbxContent>
                            <w:p w14:paraId="6B0CF5A0" w14:textId="77777777" w:rsidR="00A03B1B" w:rsidRDefault="00A03B1B" w:rsidP="00A03B1B">
                              <w:r>
                                <w:rPr>
                                  <w:rFonts w:ascii="Symbol" w:hAnsi="Symbol" w:cs="Symbol"/>
                                  <w:color w:val="000000"/>
                                </w:rPr>
                                <w:t></w:t>
                              </w:r>
                            </w:p>
                          </w:txbxContent>
                        </wps:txbx>
                        <wps:bodyPr rot="0" vert="horz" wrap="none" lIns="0" tIns="0" rIns="0" bIns="0" anchor="t" anchorCtr="0" upright="1">
                          <a:spAutoFit/>
                        </wps:bodyPr>
                      </wps:wsp>
                      <wps:wsp>
                        <wps:cNvPr id="1990640290" name="Rectangle 73"/>
                        <wps:cNvSpPr>
                          <a:spLocks noChangeArrowheads="1"/>
                        </wps:cNvSpPr>
                        <wps:spPr bwMode="auto">
                          <a:xfrm>
                            <a:off x="35602" y="372754"/>
                            <a:ext cx="925153" cy="175295"/>
                          </a:xfrm>
                          <a:prstGeom prst="rect">
                            <a:avLst/>
                          </a:prstGeom>
                          <a:noFill/>
                          <a:ln>
                            <a:noFill/>
                          </a:ln>
                        </wps:spPr>
                        <wps:txbx>
                          <w:txbxContent>
                            <w:p w14:paraId="6B37EC31" w14:textId="77777777" w:rsidR="00A03B1B" w:rsidRPr="00B34B0A" w:rsidRDefault="00A03B1B" w:rsidP="00A03B1B">
                              <w:pPr>
                                <w:rPr>
                                  <w:b/>
                                </w:rPr>
                              </w:pPr>
                              <w:r>
                                <w:rPr>
                                  <w:b/>
                                  <w:i/>
                                  <w:iCs/>
                                  <w:color w:val="000000"/>
                                </w:rPr>
                                <w:t>ESR</w:t>
                              </w:r>
                            </w:p>
                          </w:txbxContent>
                        </wps:txbx>
                        <wps:bodyPr rot="0" vert="horz" wrap="square" lIns="0" tIns="0" rIns="0" bIns="0" anchor="t" anchorCtr="0" upright="1">
                          <a:spAutoFit/>
                        </wps:bodyPr>
                      </wps:wsp>
                      <wps:wsp>
                        <wps:cNvPr id="2125766256" name="Rectangle 74"/>
                        <wps:cNvSpPr>
                          <a:spLocks noChangeArrowheads="1"/>
                        </wps:cNvSpPr>
                        <wps:spPr bwMode="auto">
                          <a:xfrm>
                            <a:off x="31702" y="290192"/>
                            <a:ext cx="82550" cy="175260"/>
                          </a:xfrm>
                          <a:prstGeom prst="rect">
                            <a:avLst/>
                          </a:prstGeom>
                          <a:noFill/>
                          <a:ln>
                            <a:noFill/>
                          </a:ln>
                        </wps:spPr>
                        <wps:txbx>
                          <w:txbxContent>
                            <w:p w14:paraId="5B6CF163" w14:textId="77777777" w:rsidR="00A03B1B" w:rsidRPr="00B34B0A" w:rsidRDefault="00A03B1B" w:rsidP="00A03B1B">
                              <w:pPr>
                                <w:rPr>
                                  <w:b/>
                                </w:rPr>
                              </w:pPr>
                            </w:p>
                          </w:txbxContent>
                        </wps:txbx>
                        <wps:bodyPr rot="0" vert="horz" wrap="none" lIns="0" tIns="0" rIns="0" bIns="0" anchor="t" anchorCtr="0" upright="1">
                          <a:spAutoFit/>
                        </wps:bodyPr>
                      </wps:wsp>
                      <wps:wsp>
                        <wps:cNvPr id="105253212" name="Rectangle 75"/>
                        <wps:cNvSpPr>
                          <a:spLocks noChangeArrowheads="1"/>
                        </wps:cNvSpPr>
                        <wps:spPr bwMode="auto">
                          <a:xfrm>
                            <a:off x="25518" y="197459"/>
                            <a:ext cx="398145" cy="175260"/>
                          </a:xfrm>
                          <a:prstGeom prst="rect">
                            <a:avLst/>
                          </a:prstGeom>
                          <a:noFill/>
                          <a:ln>
                            <a:noFill/>
                          </a:ln>
                        </wps:spPr>
                        <wps:txbx>
                          <w:txbxContent>
                            <w:p w14:paraId="7D7537DB" w14:textId="77777777" w:rsidR="00A03B1B" w:rsidRPr="00B34B0A" w:rsidRDefault="00A03B1B" w:rsidP="00A03B1B">
                              <w:pPr>
                                <w:rPr>
                                  <w:b/>
                                </w:rPr>
                              </w:pPr>
                              <w:r w:rsidRPr="00B34B0A">
                                <w:rPr>
                                  <w:b/>
                                  <w:i/>
                                  <w:iCs/>
                                  <w:color w:val="000000"/>
                                </w:rPr>
                                <w:t>online</w:t>
                              </w:r>
                            </w:p>
                          </w:txbxContent>
                        </wps:txbx>
                        <wps:bodyPr rot="0" vert="horz" wrap="none" lIns="0" tIns="0" rIns="0" bIns="0" anchor="t" anchorCtr="0" upright="1">
                          <a:spAutoFit/>
                        </wps:bodyPr>
                      </wps:wsp>
                      <wps:wsp>
                        <wps:cNvPr id="1356960042" name="Rectangle 76"/>
                        <wps:cNvSpPr>
                          <a:spLocks noChangeArrowheads="1"/>
                        </wps:cNvSpPr>
                        <wps:spPr bwMode="auto">
                          <a:xfrm>
                            <a:off x="45703" y="22199"/>
                            <a:ext cx="217805" cy="175260"/>
                          </a:xfrm>
                          <a:prstGeom prst="rect">
                            <a:avLst/>
                          </a:prstGeom>
                          <a:noFill/>
                          <a:ln>
                            <a:noFill/>
                          </a:ln>
                        </wps:spPr>
                        <wps:txbx>
                          <w:txbxContent>
                            <w:p w14:paraId="14ECC50C" w14:textId="77777777" w:rsidR="00A03B1B" w:rsidRPr="00B34B0A" w:rsidRDefault="00A03B1B" w:rsidP="00A03B1B">
                              <w:pPr>
                                <w:rPr>
                                  <w:b/>
                                </w:rPr>
                              </w:pPr>
                              <w:r w:rsidRPr="00B34B0A">
                                <w:rPr>
                                  <w:b/>
                                  <w:i/>
                                  <w:iCs/>
                                  <w:color w:val="000000"/>
                                </w:rPr>
                                <w:t>All</w:t>
                              </w:r>
                            </w:p>
                          </w:txbxContent>
                        </wps:txbx>
                        <wps:bodyPr rot="0" vert="horz" wrap="square" lIns="0" tIns="0" rIns="0" bIns="0" anchor="t" anchorCtr="0" upright="1">
                          <a:spAutoFit/>
                        </wps:bodyPr>
                      </wps:wsp>
                      <wps:wsp>
                        <wps:cNvPr id="254534620" name="Rectangle 77"/>
                        <wps:cNvSpPr>
                          <a:spLocks noChangeArrowheads="1"/>
                        </wps:cNvSpPr>
                        <wps:spPr bwMode="auto">
                          <a:xfrm>
                            <a:off x="62904" y="1153766"/>
                            <a:ext cx="82550" cy="175260"/>
                          </a:xfrm>
                          <a:prstGeom prst="rect">
                            <a:avLst/>
                          </a:prstGeom>
                          <a:noFill/>
                          <a:ln>
                            <a:noFill/>
                          </a:ln>
                        </wps:spPr>
                        <wps:txbx>
                          <w:txbxContent>
                            <w:p w14:paraId="5A5013D5" w14:textId="77777777" w:rsidR="00A03B1B" w:rsidRPr="00B34B0A" w:rsidRDefault="00A03B1B" w:rsidP="00A03B1B">
                              <w:pPr>
                                <w:rPr>
                                  <w:b/>
                                </w:rPr>
                              </w:pPr>
                            </w:p>
                          </w:txbxContent>
                        </wps:txbx>
                        <wps:bodyPr rot="0" vert="horz" wrap="none" lIns="0" tIns="0" rIns="0" bIns="0" anchor="t" anchorCtr="0" upright="1">
                          <a:spAutoFit/>
                        </wps:bodyPr>
                      </wps:wsp>
                      <wps:wsp>
                        <wps:cNvPr id="1640877324" name="Rectangle 78"/>
                        <wps:cNvSpPr>
                          <a:spLocks noChangeArrowheads="1"/>
                        </wps:cNvSpPr>
                        <wps:spPr bwMode="auto">
                          <a:xfrm>
                            <a:off x="58403" y="1019770"/>
                            <a:ext cx="289560" cy="175260"/>
                          </a:xfrm>
                          <a:prstGeom prst="rect">
                            <a:avLst/>
                          </a:prstGeom>
                          <a:noFill/>
                          <a:ln>
                            <a:noFill/>
                          </a:ln>
                        </wps:spPr>
                        <wps:txbx>
                          <w:txbxContent>
                            <w:p w14:paraId="4D15AE3E" w14:textId="77777777" w:rsidR="00A03B1B" w:rsidRPr="00B34B0A" w:rsidRDefault="00A03B1B" w:rsidP="00A03B1B">
                              <w:pPr>
                                <w:rPr>
                                  <w:b/>
                                </w:rPr>
                              </w:pPr>
                              <w:r>
                                <w:rPr>
                                  <w:b/>
                                  <w:i/>
                                  <w:iCs/>
                                  <w:color w:val="000000"/>
                                </w:rPr>
                                <w:t>ESR</w:t>
                              </w:r>
                            </w:p>
                          </w:txbxContent>
                        </wps:txbx>
                        <wps:bodyPr rot="0" vert="horz" wrap="none" lIns="0" tIns="0" rIns="0" bIns="0" anchor="t" anchorCtr="0" upright="1">
                          <a:spAutoFit/>
                        </wps:bodyPr>
                      </wps:wsp>
                      <wps:wsp>
                        <wps:cNvPr id="303200096" name="Rectangle 79"/>
                        <wps:cNvSpPr>
                          <a:spLocks noChangeArrowheads="1"/>
                        </wps:cNvSpPr>
                        <wps:spPr bwMode="auto">
                          <a:xfrm>
                            <a:off x="174610" y="885874"/>
                            <a:ext cx="398145" cy="175260"/>
                          </a:xfrm>
                          <a:prstGeom prst="rect">
                            <a:avLst/>
                          </a:prstGeom>
                          <a:noFill/>
                          <a:ln>
                            <a:noFill/>
                          </a:ln>
                        </wps:spPr>
                        <wps:txbx>
                          <w:txbxContent>
                            <w:p w14:paraId="53CA4E86" w14:textId="77777777" w:rsidR="00A03B1B" w:rsidRPr="00B34B0A" w:rsidRDefault="00A03B1B" w:rsidP="00A03B1B">
                              <w:pPr>
                                <w:rPr>
                                  <w:b/>
                                </w:rPr>
                              </w:pPr>
                              <w:r w:rsidRPr="00B34B0A">
                                <w:rPr>
                                  <w:b/>
                                  <w:i/>
                                  <w:iCs/>
                                  <w:color w:val="000000"/>
                                </w:rPr>
                                <w:t>online</w:t>
                              </w:r>
                            </w:p>
                          </w:txbxContent>
                        </wps:txbx>
                        <wps:bodyPr rot="0" vert="horz" wrap="none" lIns="0" tIns="0" rIns="0" bIns="0" anchor="t" anchorCtr="0" upright="1">
                          <a:spAutoFit/>
                        </wps:bodyPr>
                      </wps:wsp>
                      <wps:wsp>
                        <wps:cNvPr id="1726314787" name="Rectangle 80"/>
                        <wps:cNvSpPr>
                          <a:spLocks noChangeArrowheads="1"/>
                        </wps:cNvSpPr>
                        <wps:spPr bwMode="auto">
                          <a:xfrm>
                            <a:off x="58403" y="885874"/>
                            <a:ext cx="42545" cy="175260"/>
                          </a:xfrm>
                          <a:prstGeom prst="rect">
                            <a:avLst/>
                          </a:prstGeom>
                          <a:noFill/>
                          <a:ln>
                            <a:noFill/>
                          </a:ln>
                        </wps:spPr>
                        <wps:txbx>
                          <w:txbxContent>
                            <w:p w14:paraId="133347E5" w14:textId="77777777" w:rsidR="00A03B1B" w:rsidRPr="00B34B0A" w:rsidRDefault="00A03B1B" w:rsidP="00A03B1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BBE84F3" id="_x0000_s1114" editas="canvas" style="position:absolute;left:0;text-align:left;margin-left:38.1pt;margin-top:3.45pt;width:75.65pt;height:107.8pt;z-index:251658262"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">
                <v:shape id="_x0000_s1115" type="#_x0000_t75" style="position:absolute;width:9607;height:13690;visibility:visible;mso-wrap-style:square">
                  <v:fill o:detectmouseclick="t"/>
                  <v:path o:connecttype="none"/>
                </v:shape>
                <v:rect id="Rectangle 71" o:spid="_x0000_s111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" filled="f" stroked="f">
                  <v:textbox style="mso-fit-shape-to-text:t" inset="0,0,0,0">
                    <w:txbxContent>
                      <w:p w14:paraId="4C657381" w14:textId="77777777" w:rsidR="00A03B1B" w:rsidRPr="00B074A0" w:rsidRDefault="00A03B1B" w:rsidP="00A03B1B">
                        <w:pPr>
                          <w:rPr>
                            <w:sz w:val="32"/>
                            <w:szCs w:val="32"/>
                          </w:rPr>
                        </w:pPr>
                        <w:r w:rsidRPr="00B074A0">
                          <w:rPr>
                            <w:rFonts w:ascii="Symbol" w:hAnsi="Symbol" w:cs="Symbol"/>
                            <w:color w:val="000000"/>
                            <w:sz w:val="32"/>
                            <w:szCs w:val="32"/>
                          </w:rPr>
                          <w:t></w:t>
                        </w:r>
                      </w:p>
                    </w:txbxContent>
                  </v:textbox>
                </v:rect>
                <v:rect id="Rectangle 72" o:spid="_x0000_s111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" filled="f" stroked="f">
                  <v:textbox style="mso-fit-shape-to-text:t" inset="0,0,0,0">
                    <w:txbxContent>
                      <w:p w14:paraId="6B0CF5A0" w14:textId="77777777" w:rsidR="00A03B1B" w:rsidRDefault="00A03B1B" w:rsidP="00A03B1B">
                        <w:r>
                          <w:rPr>
                            <w:rFonts w:ascii="Symbol" w:hAnsi="Symbol" w:cs="Symbol"/>
                            <w:color w:val="000000"/>
                          </w:rPr>
                          <w:t></w:t>
                        </w:r>
                      </w:p>
                    </w:txbxContent>
                  </v:textbox>
                </v:rect>
                <v:rect id="Rectangle 73" o:spid="_x0000_s111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" filled="f" stroked="f">
                  <v:textbox style="mso-fit-shape-to-text:t" inset="0,0,0,0">
                    <w:txbxContent>
                      <w:p w14:paraId="6B37EC31" w14:textId="77777777" w:rsidR="00A03B1B" w:rsidRPr="00B34B0A" w:rsidRDefault="00A03B1B" w:rsidP="00A03B1B">
                        <w:pPr>
                          <w:rPr>
                            <w:b/>
                          </w:rPr>
                        </w:pPr>
                        <w:r>
                          <w:rPr>
                            <w:b/>
                            <w:i/>
                            <w:iCs/>
                            <w:color w:val="000000"/>
                          </w:rPr>
                          <w:t>ESR</w:t>
                        </w:r>
                      </w:p>
                    </w:txbxContent>
                  </v:textbox>
                </v:rect>
                <v:rect id="Rectangle 74" o:spid="_x0000_s111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" filled="f" stroked="f">
                  <v:textbox style="mso-fit-shape-to-text:t" inset="0,0,0,0">
                    <w:txbxContent>
                      <w:p w14:paraId="5B6CF163" w14:textId="77777777" w:rsidR="00A03B1B" w:rsidRPr="00B34B0A" w:rsidRDefault="00A03B1B" w:rsidP="00A03B1B">
                        <w:pPr>
                          <w:rPr>
                            <w:b/>
                          </w:rPr>
                        </w:pPr>
                      </w:p>
                    </w:txbxContent>
                  </v:textbox>
                </v:rect>
                <v:rect id="Rectangle 75" o:spid="_x0000_s112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" filled="f" stroked="f">
                  <v:textbox style="mso-fit-shape-to-text:t" inset="0,0,0,0">
                    <w:txbxContent>
                      <w:p w14:paraId="7D7537DB" w14:textId="77777777" w:rsidR="00A03B1B" w:rsidRPr="00B34B0A" w:rsidRDefault="00A03B1B" w:rsidP="00A03B1B">
                        <w:pPr>
                          <w:rPr>
                            <w:b/>
                          </w:rPr>
                        </w:pPr>
                        <w:r w:rsidRPr="00B34B0A">
                          <w:rPr>
                            <w:b/>
                            <w:i/>
                            <w:iCs/>
                            <w:color w:val="000000"/>
                          </w:rPr>
                          <w:t>online</w:t>
                        </w:r>
                      </w:p>
                    </w:txbxContent>
                  </v:textbox>
                </v:rect>
                <v:rect id="Rectangle 76" o:spid="_x0000_s112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" filled="f" stroked="f">
                  <v:textbox style="mso-fit-shape-to-text:t" inset="0,0,0,0">
                    <w:txbxContent>
                      <w:p w14:paraId="14ECC50C" w14:textId="77777777" w:rsidR="00A03B1B" w:rsidRPr="00B34B0A" w:rsidRDefault="00A03B1B" w:rsidP="00A03B1B">
                        <w:pPr>
                          <w:rPr>
                            <w:b/>
                          </w:rPr>
                        </w:pPr>
                        <w:r w:rsidRPr="00B34B0A">
                          <w:rPr>
                            <w:b/>
                            <w:i/>
                            <w:iCs/>
                            <w:color w:val="000000"/>
                          </w:rPr>
                          <w:t>All</w:t>
                        </w:r>
                      </w:p>
                    </w:txbxContent>
                  </v:textbox>
                </v:rect>
                <v:rect id="Rectangle 77" o:spid="_x0000_s112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" filled="f" stroked="f">
                  <v:textbox style="mso-fit-shape-to-text:t" inset="0,0,0,0">
                    <w:txbxContent>
                      <w:p w14:paraId="5A5013D5" w14:textId="77777777" w:rsidR="00A03B1B" w:rsidRPr="00B34B0A" w:rsidRDefault="00A03B1B" w:rsidP="00A03B1B">
                        <w:pPr>
                          <w:rPr>
                            <w:b/>
                          </w:rPr>
                        </w:pPr>
                      </w:p>
                    </w:txbxContent>
                  </v:textbox>
                </v:rect>
                <v:rect id="Rectangle 78" o:spid="_x0000_s112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" filled="f" stroked="f">
                  <v:textbox style="mso-fit-shape-to-text:t" inset="0,0,0,0">
                    <w:txbxContent>
                      <w:p w14:paraId="4D15AE3E" w14:textId="77777777" w:rsidR="00A03B1B" w:rsidRPr="00B34B0A" w:rsidRDefault="00A03B1B" w:rsidP="00A03B1B">
                        <w:pPr>
                          <w:rPr>
                            <w:b/>
                          </w:rPr>
                        </w:pPr>
                        <w:r>
                          <w:rPr>
                            <w:b/>
                            <w:i/>
                            <w:iCs/>
                            <w:color w:val="000000"/>
                          </w:rPr>
                          <w:t>ESR</w:t>
                        </w:r>
                      </w:p>
                    </w:txbxContent>
                  </v:textbox>
                </v:rect>
                <v:rect id="Rectangle 79" o:spid="_x0000_s112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" filled="f" stroked="f">
                  <v:textbox style="mso-fit-shape-to-text:t" inset="0,0,0,0">
                    <w:txbxContent>
                      <w:p w14:paraId="53CA4E86" w14:textId="77777777" w:rsidR="00A03B1B" w:rsidRPr="00B34B0A" w:rsidRDefault="00A03B1B" w:rsidP="00A03B1B">
                        <w:pPr>
                          <w:rPr>
                            <w:b/>
                          </w:rPr>
                        </w:pPr>
                        <w:r w:rsidRPr="00B34B0A">
                          <w:rPr>
                            <w:b/>
                            <w:i/>
                            <w:iCs/>
                            <w:color w:val="000000"/>
                          </w:rPr>
                          <w:t>online</w:t>
                        </w:r>
                      </w:p>
                    </w:txbxContent>
                  </v:textbox>
                </v:rect>
                <v:rect id="Rectangle 80" o:spid="_x0000_s112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" filled="f" stroked="f">
                  <v:textbox style="mso-fit-shape-to-text:t" inset="0,0,0,0">
                    <w:txbxContent>
                      <w:p w14:paraId="133347E5" w14:textId="77777777" w:rsidR="00A03B1B" w:rsidRPr="00B34B0A" w:rsidRDefault="00A03B1B" w:rsidP="00A03B1B">
                        <w:pPr>
                          <w:rPr>
                            <w:b/>
                          </w:rPr>
                        </w:pPr>
                        <w:r w:rsidRPr="00B34B0A">
                          <w:rPr>
                            <w:b/>
                            <w:i/>
                            <w:iCs/>
                            <w:color w:val="000000"/>
                          </w:rPr>
                          <w:t>i</w:t>
                        </w:r>
                      </w:p>
                    </w:txbxContent>
                  </v:textbox>
                </v:rect>
              </v:group>
            </w:pict>
          </mc:Fallback>
        </mc:AlternateContent>
      </w:r>
      <w:r w:rsidRPr="00A03B1B">
        <w:rPr>
          <w:b/>
          <w:position w:val="30"/>
          <w:sz w:val="20"/>
          <w:szCs w:val="20"/>
        </w:rPr>
        <w:t>PRC</w:t>
      </w:r>
      <w:r w:rsidRPr="00A03B1B">
        <w:rPr>
          <w:b/>
          <w:position w:val="30"/>
          <w:sz w:val="20"/>
          <w:szCs w:val="20"/>
          <w:vertAlign w:val="subscript"/>
        </w:rPr>
        <w:t>8</w:t>
      </w:r>
      <w:r w:rsidRPr="00A03B1B">
        <w:rPr>
          <w:b/>
          <w:position w:val="30"/>
          <w:sz w:val="20"/>
          <w:szCs w:val="20"/>
        </w:rPr>
        <w:t xml:space="preserve"> =</w:t>
      </w:r>
      <w:r w:rsidRPr="00A03B1B">
        <w:rPr>
          <w:b/>
          <w:position w:val="30"/>
          <w:sz w:val="20"/>
          <w:szCs w:val="20"/>
        </w:rPr>
        <w:tab/>
        <w:t xml:space="preserve">Min(X% of MDRR, HSL-Net MW, the capacity that can be sustained for 45 minutes per the State of Charge </w:t>
      </w:r>
    </w:p>
    <w:p w14:paraId="5FC1B54B" w14:textId="77777777" w:rsidR="00A03B1B" w:rsidRPr="00A03B1B" w:rsidRDefault="00A03B1B" w:rsidP="00A03B1B">
      <w:pPr>
        <w:ind w:left="720" w:hanging="720"/>
        <w:rPr>
          <w:b/>
          <w:position w:val="30"/>
          <w:sz w:val="20"/>
          <w:szCs w:val="20"/>
        </w:rPr>
      </w:pPr>
    </w:p>
    <w:p w14:paraId="2554F443" w14:textId="77777777" w:rsidR="00A03B1B" w:rsidRPr="00A03B1B" w:rsidRDefault="00A03B1B" w:rsidP="00A03B1B">
      <w:pPr>
        <w:ind w:left="720" w:hanging="720"/>
        <w:rPr>
          <w:b/>
          <w:position w:val="30"/>
          <w:sz w:val="20"/>
          <w:szCs w:val="20"/>
        </w:rPr>
      </w:pPr>
      <w:r w:rsidRPr="00A03B1B">
        <w:rPr>
          <w:b/>
          <w:position w:val="30"/>
          <w:sz w:val="20"/>
          <w:szCs w:val="20"/>
        </w:rPr>
        <w:t xml:space="preserve">Excludes ESR capacity used to provide FFR. </w:t>
      </w:r>
    </w:p>
    <w:p w14:paraId="472B650A" w14:textId="211108C4" w:rsidR="00A03B1B" w:rsidRPr="00A03B1B" w:rsidRDefault="00A03B1B" w:rsidP="00A03B1B">
      <w:pPr>
        <w:tabs>
          <w:tab w:val="left" w:pos="2160"/>
        </w:tabs>
        <w:spacing w:before="480"/>
        <w:ind w:left="2160" w:hanging="2160"/>
        <w:rPr>
          <w:b/>
          <w:position w:val="30"/>
          <w:sz w:val="20"/>
          <w:szCs w:val="20"/>
        </w:rPr>
      </w:pPr>
      <w:r>
        <w:rPr>
          <w:noProof/>
        </w:rPr>
        <mc:AlternateContent>
          <mc:Choice Requires="wpc">
            <w:drawing>
              <wp:anchor distT="0" distB="0" distL="114300" distR="114300" simplePos="0" relativeHeight="251658263" behindDoc="0" locked="0" layoutInCell="1" allowOverlap="1" wp14:anchorId="572EB780" wp14:editId="4F7A4760">
                <wp:simplePos x="0" y="0"/>
                <wp:positionH relativeFrom="column">
                  <wp:posOffset>436880</wp:posOffset>
                </wp:positionH>
                <wp:positionV relativeFrom="paragraph">
                  <wp:posOffset>63500</wp:posOffset>
                </wp:positionV>
                <wp:extent cx="960755" cy="1369060"/>
                <wp:effectExtent l="0" t="0" r="0" b="0"/>
                <wp:wrapNone/>
                <wp:docPr id="430"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2225816" name="Rectangle 71"/>
                        <wps:cNvSpPr>
                          <a:spLocks noChangeArrowheads="1"/>
                        </wps:cNvSpPr>
                        <wps:spPr bwMode="auto">
                          <a:xfrm>
                            <a:off x="136182" y="675861"/>
                            <a:ext cx="178435" cy="248920"/>
                          </a:xfrm>
                          <a:prstGeom prst="rect">
                            <a:avLst/>
                          </a:prstGeom>
                          <a:noFill/>
                          <a:ln>
                            <a:noFill/>
                          </a:ln>
                        </wps:spPr>
                        <wps:txbx>
                          <w:txbxContent>
                            <w:p w14:paraId="3159CE2B" w14:textId="77777777" w:rsidR="00A03B1B" w:rsidRPr="00B074A0" w:rsidRDefault="00A03B1B" w:rsidP="00A03B1B">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1340119993" name="Rectangle 72"/>
                        <wps:cNvSpPr>
                          <a:spLocks noChangeArrowheads="1"/>
                        </wps:cNvSpPr>
                        <wps:spPr bwMode="auto">
                          <a:xfrm>
                            <a:off x="101606" y="871175"/>
                            <a:ext cx="83820" cy="186690"/>
                          </a:xfrm>
                          <a:prstGeom prst="rect">
                            <a:avLst/>
                          </a:prstGeom>
                          <a:noFill/>
                          <a:ln>
                            <a:noFill/>
                          </a:ln>
                        </wps:spPr>
                        <wps:txbx>
                          <w:txbxContent>
                            <w:p w14:paraId="5D472761" w14:textId="77777777" w:rsidR="00A03B1B" w:rsidRDefault="00A03B1B" w:rsidP="00A03B1B">
                              <w:r>
                                <w:rPr>
                                  <w:rFonts w:ascii="Symbol" w:hAnsi="Symbol" w:cs="Symbol"/>
                                  <w:color w:val="000000"/>
                                </w:rPr>
                                <w:t></w:t>
                              </w:r>
                            </w:p>
                          </w:txbxContent>
                        </wps:txbx>
                        <wps:bodyPr rot="0" vert="horz" wrap="none" lIns="0" tIns="0" rIns="0" bIns="0" anchor="t" anchorCtr="0" upright="1">
                          <a:spAutoFit/>
                        </wps:bodyPr>
                      </wps:wsp>
                      <wps:wsp>
                        <wps:cNvPr id="54550802" name="Rectangle 73"/>
                        <wps:cNvSpPr>
                          <a:spLocks noChangeArrowheads="1"/>
                        </wps:cNvSpPr>
                        <wps:spPr bwMode="auto">
                          <a:xfrm>
                            <a:off x="35596" y="372754"/>
                            <a:ext cx="925195" cy="350520"/>
                          </a:xfrm>
                          <a:prstGeom prst="rect">
                            <a:avLst/>
                          </a:prstGeom>
                          <a:noFill/>
                          <a:ln>
                            <a:noFill/>
                          </a:ln>
                        </wps:spPr>
                        <wps:txbx>
                          <w:txbxContent>
                            <w:p w14:paraId="0DBE9353" w14:textId="77777777" w:rsidR="00A03B1B" w:rsidRPr="00B34B0A" w:rsidRDefault="00A03B1B" w:rsidP="00A03B1B">
                              <w:pPr>
                                <w:rPr>
                                  <w:b/>
                                </w:rPr>
                              </w:pPr>
                              <w:r>
                                <w:rPr>
                                  <w:b/>
                                  <w:i/>
                                  <w:iCs/>
                                  <w:color w:val="000000"/>
                                </w:rPr>
                                <w:t>DC-Coupled Resources</w:t>
                              </w:r>
                            </w:p>
                          </w:txbxContent>
                        </wps:txbx>
                        <wps:bodyPr rot="0" vert="horz" wrap="square" lIns="0" tIns="0" rIns="0" bIns="0" anchor="t" anchorCtr="0" upright="1">
                          <a:spAutoFit/>
                        </wps:bodyPr>
                      </wps:wsp>
                      <wps:wsp>
                        <wps:cNvPr id="1271217678" name="Rectangle 74"/>
                        <wps:cNvSpPr>
                          <a:spLocks noChangeArrowheads="1"/>
                        </wps:cNvSpPr>
                        <wps:spPr bwMode="auto">
                          <a:xfrm>
                            <a:off x="31702" y="290192"/>
                            <a:ext cx="82550" cy="175260"/>
                          </a:xfrm>
                          <a:prstGeom prst="rect">
                            <a:avLst/>
                          </a:prstGeom>
                          <a:noFill/>
                          <a:ln>
                            <a:noFill/>
                          </a:ln>
                        </wps:spPr>
                        <wps:txbx>
                          <w:txbxContent>
                            <w:p w14:paraId="63269DE2" w14:textId="77777777" w:rsidR="00A03B1B" w:rsidRPr="00B34B0A" w:rsidRDefault="00A03B1B" w:rsidP="00A03B1B">
                              <w:pPr>
                                <w:rPr>
                                  <w:b/>
                                </w:rPr>
                              </w:pPr>
                            </w:p>
                          </w:txbxContent>
                        </wps:txbx>
                        <wps:bodyPr rot="0" vert="horz" wrap="none" lIns="0" tIns="0" rIns="0" bIns="0" anchor="t" anchorCtr="0" upright="1">
                          <a:spAutoFit/>
                        </wps:bodyPr>
                      </wps:wsp>
                      <wps:wsp>
                        <wps:cNvPr id="527465785" name="Rectangle 75"/>
                        <wps:cNvSpPr>
                          <a:spLocks noChangeArrowheads="1"/>
                        </wps:cNvSpPr>
                        <wps:spPr bwMode="auto">
                          <a:xfrm>
                            <a:off x="25518" y="197459"/>
                            <a:ext cx="398145" cy="175260"/>
                          </a:xfrm>
                          <a:prstGeom prst="rect">
                            <a:avLst/>
                          </a:prstGeom>
                          <a:noFill/>
                          <a:ln>
                            <a:noFill/>
                          </a:ln>
                        </wps:spPr>
                        <wps:txbx>
                          <w:txbxContent>
                            <w:p w14:paraId="5B83D2EC" w14:textId="77777777" w:rsidR="00A03B1B" w:rsidRPr="00B34B0A" w:rsidRDefault="00A03B1B" w:rsidP="00A03B1B">
                              <w:pPr>
                                <w:rPr>
                                  <w:b/>
                                </w:rPr>
                              </w:pPr>
                              <w:r w:rsidRPr="00B34B0A">
                                <w:rPr>
                                  <w:b/>
                                  <w:i/>
                                  <w:iCs/>
                                  <w:color w:val="000000"/>
                                </w:rPr>
                                <w:t>online</w:t>
                              </w:r>
                            </w:p>
                          </w:txbxContent>
                        </wps:txbx>
                        <wps:bodyPr rot="0" vert="horz" wrap="none" lIns="0" tIns="0" rIns="0" bIns="0" anchor="t" anchorCtr="0" upright="1">
                          <a:spAutoFit/>
                        </wps:bodyPr>
                      </wps:wsp>
                      <wps:wsp>
                        <wps:cNvPr id="349531874" name="Rectangle 76"/>
                        <wps:cNvSpPr>
                          <a:spLocks noChangeArrowheads="1"/>
                        </wps:cNvSpPr>
                        <wps:spPr bwMode="auto">
                          <a:xfrm>
                            <a:off x="45703" y="22199"/>
                            <a:ext cx="217805" cy="175260"/>
                          </a:xfrm>
                          <a:prstGeom prst="rect">
                            <a:avLst/>
                          </a:prstGeom>
                          <a:noFill/>
                          <a:ln>
                            <a:noFill/>
                          </a:ln>
                        </wps:spPr>
                        <wps:txbx>
                          <w:txbxContent>
                            <w:p w14:paraId="6B3F902F" w14:textId="77777777" w:rsidR="00A03B1B" w:rsidRPr="00B34B0A" w:rsidRDefault="00A03B1B" w:rsidP="00A03B1B">
                              <w:pPr>
                                <w:rPr>
                                  <w:b/>
                                </w:rPr>
                              </w:pPr>
                              <w:r w:rsidRPr="00B34B0A">
                                <w:rPr>
                                  <w:b/>
                                  <w:i/>
                                  <w:iCs/>
                                  <w:color w:val="000000"/>
                                </w:rPr>
                                <w:t>All</w:t>
                              </w:r>
                            </w:p>
                          </w:txbxContent>
                        </wps:txbx>
                        <wps:bodyPr rot="0" vert="horz" wrap="square" lIns="0" tIns="0" rIns="0" bIns="0" anchor="t" anchorCtr="0" upright="1">
                          <a:spAutoFit/>
                        </wps:bodyPr>
                      </wps:wsp>
                      <wps:wsp>
                        <wps:cNvPr id="950976936" name="Rectangle 77"/>
                        <wps:cNvSpPr>
                          <a:spLocks noChangeArrowheads="1"/>
                        </wps:cNvSpPr>
                        <wps:spPr bwMode="auto">
                          <a:xfrm>
                            <a:off x="62904" y="1153766"/>
                            <a:ext cx="82550" cy="175260"/>
                          </a:xfrm>
                          <a:prstGeom prst="rect">
                            <a:avLst/>
                          </a:prstGeom>
                          <a:noFill/>
                          <a:ln>
                            <a:noFill/>
                          </a:ln>
                        </wps:spPr>
                        <wps:txbx>
                          <w:txbxContent>
                            <w:p w14:paraId="008B3CDC" w14:textId="77777777" w:rsidR="00A03B1B" w:rsidRPr="00B34B0A" w:rsidRDefault="00A03B1B" w:rsidP="00A03B1B">
                              <w:pPr>
                                <w:rPr>
                                  <w:b/>
                                </w:rPr>
                              </w:pPr>
                            </w:p>
                          </w:txbxContent>
                        </wps:txbx>
                        <wps:bodyPr rot="0" vert="horz" wrap="none" lIns="0" tIns="0" rIns="0" bIns="0" anchor="t" anchorCtr="0" upright="1">
                          <a:spAutoFit/>
                        </wps:bodyPr>
                      </wps:wsp>
                      <wps:wsp>
                        <wps:cNvPr id="720370504" name="Rectangle 78"/>
                        <wps:cNvSpPr>
                          <a:spLocks noChangeArrowheads="1"/>
                        </wps:cNvSpPr>
                        <wps:spPr bwMode="auto">
                          <a:xfrm>
                            <a:off x="58403" y="1019770"/>
                            <a:ext cx="289560" cy="175260"/>
                          </a:xfrm>
                          <a:prstGeom prst="rect">
                            <a:avLst/>
                          </a:prstGeom>
                          <a:noFill/>
                          <a:ln>
                            <a:noFill/>
                          </a:ln>
                        </wps:spPr>
                        <wps:txbx>
                          <w:txbxContent>
                            <w:p w14:paraId="78AA790B" w14:textId="77777777" w:rsidR="00A03B1B" w:rsidRPr="00B34B0A" w:rsidRDefault="00A03B1B" w:rsidP="00A03B1B">
                              <w:pPr>
                                <w:rPr>
                                  <w:b/>
                                </w:rPr>
                              </w:pPr>
                              <w:r>
                                <w:rPr>
                                  <w:b/>
                                  <w:i/>
                                  <w:iCs/>
                                  <w:color w:val="000000"/>
                                </w:rPr>
                                <w:t>ESR</w:t>
                              </w:r>
                            </w:p>
                          </w:txbxContent>
                        </wps:txbx>
                        <wps:bodyPr rot="0" vert="horz" wrap="none" lIns="0" tIns="0" rIns="0" bIns="0" anchor="t" anchorCtr="0" upright="1">
                          <a:spAutoFit/>
                        </wps:bodyPr>
                      </wps:wsp>
                      <wps:wsp>
                        <wps:cNvPr id="1155826780" name="Rectangle 79"/>
                        <wps:cNvSpPr>
                          <a:spLocks noChangeArrowheads="1"/>
                        </wps:cNvSpPr>
                        <wps:spPr bwMode="auto">
                          <a:xfrm>
                            <a:off x="174610" y="885874"/>
                            <a:ext cx="398145" cy="175260"/>
                          </a:xfrm>
                          <a:prstGeom prst="rect">
                            <a:avLst/>
                          </a:prstGeom>
                          <a:noFill/>
                          <a:ln>
                            <a:noFill/>
                          </a:ln>
                        </wps:spPr>
                        <wps:txbx>
                          <w:txbxContent>
                            <w:p w14:paraId="3EF292E2" w14:textId="77777777" w:rsidR="00A03B1B" w:rsidRPr="00B34B0A" w:rsidRDefault="00A03B1B" w:rsidP="00A03B1B">
                              <w:pPr>
                                <w:rPr>
                                  <w:b/>
                                </w:rPr>
                              </w:pPr>
                              <w:r w:rsidRPr="00B34B0A">
                                <w:rPr>
                                  <w:b/>
                                  <w:i/>
                                  <w:iCs/>
                                  <w:color w:val="000000"/>
                                </w:rPr>
                                <w:t>online</w:t>
                              </w:r>
                            </w:p>
                          </w:txbxContent>
                        </wps:txbx>
                        <wps:bodyPr rot="0" vert="horz" wrap="none" lIns="0" tIns="0" rIns="0" bIns="0" anchor="t" anchorCtr="0" upright="1">
                          <a:spAutoFit/>
                        </wps:bodyPr>
                      </wps:wsp>
                      <wps:wsp>
                        <wps:cNvPr id="1295741154" name="Rectangle 80"/>
                        <wps:cNvSpPr>
                          <a:spLocks noChangeArrowheads="1"/>
                        </wps:cNvSpPr>
                        <wps:spPr bwMode="auto">
                          <a:xfrm>
                            <a:off x="58403" y="885874"/>
                            <a:ext cx="42545" cy="175260"/>
                          </a:xfrm>
                          <a:prstGeom prst="rect">
                            <a:avLst/>
                          </a:prstGeom>
                          <a:noFill/>
                          <a:ln>
                            <a:noFill/>
                          </a:ln>
                        </wps:spPr>
                        <wps:txbx>
                          <w:txbxContent>
                            <w:p w14:paraId="7AF9BF17" w14:textId="77777777" w:rsidR="00A03B1B" w:rsidRPr="00B34B0A" w:rsidRDefault="00A03B1B" w:rsidP="00A03B1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72EB780" id="_x0000_s1126" editas="canvas" style="position:absolute;left:0;text-align:left;margin-left:34.4pt;margin-top:5pt;width:75.65pt;height:107.8pt;z-index:251658263"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">
                <v:shape id="_x0000_s1127" type="#_x0000_t75" style="position:absolute;width:9607;height:13690;visibility:visible;mso-wrap-style:square">
                  <v:fill o:detectmouseclick="t"/>
                  <v:path o:connecttype="none"/>
                </v:shape>
                <v:rect id="Rectangle 71" o:spid="_x0000_s1128"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" filled="f" stroked="f">
                  <v:textbox style="mso-fit-shape-to-text:t" inset="0,0,0,0">
                    <w:txbxContent>
                      <w:p w14:paraId="3159CE2B" w14:textId="77777777" w:rsidR="00A03B1B" w:rsidRPr="00B074A0" w:rsidRDefault="00A03B1B" w:rsidP="00A03B1B">
                        <w:pPr>
                          <w:rPr>
                            <w:sz w:val="32"/>
                            <w:szCs w:val="32"/>
                          </w:rPr>
                        </w:pPr>
                        <w:r w:rsidRPr="00B074A0">
                          <w:rPr>
                            <w:rFonts w:ascii="Symbol" w:hAnsi="Symbol" w:cs="Symbol"/>
                            <w:color w:val="000000"/>
                            <w:sz w:val="32"/>
                            <w:szCs w:val="32"/>
                          </w:rPr>
                          <w:t></w:t>
                        </w:r>
                      </w:p>
                    </w:txbxContent>
                  </v:textbox>
                </v:rect>
                <v:rect id="Rectangle 72" o:spid="_x0000_s112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" filled="f" stroked="f">
                  <v:textbox style="mso-fit-shape-to-text:t" inset="0,0,0,0">
                    <w:txbxContent>
                      <w:p w14:paraId="5D472761" w14:textId="77777777" w:rsidR="00A03B1B" w:rsidRDefault="00A03B1B" w:rsidP="00A03B1B">
                        <w:r>
                          <w:rPr>
                            <w:rFonts w:ascii="Symbol" w:hAnsi="Symbol" w:cs="Symbol"/>
                            <w:color w:val="000000"/>
                          </w:rPr>
                          <w:t></w:t>
                        </w:r>
                      </w:p>
                    </w:txbxContent>
                  </v:textbox>
                </v:rect>
                <v:rect id="Rectangle 73" o:spid="_x0000_s1130"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" filled="f" stroked="f">
                  <v:textbox style="mso-fit-shape-to-text:t" inset="0,0,0,0">
                    <w:txbxContent>
                      <w:p w14:paraId="0DBE9353" w14:textId="77777777" w:rsidR="00A03B1B" w:rsidRPr="00B34B0A" w:rsidRDefault="00A03B1B" w:rsidP="00A03B1B">
                        <w:pPr>
                          <w:rPr>
                            <w:b/>
                          </w:rPr>
                        </w:pPr>
                        <w:r>
                          <w:rPr>
                            <w:b/>
                            <w:i/>
                            <w:iCs/>
                            <w:color w:val="000000"/>
                          </w:rPr>
                          <w:t>DC-Coupled Resources</w:t>
                        </w:r>
                      </w:p>
                    </w:txbxContent>
                  </v:textbox>
                </v:rect>
                <v:rect id="Rectangle 74" o:spid="_x0000_s1131"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" filled="f" stroked="f">
                  <v:textbox style="mso-fit-shape-to-text:t" inset="0,0,0,0">
                    <w:txbxContent>
                      <w:p w14:paraId="63269DE2" w14:textId="77777777" w:rsidR="00A03B1B" w:rsidRPr="00B34B0A" w:rsidRDefault="00A03B1B" w:rsidP="00A03B1B">
                        <w:pPr>
                          <w:rPr>
                            <w:b/>
                          </w:rPr>
                        </w:pPr>
                      </w:p>
                    </w:txbxContent>
                  </v:textbox>
                </v:rect>
                <v:rect id="Rectangle 75" o:spid="_x0000_s1132"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" filled="f" stroked="f">
                  <v:textbox style="mso-fit-shape-to-text:t" inset="0,0,0,0">
                    <w:txbxContent>
                      <w:p w14:paraId="5B83D2EC" w14:textId="77777777" w:rsidR="00A03B1B" w:rsidRPr="00B34B0A" w:rsidRDefault="00A03B1B" w:rsidP="00A03B1B">
                        <w:pPr>
                          <w:rPr>
                            <w:b/>
                          </w:rPr>
                        </w:pPr>
                        <w:r w:rsidRPr="00B34B0A">
                          <w:rPr>
                            <w:b/>
                            <w:i/>
                            <w:iCs/>
                            <w:color w:val="000000"/>
                          </w:rPr>
                          <w:t>online</w:t>
                        </w:r>
                      </w:p>
                    </w:txbxContent>
                  </v:textbox>
                </v:rect>
                <v:rect id="Rectangle 76" o:spid="_x0000_s1133"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" filled="f" stroked="f">
                  <v:textbox style="mso-fit-shape-to-text:t" inset="0,0,0,0">
                    <w:txbxContent>
                      <w:p w14:paraId="6B3F902F" w14:textId="77777777" w:rsidR="00A03B1B" w:rsidRPr="00B34B0A" w:rsidRDefault="00A03B1B" w:rsidP="00A03B1B">
                        <w:pPr>
                          <w:rPr>
                            <w:b/>
                          </w:rPr>
                        </w:pPr>
                        <w:r w:rsidRPr="00B34B0A">
                          <w:rPr>
                            <w:b/>
                            <w:i/>
                            <w:iCs/>
                            <w:color w:val="000000"/>
                          </w:rPr>
                          <w:t>All</w:t>
                        </w:r>
                      </w:p>
                    </w:txbxContent>
                  </v:textbox>
                </v:rect>
                <v:rect id="Rectangle 77" o:spid="_x0000_s1134"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" filled="f" stroked="f">
                  <v:textbox style="mso-fit-shape-to-text:t" inset="0,0,0,0">
                    <w:txbxContent>
                      <w:p w14:paraId="008B3CDC" w14:textId="77777777" w:rsidR="00A03B1B" w:rsidRPr="00B34B0A" w:rsidRDefault="00A03B1B" w:rsidP="00A03B1B">
                        <w:pPr>
                          <w:rPr>
                            <w:b/>
                          </w:rPr>
                        </w:pPr>
                      </w:p>
                    </w:txbxContent>
                  </v:textbox>
                </v:rect>
                <v:rect id="Rectangle 78" o:spid="_x0000_s1135"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" filled="f" stroked="f">
                  <v:textbox style="mso-fit-shape-to-text:t" inset="0,0,0,0">
                    <w:txbxContent>
                      <w:p w14:paraId="78AA790B" w14:textId="77777777" w:rsidR="00A03B1B" w:rsidRPr="00B34B0A" w:rsidRDefault="00A03B1B" w:rsidP="00A03B1B">
                        <w:pPr>
                          <w:rPr>
                            <w:b/>
                          </w:rPr>
                        </w:pPr>
                        <w:r>
                          <w:rPr>
                            <w:b/>
                            <w:i/>
                            <w:iCs/>
                            <w:color w:val="000000"/>
                          </w:rPr>
                          <w:t>ESR</w:t>
                        </w:r>
                      </w:p>
                    </w:txbxContent>
                  </v:textbox>
                </v:rect>
                <v:rect id="Rectangle 79" o:spid="_x0000_s113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" filled="f" stroked="f">
                  <v:textbox style="mso-fit-shape-to-text:t" inset="0,0,0,0">
                    <w:txbxContent>
                      <w:p w14:paraId="3EF292E2" w14:textId="77777777" w:rsidR="00A03B1B" w:rsidRPr="00B34B0A" w:rsidRDefault="00A03B1B" w:rsidP="00A03B1B">
                        <w:pPr>
                          <w:rPr>
                            <w:b/>
                          </w:rPr>
                        </w:pPr>
                        <w:r w:rsidRPr="00B34B0A">
                          <w:rPr>
                            <w:b/>
                            <w:i/>
                            <w:iCs/>
                            <w:color w:val="000000"/>
                          </w:rPr>
                          <w:t>online</w:t>
                        </w:r>
                      </w:p>
                    </w:txbxContent>
                  </v:textbox>
                </v:rect>
                <v:rect id="Rectangle 80" o:spid="_x0000_s113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" filled="f" stroked="f">
                  <v:textbox style="mso-fit-shape-to-text:t" inset="0,0,0,0">
                    <w:txbxContent>
                      <w:p w14:paraId="7AF9BF17" w14:textId="77777777" w:rsidR="00A03B1B" w:rsidRPr="00B34B0A" w:rsidRDefault="00A03B1B" w:rsidP="00A03B1B">
                        <w:pPr>
                          <w:rPr>
                            <w:b/>
                          </w:rPr>
                        </w:pPr>
                        <w:r w:rsidRPr="00B34B0A">
                          <w:rPr>
                            <w:b/>
                            <w:i/>
                            <w:iCs/>
                            <w:color w:val="000000"/>
                          </w:rPr>
                          <w:t>i</w:t>
                        </w:r>
                      </w:p>
                    </w:txbxContent>
                  </v:textbox>
                </v:rect>
              </v:group>
            </w:pict>
          </mc:Fallback>
        </mc:AlternateContent>
      </w:r>
      <w:r w:rsidRPr="00A03B1B">
        <w:rPr>
          <w:b/>
          <w:position w:val="30"/>
          <w:sz w:val="20"/>
          <w:szCs w:val="20"/>
        </w:rPr>
        <w:t>PRC</w:t>
      </w:r>
      <w:r w:rsidRPr="00A03B1B">
        <w:rPr>
          <w:rFonts w:ascii="Times New Roman Bold" w:hAnsi="Times New Roman Bold"/>
          <w:b/>
          <w:position w:val="30"/>
          <w:sz w:val="20"/>
          <w:szCs w:val="20"/>
          <w:vertAlign w:val="subscript"/>
        </w:rPr>
        <w:t>9</w:t>
      </w:r>
      <w:r w:rsidRPr="00A03B1B">
        <w:rPr>
          <w:b/>
          <w:position w:val="30"/>
          <w:sz w:val="20"/>
          <w:szCs w:val="20"/>
        </w:rPr>
        <w:t xml:space="preserve"> =</w:t>
      </w:r>
      <w:r w:rsidRPr="00A03B1B">
        <w:rPr>
          <w:b/>
          <w:position w:val="30"/>
          <w:sz w:val="20"/>
          <w:szCs w:val="20"/>
        </w:rPr>
        <w:tab/>
        <w:t>Min(X% of MDRR, HSL-Net MW, the sum of the MW headroom available from the intermittent renewable generation component and the MW capacity that can be sustained for 45 minutes per the ESS State of Charge</w:t>
      </w:r>
    </w:p>
    <w:p w14:paraId="66CFFB09" w14:textId="77777777" w:rsidR="00A03B1B" w:rsidRPr="00A03B1B" w:rsidRDefault="00A03B1B" w:rsidP="00A03B1B">
      <w:pPr>
        <w:tabs>
          <w:tab w:val="left" w:pos="2160"/>
        </w:tabs>
        <w:spacing w:after="240"/>
        <w:ind w:left="2160" w:hanging="2160"/>
        <w:rPr>
          <w:b/>
          <w:position w:val="30"/>
          <w:sz w:val="20"/>
          <w:szCs w:val="20"/>
        </w:rPr>
      </w:pPr>
      <w:r w:rsidRPr="00A03B1B">
        <w:rPr>
          <w:b/>
          <w:position w:val="30"/>
          <w:sz w:val="20"/>
          <w:szCs w:val="20"/>
        </w:rPr>
        <w:t>Excludes DC-Coupled Resource capacity used to provide FFR.</w:t>
      </w:r>
    </w:p>
    <w:p w14:paraId="53DE7045" w14:textId="77777777" w:rsidR="00A03B1B" w:rsidRPr="00A03B1B" w:rsidRDefault="00A03B1B" w:rsidP="00A03B1B">
      <w:pPr>
        <w:ind w:left="720" w:hanging="720"/>
        <w:rPr>
          <w:b/>
          <w:position w:val="30"/>
          <w:sz w:val="20"/>
          <w:szCs w:val="20"/>
        </w:rPr>
      </w:pPr>
      <w:r w:rsidRPr="00A03B1B">
        <w:rPr>
          <w:b/>
          <w:position w:val="30"/>
          <w:sz w:val="20"/>
          <w:szCs w:val="20"/>
        </w:rPr>
        <w:t>PRC =</w:t>
      </w:r>
      <w:r w:rsidRPr="00A03B1B">
        <w:rPr>
          <w:b/>
          <w:position w:val="30"/>
          <w:sz w:val="20"/>
          <w:szCs w:val="20"/>
        </w:rPr>
        <w:tab/>
        <w:t>PRC</w:t>
      </w:r>
      <w:r w:rsidRPr="00A03B1B">
        <w:rPr>
          <w:b/>
          <w:position w:val="30"/>
          <w:sz w:val="20"/>
          <w:szCs w:val="20"/>
          <w:vertAlign w:val="subscript"/>
        </w:rPr>
        <w:t>1</w:t>
      </w:r>
      <w:r w:rsidRPr="00A03B1B">
        <w:rPr>
          <w:b/>
          <w:position w:val="30"/>
          <w:sz w:val="20"/>
          <w:szCs w:val="20"/>
        </w:rPr>
        <w:t xml:space="preserve"> + PRC</w:t>
      </w:r>
      <w:r w:rsidRPr="00A03B1B">
        <w:rPr>
          <w:b/>
          <w:position w:val="30"/>
          <w:sz w:val="20"/>
          <w:szCs w:val="20"/>
          <w:vertAlign w:val="subscript"/>
        </w:rPr>
        <w:t>2</w:t>
      </w:r>
      <w:r w:rsidRPr="00A03B1B">
        <w:rPr>
          <w:b/>
          <w:position w:val="30"/>
          <w:sz w:val="20"/>
          <w:szCs w:val="20"/>
        </w:rPr>
        <w:t xml:space="preserve"> + PRC</w:t>
      </w:r>
      <w:r w:rsidRPr="00A03B1B">
        <w:rPr>
          <w:b/>
          <w:position w:val="30"/>
          <w:sz w:val="20"/>
          <w:szCs w:val="20"/>
          <w:vertAlign w:val="subscript"/>
        </w:rPr>
        <w:t>3</w:t>
      </w:r>
      <w:r w:rsidRPr="00A03B1B">
        <w:rPr>
          <w:b/>
          <w:position w:val="30"/>
          <w:sz w:val="20"/>
          <w:szCs w:val="20"/>
        </w:rPr>
        <w:t>+ PRC</w:t>
      </w:r>
      <w:r w:rsidRPr="00A03B1B">
        <w:rPr>
          <w:b/>
          <w:position w:val="30"/>
          <w:sz w:val="20"/>
          <w:szCs w:val="20"/>
          <w:vertAlign w:val="subscript"/>
        </w:rPr>
        <w:t>4</w:t>
      </w:r>
      <w:r w:rsidRPr="00A03B1B">
        <w:rPr>
          <w:b/>
          <w:position w:val="30"/>
          <w:sz w:val="20"/>
          <w:szCs w:val="20"/>
        </w:rPr>
        <w:t xml:space="preserve"> + PRC</w:t>
      </w:r>
      <w:r w:rsidRPr="00A03B1B">
        <w:rPr>
          <w:b/>
          <w:position w:val="30"/>
          <w:sz w:val="20"/>
          <w:szCs w:val="20"/>
          <w:vertAlign w:val="subscript"/>
        </w:rPr>
        <w:t>5</w:t>
      </w:r>
      <w:r w:rsidRPr="00A03B1B">
        <w:rPr>
          <w:b/>
          <w:position w:val="30"/>
          <w:sz w:val="20"/>
          <w:szCs w:val="20"/>
        </w:rPr>
        <w:t xml:space="preserve"> + PRC</w:t>
      </w:r>
      <w:r w:rsidRPr="00A03B1B">
        <w:rPr>
          <w:b/>
          <w:position w:val="30"/>
          <w:sz w:val="20"/>
          <w:szCs w:val="20"/>
          <w:vertAlign w:val="subscript"/>
        </w:rPr>
        <w:t>6</w:t>
      </w:r>
      <w:r w:rsidRPr="00A03B1B">
        <w:rPr>
          <w:b/>
          <w:position w:val="30"/>
          <w:sz w:val="20"/>
          <w:szCs w:val="20"/>
        </w:rPr>
        <w:t xml:space="preserve"> + PRC</w:t>
      </w:r>
      <w:r w:rsidRPr="00A03B1B">
        <w:rPr>
          <w:b/>
          <w:position w:val="30"/>
          <w:sz w:val="20"/>
          <w:szCs w:val="20"/>
          <w:vertAlign w:val="subscript"/>
        </w:rPr>
        <w:t>7</w:t>
      </w:r>
      <w:r w:rsidRPr="00A03B1B">
        <w:rPr>
          <w:b/>
          <w:position w:val="30"/>
          <w:sz w:val="20"/>
          <w:szCs w:val="20"/>
        </w:rPr>
        <w:t xml:space="preserve"> + PRC</w:t>
      </w:r>
      <w:r w:rsidRPr="00A03B1B">
        <w:rPr>
          <w:b/>
          <w:position w:val="30"/>
          <w:sz w:val="20"/>
          <w:szCs w:val="20"/>
          <w:vertAlign w:val="subscript"/>
        </w:rPr>
        <w:t>8</w:t>
      </w:r>
      <w:r w:rsidRPr="00A03B1B">
        <w:rPr>
          <w:b/>
          <w:position w:val="30"/>
          <w:sz w:val="20"/>
          <w:szCs w:val="20"/>
        </w:rPr>
        <w:t xml:space="preserve"> + PRC</w:t>
      </w:r>
      <w:r w:rsidRPr="00A03B1B">
        <w:rPr>
          <w:b/>
          <w:position w:val="30"/>
          <w:sz w:val="20"/>
          <w:szCs w:val="20"/>
          <w:vertAlign w:val="subscript"/>
        </w:rPr>
        <w:t>9</w:t>
      </w:r>
    </w:p>
    <w:p w14:paraId="1785E567" w14:textId="77777777" w:rsidR="00A03B1B" w:rsidRPr="00A03B1B" w:rsidRDefault="00A03B1B" w:rsidP="00A03B1B">
      <w:pPr>
        <w:rPr>
          <w:szCs w:val="20"/>
        </w:rPr>
      </w:pPr>
      <w:r w:rsidRPr="00A03B1B">
        <w:rPr>
          <w:szCs w:val="20"/>
        </w:rP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A03B1B" w:rsidRPr="00A03B1B" w14:paraId="10D0BE3F" w14:textId="77777777" w:rsidTr="00B31BB1">
        <w:tc>
          <w:tcPr>
            <w:tcW w:w="2050" w:type="dxa"/>
          </w:tcPr>
          <w:p w14:paraId="06BE6E33" w14:textId="77777777" w:rsidR="00A03B1B" w:rsidRPr="00A03B1B" w:rsidRDefault="00A03B1B" w:rsidP="00A03B1B">
            <w:pPr>
              <w:spacing w:after="120"/>
              <w:rPr>
                <w:b/>
                <w:iCs/>
                <w:sz w:val="20"/>
                <w:szCs w:val="20"/>
              </w:rPr>
            </w:pPr>
            <w:r w:rsidRPr="00A03B1B">
              <w:rPr>
                <w:b/>
                <w:iCs/>
                <w:sz w:val="20"/>
                <w:szCs w:val="20"/>
              </w:rPr>
              <w:t>Variable</w:t>
            </w:r>
          </w:p>
        </w:tc>
        <w:tc>
          <w:tcPr>
            <w:tcW w:w="1151" w:type="dxa"/>
          </w:tcPr>
          <w:p w14:paraId="52963C78" w14:textId="77777777" w:rsidR="00A03B1B" w:rsidRPr="00A03B1B" w:rsidRDefault="00A03B1B" w:rsidP="00A03B1B">
            <w:pPr>
              <w:spacing w:after="120"/>
              <w:rPr>
                <w:b/>
                <w:iCs/>
                <w:sz w:val="20"/>
                <w:szCs w:val="20"/>
              </w:rPr>
            </w:pPr>
            <w:r w:rsidRPr="00A03B1B">
              <w:rPr>
                <w:b/>
                <w:iCs/>
                <w:sz w:val="20"/>
                <w:szCs w:val="20"/>
              </w:rPr>
              <w:t>Unit</w:t>
            </w:r>
          </w:p>
        </w:tc>
        <w:tc>
          <w:tcPr>
            <w:tcW w:w="6004" w:type="dxa"/>
          </w:tcPr>
          <w:p w14:paraId="689AAC4C" w14:textId="77777777" w:rsidR="00A03B1B" w:rsidRPr="00A03B1B" w:rsidRDefault="00A03B1B" w:rsidP="00A03B1B">
            <w:pPr>
              <w:spacing w:after="120"/>
              <w:rPr>
                <w:b/>
                <w:iCs/>
                <w:sz w:val="20"/>
                <w:szCs w:val="20"/>
              </w:rPr>
            </w:pPr>
            <w:r w:rsidRPr="00A03B1B">
              <w:rPr>
                <w:b/>
                <w:iCs/>
                <w:sz w:val="20"/>
                <w:szCs w:val="20"/>
              </w:rPr>
              <w:t>Description</w:t>
            </w:r>
          </w:p>
        </w:tc>
      </w:tr>
      <w:tr w:rsidR="00A03B1B" w:rsidRPr="00A03B1B" w14:paraId="2D6ED234" w14:textId="77777777" w:rsidTr="00B31BB1">
        <w:tc>
          <w:tcPr>
            <w:tcW w:w="2050" w:type="dxa"/>
          </w:tcPr>
          <w:p w14:paraId="331F3A2C" w14:textId="77777777" w:rsidR="00A03B1B" w:rsidRPr="00A03B1B" w:rsidRDefault="00A03B1B" w:rsidP="00A03B1B">
            <w:pPr>
              <w:spacing w:after="60"/>
              <w:rPr>
                <w:iCs/>
                <w:sz w:val="20"/>
                <w:szCs w:val="20"/>
              </w:rPr>
            </w:pPr>
            <w:r w:rsidRPr="00A03B1B">
              <w:rPr>
                <w:iCs/>
                <w:sz w:val="20"/>
                <w:szCs w:val="20"/>
              </w:rPr>
              <w:t>PRC</w:t>
            </w:r>
            <w:r w:rsidRPr="00A03B1B">
              <w:rPr>
                <w:iCs/>
                <w:sz w:val="20"/>
                <w:szCs w:val="20"/>
                <w:vertAlign w:val="subscript"/>
              </w:rPr>
              <w:t>1</w:t>
            </w:r>
          </w:p>
        </w:tc>
        <w:tc>
          <w:tcPr>
            <w:tcW w:w="1151" w:type="dxa"/>
          </w:tcPr>
          <w:p w14:paraId="5007882B" w14:textId="77777777" w:rsidR="00A03B1B" w:rsidRPr="00A03B1B" w:rsidRDefault="00A03B1B" w:rsidP="00A03B1B">
            <w:pPr>
              <w:spacing w:after="60"/>
              <w:rPr>
                <w:iCs/>
                <w:sz w:val="20"/>
                <w:szCs w:val="20"/>
              </w:rPr>
            </w:pPr>
            <w:r w:rsidRPr="00A03B1B">
              <w:rPr>
                <w:iCs/>
                <w:sz w:val="20"/>
                <w:szCs w:val="20"/>
              </w:rPr>
              <w:t>MW</w:t>
            </w:r>
          </w:p>
        </w:tc>
        <w:tc>
          <w:tcPr>
            <w:tcW w:w="6004" w:type="dxa"/>
          </w:tcPr>
          <w:p w14:paraId="4BFFBFD3" w14:textId="77777777" w:rsidR="00A03B1B" w:rsidRPr="00A03B1B" w:rsidRDefault="00A03B1B" w:rsidP="00A03B1B">
            <w:pPr>
              <w:spacing w:after="60"/>
              <w:rPr>
                <w:iCs/>
                <w:sz w:val="20"/>
                <w:szCs w:val="20"/>
              </w:rPr>
            </w:pPr>
            <w:r w:rsidRPr="00A03B1B">
              <w:rPr>
                <w:iCs/>
                <w:sz w:val="20"/>
                <w:szCs w:val="20"/>
              </w:rPr>
              <w:t>Generation On-Line greater than 0 MW</w:t>
            </w:r>
          </w:p>
        </w:tc>
      </w:tr>
      <w:tr w:rsidR="00A03B1B" w:rsidRPr="00A03B1B" w14:paraId="1AFCE0D0" w14:textId="77777777" w:rsidTr="00B31BB1">
        <w:tc>
          <w:tcPr>
            <w:tcW w:w="2050" w:type="dxa"/>
          </w:tcPr>
          <w:p w14:paraId="0F82D27C" w14:textId="77777777" w:rsidR="00A03B1B" w:rsidRPr="00A03B1B" w:rsidRDefault="00A03B1B" w:rsidP="00A03B1B">
            <w:pPr>
              <w:spacing w:after="60"/>
              <w:rPr>
                <w:iCs/>
                <w:sz w:val="20"/>
                <w:szCs w:val="20"/>
              </w:rPr>
            </w:pPr>
            <w:r w:rsidRPr="00A03B1B">
              <w:rPr>
                <w:iCs/>
                <w:sz w:val="20"/>
                <w:szCs w:val="20"/>
              </w:rPr>
              <w:t>PRC</w:t>
            </w:r>
            <w:r w:rsidRPr="00A03B1B">
              <w:rPr>
                <w:iCs/>
                <w:sz w:val="20"/>
                <w:szCs w:val="20"/>
                <w:vertAlign w:val="subscript"/>
              </w:rPr>
              <w:t>2</w:t>
            </w:r>
          </w:p>
        </w:tc>
        <w:tc>
          <w:tcPr>
            <w:tcW w:w="1151" w:type="dxa"/>
          </w:tcPr>
          <w:p w14:paraId="28D19E5D" w14:textId="77777777" w:rsidR="00A03B1B" w:rsidRPr="00A03B1B" w:rsidRDefault="00A03B1B" w:rsidP="00A03B1B">
            <w:pPr>
              <w:spacing w:after="60"/>
              <w:rPr>
                <w:iCs/>
                <w:sz w:val="20"/>
                <w:szCs w:val="20"/>
              </w:rPr>
            </w:pPr>
            <w:r w:rsidRPr="00A03B1B">
              <w:rPr>
                <w:iCs/>
                <w:sz w:val="20"/>
                <w:szCs w:val="20"/>
              </w:rPr>
              <w:t>MW</w:t>
            </w:r>
          </w:p>
        </w:tc>
        <w:tc>
          <w:tcPr>
            <w:tcW w:w="6004" w:type="dxa"/>
          </w:tcPr>
          <w:p w14:paraId="0CB51BEC" w14:textId="77777777" w:rsidR="00A03B1B" w:rsidRPr="00A03B1B" w:rsidRDefault="00A03B1B" w:rsidP="00A03B1B">
            <w:pPr>
              <w:spacing w:after="60"/>
              <w:rPr>
                <w:iCs/>
                <w:sz w:val="20"/>
                <w:szCs w:val="20"/>
              </w:rPr>
            </w:pPr>
            <w:r w:rsidRPr="00A03B1B">
              <w:rPr>
                <w:iCs/>
                <w:sz w:val="20"/>
                <w:szCs w:val="20"/>
              </w:rPr>
              <w:t>WGRs On-Line greater than 0 MW</w:t>
            </w:r>
          </w:p>
        </w:tc>
      </w:tr>
      <w:tr w:rsidR="00A03B1B" w:rsidRPr="00A03B1B" w14:paraId="4DC6AF9B" w14:textId="77777777" w:rsidTr="00B31BB1">
        <w:tc>
          <w:tcPr>
            <w:tcW w:w="2050" w:type="dxa"/>
          </w:tcPr>
          <w:p w14:paraId="72494840" w14:textId="77777777" w:rsidR="00A03B1B" w:rsidRPr="00A03B1B" w:rsidRDefault="00A03B1B" w:rsidP="00A03B1B">
            <w:pPr>
              <w:spacing w:after="60"/>
              <w:rPr>
                <w:iCs/>
                <w:sz w:val="20"/>
                <w:szCs w:val="20"/>
              </w:rPr>
            </w:pPr>
            <w:r w:rsidRPr="00A03B1B">
              <w:rPr>
                <w:iCs/>
                <w:sz w:val="20"/>
                <w:szCs w:val="20"/>
              </w:rPr>
              <w:t>PRC</w:t>
            </w:r>
            <w:r w:rsidRPr="00A03B1B">
              <w:rPr>
                <w:iCs/>
                <w:sz w:val="20"/>
                <w:szCs w:val="20"/>
                <w:vertAlign w:val="subscript"/>
              </w:rPr>
              <w:t>3</w:t>
            </w:r>
          </w:p>
        </w:tc>
        <w:tc>
          <w:tcPr>
            <w:tcW w:w="1151" w:type="dxa"/>
          </w:tcPr>
          <w:p w14:paraId="0065C467" w14:textId="77777777" w:rsidR="00A03B1B" w:rsidRPr="00A03B1B" w:rsidRDefault="00A03B1B" w:rsidP="00A03B1B">
            <w:pPr>
              <w:spacing w:after="60"/>
              <w:rPr>
                <w:iCs/>
                <w:sz w:val="20"/>
                <w:szCs w:val="20"/>
              </w:rPr>
            </w:pPr>
            <w:r w:rsidRPr="00A03B1B">
              <w:rPr>
                <w:iCs/>
                <w:sz w:val="20"/>
                <w:szCs w:val="20"/>
              </w:rPr>
              <w:t>MW</w:t>
            </w:r>
          </w:p>
        </w:tc>
        <w:tc>
          <w:tcPr>
            <w:tcW w:w="6004" w:type="dxa"/>
          </w:tcPr>
          <w:p w14:paraId="5B2C4E5A" w14:textId="77777777" w:rsidR="00A03B1B" w:rsidRPr="00A03B1B" w:rsidRDefault="00A03B1B" w:rsidP="00A03B1B">
            <w:pPr>
              <w:spacing w:after="60"/>
              <w:rPr>
                <w:iCs/>
                <w:sz w:val="20"/>
                <w:szCs w:val="20"/>
              </w:rPr>
            </w:pPr>
            <w:r w:rsidRPr="00A03B1B">
              <w:rPr>
                <w:iCs/>
                <w:sz w:val="20"/>
                <w:szCs w:val="20"/>
              </w:rPr>
              <w:t>Synchronous condenser output</w:t>
            </w:r>
          </w:p>
        </w:tc>
      </w:tr>
      <w:tr w:rsidR="00A03B1B" w:rsidRPr="00A03B1B" w14:paraId="4590EE9B" w14:textId="77777777" w:rsidTr="00B31BB1">
        <w:tc>
          <w:tcPr>
            <w:tcW w:w="2050" w:type="dxa"/>
          </w:tcPr>
          <w:p w14:paraId="5A4BBE86" w14:textId="77777777" w:rsidR="00A03B1B" w:rsidRPr="00A03B1B" w:rsidRDefault="00A03B1B" w:rsidP="00A03B1B">
            <w:pPr>
              <w:spacing w:after="60"/>
              <w:rPr>
                <w:iCs/>
                <w:sz w:val="20"/>
                <w:szCs w:val="20"/>
              </w:rPr>
            </w:pPr>
            <w:r w:rsidRPr="00A03B1B">
              <w:rPr>
                <w:iCs/>
                <w:sz w:val="20"/>
                <w:szCs w:val="20"/>
              </w:rPr>
              <w:t>PRC</w:t>
            </w:r>
            <w:r w:rsidRPr="00A03B1B">
              <w:rPr>
                <w:iCs/>
                <w:sz w:val="20"/>
                <w:szCs w:val="20"/>
                <w:vertAlign w:val="subscript"/>
              </w:rPr>
              <w:t>4</w:t>
            </w:r>
          </w:p>
        </w:tc>
        <w:tc>
          <w:tcPr>
            <w:tcW w:w="1151" w:type="dxa"/>
          </w:tcPr>
          <w:p w14:paraId="26D90621" w14:textId="77777777" w:rsidR="00A03B1B" w:rsidRPr="00A03B1B" w:rsidRDefault="00A03B1B" w:rsidP="00A03B1B">
            <w:pPr>
              <w:spacing w:after="60"/>
              <w:rPr>
                <w:iCs/>
                <w:sz w:val="20"/>
                <w:szCs w:val="20"/>
              </w:rPr>
            </w:pPr>
            <w:r w:rsidRPr="00A03B1B">
              <w:rPr>
                <w:iCs/>
                <w:sz w:val="20"/>
                <w:szCs w:val="20"/>
              </w:rPr>
              <w:t>MW</w:t>
            </w:r>
          </w:p>
        </w:tc>
        <w:tc>
          <w:tcPr>
            <w:tcW w:w="6004" w:type="dxa"/>
          </w:tcPr>
          <w:p w14:paraId="6ECCE598" w14:textId="77777777" w:rsidR="00A03B1B" w:rsidRPr="00A03B1B" w:rsidRDefault="00A03B1B" w:rsidP="00A03B1B">
            <w:pPr>
              <w:tabs>
                <w:tab w:val="left" w:pos="1080"/>
              </w:tabs>
              <w:spacing w:after="60"/>
              <w:rPr>
                <w:iCs/>
                <w:sz w:val="20"/>
                <w:szCs w:val="20"/>
              </w:rPr>
            </w:pPr>
            <w:r w:rsidRPr="00A03B1B">
              <w:rPr>
                <w:sz w:val="20"/>
                <w:szCs w:val="20"/>
              </w:rPr>
              <w:t>Capacity from Load Resources with an ECRS Ancillary Service Resource award</w:t>
            </w:r>
          </w:p>
        </w:tc>
      </w:tr>
      <w:tr w:rsidR="00A03B1B" w:rsidRPr="00A03B1B" w14:paraId="6E5B96F3" w14:textId="77777777" w:rsidTr="00B31BB1">
        <w:tc>
          <w:tcPr>
            <w:tcW w:w="2050" w:type="dxa"/>
          </w:tcPr>
          <w:p w14:paraId="641E89D9" w14:textId="77777777" w:rsidR="00A03B1B" w:rsidRPr="00A03B1B" w:rsidRDefault="00A03B1B" w:rsidP="00A03B1B">
            <w:pPr>
              <w:spacing w:after="60"/>
              <w:rPr>
                <w:iCs/>
                <w:sz w:val="20"/>
                <w:szCs w:val="20"/>
              </w:rPr>
            </w:pPr>
            <w:r w:rsidRPr="00A03B1B">
              <w:rPr>
                <w:iCs/>
                <w:sz w:val="20"/>
                <w:szCs w:val="20"/>
              </w:rPr>
              <w:t>PRC</w:t>
            </w:r>
            <w:r w:rsidRPr="00A03B1B">
              <w:rPr>
                <w:iCs/>
                <w:sz w:val="20"/>
                <w:szCs w:val="20"/>
                <w:vertAlign w:val="subscript"/>
              </w:rPr>
              <w:t>5</w:t>
            </w:r>
          </w:p>
        </w:tc>
        <w:tc>
          <w:tcPr>
            <w:tcW w:w="1151" w:type="dxa"/>
          </w:tcPr>
          <w:p w14:paraId="029B25FF" w14:textId="77777777" w:rsidR="00A03B1B" w:rsidRPr="00A03B1B" w:rsidRDefault="00A03B1B" w:rsidP="00A03B1B">
            <w:pPr>
              <w:spacing w:after="60"/>
              <w:rPr>
                <w:iCs/>
                <w:sz w:val="20"/>
                <w:szCs w:val="20"/>
              </w:rPr>
            </w:pPr>
            <w:r w:rsidRPr="00A03B1B">
              <w:rPr>
                <w:iCs/>
                <w:sz w:val="20"/>
                <w:szCs w:val="20"/>
              </w:rPr>
              <w:t>MW</w:t>
            </w:r>
          </w:p>
        </w:tc>
        <w:tc>
          <w:tcPr>
            <w:tcW w:w="6004" w:type="dxa"/>
          </w:tcPr>
          <w:p w14:paraId="150D6B26" w14:textId="77777777" w:rsidR="00A03B1B" w:rsidRPr="00A03B1B" w:rsidRDefault="00A03B1B" w:rsidP="00A03B1B">
            <w:pPr>
              <w:tabs>
                <w:tab w:val="left" w:pos="1080"/>
              </w:tabs>
              <w:spacing w:after="60"/>
              <w:rPr>
                <w:iCs/>
                <w:sz w:val="20"/>
                <w:szCs w:val="20"/>
              </w:rPr>
            </w:pPr>
            <w:r w:rsidRPr="00A03B1B">
              <w:rPr>
                <w:iCs/>
                <w:sz w:val="20"/>
                <w:szCs w:val="20"/>
              </w:rPr>
              <w:t>Capacity from CLRs active in SCED with an Ancillary Service Resource award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64"/>
            </w:tblGrid>
            <w:tr w:rsidR="00A03B1B" w:rsidRPr="00A03B1B" w14:paraId="68C32EDA" w14:textId="77777777" w:rsidTr="00B31BB1">
              <w:trPr>
                <w:trHeight w:val="206"/>
              </w:trPr>
              <w:tc>
                <w:tcPr>
                  <w:tcW w:w="9350" w:type="dxa"/>
                  <w:shd w:val="pct12" w:color="auto" w:fill="auto"/>
                </w:tcPr>
                <w:p w14:paraId="3ED45D89" w14:textId="77777777" w:rsidR="00A03B1B" w:rsidRPr="00A03B1B" w:rsidRDefault="00A03B1B" w:rsidP="00A03B1B">
                  <w:pPr>
                    <w:spacing w:before="120" w:after="240"/>
                    <w:rPr>
                      <w:b/>
                      <w:i/>
                      <w:iCs/>
                    </w:rPr>
                  </w:pPr>
                  <w:r w:rsidRPr="00A03B1B">
                    <w:rPr>
                      <w:b/>
                      <w:i/>
                      <w:iCs/>
                    </w:rPr>
                    <w:t>[NPRR1244:  Replace the description above with the following upon system implementation:]</w:t>
                  </w:r>
                </w:p>
                <w:p w14:paraId="74151B3F" w14:textId="77777777" w:rsidR="00A03B1B" w:rsidRPr="00A03B1B" w:rsidRDefault="00A03B1B" w:rsidP="00A03B1B">
                  <w:pPr>
                    <w:tabs>
                      <w:tab w:val="left" w:pos="1080"/>
                    </w:tabs>
                    <w:spacing w:after="60"/>
                    <w:rPr>
                      <w:iCs/>
                      <w:sz w:val="20"/>
                      <w:szCs w:val="20"/>
                    </w:rPr>
                  </w:pPr>
                  <w:r w:rsidRPr="00A03B1B">
                    <w:rPr>
                      <w:iCs/>
                      <w:sz w:val="20"/>
                      <w:szCs w:val="20"/>
                    </w:rPr>
                    <w:t>Capacity from CLRs active in SCED and qualified for Regulation Service and/or RRS with an Ancillary Service Resource award</w:t>
                  </w:r>
                </w:p>
              </w:tc>
            </w:tr>
          </w:tbl>
          <w:p w14:paraId="22E961D9" w14:textId="77777777" w:rsidR="00A03B1B" w:rsidRPr="00A03B1B" w:rsidRDefault="00A03B1B" w:rsidP="00A03B1B">
            <w:pPr>
              <w:tabs>
                <w:tab w:val="left" w:pos="1080"/>
              </w:tabs>
              <w:spacing w:after="60"/>
              <w:rPr>
                <w:iCs/>
                <w:sz w:val="20"/>
                <w:szCs w:val="20"/>
              </w:rPr>
            </w:pPr>
          </w:p>
        </w:tc>
      </w:tr>
      <w:tr w:rsidR="00A03B1B" w:rsidRPr="00A03B1B" w14:paraId="1D498D19" w14:textId="77777777" w:rsidTr="00B31BB1">
        <w:tc>
          <w:tcPr>
            <w:tcW w:w="2050" w:type="dxa"/>
          </w:tcPr>
          <w:p w14:paraId="4ABACF4E" w14:textId="77777777" w:rsidR="00A03B1B" w:rsidRPr="00A03B1B" w:rsidRDefault="00A03B1B" w:rsidP="00A03B1B">
            <w:pPr>
              <w:spacing w:after="60"/>
              <w:rPr>
                <w:iCs/>
                <w:sz w:val="20"/>
                <w:szCs w:val="20"/>
              </w:rPr>
            </w:pPr>
            <w:r w:rsidRPr="00A03B1B">
              <w:rPr>
                <w:iCs/>
                <w:sz w:val="20"/>
                <w:szCs w:val="20"/>
              </w:rPr>
              <w:t>PRC</w:t>
            </w:r>
            <w:r w:rsidRPr="00A03B1B">
              <w:rPr>
                <w:iCs/>
                <w:sz w:val="20"/>
                <w:szCs w:val="20"/>
                <w:vertAlign w:val="subscript"/>
              </w:rPr>
              <w:t>6</w:t>
            </w:r>
          </w:p>
        </w:tc>
        <w:tc>
          <w:tcPr>
            <w:tcW w:w="1151" w:type="dxa"/>
          </w:tcPr>
          <w:p w14:paraId="7BAFB3E1" w14:textId="77777777" w:rsidR="00A03B1B" w:rsidRPr="00A03B1B" w:rsidRDefault="00A03B1B" w:rsidP="00A03B1B">
            <w:pPr>
              <w:spacing w:after="60"/>
              <w:rPr>
                <w:iCs/>
                <w:sz w:val="20"/>
                <w:szCs w:val="20"/>
              </w:rPr>
            </w:pPr>
            <w:r w:rsidRPr="00A03B1B">
              <w:rPr>
                <w:iCs/>
                <w:sz w:val="20"/>
                <w:szCs w:val="20"/>
              </w:rPr>
              <w:t>MW</w:t>
            </w:r>
          </w:p>
        </w:tc>
        <w:tc>
          <w:tcPr>
            <w:tcW w:w="6004" w:type="dxa"/>
          </w:tcPr>
          <w:p w14:paraId="1E94C90F" w14:textId="77777777" w:rsidR="00A03B1B" w:rsidRPr="00A03B1B" w:rsidRDefault="00A03B1B" w:rsidP="00A03B1B">
            <w:pPr>
              <w:tabs>
                <w:tab w:val="left" w:pos="1080"/>
              </w:tabs>
              <w:spacing w:after="60"/>
              <w:rPr>
                <w:iCs/>
                <w:sz w:val="20"/>
                <w:szCs w:val="20"/>
              </w:rPr>
            </w:pPr>
            <w:r w:rsidRPr="00A03B1B">
              <w:rPr>
                <w:iCs/>
                <w:sz w:val="20"/>
                <w:szCs w:val="20"/>
              </w:rPr>
              <w:t>Capacity from CLRs active in SCED without an Ancillary Service Resource award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64"/>
            </w:tblGrid>
            <w:tr w:rsidR="00A03B1B" w:rsidRPr="00A03B1B" w14:paraId="6AAF5D76" w14:textId="77777777" w:rsidTr="00B31BB1">
              <w:trPr>
                <w:trHeight w:val="206"/>
              </w:trPr>
              <w:tc>
                <w:tcPr>
                  <w:tcW w:w="9350" w:type="dxa"/>
                  <w:shd w:val="pct12" w:color="auto" w:fill="auto"/>
                </w:tcPr>
                <w:p w14:paraId="4CF203EA" w14:textId="77777777" w:rsidR="00A03B1B" w:rsidRPr="00A03B1B" w:rsidRDefault="00A03B1B" w:rsidP="00A03B1B">
                  <w:pPr>
                    <w:spacing w:before="120" w:after="240"/>
                    <w:rPr>
                      <w:b/>
                      <w:i/>
                      <w:iCs/>
                    </w:rPr>
                  </w:pPr>
                  <w:r w:rsidRPr="00A03B1B">
                    <w:rPr>
                      <w:b/>
                      <w:i/>
                      <w:iCs/>
                    </w:rPr>
                    <w:t>[NPRR1244:  Replace the description above with the following upon system implementation:]</w:t>
                  </w:r>
                </w:p>
                <w:p w14:paraId="7B8CFC13" w14:textId="77777777" w:rsidR="00A03B1B" w:rsidRPr="00A03B1B" w:rsidRDefault="00A03B1B" w:rsidP="00A03B1B">
                  <w:pPr>
                    <w:tabs>
                      <w:tab w:val="left" w:pos="1080"/>
                    </w:tabs>
                    <w:spacing w:after="60"/>
                    <w:rPr>
                      <w:iCs/>
                      <w:sz w:val="20"/>
                      <w:szCs w:val="20"/>
                    </w:rPr>
                  </w:pPr>
                  <w:r w:rsidRPr="00A03B1B">
                    <w:rPr>
                      <w:iCs/>
                      <w:sz w:val="20"/>
                      <w:szCs w:val="20"/>
                    </w:rPr>
                    <w:t>Capacity from CLRs active in SCED and qualified for Regulation Service and/or RRS without an Ancillary Service Resource award</w:t>
                  </w:r>
                </w:p>
              </w:tc>
            </w:tr>
          </w:tbl>
          <w:p w14:paraId="64A15BBF" w14:textId="77777777" w:rsidR="00A03B1B" w:rsidRPr="00A03B1B" w:rsidRDefault="00A03B1B" w:rsidP="00A03B1B">
            <w:pPr>
              <w:tabs>
                <w:tab w:val="left" w:pos="1080"/>
              </w:tabs>
              <w:spacing w:after="60"/>
              <w:rPr>
                <w:iCs/>
                <w:sz w:val="20"/>
                <w:szCs w:val="20"/>
              </w:rPr>
            </w:pPr>
          </w:p>
        </w:tc>
      </w:tr>
      <w:tr w:rsidR="00A03B1B" w:rsidRPr="00A03B1B" w14:paraId="62428B08" w14:textId="77777777" w:rsidTr="00B31BB1">
        <w:tc>
          <w:tcPr>
            <w:tcW w:w="2050" w:type="dxa"/>
          </w:tcPr>
          <w:p w14:paraId="29B6C256" w14:textId="77777777" w:rsidR="00A03B1B" w:rsidRPr="00A03B1B" w:rsidRDefault="00A03B1B" w:rsidP="00A03B1B">
            <w:pPr>
              <w:spacing w:after="60"/>
              <w:rPr>
                <w:iCs/>
                <w:sz w:val="20"/>
                <w:szCs w:val="20"/>
              </w:rPr>
            </w:pPr>
            <w:r w:rsidRPr="00A03B1B">
              <w:rPr>
                <w:iCs/>
                <w:sz w:val="20"/>
                <w:szCs w:val="20"/>
              </w:rPr>
              <w:t>PRC</w:t>
            </w:r>
            <w:r w:rsidRPr="00A03B1B">
              <w:rPr>
                <w:iCs/>
                <w:sz w:val="20"/>
                <w:szCs w:val="20"/>
                <w:vertAlign w:val="subscript"/>
              </w:rPr>
              <w:t>7</w:t>
            </w:r>
          </w:p>
        </w:tc>
        <w:tc>
          <w:tcPr>
            <w:tcW w:w="1151" w:type="dxa"/>
          </w:tcPr>
          <w:p w14:paraId="634A374E" w14:textId="77777777" w:rsidR="00A03B1B" w:rsidRPr="00A03B1B" w:rsidRDefault="00A03B1B" w:rsidP="00A03B1B">
            <w:pPr>
              <w:spacing w:after="60"/>
              <w:rPr>
                <w:iCs/>
                <w:sz w:val="20"/>
                <w:szCs w:val="20"/>
              </w:rPr>
            </w:pPr>
            <w:r w:rsidRPr="00A03B1B">
              <w:rPr>
                <w:iCs/>
                <w:sz w:val="20"/>
                <w:szCs w:val="20"/>
              </w:rPr>
              <w:t>MW</w:t>
            </w:r>
          </w:p>
        </w:tc>
        <w:tc>
          <w:tcPr>
            <w:tcW w:w="6004" w:type="dxa"/>
          </w:tcPr>
          <w:p w14:paraId="313891EA" w14:textId="77777777" w:rsidR="00A03B1B" w:rsidRPr="00A03B1B" w:rsidRDefault="00A03B1B" w:rsidP="00A03B1B">
            <w:pPr>
              <w:tabs>
                <w:tab w:val="left" w:pos="1080"/>
              </w:tabs>
              <w:spacing w:after="60"/>
              <w:rPr>
                <w:iCs/>
                <w:sz w:val="20"/>
                <w:szCs w:val="20"/>
              </w:rPr>
            </w:pPr>
            <w:r w:rsidRPr="00A03B1B">
              <w:rPr>
                <w:iCs/>
                <w:sz w:val="20"/>
                <w:szCs w:val="20"/>
              </w:rPr>
              <w:t>Capacity from Resources capable of providing FFR</w:t>
            </w:r>
          </w:p>
        </w:tc>
      </w:tr>
      <w:tr w:rsidR="00A03B1B" w:rsidRPr="00A03B1B" w14:paraId="75FAB9C2" w14:textId="77777777" w:rsidTr="00B31BB1">
        <w:tc>
          <w:tcPr>
            <w:tcW w:w="2050" w:type="dxa"/>
          </w:tcPr>
          <w:p w14:paraId="2DDCA79F" w14:textId="77777777" w:rsidR="00A03B1B" w:rsidRPr="00A03B1B" w:rsidRDefault="00A03B1B" w:rsidP="00A03B1B">
            <w:pPr>
              <w:spacing w:after="60"/>
              <w:rPr>
                <w:iCs/>
                <w:sz w:val="20"/>
                <w:szCs w:val="20"/>
              </w:rPr>
            </w:pPr>
            <w:r w:rsidRPr="00A03B1B">
              <w:rPr>
                <w:sz w:val="20"/>
                <w:szCs w:val="20"/>
              </w:rPr>
              <w:t>PRC</w:t>
            </w:r>
            <w:r w:rsidRPr="00A03B1B">
              <w:rPr>
                <w:sz w:val="20"/>
                <w:szCs w:val="20"/>
                <w:vertAlign w:val="subscript"/>
              </w:rPr>
              <w:t>8</w:t>
            </w:r>
          </w:p>
        </w:tc>
        <w:tc>
          <w:tcPr>
            <w:tcW w:w="1151" w:type="dxa"/>
          </w:tcPr>
          <w:p w14:paraId="05173FF4" w14:textId="77777777" w:rsidR="00A03B1B" w:rsidRPr="00A03B1B" w:rsidRDefault="00A03B1B" w:rsidP="00A03B1B">
            <w:pPr>
              <w:spacing w:after="60"/>
              <w:rPr>
                <w:iCs/>
                <w:sz w:val="20"/>
                <w:szCs w:val="20"/>
              </w:rPr>
            </w:pPr>
            <w:r w:rsidRPr="00A03B1B">
              <w:rPr>
                <w:sz w:val="20"/>
                <w:szCs w:val="20"/>
              </w:rPr>
              <w:t>MW</w:t>
            </w:r>
          </w:p>
        </w:tc>
        <w:tc>
          <w:tcPr>
            <w:tcW w:w="6004" w:type="dxa"/>
          </w:tcPr>
          <w:p w14:paraId="67FD282A" w14:textId="77777777" w:rsidR="00A03B1B" w:rsidRPr="00A03B1B" w:rsidRDefault="00A03B1B" w:rsidP="00A03B1B">
            <w:pPr>
              <w:tabs>
                <w:tab w:val="left" w:pos="1080"/>
              </w:tabs>
              <w:spacing w:after="60"/>
              <w:rPr>
                <w:iCs/>
                <w:sz w:val="20"/>
                <w:szCs w:val="20"/>
              </w:rPr>
            </w:pPr>
            <w:r w:rsidRPr="00A03B1B">
              <w:rPr>
                <w:sz w:val="20"/>
                <w:szCs w:val="20"/>
              </w:rPr>
              <w:t>ESR capacity capable of providing Primary Frequency Response</w:t>
            </w:r>
          </w:p>
        </w:tc>
      </w:tr>
      <w:tr w:rsidR="00A03B1B" w:rsidRPr="00A03B1B" w14:paraId="23B54683" w14:textId="77777777" w:rsidTr="00B31BB1">
        <w:tc>
          <w:tcPr>
            <w:tcW w:w="2050" w:type="dxa"/>
          </w:tcPr>
          <w:p w14:paraId="2EB533E6" w14:textId="77777777" w:rsidR="00A03B1B" w:rsidRPr="00A03B1B" w:rsidRDefault="00A03B1B" w:rsidP="00A03B1B">
            <w:pPr>
              <w:spacing w:after="60"/>
              <w:rPr>
                <w:iCs/>
                <w:sz w:val="20"/>
                <w:szCs w:val="20"/>
              </w:rPr>
            </w:pPr>
            <w:r w:rsidRPr="00A03B1B">
              <w:rPr>
                <w:sz w:val="20"/>
                <w:szCs w:val="20"/>
              </w:rPr>
              <w:t>PRC</w:t>
            </w:r>
            <w:r w:rsidRPr="00A03B1B">
              <w:rPr>
                <w:sz w:val="20"/>
                <w:szCs w:val="20"/>
                <w:vertAlign w:val="subscript"/>
              </w:rPr>
              <w:t>9</w:t>
            </w:r>
          </w:p>
        </w:tc>
        <w:tc>
          <w:tcPr>
            <w:tcW w:w="1151" w:type="dxa"/>
          </w:tcPr>
          <w:p w14:paraId="7894D219" w14:textId="77777777" w:rsidR="00A03B1B" w:rsidRPr="00A03B1B" w:rsidRDefault="00A03B1B" w:rsidP="00A03B1B">
            <w:pPr>
              <w:spacing w:after="60"/>
              <w:rPr>
                <w:iCs/>
                <w:sz w:val="20"/>
                <w:szCs w:val="20"/>
              </w:rPr>
            </w:pPr>
            <w:r w:rsidRPr="00A03B1B">
              <w:rPr>
                <w:sz w:val="20"/>
                <w:szCs w:val="20"/>
              </w:rPr>
              <w:t>MW</w:t>
            </w:r>
          </w:p>
        </w:tc>
        <w:tc>
          <w:tcPr>
            <w:tcW w:w="6004" w:type="dxa"/>
          </w:tcPr>
          <w:p w14:paraId="004CF73B" w14:textId="77777777" w:rsidR="00A03B1B" w:rsidRPr="00A03B1B" w:rsidRDefault="00A03B1B" w:rsidP="00A03B1B">
            <w:pPr>
              <w:tabs>
                <w:tab w:val="left" w:pos="1080"/>
              </w:tabs>
              <w:spacing w:after="60"/>
              <w:rPr>
                <w:iCs/>
                <w:sz w:val="20"/>
                <w:szCs w:val="20"/>
              </w:rPr>
            </w:pPr>
            <w:r w:rsidRPr="00A03B1B">
              <w:rPr>
                <w:sz w:val="20"/>
                <w:szCs w:val="20"/>
              </w:rPr>
              <w:t>Capacity from DC-Coupled Resources capable of providing Primary Frequency Response</w:t>
            </w:r>
          </w:p>
        </w:tc>
      </w:tr>
      <w:tr w:rsidR="00A03B1B" w:rsidRPr="00A03B1B" w14:paraId="29EC26C1" w14:textId="77777777" w:rsidTr="00B31BB1">
        <w:tc>
          <w:tcPr>
            <w:tcW w:w="2050" w:type="dxa"/>
          </w:tcPr>
          <w:p w14:paraId="7C5ECC48" w14:textId="77777777" w:rsidR="00A03B1B" w:rsidRPr="00A03B1B" w:rsidRDefault="00A03B1B" w:rsidP="00A03B1B">
            <w:pPr>
              <w:spacing w:after="60"/>
              <w:rPr>
                <w:iCs/>
                <w:sz w:val="20"/>
                <w:szCs w:val="20"/>
              </w:rPr>
            </w:pPr>
            <w:r w:rsidRPr="00A03B1B">
              <w:rPr>
                <w:iCs/>
                <w:sz w:val="20"/>
                <w:szCs w:val="20"/>
              </w:rPr>
              <w:t>PRC</w:t>
            </w:r>
          </w:p>
        </w:tc>
        <w:tc>
          <w:tcPr>
            <w:tcW w:w="1151" w:type="dxa"/>
          </w:tcPr>
          <w:p w14:paraId="5BCFD353" w14:textId="77777777" w:rsidR="00A03B1B" w:rsidRPr="00A03B1B" w:rsidRDefault="00A03B1B" w:rsidP="00A03B1B">
            <w:pPr>
              <w:spacing w:after="60"/>
              <w:rPr>
                <w:iCs/>
                <w:sz w:val="20"/>
                <w:szCs w:val="20"/>
              </w:rPr>
            </w:pPr>
            <w:r w:rsidRPr="00A03B1B">
              <w:rPr>
                <w:iCs/>
                <w:sz w:val="20"/>
                <w:szCs w:val="20"/>
              </w:rPr>
              <w:t>MW</w:t>
            </w:r>
          </w:p>
        </w:tc>
        <w:tc>
          <w:tcPr>
            <w:tcW w:w="6004" w:type="dxa"/>
          </w:tcPr>
          <w:p w14:paraId="4EEB0A04" w14:textId="77777777" w:rsidR="00A03B1B" w:rsidRPr="00A03B1B" w:rsidRDefault="00A03B1B" w:rsidP="00A03B1B">
            <w:pPr>
              <w:tabs>
                <w:tab w:val="left" w:pos="1080"/>
              </w:tabs>
              <w:spacing w:after="60"/>
              <w:rPr>
                <w:iCs/>
                <w:sz w:val="20"/>
                <w:szCs w:val="20"/>
              </w:rPr>
            </w:pPr>
            <w:r w:rsidRPr="00A03B1B">
              <w:rPr>
                <w:iCs/>
                <w:sz w:val="20"/>
                <w:szCs w:val="20"/>
              </w:rPr>
              <w:t>Physical Responsive Capability</w:t>
            </w:r>
          </w:p>
        </w:tc>
      </w:tr>
      <w:tr w:rsidR="00A03B1B" w:rsidRPr="00A03B1B" w14:paraId="35E6E2E8" w14:textId="77777777" w:rsidTr="00B31BB1">
        <w:tc>
          <w:tcPr>
            <w:tcW w:w="2050" w:type="dxa"/>
          </w:tcPr>
          <w:p w14:paraId="639771C8" w14:textId="77777777" w:rsidR="00A03B1B" w:rsidRPr="00A03B1B" w:rsidRDefault="00A03B1B" w:rsidP="00A03B1B">
            <w:pPr>
              <w:spacing w:after="60"/>
              <w:rPr>
                <w:iCs/>
                <w:sz w:val="20"/>
                <w:szCs w:val="20"/>
              </w:rPr>
            </w:pPr>
            <w:r w:rsidRPr="00A03B1B">
              <w:rPr>
                <w:sz w:val="20"/>
                <w:szCs w:val="20"/>
              </w:rPr>
              <w:lastRenderedPageBreak/>
              <w:t>X</w:t>
            </w:r>
          </w:p>
        </w:tc>
        <w:tc>
          <w:tcPr>
            <w:tcW w:w="1151" w:type="dxa"/>
          </w:tcPr>
          <w:p w14:paraId="43F50449" w14:textId="77777777" w:rsidR="00A03B1B" w:rsidRPr="00A03B1B" w:rsidRDefault="00A03B1B" w:rsidP="00A03B1B">
            <w:pPr>
              <w:spacing w:after="60"/>
              <w:rPr>
                <w:iCs/>
                <w:sz w:val="20"/>
                <w:szCs w:val="20"/>
              </w:rPr>
            </w:pPr>
            <w:r w:rsidRPr="00A03B1B">
              <w:rPr>
                <w:sz w:val="20"/>
                <w:szCs w:val="20"/>
              </w:rPr>
              <w:t>Percentage</w:t>
            </w:r>
          </w:p>
        </w:tc>
        <w:tc>
          <w:tcPr>
            <w:tcW w:w="6004" w:type="dxa"/>
          </w:tcPr>
          <w:p w14:paraId="29B23D50" w14:textId="77777777" w:rsidR="00A03B1B" w:rsidRPr="00A03B1B" w:rsidRDefault="00A03B1B" w:rsidP="00A03B1B">
            <w:pPr>
              <w:spacing w:after="60"/>
              <w:rPr>
                <w:iCs/>
                <w:sz w:val="20"/>
                <w:szCs w:val="20"/>
              </w:rPr>
            </w:pPr>
            <w:r w:rsidRPr="00A03B1B">
              <w:rPr>
                <w:sz w:val="20"/>
                <w:szCs w:val="20"/>
              </w:rPr>
              <w:t>Percent threshold based on the Governor droop setting of ESRs</w:t>
            </w:r>
          </w:p>
        </w:tc>
      </w:tr>
      <w:tr w:rsidR="00A03B1B" w:rsidRPr="00A03B1B" w14:paraId="2621574E" w14:textId="77777777" w:rsidTr="00B31BB1">
        <w:tc>
          <w:tcPr>
            <w:tcW w:w="2050" w:type="dxa"/>
          </w:tcPr>
          <w:p w14:paraId="759BA4A3" w14:textId="77777777" w:rsidR="00A03B1B" w:rsidRPr="00A03B1B" w:rsidRDefault="00A03B1B" w:rsidP="00A03B1B">
            <w:pPr>
              <w:spacing w:after="60"/>
              <w:rPr>
                <w:iCs/>
                <w:sz w:val="20"/>
                <w:szCs w:val="20"/>
              </w:rPr>
            </w:pPr>
            <w:r w:rsidRPr="00A03B1B">
              <w:rPr>
                <w:iCs/>
                <w:sz w:val="20"/>
                <w:szCs w:val="20"/>
              </w:rPr>
              <w:t>RDF</w:t>
            </w:r>
          </w:p>
        </w:tc>
        <w:tc>
          <w:tcPr>
            <w:tcW w:w="1151" w:type="dxa"/>
          </w:tcPr>
          <w:p w14:paraId="6F07F08E" w14:textId="77777777" w:rsidR="00A03B1B" w:rsidRPr="00A03B1B" w:rsidRDefault="00A03B1B" w:rsidP="00A03B1B">
            <w:pPr>
              <w:spacing w:after="60"/>
              <w:rPr>
                <w:iCs/>
                <w:sz w:val="20"/>
                <w:szCs w:val="20"/>
              </w:rPr>
            </w:pPr>
          </w:p>
        </w:tc>
        <w:tc>
          <w:tcPr>
            <w:tcW w:w="6004" w:type="dxa"/>
          </w:tcPr>
          <w:p w14:paraId="1EA474CB" w14:textId="77777777" w:rsidR="00A03B1B" w:rsidRPr="00A03B1B" w:rsidRDefault="00A03B1B" w:rsidP="00A03B1B">
            <w:pPr>
              <w:spacing w:after="60"/>
              <w:rPr>
                <w:iCs/>
                <w:sz w:val="20"/>
                <w:szCs w:val="20"/>
              </w:rPr>
            </w:pPr>
            <w:r w:rsidRPr="00A03B1B">
              <w:rPr>
                <w:iCs/>
                <w:sz w:val="20"/>
                <w:szCs w:val="20"/>
              </w:rPr>
              <w:t>The currently approved</w:t>
            </w:r>
            <w:r w:rsidRPr="00A03B1B">
              <w:rPr>
                <w:rFonts w:ascii="Times New Roman Bold" w:hAnsi="Times New Roman Bold"/>
                <w:iCs/>
                <w:sz w:val="20"/>
                <w:szCs w:val="20"/>
              </w:rPr>
              <w:t xml:space="preserve"> </w:t>
            </w:r>
            <w:r w:rsidRPr="00A03B1B">
              <w:rPr>
                <w:iCs/>
                <w:sz w:val="20"/>
                <w:szCs w:val="20"/>
              </w:rPr>
              <w:t>Reserve Discount Factor</w:t>
            </w:r>
            <w:r w:rsidRPr="00A03B1B">
              <w:rPr>
                <w:iCs/>
                <w:sz w:val="20"/>
                <w:szCs w:val="20"/>
              </w:rPr>
              <w:tab/>
            </w:r>
          </w:p>
        </w:tc>
      </w:tr>
      <w:tr w:rsidR="00A03B1B" w:rsidRPr="00A03B1B" w14:paraId="6F89961F" w14:textId="77777777" w:rsidTr="00B31BB1">
        <w:tc>
          <w:tcPr>
            <w:tcW w:w="2050" w:type="dxa"/>
          </w:tcPr>
          <w:p w14:paraId="681F10B8" w14:textId="77777777" w:rsidR="00A03B1B" w:rsidRPr="00A03B1B" w:rsidRDefault="00A03B1B" w:rsidP="00A03B1B">
            <w:pPr>
              <w:spacing w:after="60"/>
              <w:rPr>
                <w:iCs/>
                <w:sz w:val="20"/>
                <w:szCs w:val="20"/>
              </w:rPr>
            </w:pPr>
            <w:r w:rsidRPr="00A03B1B">
              <w:rPr>
                <w:iCs/>
                <w:sz w:val="20"/>
                <w:szCs w:val="20"/>
              </w:rPr>
              <w:t>RDF</w:t>
            </w:r>
            <w:r w:rsidRPr="00A03B1B">
              <w:rPr>
                <w:iCs/>
                <w:sz w:val="20"/>
                <w:szCs w:val="20"/>
                <w:vertAlign w:val="subscript"/>
              </w:rPr>
              <w:t>W</w:t>
            </w:r>
          </w:p>
        </w:tc>
        <w:tc>
          <w:tcPr>
            <w:tcW w:w="1151" w:type="dxa"/>
          </w:tcPr>
          <w:p w14:paraId="0AD14454" w14:textId="77777777" w:rsidR="00A03B1B" w:rsidRPr="00A03B1B" w:rsidRDefault="00A03B1B" w:rsidP="00A03B1B">
            <w:pPr>
              <w:spacing w:after="60"/>
              <w:rPr>
                <w:iCs/>
                <w:sz w:val="20"/>
                <w:szCs w:val="20"/>
              </w:rPr>
            </w:pPr>
          </w:p>
        </w:tc>
        <w:tc>
          <w:tcPr>
            <w:tcW w:w="6004" w:type="dxa"/>
          </w:tcPr>
          <w:p w14:paraId="19370A0F" w14:textId="77777777" w:rsidR="00A03B1B" w:rsidRPr="00A03B1B" w:rsidRDefault="00A03B1B" w:rsidP="00A03B1B">
            <w:pPr>
              <w:spacing w:after="60"/>
              <w:rPr>
                <w:iCs/>
                <w:sz w:val="20"/>
                <w:szCs w:val="20"/>
              </w:rPr>
            </w:pPr>
            <w:r w:rsidRPr="00A03B1B">
              <w:rPr>
                <w:iCs/>
                <w:sz w:val="20"/>
                <w:szCs w:val="20"/>
              </w:rPr>
              <w:t>The currently approved Reserve Discount Factor for WGRs</w:t>
            </w:r>
          </w:p>
        </w:tc>
      </w:tr>
      <w:tr w:rsidR="00A03B1B" w:rsidRPr="00A03B1B" w14:paraId="1D4C88E0" w14:textId="77777777" w:rsidTr="00B31BB1">
        <w:tc>
          <w:tcPr>
            <w:tcW w:w="2050" w:type="dxa"/>
          </w:tcPr>
          <w:p w14:paraId="0C5117B4" w14:textId="77777777" w:rsidR="00A03B1B" w:rsidRPr="00A03B1B" w:rsidRDefault="00A03B1B" w:rsidP="00A03B1B">
            <w:pPr>
              <w:spacing w:after="60"/>
              <w:rPr>
                <w:iCs/>
                <w:sz w:val="20"/>
                <w:szCs w:val="20"/>
              </w:rPr>
            </w:pPr>
            <w:r w:rsidRPr="00A03B1B">
              <w:rPr>
                <w:iCs/>
                <w:sz w:val="20"/>
                <w:szCs w:val="20"/>
              </w:rPr>
              <w:t>LRDF_1</w:t>
            </w:r>
          </w:p>
        </w:tc>
        <w:tc>
          <w:tcPr>
            <w:tcW w:w="1151" w:type="dxa"/>
          </w:tcPr>
          <w:p w14:paraId="1E07125C" w14:textId="77777777" w:rsidR="00A03B1B" w:rsidRPr="00A03B1B" w:rsidRDefault="00A03B1B" w:rsidP="00A03B1B">
            <w:pPr>
              <w:spacing w:after="60"/>
              <w:rPr>
                <w:iCs/>
                <w:sz w:val="20"/>
                <w:szCs w:val="20"/>
              </w:rPr>
            </w:pPr>
          </w:p>
        </w:tc>
        <w:tc>
          <w:tcPr>
            <w:tcW w:w="6004" w:type="dxa"/>
          </w:tcPr>
          <w:p w14:paraId="10580F38" w14:textId="77777777" w:rsidR="00A03B1B" w:rsidRPr="00A03B1B" w:rsidRDefault="00A03B1B" w:rsidP="00A03B1B">
            <w:pPr>
              <w:spacing w:after="60"/>
              <w:rPr>
                <w:iCs/>
                <w:sz w:val="20"/>
                <w:szCs w:val="20"/>
              </w:rPr>
            </w:pPr>
            <w:r w:rsidRPr="00A03B1B">
              <w:rPr>
                <w:iCs/>
                <w:sz w:val="20"/>
                <w:szCs w:val="20"/>
              </w:rPr>
              <w:t>The currently approved Load Resource</w:t>
            </w:r>
            <w:r w:rsidRPr="00A03B1B">
              <w:rPr>
                <w:rFonts w:ascii="Times New Roman Bold" w:hAnsi="Times New Roman Bold"/>
                <w:iCs/>
                <w:sz w:val="20"/>
                <w:szCs w:val="20"/>
              </w:rPr>
              <w:t xml:space="preserve"> </w:t>
            </w:r>
            <w:r w:rsidRPr="00A03B1B">
              <w:rPr>
                <w:iCs/>
                <w:sz w:val="20"/>
                <w:szCs w:val="20"/>
              </w:rPr>
              <w:t>Reserve Discount Factor for CLRs awarded an Ancillary Service Resource award</w:t>
            </w:r>
          </w:p>
        </w:tc>
      </w:tr>
      <w:tr w:rsidR="00A03B1B" w:rsidRPr="00A03B1B" w14:paraId="1E96428D" w14:textId="77777777" w:rsidTr="00B31BB1">
        <w:tc>
          <w:tcPr>
            <w:tcW w:w="2050" w:type="dxa"/>
          </w:tcPr>
          <w:p w14:paraId="1C2BAF53" w14:textId="77777777" w:rsidR="00A03B1B" w:rsidRPr="00A03B1B" w:rsidRDefault="00A03B1B" w:rsidP="00A03B1B">
            <w:pPr>
              <w:spacing w:after="60"/>
              <w:rPr>
                <w:iCs/>
                <w:sz w:val="20"/>
                <w:szCs w:val="20"/>
              </w:rPr>
            </w:pPr>
            <w:r w:rsidRPr="00A03B1B">
              <w:rPr>
                <w:iCs/>
                <w:sz w:val="20"/>
                <w:szCs w:val="20"/>
              </w:rPr>
              <w:t>LRDF_2</w:t>
            </w:r>
          </w:p>
        </w:tc>
        <w:tc>
          <w:tcPr>
            <w:tcW w:w="1151" w:type="dxa"/>
          </w:tcPr>
          <w:p w14:paraId="52F1D499" w14:textId="77777777" w:rsidR="00A03B1B" w:rsidRPr="00A03B1B" w:rsidRDefault="00A03B1B" w:rsidP="00A03B1B">
            <w:pPr>
              <w:spacing w:after="60"/>
              <w:rPr>
                <w:iCs/>
                <w:sz w:val="20"/>
                <w:szCs w:val="20"/>
              </w:rPr>
            </w:pPr>
          </w:p>
        </w:tc>
        <w:tc>
          <w:tcPr>
            <w:tcW w:w="6004" w:type="dxa"/>
          </w:tcPr>
          <w:p w14:paraId="2275DC6F" w14:textId="77777777" w:rsidR="00A03B1B" w:rsidRPr="00A03B1B" w:rsidRDefault="00A03B1B" w:rsidP="00A03B1B">
            <w:pPr>
              <w:spacing w:after="60"/>
              <w:rPr>
                <w:iCs/>
                <w:sz w:val="20"/>
                <w:szCs w:val="20"/>
              </w:rPr>
            </w:pPr>
            <w:r w:rsidRPr="00A03B1B">
              <w:rPr>
                <w:iCs/>
                <w:sz w:val="20"/>
                <w:szCs w:val="20"/>
              </w:rPr>
              <w:t>The currently approved Load Resource</w:t>
            </w:r>
            <w:r w:rsidRPr="00A03B1B">
              <w:rPr>
                <w:rFonts w:ascii="Times New Roman Bold" w:hAnsi="Times New Roman Bold"/>
                <w:iCs/>
                <w:sz w:val="20"/>
                <w:szCs w:val="20"/>
              </w:rPr>
              <w:t xml:space="preserve"> </w:t>
            </w:r>
            <w:r w:rsidRPr="00A03B1B">
              <w:rPr>
                <w:iCs/>
                <w:sz w:val="20"/>
                <w:szCs w:val="20"/>
              </w:rPr>
              <w:t>Reserve Discount Factor for CLRs not awarded an Ancillary Service Resource award</w:t>
            </w:r>
          </w:p>
        </w:tc>
      </w:tr>
      <w:tr w:rsidR="00A03B1B" w:rsidRPr="00A03B1B" w14:paraId="27E1EBC1" w14:textId="77777777" w:rsidTr="00B31BB1">
        <w:tc>
          <w:tcPr>
            <w:tcW w:w="2050" w:type="dxa"/>
          </w:tcPr>
          <w:p w14:paraId="0583E5DB" w14:textId="77777777" w:rsidR="00A03B1B" w:rsidRPr="00A03B1B" w:rsidRDefault="00A03B1B" w:rsidP="00A03B1B">
            <w:pPr>
              <w:spacing w:after="60"/>
              <w:rPr>
                <w:iCs/>
                <w:sz w:val="20"/>
                <w:szCs w:val="20"/>
              </w:rPr>
            </w:pPr>
            <w:r w:rsidRPr="00A03B1B">
              <w:rPr>
                <w:iCs/>
                <w:sz w:val="20"/>
                <w:szCs w:val="20"/>
              </w:rPr>
              <w:t>FRCHL</w:t>
            </w:r>
          </w:p>
        </w:tc>
        <w:tc>
          <w:tcPr>
            <w:tcW w:w="1151" w:type="dxa"/>
          </w:tcPr>
          <w:p w14:paraId="3015B2BD" w14:textId="77777777" w:rsidR="00A03B1B" w:rsidRPr="00A03B1B" w:rsidRDefault="00A03B1B" w:rsidP="00A03B1B">
            <w:pPr>
              <w:spacing w:after="60"/>
              <w:rPr>
                <w:iCs/>
                <w:sz w:val="20"/>
                <w:szCs w:val="20"/>
              </w:rPr>
            </w:pPr>
            <w:r w:rsidRPr="00A03B1B">
              <w:rPr>
                <w:iCs/>
                <w:sz w:val="20"/>
                <w:szCs w:val="20"/>
              </w:rPr>
              <w:t>MW</w:t>
            </w:r>
          </w:p>
        </w:tc>
        <w:tc>
          <w:tcPr>
            <w:tcW w:w="6004" w:type="dxa"/>
          </w:tcPr>
          <w:p w14:paraId="4B76CEA2" w14:textId="77777777" w:rsidR="00A03B1B" w:rsidRPr="00A03B1B" w:rsidRDefault="00A03B1B" w:rsidP="00A03B1B">
            <w:pPr>
              <w:spacing w:after="60"/>
              <w:rPr>
                <w:iCs/>
                <w:sz w:val="20"/>
                <w:szCs w:val="20"/>
              </w:rPr>
            </w:pPr>
            <w:r w:rsidRPr="00A03B1B">
              <w:rPr>
                <w:iCs/>
                <w:sz w:val="20"/>
                <w:szCs w:val="20"/>
              </w:rPr>
              <w:t>Telemetered High limit of the FRC for the Resource</w:t>
            </w:r>
          </w:p>
        </w:tc>
      </w:tr>
      <w:tr w:rsidR="00A03B1B" w:rsidRPr="00A03B1B" w14:paraId="18F51855" w14:textId="77777777" w:rsidTr="00B31BB1">
        <w:tc>
          <w:tcPr>
            <w:tcW w:w="2050" w:type="dxa"/>
          </w:tcPr>
          <w:p w14:paraId="211E08DB" w14:textId="77777777" w:rsidR="00A03B1B" w:rsidRPr="00A03B1B" w:rsidDel="001616A9" w:rsidRDefault="00A03B1B" w:rsidP="00A03B1B">
            <w:pPr>
              <w:spacing w:after="60"/>
              <w:rPr>
                <w:iCs/>
                <w:sz w:val="20"/>
                <w:szCs w:val="20"/>
              </w:rPr>
            </w:pPr>
            <w:r w:rsidRPr="00A03B1B">
              <w:rPr>
                <w:iCs/>
                <w:sz w:val="20"/>
                <w:szCs w:val="20"/>
              </w:rPr>
              <w:t>FRCO</w:t>
            </w:r>
          </w:p>
        </w:tc>
        <w:tc>
          <w:tcPr>
            <w:tcW w:w="1151" w:type="dxa"/>
          </w:tcPr>
          <w:p w14:paraId="184686D0" w14:textId="77777777" w:rsidR="00A03B1B" w:rsidRPr="00A03B1B" w:rsidRDefault="00A03B1B" w:rsidP="00A03B1B">
            <w:pPr>
              <w:spacing w:after="60"/>
              <w:rPr>
                <w:iCs/>
                <w:sz w:val="20"/>
                <w:szCs w:val="20"/>
              </w:rPr>
            </w:pPr>
            <w:r w:rsidRPr="00A03B1B">
              <w:rPr>
                <w:iCs/>
                <w:sz w:val="20"/>
                <w:szCs w:val="20"/>
              </w:rPr>
              <w:t>MW</w:t>
            </w:r>
          </w:p>
        </w:tc>
        <w:tc>
          <w:tcPr>
            <w:tcW w:w="6004" w:type="dxa"/>
          </w:tcPr>
          <w:p w14:paraId="64AE9774" w14:textId="77777777" w:rsidR="00A03B1B" w:rsidRPr="00A03B1B" w:rsidRDefault="00A03B1B" w:rsidP="00A03B1B">
            <w:pPr>
              <w:spacing w:after="60"/>
              <w:rPr>
                <w:iCs/>
                <w:sz w:val="20"/>
                <w:szCs w:val="20"/>
              </w:rPr>
            </w:pPr>
            <w:r w:rsidRPr="00A03B1B">
              <w:rPr>
                <w:iCs/>
                <w:sz w:val="20"/>
                <w:szCs w:val="20"/>
              </w:rPr>
              <w:t>Telemetered output of FRC portion of the Resource</w:t>
            </w:r>
          </w:p>
        </w:tc>
      </w:tr>
    </w:tbl>
    <w:p w14:paraId="0DB32A88" w14:textId="77777777" w:rsidR="00A03B1B" w:rsidRPr="00A03B1B" w:rsidRDefault="00A03B1B" w:rsidP="00A03B1B">
      <w:pPr>
        <w:spacing w:before="240" w:after="240"/>
        <w:ind w:left="720" w:hanging="720"/>
        <w:rPr>
          <w:szCs w:val="20"/>
        </w:rPr>
      </w:pPr>
      <w:r w:rsidRPr="00A03B1B">
        <w:rPr>
          <w:szCs w:val="20"/>
        </w:rPr>
        <w:t>(2)</w:t>
      </w:r>
      <w:r w:rsidRPr="00A03B1B">
        <w:rPr>
          <w:szCs w:val="20"/>
        </w:rPr>
        <w:tab/>
        <w:t>The Load Resource</w:t>
      </w:r>
      <w:r w:rsidRPr="00A03B1B">
        <w:rPr>
          <w:rFonts w:ascii="Times New Roman Bold" w:hAnsi="Times New Roman Bold"/>
          <w:szCs w:val="20"/>
        </w:rPr>
        <w:t xml:space="preserve"> </w:t>
      </w:r>
      <w:r w:rsidRPr="00A03B1B">
        <w:rPr>
          <w:szCs w:val="20"/>
        </w:rPr>
        <w:t>Reserve Discount Factors (RDFs) for CLRs (LRDF_1 and LRDF_2) shall be subject to review and approval by TAC.</w:t>
      </w:r>
    </w:p>
    <w:p w14:paraId="2D7358FB" w14:textId="77777777" w:rsidR="00A03B1B" w:rsidRPr="00A03B1B" w:rsidRDefault="00A03B1B" w:rsidP="00A03B1B">
      <w:pPr>
        <w:spacing w:after="240"/>
        <w:ind w:left="720" w:hanging="720"/>
        <w:rPr>
          <w:szCs w:val="20"/>
        </w:rPr>
      </w:pPr>
      <w:r w:rsidRPr="00A03B1B">
        <w:rPr>
          <w:szCs w:val="20"/>
        </w:rPr>
        <w:t xml:space="preserve">(3) </w:t>
      </w:r>
      <w:r w:rsidRPr="00A03B1B">
        <w:rPr>
          <w:szCs w:val="20"/>
        </w:rPr>
        <w:tab/>
        <w:t>The RDFs used in the PRC calculation shall be posted to the ERCOT website no later than three Business Days after approval.</w:t>
      </w:r>
    </w:p>
    <w:p w14:paraId="3D296A27" w14:textId="77777777" w:rsidR="00A03B1B" w:rsidRPr="00A03B1B" w:rsidRDefault="00A03B1B" w:rsidP="00A03B1B">
      <w:pPr>
        <w:spacing w:after="240"/>
        <w:ind w:left="720" w:hanging="720"/>
        <w:rPr>
          <w:szCs w:val="20"/>
        </w:rPr>
      </w:pPr>
      <w:r w:rsidRPr="00A03B1B">
        <w:rPr>
          <w:szCs w:val="20"/>
        </w:rPr>
        <w:t>(4)</w:t>
      </w:r>
      <w:r w:rsidRPr="00A03B1B">
        <w:rPr>
          <w:szCs w:val="20"/>
        </w:rPr>
        <w:tab/>
        <w:t>ERCOT shall display on the ERCOT website and update every ten seconds a rolling view of the ERCOT-wide PRC, as defined in paragraph (1)(p) above, for the current Operating Day.</w:t>
      </w:r>
    </w:p>
    <w:p w14:paraId="78DA3341" w14:textId="77777777" w:rsidR="00A03B1B" w:rsidRPr="00A03B1B" w:rsidRDefault="00A03B1B" w:rsidP="00A03B1B">
      <w:pPr>
        <w:keepNext/>
        <w:tabs>
          <w:tab w:val="left" w:pos="1800"/>
        </w:tabs>
        <w:spacing w:before="480" w:after="240"/>
        <w:ind w:left="1800" w:hanging="1800"/>
        <w:outlineLvl w:val="5"/>
        <w:rPr>
          <w:ins w:id="870" w:author="ERCOT" w:date="2024-01-10T14:50:00Z"/>
          <w:rFonts w:eastAsia="SimSun"/>
          <w:b/>
          <w:bCs/>
        </w:rPr>
      </w:pPr>
      <w:ins w:id="871" w:author="ERCOT" w:date="2024-01-10T14:49:00Z">
        <w:r w:rsidRPr="00A03B1B">
          <w:rPr>
            <w:rFonts w:eastAsia="SimSun"/>
            <w:b/>
            <w:bCs/>
          </w:rPr>
          <w:t>6.5.7.6.2.</w:t>
        </w:r>
      </w:ins>
      <w:ins w:id="872" w:author="ERCOT" w:date="2024-01-10T14:50:00Z">
        <w:r w:rsidRPr="00A03B1B">
          <w:rPr>
            <w:rFonts w:eastAsia="SimSun"/>
            <w:b/>
            <w:bCs/>
          </w:rPr>
          <w:t>5</w:t>
        </w:r>
      </w:ins>
      <w:ins w:id="873" w:author="ERCOT" w:date="2024-01-10T14:49:00Z">
        <w:r w:rsidRPr="00A03B1B">
          <w:rPr>
            <w:rFonts w:eastAsia="SimSun"/>
          </w:rPr>
          <w:tab/>
        </w:r>
        <w:r w:rsidRPr="00A03B1B">
          <w:rPr>
            <w:rFonts w:eastAsia="SimSun"/>
            <w:b/>
            <w:bCs/>
          </w:rPr>
          <w:t xml:space="preserve">Deployment of </w:t>
        </w:r>
      </w:ins>
      <w:ins w:id="874" w:author="ERCOT" w:date="2024-01-10T14:50:00Z">
        <w:r w:rsidRPr="00A03B1B">
          <w:rPr>
            <w:rFonts w:eastAsia="SimSun"/>
            <w:b/>
            <w:bCs/>
          </w:rPr>
          <w:t>Dispatchable Reliability</w:t>
        </w:r>
      </w:ins>
      <w:ins w:id="875" w:author="ERCOT" w:date="2024-01-10T14:49:00Z">
        <w:r w:rsidRPr="00A03B1B">
          <w:rPr>
            <w:rFonts w:eastAsia="SimSun"/>
            <w:b/>
            <w:bCs/>
          </w:rPr>
          <w:t xml:space="preserve"> Reserve Service</w:t>
        </w:r>
      </w:ins>
      <w:ins w:id="876" w:author="ERCOT" w:date="2024-01-10T14:50:00Z">
        <w:r w:rsidRPr="00A03B1B">
          <w:rPr>
            <w:rFonts w:eastAsia="SimSun"/>
            <w:b/>
            <w:bCs/>
          </w:rPr>
          <w:t xml:space="preserve"> (DRRS)</w:t>
        </w:r>
      </w:ins>
    </w:p>
    <w:p w14:paraId="65ED43B1" w14:textId="77777777" w:rsidR="00A03B1B" w:rsidRPr="00A03B1B" w:rsidRDefault="00A03B1B" w:rsidP="00A03B1B">
      <w:pPr>
        <w:spacing w:before="240" w:after="240"/>
        <w:ind w:left="720" w:hanging="720"/>
        <w:rPr>
          <w:ins w:id="877" w:author="ERCOT" w:date="2025-11-19T20:41:00Z"/>
          <w:rFonts w:eastAsia="SimSun"/>
        </w:rPr>
      </w:pPr>
      <w:bookmarkStart w:id="878" w:name="_Toc135992416"/>
      <w:ins w:id="879" w:author="ERCOT" w:date="2025-11-19T20:41:00Z">
        <w:r w:rsidRPr="00A03B1B">
          <w:rPr>
            <w:rFonts w:eastAsia="SimSun"/>
          </w:rPr>
          <w:t>(1)</w:t>
        </w:r>
        <w:r w:rsidRPr="00A03B1B">
          <w:rPr>
            <w:rFonts w:eastAsia="SimSun"/>
          </w:rPr>
          <w:tab/>
          <w:t>DRRS is intended as a market mechanism to reduce RUC Commitments and manage uncertainty on the ERCOT System.  As outlined in paragraph (17) of Section 5.5.2, Reliability Unit Commitment (RUC) Process, the RUC process will be relied upon to identify the need for deploying Off-Line DRRS.</w:t>
        </w:r>
      </w:ins>
    </w:p>
    <w:p w14:paraId="5A4AB989" w14:textId="77777777" w:rsidR="00A03B1B" w:rsidRPr="00A03B1B" w:rsidRDefault="00A03B1B" w:rsidP="00A03B1B">
      <w:pPr>
        <w:spacing w:after="240"/>
        <w:ind w:left="720" w:hanging="720"/>
        <w:rPr>
          <w:ins w:id="880" w:author="ERCOT" w:date="2025-11-19T20:41:00Z"/>
          <w:rFonts w:eastAsia="SimSun"/>
        </w:rPr>
      </w:pPr>
      <w:ins w:id="881" w:author="ERCOT" w:date="2025-11-19T20:41:00Z">
        <w:r w:rsidRPr="00A03B1B">
          <w:rPr>
            <w:rFonts w:eastAsia="SimSun"/>
          </w:rPr>
          <w:t>(2)</w:t>
        </w:r>
        <w:r w:rsidRPr="00A03B1B">
          <w:rPr>
            <w:rFonts w:eastAsia="SimSun"/>
          </w:rPr>
          <w:tab/>
          <w:t>ERCOT shall deploy Off-Line DRRS by operator Dispatch Instruction.  The deployment of DRRS must always be 100% of the Ancillary Service capability for DRRS on an individual Resource.</w:t>
        </w:r>
      </w:ins>
    </w:p>
    <w:p w14:paraId="7FBCAD9C" w14:textId="77777777" w:rsidR="00A03B1B" w:rsidRPr="00A03B1B" w:rsidRDefault="00A03B1B" w:rsidP="00A03B1B">
      <w:pPr>
        <w:spacing w:after="240"/>
        <w:ind w:left="720" w:hanging="720"/>
        <w:rPr>
          <w:ins w:id="882" w:author="ERCOT" w:date="2025-11-19T20:41:00Z"/>
          <w:rFonts w:eastAsia="SimSun"/>
        </w:rPr>
      </w:pPr>
      <w:ins w:id="883" w:author="ERCOT" w:date="2025-11-19T20:41:00Z">
        <w:r w:rsidRPr="00A03B1B">
          <w:rPr>
            <w:rFonts w:eastAsia="SimSun"/>
          </w:rPr>
          <w:t>(3)</w:t>
        </w:r>
        <w:r w:rsidRPr="00A03B1B">
          <w:rPr>
            <w:rFonts w:eastAsia="SimSun"/>
          </w:rPr>
          <w:tab/>
          <w:t xml:space="preserve">Resources providing DRRS must provide an Energy Offer Curve for use by SCED. </w:t>
        </w:r>
      </w:ins>
    </w:p>
    <w:p w14:paraId="045D28A5" w14:textId="77777777" w:rsidR="00A03B1B" w:rsidRPr="00A03B1B" w:rsidRDefault="00A03B1B" w:rsidP="00A03B1B">
      <w:pPr>
        <w:spacing w:after="240"/>
        <w:ind w:left="720" w:hanging="720"/>
        <w:rPr>
          <w:rFonts w:eastAsia="SimSun"/>
          <w:iCs/>
        </w:rPr>
      </w:pPr>
      <w:ins w:id="884" w:author="ERCOT" w:date="2025-11-19T20:41:00Z">
        <w:r w:rsidRPr="00A03B1B">
          <w:rPr>
            <w:rFonts w:eastAsia="SimSun"/>
            <w:iCs/>
          </w:rPr>
          <w:t>(4)</w:t>
        </w:r>
        <w:r w:rsidRPr="00A03B1B">
          <w:rPr>
            <w:rFonts w:eastAsia="SimSun"/>
            <w:iCs/>
          </w:rPr>
          <w:tab/>
          <w:t>Off-Line</w:t>
        </w:r>
        <w:r w:rsidRPr="00A03B1B">
          <w:rPr>
            <w:rFonts w:eastAsia="SimSun"/>
          </w:rPr>
          <w:t xml:space="preserve"> </w:t>
        </w:r>
        <w:del w:id="885" w:author="Joint Commenters 013026" w:date="2026-01-07T15:47:00Z" w16du:dateUtc="2026-01-07T21:47:00Z">
          <w:r w:rsidRPr="00A03B1B" w:rsidDel="00003E69">
            <w:rPr>
              <w:rFonts w:eastAsia="SimSun"/>
            </w:rPr>
            <w:delText>Generation</w:delText>
          </w:r>
          <w:r w:rsidRPr="00A03B1B" w:rsidDel="00003E69">
            <w:rPr>
              <w:rFonts w:eastAsia="SimSun"/>
              <w:iCs/>
            </w:rPr>
            <w:delText xml:space="preserve"> </w:delText>
          </w:r>
        </w:del>
        <w:r w:rsidRPr="00A03B1B">
          <w:rPr>
            <w:rFonts w:eastAsia="SimSun"/>
            <w:iCs/>
          </w:rPr>
          <w:t>Resources providing DRRS must be capable of being dispatched to their DRRS award within two hours of receiving a Dispatch Instruction from ERCOT.</w:t>
        </w:r>
      </w:ins>
    </w:p>
    <w:p w14:paraId="04ECF5DF" w14:textId="77777777" w:rsidR="00A03B1B" w:rsidRPr="00A03B1B" w:rsidRDefault="00A03B1B" w:rsidP="00A03B1B">
      <w:pPr>
        <w:keepNext/>
        <w:widowControl w:val="0"/>
        <w:spacing w:before="480" w:after="240"/>
        <w:outlineLvl w:val="3"/>
        <w:rPr>
          <w:b/>
          <w:bCs/>
          <w:snapToGrid w:val="0"/>
          <w:szCs w:val="20"/>
        </w:rPr>
      </w:pPr>
      <w:bookmarkStart w:id="886" w:name="_Toc214878953"/>
      <w:r w:rsidRPr="00A03B1B">
        <w:rPr>
          <w:b/>
          <w:bCs/>
          <w:snapToGrid w:val="0"/>
          <w:szCs w:val="20"/>
        </w:rPr>
        <w:t>6.6.1.6</w:t>
      </w:r>
      <w:r w:rsidRPr="00A03B1B">
        <w:rPr>
          <w:b/>
          <w:bCs/>
          <w:snapToGrid w:val="0"/>
          <w:szCs w:val="20"/>
        </w:rPr>
        <w:tab/>
      </w:r>
      <w:r w:rsidRPr="00A03B1B">
        <w:rPr>
          <w:b/>
          <w:bCs/>
          <w:snapToGrid w:val="0"/>
          <w:szCs w:val="20"/>
        </w:rPr>
        <w:tab/>
      </w:r>
      <w:r w:rsidRPr="00A03B1B">
        <w:rPr>
          <w:b/>
          <w:bCs/>
          <w:snapToGrid w:val="0"/>
          <w:szCs w:val="20"/>
        </w:rPr>
        <w:tab/>
        <w:t>Real-Time Market Clearing Prices for Ancillary Services</w:t>
      </w:r>
      <w:bookmarkEnd w:id="886"/>
    </w:p>
    <w:p w14:paraId="11A11AC5" w14:textId="77777777" w:rsidR="00A03B1B" w:rsidRPr="00A03B1B" w:rsidRDefault="00A03B1B" w:rsidP="00A03B1B">
      <w:pPr>
        <w:spacing w:after="240"/>
        <w:ind w:left="720" w:hanging="720"/>
        <w:rPr>
          <w:szCs w:val="20"/>
        </w:rPr>
      </w:pPr>
      <w:r w:rsidRPr="00A03B1B">
        <w:rPr>
          <w:szCs w:val="20"/>
        </w:rPr>
        <w:t>(1)</w:t>
      </w:r>
      <w:r w:rsidRPr="00A03B1B">
        <w:rPr>
          <w:szCs w:val="20"/>
        </w:rPr>
        <w:tab/>
        <w:t>The Real-Time Market Clearing Price for Capacity (MCPC) for Reg-Up is the time-weighted average of the sum of the Real-Time MCPCs for Reg-Up and Real-Time Reliability Deployment Price Adder for Ancillary Service for Reg-Up of each SCED interval in the 15-minute Settlement Interval.  The Real-Time MCPC for Reg-Up for a 15-minute Settlement Interval is calculated as follows:</w:t>
      </w:r>
    </w:p>
    <w:p w14:paraId="6C8CB83A" w14:textId="77777777" w:rsidR="00A03B1B" w:rsidRPr="00A03B1B" w:rsidRDefault="00A03B1B" w:rsidP="00A03B1B">
      <w:pPr>
        <w:tabs>
          <w:tab w:val="left" w:pos="2250"/>
          <w:tab w:val="left" w:pos="3150"/>
          <w:tab w:val="left" w:pos="3960"/>
        </w:tabs>
        <w:spacing w:after="240"/>
        <w:ind w:left="3960" w:hanging="3240"/>
        <w:rPr>
          <w:b/>
          <w:bCs/>
          <w:i/>
          <w:vertAlign w:val="subscript"/>
        </w:rPr>
      </w:pPr>
      <w:r w:rsidRPr="00A03B1B">
        <w:rPr>
          <w:b/>
          <w:bCs/>
        </w:rPr>
        <w:lastRenderedPageBreak/>
        <w:t xml:space="preserve">RTMCPCRU  =   </w:t>
      </w:r>
      <w:r w:rsidRPr="00A03B1B">
        <w:rPr>
          <w:b/>
          <w:bCs/>
          <w:position w:val="-22"/>
        </w:rPr>
        <w:object w:dxaOrig="225" w:dyaOrig="465" w14:anchorId="78DE83B5">
          <v:shape id="_x0000_i1068" type="#_x0000_t75" style="width:24pt;height:18.6pt" o:ole="">
            <v:imagedata r:id="rId80" o:title=""/>
          </v:shape>
          <o:OLEObject Type="Embed" ProgID="Equation.3" ShapeID="_x0000_i1068" DrawAspect="Content" ObjectID="_1831281591" r:id="rId81"/>
        </w:object>
      </w:r>
      <w:r w:rsidRPr="00A03B1B">
        <w:rPr>
          <w:b/>
          <w:bCs/>
        </w:rPr>
        <w:t xml:space="preserve"> (RNWF </w:t>
      </w:r>
      <w:r w:rsidRPr="00A03B1B">
        <w:rPr>
          <w:b/>
          <w:bCs/>
          <w:i/>
          <w:vertAlign w:val="subscript"/>
        </w:rPr>
        <w:t>y</w:t>
      </w:r>
      <w:r w:rsidRPr="00A03B1B">
        <w:rPr>
          <w:b/>
          <w:bCs/>
        </w:rPr>
        <w:t xml:space="preserve"> * (RTMCPCRUS </w:t>
      </w:r>
      <w:r w:rsidRPr="00A03B1B">
        <w:rPr>
          <w:b/>
          <w:bCs/>
          <w:i/>
          <w:vertAlign w:val="subscript"/>
        </w:rPr>
        <w:t>y</w:t>
      </w:r>
      <w:r w:rsidRPr="00A03B1B">
        <w:rPr>
          <w:b/>
          <w:bCs/>
        </w:rPr>
        <w:t xml:space="preserve"> + RTRDPARUS </w:t>
      </w:r>
      <w:r w:rsidRPr="00A03B1B">
        <w:rPr>
          <w:b/>
          <w:bCs/>
          <w:i/>
          <w:iCs/>
          <w:vertAlign w:val="subscript"/>
        </w:rPr>
        <w:t>y</w:t>
      </w:r>
      <w:r w:rsidRPr="00A03B1B">
        <w:rPr>
          <w:b/>
          <w:bCs/>
        </w:rPr>
        <w:t>))</w:t>
      </w:r>
    </w:p>
    <w:p w14:paraId="6D847FE7" w14:textId="77777777" w:rsidR="00A03B1B" w:rsidRPr="00A03B1B" w:rsidRDefault="00A03B1B" w:rsidP="00A03B1B">
      <w:pPr>
        <w:spacing w:after="240"/>
        <w:rPr>
          <w:szCs w:val="20"/>
        </w:rPr>
      </w:pPr>
      <w:r w:rsidRPr="00A03B1B">
        <w:rPr>
          <w:szCs w:val="20"/>
        </w:rPr>
        <w:t>Where:</w:t>
      </w:r>
    </w:p>
    <w:p w14:paraId="0F2BC46C" w14:textId="77777777" w:rsidR="00A03B1B" w:rsidRPr="00A03B1B" w:rsidRDefault="00A03B1B" w:rsidP="00A03B1B">
      <w:pPr>
        <w:spacing w:after="240"/>
        <w:ind w:firstLine="720"/>
        <w:rPr>
          <w:i/>
          <w:szCs w:val="20"/>
          <w:vertAlign w:val="subscript"/>
        </w:rPr>
      </w:pPr>
      <w:r w:rsidRPr="00A03B1B">
        <w:rPr>
          <w:szCs w:val="20"/>
        </w:rPr>
        <w:t xml:space="preserve">RNWF </w:t>
      </w:r>
      <w:r w:rsidRPr="00A03B1B">
        <w:rPr>
          <w:i/>
          <w:szCs w:val="20"/>
          <w:vertAlign w:val="subscript"/>
        </w:rPr>
        <w:t xml:space="preserve">y   </w:t>
      </w:r>
      <w:r w:rsidRPr="00A03B1B">
        <w:rPr>
          <w:szCs w:val="20"/>
        </w:rPr>
        <w:t xml:space="preserve">=  TLMP </w:t>
      </w:r>
      <w:r w:rsidRPr="00A03B1B">
        <w:rPr>
          <w:i/>
          <w:szCs w:val="20"/>
          <w:vertAlign w:val="subscript"/>
        </w:rPr>
        <w:t>y</w:t>
      </w:r>
      <w:r w:rsidRPr="00A03B1B">
        <w:rPr>
          <w:szCs w:val="20"/>
        </w:rPr>
        <w:t xml:space="preserve"> </w:t>
      </w:r>
      <w:r w:rsidRPr="00A03B1B">
        <w:rPr>
          <w:color w:val="000000"/>
          <w:sz w:val="32"/>
          <w:szCs w:val="32"/>
        </w:rPr>
        <w:t>/</w:t>
      </w:r>
      <w:r w:rsidRPr="00A03B1B">
        <w:rPr>
          <w:color w:val="000000"/>
          <w:szCs w:val="20"/>
        </w:rPr>
        <w:t xml:space="preserve"> </w:t>
      </w:r>
      <w:r w:rsidRPr="00A03B1B">
        <w:rPr>
          <w:position w:val="-22"/>
          <w:szCs w:val="20"/>
        </w:rPr>
        <w:object w:dxaOrig="225" w:dyaOrig="465" w14:anchorId="0B6FBFF3">
          <v:shape id="_x0000_i1069" type="#_x0000_t75" style="width:24pt;height:18.6pt" o:ole="">
            <v:imagedata r:id="rId80" o:title=""/>
          </v:shape>
          <o:OLEObject Type="Embed" ProgID="Equation.3" ShapeID="_x0000_i1069" DrawAspect="Content" ObjectID="_1831281592" r:id="rId82"/>
        </w:object>
      </w:r>
      <w:r w:rsidRPr="00A03B1B">
        <w:rPr>
          <w:szCs w:val="20"/>
        </w:rPr>
        <w:t xml:space="preserve">TLMP </w:t>
      </w:r>
      <w:r w:rsidRPr="00A03B1B">
        <w:rPr>
          <w:i/>
          <w:szCs w:val="20"/>
          <w:vertAlign w:val="subscript"/>
        </w:rPr>
        <w:t>y</w:t>
      </w:r>
    </w:p>
    <w:p w14:paraId="1D1B0E52" w14:textId="77777777" w:rsidR="00A03B1B" w:rsidRPr="00A03B1B" w:rsidRDefault="00A03B1B" w:rsidP="00A03B1B">
      <w:pPr>
        <w:ind w:left="720" w:hanging="720"/>
        <w:rPr>
          <w:iCs/>
        </w:rPr>
      </w:pPr>
      <w:r w:rsidRPr="00A03B1B">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A03B1B" w:rsidRPr="00A03B1B" w14:paraId="24F6D9F5" w14:textId="77777777" w:rsidTr="00B31BB1">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32012446" w14:textId="77777777" w:rsidR="00A03B1B" w:rsidRPr="00A03B1B" w:rsidRDefault="00A03B1B" w:rsidP="00A03B1B">
            <w:pPr>
              <w:spacing w:after="120"/>
              <w:rPr>
                <w:b/>
                <w:iCs/>
                <w:sz w:val="20"/>
                <w:szCs w:val="20"/>
              </w:rPr>
            </w:pPr>
            <w:r w:rsidRPr="00A03B1B">
              <w:rPr>
                <w:b/>
                <w:iCs/>
                <w:sz w:val="20"/>
                <w:szCs w:val="20"/>
              </w:rPr>
              <w:t>Variable</w:t>
            </w:r>
          </w:p>
        </w:tc>
        <w:tc>
          <w:tcPr>
            <w:tcW w:w="631" w:type="pct"/>
            <w:tcBorders>
              <w:top w:val="single" w:sz="4" w:space="0" w:color="auto"/>
              <w:left w:val="single" w:sz="4" w:space="0" w:color="auto"/>
              <w:bottom w:val="single" w:sz="4" w:space="0" w:color="auto"/>
              <w:right w:val="single" w:sz="4" w:space="0" w:color="auto"/>
            </w:tcBorders>
            <w:hideMark/>
          </w:tcPr>
          <w:p w14:paraId="70D96C04" w14:textId="77777777" w:rsidR="00A03B1B" w:rsidRPr="00A03B1B" w:rsidRDefault="00A03B1B" w:rsidP="00A03B1B">
            <w:pPr>
              <w:spacing w:after="120"/>
              <w:rPr>
                <w:b/>
                <w:iCs/>
                <w:sz w:val="20"/>
                <w:szCs w:val="20"/>
              </w:rPr>
            </w:pPr>
            <w:r w:rsidRPr="00A03B1B">
              <w:rPr>
                <w:b/>
                <w:iCs/>
                <w:sz w:val="20"/>
                <w:szCs w:val="20"/>
              </w:rPr>
              <w:t>Unit</w:t>
            </w:r>
          </w:p>
        </w:tc>
        <w:tc>
          <w:tcPr>
            <w:tcW w:w="3074" w:type="pct"/>
            <w:tcBorders>
              <w:top w:val="single" w:sz="4" w:space="0" w:color="auto"/>
              <w:left w:val="single" w:sz="4" w:space="0" w:color="auto"/>
              <w:bottom w:val="single" w:sz="4" w:space="0" w:color="auto"/>
              <w:right w:val="single" w:sz="4" w:space="0" w:color="auto"/>
            </w:tcBorders>
            <w:hideMark/>
          </w:tcPr>
          <w:p w14:paraId="6011C671" w14:textId="77777777" w:rsidR="00A03B1B" w:rsidRPr="00A03B1B" w:rsidRDefault="00A03B1B" w:rsidP="00A03B1B">
            <w:pPr>
              <w:spacing w:after="120"/>
              <w:rPr>
                <w:b/>
                <w:iCs/>
                <w:sz w:val="20"/>
                <w:szCs w:val="20"/>
              </w:rPr>
            </w:pPr>
            <w:r w:rsidRPr="00A03B1B">
              <w:rPr>
                <w:b/>
                <w:iCs/>
                <w:sz w:val="20"/>
                <w:szCs w:val="20"/>
              </w:rPr>
              <w:t>Description</w:t>
            </w:r>
          </w:p>
        </w:tc>
      </w:tr>
      <w:tr w:rsidR="00A03B1B" w:rsidRPr="00A03B1B" w14:paraId="5DDF1387" w14:textId="77777777" w:rsidTr="00B31BB1">
        <w:trPr>
          <w:cantSplit/>
        </w:trPr>
        <w:tc>
          <w:tcPr>
            <w:tcW w:w="1295" w:type="pct"/>
            <w:tcBorders>
              <w:top w:val="single" w:sz="4" w:space="0" w:color="auto"/>
              <w:left w:val="single" w:sz="4" w:space="0" w:color="auto"/>
              <w:bottom w:val="single" w:sz="4" w:space="0" w:color="auto"/>
              <w:right w:val="single" w:sz="4" w:space="0" w:color="auto"/>
            </w:tcBorders>
            <w:hideMark/>
          </w:tcPr>
          <w:p w14:paraId="2D145DFA" w14:textId="77777777" w:rsidR="00A03B1B" w:rsidRPr="00A03B1B" w:rsidRDefault="00A03B1B" w:rsidP="00A03B1B">
            <w:pPr>
              <w:spacing w:after="60"/>
              <w:rPr>
                <w:sz w:val="20"/>
                <w:szCs w:val="20"/>
              </w:rPr>
            </w:pPr>
            <w:r w:rsidRPr="00A03B1B">
              <w:rPr>
                <w:sz w:val="20"/>
                <w:szCs w:val="20"/>
              </w:rPr>
              <w:t xml:space="preserve">RTMCPCRU </w:t>
            </w:r>
          </w:p>
        </w:tc>
        <w:tc>
          <w:tcPr>
            <w:tcW w:w="631" w:type="pct"/>
            <w:tcBorders>
              <w:top w:val="single" w:sz="4" w:space="0" w:color="auto"/>
              <w:left w:val="single" w:sz="4" w:space="0" w:color="auto"/>
              <w:bottom w:val="single" w:sz="4" w:space="0" w:color="auto"/>
              <w:right w:val="single" w:sz="4" w:space="0" w:color="auto"/>
            </w:tcBorders>
            <w:hideMark/>
          </w:tcPr>
          <w:p w14:paraId="01660EB9" w14:textId="77777777" w:rsidR="00A03B1B" w:rsidRPr="00A03B1B" w:rsidRDefault="00A03B1B" w:rsidP="00A03B1B">
            <w:pPr>
              <w:spacing w:after="60"/>
              <w:rPr>
                <w:sz w:val="20"/>
                <w:szCs w:val="20"/>
              </w:rPr>
            </w:pPr>
            <w:r w:rsidRPr="00A03B1B">
              <w:rPr>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434F8CF3" w14:textId="77777777" w:rsidR="00A03B1B" w:rsidRPr="00A03B1B" w:rsidRDefault="00A03B1B" w:rsidP="00A03B1B">
            <w:pPr>
              <w:spacing w:after="60"/>
              <w:rPr>
                <w:i/>
                <w:sz w:val="20"/>
                <w:szCs w:val="20"/>
              </w:rPr>
            </w:pPr>
            <w:r w:rsidRPr="00A03B1B">
              <w:rPr>
                <w:i/>
                <w:sz w:val="20"/>
                <w:szCs w:val="18"/>
              </w:rPr>
              <w:t>Real-Time Market Clearing Price for Capacity for Reg-Up -</w:t>
            </w:r>
            <w:r w:rsidRPr="00A03B1B">
              <w:rPr>
                <w:sz w:val="20"/>
                <w:szCs w:val="20"/>
              </w:rPr>
              <w:t xml:space="preserve"> The Real-Time MCPC for Reg-Up for the 15-minute Settlement Interval.</w:t>
            </w:r>
          </w:p>
        </w:tc>
      </w:tr>
      <w:tr w:rsidR="00A03B1B" w:rsidRPr="00A03B1B" w14:paraId="0B38324D" w14:textId="77777777" w:rsidTr="00B31BB1">
        <w:trPr>
          <w:cantSplit/>
        </w:trPr>
        <w:tc>
          <w:tcPr>
            <w:tcW w:w="1295" w:type="pct"/>
            <w:tcBorders>
              <w:top w:val="single" w:sz="4" w:space="0" w:color="auto"/>
              <w:left w:val="single" w:sz="4" w:space="0" w:color="auto"/>
              <w:bottom w:val="single" w:sz="4" w:space="0" w:color="auto"/>
              <w:right w:val="single" w:sz="4" w:space="0" w:color="auto"/>
            </w:tcBorders>
            <w:hideMark/>
          </w:tcPr>
          <w:p w14:paraId="51FD11C3" w14:textId="77777777" w:rsidR="00A03B1B" w:rsidRPr="00A03B1B" w:rsidRDefault="00A03B1B" w:rsidP="00A03B1B">
            <w:pPr>
              <w:spacing w:after="60"/>
              <w:rPr>
                <w:sz w:val="20"/>
                <w:szCs w:val="20"/>
              </w:rPr>
            </w:pPr>
            <w:r w:rsidRPr="00A03B1B">
              <w:rPr>
                <w:sz w:val="20"/>
                <w:szCs w:val="20"/>
              </w:rPr>
              <w:t>RTMCPCRUS</w:t>
            </w:r>
            <w:r w:rsidRPr="00A03B1B">
              <w:rPr>
                <w:i/>
                <w:sz w:val="20"/>
                <w:szCs w:val="20"/>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749F3902" w14:textId="77777777" w:rsidR="00A03B1B" w:rsidRPr="00A03B1B" w:rsidRDefault="00A03B1B" w:rsidP="00A03B1B">
            <w:pPr>
              <w:spacing w:after="60"/>
              <w:rPr>
                <w:sz w:val="20"/>
                <w:szCs w:val="20"/>
              </w:rPr>
            </w:pPr>
            <w:r w:rsidRPr="00A03B1B">
              <w:rPr>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1B5AF365" w14:textId="77777777" w:rsidR="00A03B1B" w:rsidRPr="00A03B1B" w:rsidRDefault="00A03B1B" w:rsidP="00A03B1B">
            <w:pPr>
              <w:spacing w:after="60"/>
              <w:rPr>
                <w:i/>
                <w:sz w:val="20"/>
                <w:szCs w:val="18"/>
              </w:rPr>
            </w:pPr>
            <w:r w:rsidRPr="00A03B1B">
              <w:rPr>
                <w:i/>
                <w:sz w:val="20"/>
                <w:szCs w:val="18"/>
              </w:rPr>
              <w:t xml:space="preserve">Real-Time Market Clearing Price for Capacity for Reg-Up </w:t>
            </w:r>
            <w:r w:rsidRPr="00A03B1B">
              <w:rPr>
                <w:i/>
                <w:sz w:val="20"/>
                <w:szCs w:val="20"/>
              </w:rPr>
              <w:t xml:space="preserve">per SCED interval </w:t>
            </w:r>
            <w:r w:rsidRPr="00A03B1B">
              <w:rPr>
                <w:i/>
                <w:sz w:val="20"/>
                <w:szCs w:val="18"/>
              </w:rPr>
              <w:t>-</w:t>
            </w:r>
            <w:r w:rsidRPr="00A03B1B">
              <w:rPr>
                <w:sz w:val="20"/>
                <w:szCs w:val="20"/>
              </w:rPr>
              <w:t xml:space="preserve"> The Real-Time MCPC for Reg-Up for the SCED interval </w:t>
            </w:r>
            <w:r w:rsidRPr="00A03B1B">
              <w:rPr>
                <w:i/>
                <w:sz w:val="20"/>
                <w:szCs w:val="20"/>
              </w:rPr>
              <w:t>y.</w:t>
            </w:r>
          </w:p>
        </w:tc>
      </w:tr>
      <w:tr w:rsidR="00A03B1B" w:rsidRPr="00A03B1B" w14:paraId="6CEDA9DC" w14:textId="77777777" w:rsidTr="00B31BB1">
        <w:trPr>
          <w:cantSplit/>
        </w:trPr>
        <w:tc>
          <w:tcPr>
            <w:tcW w:w="1295" w:type="pct"/>
          </w:tcPr>
          <w:p w14:paraId="05EE67D4" w14:textId="77777777" w:rsidR="00A03B1B" w:rsidRPr="00A03B1B" w:rsidRDefault="00A03B1B" w:rsidP="00A03B1B">
            <w:pPr>
              <w:spacing w:after="60"/>
              <w:rPr>
                <w:i/>
                <w:sz w:val="20"/>
                <w:szCs w:val="20"/>
              </w:rPr>
            </w:pPr>
            <w:r w:rsidRPr="00A03B1B">
              <w:rPr>
                <w:sz w:val="20"/>
                <w:szCs w:val="20"/>
              </w:rPr>
              <w:t>RTRDPARUS</w:t>
            </w:r>
            <w:r w:rsidRPr="00A03B1B">
              <w:rPr>
                <w:rFonts w:ascii="Segoe UI" w:hAnsi="Segoe UI" w:cs="Segoe UI"/>
                <w:color w:val="000000"/>
                <w:sz w:val="20"/>
                <w:szCs w:val="20"/>
              </w:rPr>
              <w:t xml:space="preserve"> </w:t>
            </w:r>
            <w:r w:rsidRPr="00A03B1B">
              <w:rPr>
                <w:i/>
                <w:sz w:val="20"/>
                <w:szCs w:val="20"/>
                <w:vertAlign w:val="subscript"/>
              </w:rPr>
              <w:t>y</w:t>
            </w:r>
          </w:p>
        </w:tc>
        <w:tc>
          <w:tcPr>
            <w:tcW w:w="631" w:type="pct"/>
          </w:tcPr>
          <w:p w14:paraId="2611D7CE" w14:textId="77777777" w:rsidR="00A03B1B" w:rsidRPr="00A03B1B" w:rsidRDefault="00A03B1B" w:rsidP="00A03B1B">
            <w:pPr>
              <w:spacing w:after="60"/>
              <w:rPr>
                <w:sz w:val="20"/>
                <w:szCs w:val="20"/>
              </w:rPr>
            </w:pPr>
            <w:r w:rsidRPr="00A03B1B">
              <w:rPr>
                <w:sz w:val="20"/>
                <w:szCs w:val="20"/>
              </w:rPr>
              <w:t>$/MW</w:t>
            </w:r>
          </w:p>
        </w:tc>
        <w:tc>
          <w:tcPr>
            <w:tcW w:w="3074" w:type="pct"/>
          </w:tcPr>
          <w:p w14:paraId="1590BE9F" w14:textId="77777777" w:rsidR="00A03B1B" w:rsidRPr="00A03B1B" w:rsidRDefault="00A03B1B" w:rsidP="00A03B1B">
            <w:pPr>
              <w:spacing w:after="60"/>
              <w:rPr>
                <w:sz w:val="20"/>
                <w:szCs w:val="20"/>
              </w:rPr>
            </w:pPr>
            <w:r w:rsidRPr="00A03B1B">
              <w:rPr>
                <w:i/>
                <w:sz w:val="20"/>
                <w:szCs w:val="18"/>
              </w:rPr>
              <w:t xml:space="preserve">Real-Time </w:t>
            </w:r>
            <w:r w:rsidRPr="00A03B1B">
              <w:rPr>
                <w:i/>
                <w:sz w:val="20"/>
                <w:szCs w:val="20"/>
              </w:rPr>
              <w:t xml:space="preserve">Reliability Deployment Price Adder for Ancillary Service </w:t>
            </w:r>
            <w:r w:rsidRPr="00A03B1B">
              <w:rPr>
                <w:i/>
                <w:sz w:val="20"/>
                <w:szCs w:val="18"/>
              </w:rPr>
              <w:t xml:space="preserve">for Reg-Up </w:t>
            </w:r>
            <w:r w:rsidRPr="00A03B1B">
              <w:rPr>
                <w:i/>
                <w:sz w:val="20"/>
                <w:szCs w:val="20"/>
              </w:rPr>
              <w:t>per SCED interval</w:t>
            </w:r>
            <w:r w:rsidRPr="00A03B1B">
              <w:rPr>
                <w:sz w:val="20"/>
                <w:szCs w:val="20"/>
              </w:rPr>
              <w:t xml:space="preserve"> - The Real-Time price adder for Reg-Up that captures the impact of reliability deployments on Reg-Up prices for the SCED interval y.</w:t>
            </w:r>
          </w:p>
        </w:tc>
      </w:tr>
      <w:tr w:rsidR="00A03B1B" w:rsidRPr="00A03B1B" w14:paraId="043C6754" w14:textId="77777777" w:rsidTr="00B31BB1">
        <w:trPr>
          <w:cantSplit/>
        </w:trPr>
        <w:tc>
          <w:tcPr>
            <w:tcW w:w="1295" w:type="pct"/>
          </w:tcPr>
          <w:p w14:paraId="749A3D6D" w14:textId="77777777" w:rsidR="00A03B1B" w:rsidRPr="00A03B1B" w:rsidRDefault="00A03B1B" w:rsidP="00A03B1B">
            <w:pPr>
              <w:spacing w:after="60"/>
              <w:rPr>
                <w:sz w:val="20"/>
                <w:szCs w:val="20"/>
              </w:rPr>
            </w:pPr>
            <w:r w:rsidRPr="00A03B1B">
              <w:rPr>
                <w:iCs/>
                <w:sz w:val="20"/>
                <w:szCs w:val="20"/>
              </w:rPr>
              <w:t xml:space="preserve">RNWF </w:t>
            </w:r>
            <w:r w:rsidRPr="00A03B1B">
              <w:rPr>
                <w:i/>
                <w:iCs/>
                <w:sz w:val="20"/>
                <w:szCs w:val="20"/>
                <w:vertAlign w:val="subscript"/>
              </w:rPr>
              <w:t>y</w:t>
            </w:r>
          </w:p>
        </w:tc>
        <w:tc>
          <w:tcPr>
            <w:tcW w:w="631" w:type="pct"/>
          </w:tcPr>
          <w:p w14:paraId="5C337D00" w14:textId="77777777" w:rsidR="00A03B1B" w:rsidRPr="00A03B1B" w:rsidRDefault="00A03B1B" w:rsidP="00A03B1B">
            <w:pPr>
              <w:spacing w:after="60"/>
              <w:rPr>
                <w:sz w:val="20"/>
                <w:szCs w:val="20"/>
              </w:rPr>
            </w:pPr>
            <w:r w:rsidRPr="00A03B1B">
              <w:rPr>
                <w:iCs/>
                <w:sz w:val="20"/>
                <w:szCs w:val="20"/>
              </w:rPr>
              <w:t>none</w:t>
            </w:r>
          </w:p>
        </w:tc>
        <w:tc>
          <w:tcPr>
            <w:tcW w:w="3074" w:type="pct"/>
          </w:tcPr>
          <w:p w14:paraId="3E4F5353" w14:textId="77777777" w:rsidR="00A03B1B" w:rsidRPr="00A03B1B" w:rsidRDefault="00A03B1B" w:rsidP="00A03B1B">
            <w:pPr>
              <w:spacing w:after="60"/>
              <w:rPr>
                <w:i/>
                <w:sz w:val="20"/>
                <w:szCs w:val="18"/>
              </w:rPr>
            </w:pPr>
            <w:r w:rsidRPr="00A03B1B">
              <w:rPr>
                <w:i/>
                <w:iCs/>
                <w:sz w:val="20"/>
                <w:szCs w:val="20"/>
              </w:rPr>
              <w:t>Resource Node Weighting Factor per interval</w:t>
            </w:r>
            <w:r w:rsidRPr="00A03B1B">
              <w:rPr>
                <w:iCs/>
                <w:sz w:val="20"/>
                <w:szCs w:val="20"/>
              </w:rPr>
              <w:sym w:font="Symbol" w:char="F0BE"/>
            </w:r>
            <w:r w:rsidRPr="00A03B1B">
              <w:rPr>
                <w:iCs/>
                <w:sz w:val="20"/>
                <w:szCs w:val="20"/>
              </w:rPr>
              <w:t xml:space="preserve">The weight used in the Ancillary Service Price calculation for the portion of the SCED interval </w:t>
            </w:r>
            <w:r w:rsidRPr="00A03B1B">
              <w:rPr>
                <w:i/>
                <w:iCs/>
                <w:sz w:val="20"/>
                <w:szCs w:val="20"/>
              </w:rPr>
              <w:t>y</w:t>
            </w:r>
            <w:r w:rsidRPr="00A03B1B">
              <w:rPr>
                <w:iCs/>
                <w:sz w:val="20"/>
                <w:szCs w:val="20"/>
              </w:rPr>
              <w:t xml:space="preserve"> within the Settlement Interval.</w:t>
            </w:r>
          </w:p>
        </w:tc>
      </w:tr>
      <w:tr w:rsidR="00A03B1B" w:rsidRPr="00A03B1B" w14:paraId="7ED63989" w14:textId="77777777" w:rsidTr="00B31BB1">
        <w:trPr>
          <w:cantSplit/>
        </w:trPr>
        <w:tc>
          <w:tcPr>
            <w:tcW w:w="1295" w:type="pct"/>
          </w:tcPr>
          <w:p w14:paraId="1C54C2A1" w14:textId="77777777" w:rsidR="00A03B1B" w:rsidRPr="00A03B1B" w:rsidRDefault="00A03B1B" w:rsidP="00A03B1B">
            <w:pPr>
              <w:spacing w:after="60"/>
              <w:rPr>
                <w:sz w:val="20"/>
                <w:szCs w:val="20"/>
              </w:rPr>
            </w:pPr>
            <w:r w:rsidRPr="00A03B1B">
              <w:rPr>
                <w:iCs/>
                <w:sz w:val="20"/>
                <w:szCs w:val="20"/>
              </w:rPr>
              <w:t xml:space="preserve">TLMP </w:t>
            </w:r>
            <w:r w:rsidRPr="00A03B1B">
              <w:rPr>
                <w:i/>
                <w:iCs/>
                <w:sz w:val="20"/>
                <w:szCs w:val="20"/>
                <w:vertAlign w:val="subscript"/>
              </w:rPr>
              <w:t>y</w:t>
            </w:r>
          </w:p>
        </w:tc>
        <w:tc>
          <w:tcPr>
            <w:tcW w:w="631" w:type="pct"/>
          </w:tcPr>
          <w:p w14:paraId="7ABB6E68" w14:textId="77777777" w:rsidR="00A03B1B" w:rsidRPr="00A03B1B" w:rsidRDefault="00A03B1B" w:rsidP="00A03B1B">
            <w:pPr>
              <w:spacing w:after="60"/>
              <w:rPr>
                <w:sz w:val="20"/>
                <w:szCs w:val="20"/>
              </w:rPr>
            </w:pPr>
            <w:r w:rsidRPr="00A03B1B">
              <w:rPr>
                <w:iCs/>
                <w:sz w:val="20"/>
                <w:szCs w:val="20"/>
              </w:rPr>
              <w:t>second</w:t>
            </w:r>
          </w:p>
        </w:tc>
        <w:tc>
          <w:tcPr>
            <w:tcW w:w="3074" w:type="pct"/>
          </w:tcPr>
          <w:p w14:paraId="03877669" w14:textId="77777777" w:rsidR="00A03B1B" w:rsidRPr="00A03B1B" w:rsidRDefault="00A03B1B" w:rsidP="00A03B1B">
            <w:pPr>
              <w:spacing w:after="60"/>
              <w:rPr>
                <w:i/>
                <w:sz w:val="20"/>
                <w:szCs w:val="18"/>
              </w:rPr>
            </w:pPr>
            <w:r w:rsidRPr="00A03B1B">
              <w:rPr>
                <w:i/>
                <w:sz w:val="20"/>
                <w:szCs w:val="20"/>
              </w:rPr>
              <w:t>Duration of SCED interval per interval</w:t>
            </w:r>
            <w:r w:rsidRPr="00A03B1B">
              <w:rPr>
                <w:iCs/>
                <w:sz w:val="20"/>
                <w:szCs w:val="20"/>
              </w:rPr>
              <w:sym w:font="Symbol" w:char="F0BE"/>
            </w:r>
            <w:r w:rsidRPr="00A03B1B">
              <w:rPr>
                <w:iCs/>
                <w:sz w:val="20"/>
                <w:szCs w:val="20"/>
              </w:rPr>
              <w:t xml:space="preserve">The duration of the portion of the SCED interval </w:t>
            </w:r>
            <w:r w:rsidRPr="00A03B1B">
              <w:rPr>
                <w:i/>
                <w:sz w:val="20"/>
                <w:szCs w:val="20"/>
              </w:rPr>
              <w:t>y</w:t>
            </w:r>
            <w:r w:rsidRPr="00A03B1B">
              <w:rPr>
                <w:sz w:val="20"/>
                <w:szCs w:val="20"/>
              </w:rPr>
              <w:t xml:space="preserve"> within the Settlement Interval</w:t>
            </w:r>
            <w:r w:rsidRPr="00A03B1B">
              <w:rPr>
                <w:iCs/>
                <w:sz w:val="20"/>
                <w:szCs w:val="20"/>
              </w:rPr>
              <w:t>.</w:t>
            </w:r>
          </w:p>
        </w:tc>
      </w:tr>
      <w:tr w:rsidR="00A03B1B" w:rsidRPr="00A03B1B" w14:paraId="3E12E345" w14:textId="77777777" w:rsidTr="00B31BB1">
        <w:trPr>
          <w:cantSplit/>
        </w:trPr>
        <w:tc>
          <w:tcPr>
            <w:tcW w:w="1295" w:type="pct"/>
          </w:tcPr>
          <w:p w14:paraId="7B6A4117" w14:textId="77777777" w:rsidR="00A03B1B" w:rsidRPr="00A03B1B" w:rsidRDefault="00A03B1B" w:rsidP="00A03B1B">
            <w:pPr>
              <w:spacing w:after="60"/>
              <w:rPr>
                <w:i/>
                <w:sz w:val="20"/>
                <w:szCs w:val="20"/>
              </w:rPr>
            </w:pPr>
            <w:r w:rsidRPr="00A03B1B">
              <w:rPr>
                <w:i/>
                <w:sz w:val="20"/>
                <w:szCs w:val="20"/>
              </w:rPr>
              <w:t>y</w:t>
            </w:r>
          </w:p>
        </w:tc>
        <w:tc>
          <w:tcPr>
            <w:tcW w:w="631" w:type="pct"/>
          </w:tcPr>
          <w:p w14:paraId="3650072B" w14:textId="77777777" w:rsidR="00A03B1B" w:rsidRPr="00A03B1B" w:rsidRDefault="00A03B1B" w:rsidP="00A03B1B">
            <w:pPr>
              <w:spacing w:after="60"/>
              <w:rPr>
                <w:sz w:val="20"/>
                <w:szCs w:val="20"/>
              </w:rPr>
            </w:pPr>
            <w:r w:rsidRPr="00A03B1B">
              <w:rPr>
                <w:sz w:val="20"/>
                <w:szCs w:val="20"/>
              </w:rPr>
              <w:t>none</w:t>
            </w:r>
          </w:p>
        </w:tc>
        <w:tc>
          <w:tcPr>
            <w:tcW w:w="3074" w:type="pct"/>
          </w:tcPr>
          <w:p w14:paraId="372FC12E" w14:textId="77777777" w:rsidR="00A03B1B" w:rsidRPr="00A03B1B" w:rsidRDefault="00A03B1B" w:rsidP="00A03B1B">
            <w:pPr>
              <w:spacing w:after="60"/>
              <w:rPr>
                <w:sz w:val="20"/>
                <w:szCs w:val="20"/>
              </w:rPr>
            </w:pPr>
            <w:r w:rsidRPr="00A03B1B">
              <w:rPr>
                <w:sz w:val="20"/>
                <w:szCs w:val="20"/>
              </w:rPr>
              <w:t>A SCED interval in the 15-minute Settlement Interval.</w:t>
            </w:r>
          </w:p>
        </w:tc>
      </w:tr>
    </w:tbl>
    <w:p w14:paraId="75A59492" w14:textId="77777777" w:rsidR="00A03B1B" w:rsidRPr="00A03B1B" w:rsidRDefault="00A03B1B" w:rsidP="00A03B1B">
      <w:pPr>
        <w:spacing w:before="240" w:after="240"/>
        <w:ind w:left="720" w:hanging="720"/>
        <w:rPr>
          <w:szCs w:val="20"/>
        </w:rPr>
      </w:pPr>
      <w:r w:rsidRPr="00A03B1B">
        <w:rPr>
          <w:bCs/>
          <w:snapToGrid w:val="0"/>
          <w:szCs w:val="20"/>
        </w:rPr>
        <w:t>(2)</w:t>
      </w:r>
      <w:r w:rsidRPr="00A03B1B">
        <w:rPr>
          <w:szCs w:val="20"/>
        </w:rPr>
        <w:t xml:space="preserve"> </w:t>
      </w:r>
      <w:r w:rsidRPr="00A03B1B">
        <w:rPr>
          <w:szCs w:val="20"/>
        </w:rPr>
        <w:tab/>
        <w:t>The Real-Time MCPC for Reg-Down is the time-weighted average of the sum of the Real-Time MCPCs for Reg-Down and Real-Time Reliability Deployment Price Adder for Ancillary Service for Reg-Down of each SCED interval in the 15-minute Settlement Interval.  The Real-Time MCPC for Reg-Down for a 15-minute Settlement Interval is calculated as follows:</w:t>
      </w:r>
    </w:p>
    <w:p w14:paraId="6C41A251" w14:textId="77777777" w:rsidR="00A03B1B" w:rsidRPr="00A03B1B" w:rsidRDefault="00A03B1B" w:rsidP="00A03B1B">
      <w:pPr>
        <w:tabs>
          <w:tab w:val="left" w:pos="2250"/>
          <w:tab w:val="left" w:pos="3150"/>
          <w:tab w:val="left" w:pos="3960"/>
        </w:tabs>
        <w:spacing w:after="240"/>
        <w:ind w:left="3960" w:hanging="3240"/>
        <w:rPr>
          <w:b/>
          <w:bCs/>
          <w:i/>
          <w:vertAlign w:val="subscript"/>
        </w:rPr>
      </w:pPr>
      <w:r w:rsidRPr="00A03B1B">
        <w:rPr>
          <w:b/>
          <w:bCs/>
        </w:rPr>
        <w:t xml:space="preserve">RTMCPCRD  =   </w:t>
      </w:r>
      <w:r w:rsidRPr="00A03B1B">
        <w:rPr>
          <w:b/>
          <w:bCs/>
          <w:position w:val="-22"/>
        </w:rPr>
        <w:object w:dxaOrig="225" w:dyaOrig="465" w14:anchorId="5923973B">
          <v:shape id="_x0000_i1070" type="#_x0000_t75" style="width:24pt;height:18.6pt" o:ole="">
            <v:imagedata r:id="rId80" o:title=""/>
          </v:shape>
          <o:OLEObject Type="Embed" ProgID="Equation.3" ShapeID="_x0000_i1070" DrawAspect="Content" ObjectID="_1831281593" r:id="rId83"/>
        </w:object>
      </w:r>
      <w:r w:rsidRPr="00A03B1B">
        <w:rPr>
          <w:b/>
          <w:bCs/>
        </w:rPr>
        <w:t xml:space="preserve"> (RNWF </w:t>
      </w:r>
      <w:r w:rsidRPr="00A03B1B">
        <w:rPr>
          <w:b/>
          <w:bCs/>
          <w:i/>
          <w:vertAlign w:val="subscript"/>
        </w:rPr>
        <w:t>y</w:t>
      </w:r>
      <w:r w:rsidRPr="00A03B1B">
        <w:rPr>
          <w:b/>
          <w:bCs/>
        </w:rPr>
        <w:t xml:space="preserve"> * (RTMCPCRDS </w:t>
      </w:r>
      <w:r w:rsidRPr="00A03B1B">
        <w:rPr>
          <w:b/>
          <w:bCs/>
          <w:i/>
          <w:vertAlign w:val="subscript"/>
        </w:rPr>
        <w:t>y</w:t>
      </w:r>
      <w:r w:rsidRPr="00A03B1B">
        <w:rPr>
          <w:b/>
          <w:bCs/>
        </w:rPr>
        <w:t xml:space="preserve">+ RTRDPARDS </w:t>
      </w:r>
      <w:r w:rsidRPr="00A03B1B">
        <w:rPr>
          <w:b/>
          <w:bCs/>
          <w:i/>
          <w:vertAlign w:val="subscript"/>
        </w:rPr>
        <w:t>y</w:t>
      </w:r>
      <w:r w:rsidRPr="00A03B1B">
        <w:rPr>
          <w:b/>
          <w:bCs/>
        </w:rPr>
        <w:t>))</w:t>
      </w:r>
    </w:p>
    <w:p w14:paraId="2CFCF23E" w14:textId="77777777" w:rsidR="00A03B1B" w:rsidRPr="00A03B1B" w:rsidRDefault="00A03B1B" w:rsidP="00A03B1B">
      <w:pPr>
        <w:spacing w:after="240"/>
        <w:rPr>
          <w:szCs w:val="20"/>
        </w:rPr>
      </w:pPr>
      <w:r w:rsidRPr="00A03B1B">
        <w:rPr>
          <w:szCs w:val="20"/>
        </w:rPr>
        <w:t>Where:</w:t>
      </w:r>
    </w:p>
    <w:p w14:paraId="7EE5EEE4" w14:textId="77777777" w:rsidR="00A03B1B" w:rsidRPr="00A03B1B" w:rsidRDefault="00A03B1B" w:rsidP="00A03B1B">
      <w:pPr>
        <w:spacing w:after="240"/>
        <w:ind w:firstLine="720"/>
        <w:rPr>
          <w:i/>
          <w:szCs w:val="20"/>
          <w:vertAlign w:val="subscript"/>
        </w:rPr>
      </w:pPr>
      <w:r w:rsidRPr="00A03B1B">
        <w:rPr>
          <w:szCs w:val="20"/>
        </w:rPr>
        <w:t xml:space="preserve">RNWF </w:t>
      </w:r>
      <w:r w:rsidRPr="00A03B1B">
        <w:rPr>
          <w:i/>
          <w:szCs w:val="20"/>
          <w:vertAlign w:val="subscript"/>
        </w:rPr>
        <w:t xml:space="preserve">y   </w:t>
      </w:r>
      <w:r w:rsidRPr="00A03B1B">
        <w:rPr>
          <w:szCs w:val="20"/>
        </w:rPr>
        <w:t xml:space="preserve">=  TLMP </w:t>
      </w:r>
      <w:r w:rsidRPr="00A03B1B">
        <w:rPr>
          <w:i/>
          <w:szCs w:val="20"/>
          <w:vertAlign w:val="subscript"/>
        </w:rPr>
        <w:t>y</w:t>
      </w:r>
      <w:r w:rsidRPr="00A03B1B">
        <w:rPr>
          <w:szCs w:val="20"/>
        </w:rPr>
        <w:t xml:space="preserve"> </w:t>
      </w:r>
      <w:r w:rsidRPr="00A03B1B">
        <w:rPr>
          <w:color w:val="000000"/>
          <w:sz w:val="32"/>
          <w:szCs w:val="32"/>
        </w:rPr>
        <w:t>/</w:t>
      </w:r>
      <w:r w:rsidRPr="00A03B1B">
        <w:rPr>
          <w:color w:val="000000"/>
          <w:szCs w:val="20"/>
        </w:rPr>
        <w:t xml:space="preserve"> </w:t>
      </w:r>
      <w:r w:rsidRPr="00A03B1B">
        <w:rPr>
          <w:position w:val="-22"/>
          <w:szCs w:val="20"/>
        </w:rPr>
        <w:object w:dxaOrig="225" w:dyaOrig="465" w14:anchorId="456D96FD">
          <v:shape id="_x0000_i1071" type="#_x0000_t75" style="width:24pt;height:18.6pt" o:ole="">
            <v:imagedata r:id="rId80" o:title=""/>
          </v:shape>
          <o:OLEObject Type="Embed" ProgID="Equation.3" ShapeID="_x0000_i1071" DrawAspect="Content" ObjectID="_1831281594" r:id="rId84"/>
        </w:object>
      </w:r>
      <w:r w:rsidRPr="00A03B1B">
        <w:rPr>
          <w:szCs w:val="20"/>
        </w:rPr>
        <w:t xml:space="preserve">TLMP </w:t>
      </w:r>
      <w:r w:rsidRPr="00A03B1B">
        <w:rPr>
          <w:i/>
          <w:szCs w:val="20"/>
          <w:vertAlign w:val="subscript"/>
        </w:rPr>
        <w:t>y</w:t>
      </w:r>
    </w:p>
    <w:p w14:paraId="560A8DC6" w14:textId="77777777" w:rsidR="00A03B1B" w:rsidRPr="00A03B1B" w:rsidRDefault="00A03B1B" w:rsidP="00A03B1B">
      <w:pPr>
        <w:ind w:left="720" w:hanging="720"/>
        <w:rPr>
          <w:iCs/>
        </w:rPr>
      </w:pPr>
      <w:r w:rsidRPr="00A03B1B">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A03B1B" w:rsidRPr="00A03B1B" w14:paraId="69F2288B" w14:textId="77777777" w:rsidTr="00B31BB1">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6DEDC2F6" w14:textId="77777777" w:rsidR="00A03B1B" w:rsidRPr="00A03B1B" w:rsidRDefault="00A03B1B" w:rsidP="00A03B1B">
            <w:pPr>
              <w:spacing w:after="120"/>
              <w:rPr>
                <w:b/>
                <w:iCs/>
                <w:sz w:val="20"/>
                <w:szCs w:val="20"/>
              </w:rPr>
            </w:pPr>
            <w:r w:rsidRPr="00A03B1B">
              <w:rPr>
                <w:b/>
                <w:iCs/>
                <w:sz w:val="20"/>
                <w:szCs w:val="20"/>
              </w:rPr>
              <w:t>Variable</w:t>
            </w:r>
          </w:p>
        </w:tc>
        <w:tc>
          <w:tcPr>
            <w:tcW w:w="631" w:type="pct"/>
            <w:tcBorders>
              <w:top w:val="single" w:sz="4" w:space="0" w:color="auto"/>
              <w:left w:val="single" w:sz="4" w:space="0" w:color="auto"/>
              <w:bottom w:val="single" w:sz="4" w:space="0" w:color="auto"/>
              <w:right w:val="single" w:sz="4" w:space="0" w:color="auto"/>
            </w:tcBorders>
            <w:hideMark/>
          </w:tcPr>
          <w:p w14:paraId="555D55FF" w14:textId="77777777" w:rsidR="00A03B1B" w:rsidRPr="00A03B1B" w:rsidRDefault="00A03B1B" w:rsidP="00A03B1B">
            <w:pPr>
              <w:spacing w:after="120"/>
              <w:rPr>
                <w:b/>
                <w:iCs/>
                <w:sz w:val="20"/>
                <w:szCs w:val="20"/>
              </w:rPr>
            </w:pPr>
            <w:r w:rsidRPr="00A03B1B">
              <w:rPr>
                <w:b/>
                <w:iCs/>
                <w:sz w:val="20"/>
                <w:szCs w:val="20"/>
              </w:rPr>
              <w:t>Unit</w:t>
            </w:r>
          </w:p>
        </w:tc>
        <w:tc>
          <w:tcPr>
            <w:tcW w:w="3074" w:type="pct"/>
            <w:tcBorders>
              <w:top w:val="single" w:sz="4" w:space="0" w:color="auto"/>
              <w:left w:val="single" w:sz="4" w:space="0" w:color="auto"/>
              <w:bottom w:val="single" w:sz="4" w:space="0" w:color="auto"/>
              <w:right w:val="single" w:sz="4" w:space="0" w:color="auto"/>
            </w:tcBorders>
            <w:hideMark/>
          </w:tcPr>
          <w:p w14:paraId="78B8F093" w14:textId="77777777" w:rsidR="00A03B1B" w:rsidRPr="00A03B1B" w:rsidRDefault="00A03B1B" w:rsidP="00A03B1B">
            <w:pPr>
              <w:spacing w:after="120"/>
              <w:rPr>
                <w:b/>
                <w:iCs/>
                <w:sz w:val="20"/>
                <w:szCs w:val="20"/>
              </w:rPr>
            </w:pPr>
            <w:r w:rsidRPr="00A03B1B">
              <w:rPr>
                <w:b/>
                <w:iCs/>
                <w:sz w:val="20"/>
                <w:szCs w:val="20"/>
              </w:rPr>
              <w:t>Description</w:t>
            </w:r>
          </w:p>
        </w:tc>
      </w:tr>
      <w:tr w:rsidR="00A03B1B" w:rsidRPr="00A03B1B" w14:paraId="2EA2987B" w14:textId="77777777" w:rsidTr="00B31BB1">
        <w:trPr>
          <w:cantSplit/>
        </w:trPr>
        <w:tc>
          <w:tcPr>
            <w:tcW w:w="1295" w:type="pct"/>
            <w:tcBorders>
              <w:top w:val="single" w:sz="4" w:space="0" w:color="auto"/>
              <w:left w:val="single" w:sz="4" w:space="0" w:color="auto"/>
              <w:bottom w:val="single" w:sz="4" w:space="0" w:color="auto"/>
              <w:right w:val="single" w:sz="4" w:space="0" w:color="auto"/>
            </w:tcBorders>
            <w:hideMark/>
          </w:tcPr>
          <w:p w14:paraId="0A0A4121" w14:textId="77777777" w:rsidR="00A03B1B" w:rsidRPr="00A03B1B" w:rsidRDefault="00A03B1B" w:rsidP="00A03B1B">
            <w:pPr>
              <w:spacing w:after="60"/>
              <w:rPr>
                <w:sz w:val="20"/>
                <w:szCs w:val="20"/>
              </w:rPr>
            </w:pPr>
            <w:r w:rsidRPr="00A03B1B">
              <w:rPr>
                <w:sz w:val="20"/>
                <w:szCs w:val="20"/>
              </w:rPr>
              <w:t xml:space="preserve">RTMCPCRD </w:t>
            </w:r>
          </w:p>
        </w:tc>
        <w:tc>
          <w:tcPr>
            <w:tcW w:w="631" w:type="pct"/>
            <w:tcBorders>
              <w:top w:val="single" w:sz="4" w:space="0" w:color="auto"/>
              <w:left w:val="single" w:sz="4" w:space="0" w:color="auto"/>
              <w:bottom w:val="single" w:sz="4" w:space="0" w:color="auto"/>
              <w:right w:val="single" w:sz="4" w:space="0" w:color="auto"/>
            </w:tcBorders>
            <w:hideMark/>
          </w:tcPr>
          <w:p w14:paraId="4671404B" w14:textId="77777777" w:rsidR="00A03B1B" w:rsidRPr="00A03B1B" w:rsidRDefault="00A03B1B" w:rsidP="00A03B1B">
            <w:pPr>
              <w:spacing w:after="60"/>
              <w:rPr>
                <w:sz w:val="20"/>
                <w:szCs w:val="20"/>
              </w:rPr>
            </w:pPr>
            <w:r w:rsidRPr="00A03B1B">
              <w:rPr>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01BC44A8" w14:textId="77777777" w:rsidR="00A03B1B" w:rsidRPr="00A03B1B" w:rsidRDefault="00A03B1B" w:rsidP="00A03B1B">
            <w:pPr>
              <w:spacing w:after="60"/>
              <w:rPr>
                <w:i/>
                <w:sz w:val="20"/>
                <w:szCs w:val="20"/>
              </w:rPr>
            </w:pPr>
            <w:r w:rsidRPr="00A03B1B">
              <w:rPr>
                <w:i/>
                <w:sz w:val="20"/>
                <w:szCs w:val="18"/>
              </w:rPr>
              <w:t>Real-Time Market Clearing Price for Capacity for Reg-Down -</w:t>
            </w:r>
            <w:r w:rsidRPr="00A03B1B">
              <w:rPr>
                <w:sz w:val="20"/>
                <w:szCs w:val="20"/>
              </w:rPr>
              <w:t xml:space="preserve"> The Real-Time MCPC for Reg-Down for the 15-minute Settlement Interval.</w:t>
            </w:r>
          </w:p>
        </w:tc>
      </w:tr>
      <w:tr w:rsidR="00A03B1B" w:rsidRPr="00A03B1B" w14:paraId="3BCD6DD2" w14:textId="77777777" w:rsidTr="00B31BB1">
        <w:trPr>
          <w:cantSplit/>
        </w:trPr>
        <w:tc>
          <w:tcPr>
            <w:tcW w:w="1295" w:type="pct"/>
            <w:tcBorders>
              <w:top w:val="single" w:sz="4" w:space="0" w:color="auto"/>
              <w:left w:val="single" w:sz="4" w:space="0" w:color="auto"/>
              <w:bottom w:val="single" w:sz="4" w:space="0" w:color="auto"/>
              <w:right w:val="single" w:sz="4" w:space="0" w:color="auto"/>
            </w:tcBorders>
            <w:hideMark/>
          </w:tcPr>
          <w:p w14:paraId="2EC06A0C" w14:textId="77777777" w:rsidR="00A03B1B" w:rsidRPr="00A03B1B" w:rsidRDefault="00A03B1B" w:rsidP="00A03B1B">
            <w:pPr>
              <w:spacing w:after="60"/>
              <w:rPr>
                <w:sz w:val="20"/>
                <w:szCs w:val="20"/>
              </w:rPr>
            </w:pPr>
            <w:r w:rsidRPr="00A03B1B">
              <w:rPr>
                <w:sz w:val="20"/>
                <w:szCs w:val="20"/>
              </w:rPr>
              <w:t>RTMCPCRDS</w:t>
            </w:r>
            <w:r w:rsidRPr="00A03B1B">
              <w:rPr>
                <w:i/>
                <w:sz w:val="20"/>
                <w:szCs w:val="20"/>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26B12427" w14:textId="77777777" w:rsidR="00A03B1B" w:rsidRPr="00A03B1B" w:rsidRDefault="00A03B1B" w:rsidP="00A03B1B">
            <w:pPr>
              <w:spacing w:after="60"/>
              <w:rPr>
                <w:sz w:val="20"/>
                <w:szCs w:val="20"/>
              </w:rPr>
            </w:pPr>
            <w:r w:rsidRPr="00A03B1B">
              <w:rPr>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74C4C52E" w14:textId="77777777" w:rsidR="00A03B1B" w:rsidRPr="00A03B1B" w:rsidRDefault="00A03B1B" w:rsidP="00A03B1B">
            <w:pPr>
              <w:spacing w:after="60"/>
              <w:rPr>
                <w:i/>
                <w:sz w:val="20"/>
                <w:szCs w:val="18"/>
              </w:rPr>
            </w:pPr>
            <w:r w:rsidRPr="00A03B1B">
              <w:rPr>
                <w:i/>
                <w:sz w:val="20"/>
                <w:szCs w:val="18"/>
              </w:rPr>
              <w:t xml:space="preserve">Real-Time Market Clearing Price for Capacity for Reg-Down </w:t>
            </w:r>
            <w:r w:rsidRPr="00A03B1B">
              <w:rPr>
                <w:i/>
                <w:sz w:val="20"/>
                <w:szCs w:val="20"/>
              </w:rPr>
              <w:t xml:space="preserve">per SCED interval </w:t>
            </w:r>
            <w:r w:rsidRPr="00A03B1B">
              <w:rPr>
                <w:i/>
                <w:sz w:val="20"/>
                <w:szCs w:val="18"/>
              </w:rPr>
              <w:t>-</w:t>
            </w:r>
            <w:r w:rsidRPr="00A03B1B">
              <w:rPr>
                <w:sz w:val="20"/>
                <w:szCs w:val="20"/>
              </w:rPr>
              <w:t xml:space="preserve"> The Real-Time MCPC for Reg-Down for the SCED interval </w:t>
            </w:r>
            <w:r w:rsidRPr="00A03B1B">
              <w:rPr>
                <w:i/>
                <w:sz w:val="20"/>
                <w:szCs w:val="20"/>
              </w:rPr>
              <w:t>y.</w:t>
            </w:r>
          </w:p>
        </w:tc>
      </w:tr>
      <w:tr w:rsidR="00A03B1B" w:rsidRPr="00A03B1B" w14:paraId="77342D16" w14:textId="77777777" w:rsidTr="00B31BB1">
        <w:trPr>
          <w:cantSplit/>
        </w:trPr>
        <w:tc>
          <w:tcPr>
            <w:tcW w:w="1295" w:type="pct"/>
          </w:tcPr>
          <w:p w14:paraId="52FAF1B9" w14:textId="77777777" w:rsidR="00A03B1B" w:rsidRPr="00A03B1B" w:rsidRDefault="00A03B1B" w:rsidP="00A03B1B">
            <w:pPr>
              <w:spacing w:after="60"/>
              <w:rPr>
                <w:i/>
                <w:sz w:val="20"/>
                <w:szCs w:val="20"/>
              </w:rPr>
            </w:pPr>
            <w:r w:rsidRPr="00A03B1B">
              <w:rPr>
                <w:sz w:val="20"/>
                <w:szCs w:val="20"/>
              </w:rPr>
              <w:lastRenderedPageBreak/>
              <w:t xml:space="preserve">RTRDPARDS </w:t>
            </w:r>
            <w:r w:rsidRPr="00A03B1B">
              <w:rPr>
                <w:i/>
                <w:sz w:val="20"/>
                <w:szCs w:val="20"/>
              </w:rPr>
              <w:t>y</w:t>
            </w:r>
          </w:p>
        </w:tc>
        <w:tc>
          <w:tcPr>
            <w:tcW w:w="631" w:type="pct"/>
          </w:tcPr>
          <w:p w14:paraId="00181749" w14:textId="77777777" w:rsidR="00A03B1B" w:rsidRPr="00A03B1B" w:rsidRDefault="00A03B1B" w:rsidP="00A03B1B">
            <w:pPr>
              <w:spacing w:after="60"/>
              <w:rPr>
                <w:sz w:val="20"/>
                <w:szCs w:val="20"/>
              </w:rPr>
            </w:pPr>
            <w:r w:rsidRPr="00A03B1B">
              <w:rPr>
                <w:sz w:val="20"/>
                <w:szCs w:val="20"/>
              </w:rPr>
              <w:t>$/MW</w:t>
            </w:r>
          </w:p>
        </w:tc>
        <w:tc>
          <w:tcPr>
            <w:tcW w:w="3074" w:type="pct"/>
          </w:tcPr>
          <w:p w14:paraId="3741ED2A" w14:textId="77777777" w:rsidR="00A03B1B" w:rsidRPr="00A03B1B" w:rsidRDefault="00A03B1B" w:rsidP="00A03B1B">
            <w:pPr>
              <w:spacing w:after="60"/>
              <w:rPr>
                <w:sz w:val="20"/>
                <w:szCs w:val="20"/>
              </w:rPr>
            </w:pPr>
            <w:r w:rsidRPr="00A03B1B">
              <w:rPr>
                <w:i/>
                <w:sz w:val="20"/>
                <w:szCs w:val="18"/>
              </w:rPr>
              <w:t xml:space="preserve">Real-Time </w:t>
            </w:r>
            <w:r w:rsidRPr="00A03B1B">
              <w:rPr>
                <w:i/>
                <w:sz w:val="20"/>
                <w:szCs w:val="20"/>
              </w:rPr>
              <w:t xml:space="preserve">Reliability Deployment Price Adder for Ancillary Service </w:t>
            </w:r>
            <w:r w:rsidRPr="00A03B1B">
              <w:rPr>
                <w:i/>
                <w:sz w:val="20"/>
                <w:szCs w:val="18"/>
              </w:rPr>
              <w:t xml:space="preserve">for Reg-Down </w:t>
            </w:r>
            <w:r w:rsidRPr="00A03B1B">
              <w:rPr>
                <w:i/>
                <w:sz w:val="20"/>
                <w:szCs w:val="20"/>
              </w:rPr>
              <w:t xml:space="preserve">per SCED interval </w:t>
            </w:r>
            <w:r w:rsidRPr="00A03B1B">
              <w:rPr>
                <w:sz w:val="20"/>
                <w:szCs w:val="20"/>
              </w:rPr>
              <w:t xml:space="preserve">- The Real-Time price adder for Reg-Down that captures the impact of reliability deployments on Reg-Down prices for the SCED interval </w:t>
            </w:r>
            <w:r w:rsidRPr="00A03B1B">
              <w:rPr>
                <w:i/>
                <w:sz w:val="20"/>
                <w:szCs w:val="20"/>
              </w:rPr>
              <w:t>y</w:t>
            </w:r>
            <w:r w:rsidRPr="00A03B1B">
              <w:rPr>
                <w:sz w:val="20"/>
                <w:szCs w:val="20"/>
              </w:rPr>
              <w:t>.</w:t>
            </w:r>
          </w:p>
        </w:tc>
      </w:tr>
      <w:tr w:rsidR="00A03B1B" w:rsidRPr="00A03B1B" w14:paraId="047F8625" w14:textId="77777777" w:rsidTr="00B31BB1">
        <w:trPr>
          <w:cantSplit/>
        </w:trPr>
        <w:tc>
          <w:tcPr>
            <w:tcW w:w="1295" w:type="pct"/>
          </w:tcPr>
          <w:p w14:paraId="27B2A1C0" w14:textId="77777777" w:rsidR="00A03B1B" w:rsidRPr="00A03B1B" w:rsidRDefault="00A03B1B" w:rsidP="00A03B1B">
            <w:pPr>
              <w:spacing w:after="60"/>
              <w:rPr>
                <w:sz w:val="20"/>
                <w:szCs w:val="20"/>
              </w:rPr>
            </w:pPr>
            <w:r w:rsidRPr="00A03B1B">
              <w:rPr>
                <w:iCs/>
                <w:sz w:val="20"/>
                <w:szCs w:val="20"/>
              </w:rPr>
              <w:t xml:space="preserve">RNWF </w:t>
            </w:r>
            <w:r w:rsidRPr="00A03B1B">
              <w:rPr>
                <w:i/>
                <w:iCs/>
                <w:sz w:val="20"/>
                <w:szCs w:val="20"/>
                <w:vertAlign w:val="subscript"/>
              </w:rPr>
              <w:t>y</w:t>
            </w:r>
          </w:p>
        </w:tc>
        <w:tc>
          <w:tcPr>
            <w:tcW w:w="631" w:type="pct"/>
          </w:tcPr>
          <w:p w14:paraId="0AF406DD" w14:textId="77777777" w:rsidR="00A03B1B" w:rsidRPr="00A03B1B" w:rsidRDefault="00A03B1B" w:rsidP="00A03B1B">
            <w:pPr>
              <w:spacing w:after="60"/>
              <w:rPr>
                <w:sz w:val="20"/>
                <w:szCs w:val="20"/>
              </w:rPr>
            </w:pPr>
            <w:r w:rsidRPr="00A03B1B">
              <w:rPr>
                <w:iCs/>
                <w:sz w:val="20"/>
                <w:szCs w:val="20"/>
              </w:rPr>
              <w:t>none</w:t>
            </w:r>
          </w:p>
        </w:tc>
        <w:tc>
          <w:tcPr>
            <w:tcW w:w="3074" w:type="pct"/>
          </w:tcPr>
          <w:p w14:paraId="4EB80408" w14:textId="77777777" w:rsidR="00A03B1B" w:rsidRPr="00A03B1B" w:rsidRDefault="00A03B1B" w:rsidP="00A03B1B">
            <w:pPr>
              <w:spacing w:after="60"/>
              <w:rPr>
                <w:i/>
                <w:sz w:val="20"/>
                <w:szCs w:val="18"/>
              </w:rPr>
            </w:pPr>
            <w:r w:rsidRPr="00A03B1B">
              <w:rPr>
                <w:i/>
                <w:iCs/>
                <w:sz w:val="20"/>
                <w:szCs w:val="20"/>
              </w:rPr>
              <w:t>Resource Node Weighting Factor per interval</w:t>
            </w:r>
            <w:r w:rsidRPr="00A03B1B">
              <w:rPr>
                <w:iCs/>
                <w:sz w:val="20"/>
                <w:szCs w:val="20"/>
              </w:rPr>
              <w:sym w:font="Symbol" w:char="F0BE"/>
            </w:r>
            <w:r w:rsidRPr="00A03B1B">
              <w:rPr>
                <w:iCs/>
                <w:sz w:val="20"/>
                <w:szCs w:val="20"/>
              </w:rPr>
              <w:t xml:space="preserve">The weight used in the Ancillary Service Price calculation for the portion of the SCED interval </w:t>
            </w:r>
            <w:r w:rsidRPr="00A03B1B">
              <w:rPr>
                <w:i/>
                <w:iCs/>
                <w:sz w:val="20"/>
                <w:szCs w:val="20"/>
              </w:rPr>
              <w:t>y</w:t>
            </w:r>
            <w:r w:rsidRPr="00A03B1B">
              <w:rPr>
                <w:iCs/>
                <w:sz w:val="20"/>
                <w:szCs w:val="20"/>
              </w:rPr>
              <w:t xml:space="preserve"> within the Settlement Interval.</w:t>
            </w:r>
          </w:p>
        </w:tc>
      </w:tr>
      <w:tr w:rsidR="00A03B1B" w:rsidRPr="00A03B1B" w14:paraId="55D5D633" w14:textId="77777777" w:rsidTr="00B31BB1">
        <w:trPr>
          <w:cantSplit/>
        </w:trPr>
        <w:tc>
          <w:tcPr>
            <w:tcW w:w="1295" w:type="pct"/>
          </w:tcPr>
          <w:p w14:paraId="2B49E7C0" w14:textId="77777777" w:rsidR="00A03B1B" w:rsidRPr="00A03B1B" w:rsidRDefault="00A03B1B" w:rsidP="00A03B1B">
            <w:pPr>
              <w:spacing w:after="60"/>
              <w:rPr>
                <w:sz w:val="20"/>
                <w:szCs w:val="20"/>
              </w:rPr>
            </w:pPr>
            <w:r w:rsidRPr="00A03B1B">
              <w:rPr>
                <w:iCs/>
                <w:sz w:val="20"/>
                <w:szCs w:val="20"/>
              </w:rPr>
              <w:t xml:space="preserve">TLMP </w:t>
            </w:r>
            <w:r w:rsidRPr="00A03B1B">
              <w:rPr>
                <w:i/>
                <w:iCs/>
                <w:sz w:val="20"/>
                <w:szCs w:val="20"/>
                <w:vertAlign w:val="subscript"/>
              </w:rPr>
              <w:t>y</w:t>
            </w:r>
          </w:p>
        </w:tc>
        <w:tc>
          <w:tcPr>
            <w:tcW w:w="631" w:type="pct"/>
          </w:tcPr>
          <w:p w14:paraId="4D4C6DF7" w14:textId="77777777" w:rsidR="00A03B1B" w:rsidRPr="00A03B1B" w:rsidRDefault="00A03B1B" w:rsidP="00A03B1B">
            <w:pPr>
              <w:spacing w:after="60"/>
              <w:rPr>
                <w:sz w:val="20"/>
                <w:szCs w:val="20"/>
              </w:rPr>
            </w:pPr>
            <w:r w:rsidRPr="00A03B1B">
              <w:rPr>
                <w:iCs/>
                <w:sz w:val="20"/>
                <w:szCs w:val="20"/>
              </w:rPr>
              <w:t>second</w:t>
            </w:r>
          </w:p>
        </w:tc>
        <w:tc>
          <w:tcPr>
            <w:tcW w:w="3074" w:type="pct"/>
          </w:tcPr>
          <w:p w14:paraId="082385EF" w14:textId="77777777" w:rsidR="00A03B1B" w:rsidRPr="00A03B1B" w:rsidRDefault="00A03B1B" w:rsidP="00A03B1B">
            <w:pPr>
              <w:spacing w:after="60"/>
              <w:rPr>
                <w:i/>
                <w:sz w:val="20"/>
                <w:szCs w:val="18"/>
              </w:rPr>
            </w:pPr>
            <w:r w:rsidRPr="00A03B1B">
              <w:rPr>
                <w:i/>
                <w:sz w:val="20"/>
                <w:szCs w:val="20"/>
              </w:rPr>
              <w:t>Duration of SCED interval per interval</w:t>
            </w:r>
            <w:r w:rsidRPr="00A03B1B">
              <w:rPr>
                <w:iCs/>
                <w:sz w:val="20"/>
                <w:szCs w:val="20"/>
              </w:rPr>
              <w:sym w:font="Symbol" w:char="F0BE"/>
            </w:r>
            <w:r w:rsidRPr="00A03B1B">
              <w:rPr>
                <w:iCs/>
                <w:sz w:val="20"/>
                <w:szCs w:val="20"/>
              </w:rPr>
              <w:t xml:space="preserve">The duration of the portion of the SCED interval </w:t>
            </w:r>
            <w:r w:rsidRPr="00A03B1B">
              <w:rPr>
                <w:i/>
                <w:sz w:val="20"/>
                <w:szCs w:val="20"/>
              </w:rPr>
              <w:t>y</w:t>
            </w:r>
            <w:r w:rsidRPr="00A03B1B">
              <w:rPr>
                <w:sz w:val="20"/>
                <w:szCs w:val="20"/>
              </w:rPr>
              <w:t xml:space="preserve"> within the Settlement Interval</w:t>
            </w:r>
            <w:r w:rsidRPr="00A03B1B">
              <w:rPr>
                <w:iCs/>
                <w:sz w:val="20"/>
                <w:szCs w:val="20"/>
              </w:rPr>
              <w:t>.</w:t>
            </w:r>
          </w:p>
        </w:tc>
      </w:tr>
      <w:tr w:rsidR="00A03B1B" w:rsidRPr="00A03B1B" w14:paraId="146385FE" w14:textId="77777777" w:rsidTr="00B31BB1">
        <w:trPr>
          <w:cantSplit/>
        </w:trPr>
        <w:tc>
          <w:tcPr>
            <w:tcW w:w="1295" w:type="pct"/>
          </w:tcPr>
          <w:p w14:paraId="07873B19" w14:textId="77777777" w:rsidR="00A03B1B" w:rsidRPr="00A03B1B" w:rsidRDefault="00A03B1B" w:rsidP="00A03B1B">
            <w:pPr>
              <w:spacing w:after="60"/>
              <w:rPr>
                <w:i/>
                <w:sz w:val="20"/>
                <w:szCs w:val="20"/>
              </w:rPr>
            </w:pPr>
            <w:r w:rsidRPr="00A03B1B">
              <w:rPr>
                <w:i/>
                <w:sz w:val="20"/>
                <w:szCs w:val="20"/>
              </w:rPr>
              <w:t>y</w:t>
            </w:r>
          </w:p>
        </w:tc>
        <w:tc>
          <w:tcPr>
            <w:tcW w:w="631" w:type="pct"/>
          </w:tcPr>
          <w:p w14:paraId="69F2D604" w14:textId="77777777" w:rsidR="00A03B1B" w:rsidRPr="00A03B1B" w:rsidRDefault="00A03B1B" w:rsidP="00A03B1B">
            <w:pPr>
              <w:spacing w:after="60"/>
              <w:rPr>
                <w:sz w:val="20"/>
                <w:szCs w:val="20"/>
              </w:rPr>
            </w:pPr>
            <w:r w:rsidRPr="00A03B1B">
              <w:rPr>
                <w:sz w:val="20"/>
                <w:szCs w:val="20"/>
              </w:rPr>
              <w:t>none</w:t>
            </w:r>
          </w:p>
        </w:tc>
        <w:tc>
          <w:tcPr>
            <w:tcW w:w="3074" w:type="pct"/>
          </w:tcPr>
          <w:p w14:paraId="2409508A" w14:textId="77777777" w:rsidR="00A03B1B" w:rsidRPr="00A03B1B" w:rsidRDefault="00A03B1B" w:rsidP="00A03B1B">
            <w:pPr>
              <w:spacing w:after="60"/>
              <w:rPr>
                <w:sz w:val="20"/>
                <w:szCs w:val="20"/>
              </w:rPr>
            </w:pPr>
            <w:r w:rsidRPr="00A03B1B">
              <w:rPr>
                <w:sz w:val="20"/>
                <w:szCs w:val="20"/>
              </w:rPr>
              <w:t>A SCED interval in the 15-minute Settlement Interval.</w:t>
            </w:r>
          </w:p>
        </w:tc>
      </w:tr>
    </w:tbl>
    <w:p w14:paraId="49181C2B" w14:textId="77777777" w:rsidR="00A03B1B" w:rsidRPr="00A03B1B" w:rsidRDefault="00A03B1B" w:rsidP="00A03B1B">
      <w:pPr>
        <w:spacing w:before="240" w:after="240"/>
        <w:ind w:left="720" w:hanging="720"/>
        <w:rPr>
          <w:szCs w:val="20"/>
        </w:rPr>
      </w:pPr>
      <w:r w:rsidRPr="00A03B1B">
        <w:rPr>
          <w:bCs/>
          <w:snapToGrid w:val="0"/>
          <w:szCs w:val="20"/>
        </w:rPr>
        <w:t>(3)</w:t>
      </w:r>
      <w:r w:rsidRPr="00A03B1B">
        <w:rPr>
          <w:szCs w:val="20"/>
        </w:rPr>
        <w:t xml:space="preserve"> </w:t>
      </w:r>
      <w:r w:rsidRPr="00A03B1B">
        <w:rPr>
          <w:szCs w:val="20"/>
        </w:rPr>
        <w:tab/>
        <w:t>The Real-Time MCPC for RRS is the time-weighted average of the sum of the Real-Time MCPCs for RRS and Real-Time Reliability Deployment Price Adder for Ancillary Service for RRS of each SCED interval in the 15-minute Settlement Interval.  The Real-Time MCPC for RRS for a 15-minute Settlement Interval is calculated as follows:</w:t>
      </w:r>
    </w:p>
    <w:p w14:paraId="3CFD6E9E" w14:textId="77777777" w:rsidR="00A03B1B" w:rsidRPr="00A03B1B" w:rsidRDefault="00A03B1B" w:rsidP="00A03B1B">
      <w:pPr>
        <w:tabs>
          <w:tab w:val="left" w:pos="2250"/>
          <w:tab w:val="left" w:pos="3150"/>
          <w:tab w:val="left" w:pos="3960"/>
        </w:tabs>
        <w:spacing w:after="240"/>
        <w:ind w:left="3960" w:hanging="3240"/>
        <w:rPr>
          <w:b/>
          <w:bCs/>
          <w:i/>
          <w:vertAlign w:val="subscript"/>
        </w:rPr>
      </w:pPr>
      <w:r w:rsidRPr="00A03B1B">
        <w:rPr>
          <w:b/>
          <w:bCs/>
        </w:rPr>
        <w:t xml:space="preserve">RTMCPCRR  =   </w:t>
      </w:r>
      <w:r w:rsidRPr="00A03B1B">
        <w:rPr>
          <w:b/>
          <w:bCs/>
          <w:position w:val="-22"/>
        </w:rPr>
        <w:object w:dxaOrig="225" w:dyaOrig="465" w14:anchorId="1846389C">
          <v:shape id="_x0000_i1072" type="#_x0000_t75" style="width:24pt;height:18.6pt" o:ole="">
            <v:imagedata r:id="rId80" o:title=""/>
          </v:shape>
          <o:OLEObject Type="Embed" ProgID="Equation.3" ShapeID="_x0000_i1072" DrawAspect="Content" ObjectID="_1831281595" r:id="rId85"/>
        </w:object>
      </w:r>
      <w:r w:rsidRPr="00A03B1B">
        <w:rPr>
          <w:b/>
          <w:bCs/>
        </w:rPr>
        <w:t xml:space="preserve"> (RNWF </w:t>
      </w:r>
      <w:r w:rsidRPr="00A03B1B">
        <w:rPr>
          <w:b/>
          <w:bCs/>
          <w:i/>
          <w:vertAlign w:val="subscript"/>
        </w:rPr>
        <w:t>y</w:t>
      </w:r>
      <w:r w:rsidRPr="00A03B1B">
        <w:rPr>
          <w:b/>
          <w:bCs/>
        </w:rPr>
        <w:t xml:space="preserve"> * (RTMCPCRRS </w:t>
      </w:r>
      <w:r w:rsidRPr="00A03B1B">
        <w:rPr>
          <w:b/>
          <w:bCs/>
          <w:i/>
          <w:vertAlign w:val="subscript"/>
        </w:rPr>
        <w:t>y</w:t>
      </w:r>
      <w:r w:rsidRPr="00A03B1B">
        <w:rPr>
          <w:b/>
          <w:bCs/>
        </w:rPr>
        <w:t xml:space="preserve"> + RTRDPARRS </w:t>
      </w:r>
      <w:r w:rsidRPr="00A03B1B">
        <w:rPr>
          <w:b/>
          <w:bCs/>
          <w:i/>
          <w:vertAlign w:val="subscript"/>
        </w:rPr>
        <w:t>y</w:t>
      </w:r>
      <w:r w:rsidRPr="00A03B1B">
        <w:rPr>
          <w:b/>
          <w:bCs/>
        </w:rPr>
        <w:t>))</w:t>
      </w:r>
    </w:p>
    <w:p w14:paraId="61898ACC" w14:textId="77777777" w:rsidR="00A03B1B" w:rsidRPr="00A03B1B" w:rsidRDefault="00A03B1B" w:rsidP="00A03B1B">
      <w:pPr>
        <w:spacing w:after="240"/>
        <w:rPr>
          <w:szCs w:val="20"/>
        </w:rPr>
      </w:pPr>
      <w:r w:rsidRPr="00A03B1B">
        <w:rPr>
          <w:szCs w:val="20"/>
        </w:rPr>
        <w:t>Where:</w:t>
      </w:r>
    </w:p>
    <w:p w14:paraId="749EA76C" w14:textId="77777777" w:rsidR="00A03B1B" w:rsidRPr="00A03B1B" w:rsidRDefault="00A03B1B" w:rsidP="00A03B1B">
      <w:pPr>
        <w:spacing w:after="240"/>
        <w:ind w:firstLine="720"/>
        <w:rPr>
          <w:i/>
          <w:szCs w:val="20"/>
          <w:vertAlign w:val="subscript"/>
        </w:rPr>
      </w:pPr>
      <w:r w:rsidRPr="00A03B1B">
        <w:rPr>
          <w:szCs w:val="20"/>
        </w:rPr>
        <w:t xml:space="preserve">RNWF </w:t>
      </w:r>
      <w:r w:rsidRPr="00A03B1B">
        <w:rPr>
          <w:i/>
          <w:szCs w:val="20"/>
          <w:vertAlign w:val="subscript"/>
        </w:rPr>
        <w:t xml:space="preserve">y   </w:t>
      </w:r>
      <w:r w:rsidRPr="00A03B1B">
        <w:rPr>
          <w:szCs w:val="20"/>
        </w:rPr>
        <w:t xml:space="preserve">=  TLMP </w:t>
      </w:r>
      <w:r w:rsidRPr="00A03B1B">
        <w:rPr>
          <w:i/>
          <w:szCs w:val="20"/>
          <w:vertAlign w:val="subscript"/>
        </w:rPr>
        <w:t>y</w:t>
      </w:r>
      <w:r w:rsidRPr="00A03B1B">
        <w:rPr>
          <w:szCs w:val="20"/>
        </w:rPr>
        <w:t xml:space="preserve"> </w:t>
      </w:r>
      <w:r w:rsidRPr="00A03B1B">
        <w:rPr>
          <w:color w:val="000000"/>
          <w:sz w:val="32"/>
          <w:szCs w:val="32"/>
        </w:rPr>
        <w:t>/</w:t>
      </w:r>
      <w:r w:rsidRPr="00A03B1B">
        <w:rPr>
          <w:color w:val="000000"/>
          <w:szCs w:val="20"/>
        </w:rPr>
        <w:t xml:space="preserve"> </w:t>
      </w:r>
      <w:r w:rsidRPr="00A03B1B">
        <w:rPr>
          <w:position w:val="-22"/>
          <w:szCs w:val="20"/>
        </w:rPr>
        <w:object w:dxaOrig="225" w:dyaOrig="465" w14:anchorId="58F68433">
          <v:shape id="_x0000_i1073" type="#_x0000_t75" style="width:12pt;height:12pt" o:ole="">
            <v:imagedata r:id="rId80" o:title=""/>
          </v:shape>
          <o:OLEObject Type="Embed" ProgID="Equation.3" ShapeID="_x0000_i1073" DrawAspect="Content" ObjectID="_1831281596" r:id="rId86"/>
        </w:object>
      </w:r>
      <w:r w:rsidRPr="00A03B1B">
        <w:rPr>
          <w:szCs w:val="20"/>
        </w:rPr>
        <w:t xml:space="preserve">TLMP </w:t>
      </w:r>
      <w:r w:rsidRPr="00A03B1B">
        <w:rPr>
          <w:i/>
          <w:szCs w:val="20"/>
          <w:vertAlign w:val="subscript"/>
        </w:rPr>
        <w:t>y</w:t>
      </w:r>
    </w:p>
    <w:p w14:paraId="0589C8FB" w14:textId="77777777" w:rsidR="00A03B1B" w:rsidRPr="00A03B1B" w:rsidRDefault="00A03B1B" w:rsidP="00A03B1B">
      <w:pPr>
        <w:ind w:left="720" w:hanging="720"/>
        <w:rPr>
          <w:iCs/>
        </w:rPr>
      </w:pPr>
      <w:r w:rsidRPr="00A03B1B">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A03B1B" w:rsidRPr="00A03B1B" w14:paraId="20F74F91" w14:textId="77777777" w:rsidTr="00B31BB1">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11F00AA5" w14:textId="77777777" w:rsidR="00A03B1B" w:rsidRPr="00A03B1B" w:rsidRDefault="00A03B1B" w:rsidP="00A03B1B">
            <w:pPr>
              <w:spacing w:after="120"/>
              <w:rPr>
                <w:b/>
                <w:iCs/>
                <w:sz w:val="20"/>
                <w:szCs w:val="20"/>
              </w:rPr>
            </w:pPr>
            <w:r w:rsidRPr="00A03B1B">
              <w:rPr>
                <w:b/>
                <w:iCs/>
                <w:sz w:val="20"/>
                <w:szCs w:val="20"/>
              </w:rPr>
              <w:t>Variable</w:t>
            </w:r>
          </w:p>
        </w:tc>
        <w:tc>
          <w:tcPr>
            <w:tcW w:w="631" w:type="pct"/>
            <w:tcBorders>
              <w:top w:val="single" w:sz="4" w:space="0" w:color="auto"/>
              <w:left w:val="single" w:sz="4" w:space="0" w:color="auto"/>
              <w:bottom w:val="single" w:sz="4" w:space="0" w:color="auto"/>
              <w:right w:val="single" w:sz="4" w:space="0" w:color="auto"/>
            </w:tcBorders>
            <w:hideMark/>
          </w:tcPr>
          <w:p w14:paraId="40D51E07" w14:textId="77777777" w:rsidR="00A03B1B" w:rsidRPr="00A03B1B" w:rsidRDefault="00A03B1B" w:rsidP="00A03B1B">
            <w:pPr>
              <w:spacing w:after="120"/>
              <w:rPr>
                <w:b/>
                <w:iCs/>
                <w:sz w:val="20"/>
                <w:szCs w:val="20"/>
              </w:rPr>
            </w:pPr>
            <w:r w:rsidRPr="00A03B1B">
              <w:rPr>
                <w:b/>
                <w:iCs/>
                <w:sz w:val="20"/>
                <w:szCs w:val="20"/>
              </w:rPr>
              <w:t>Unit</w:t>
            </w:r>
          </w:p>
        </w:tc>
        <w:tc>
          <w:tcPr>
            <w:tcW w:w="3074" w:type="pct"/>
            <w:tcBorders>
              <w:top w:val="single" w:sz="4" w:space="0" w:color="auto"/>
              <w:left w:val="single" w:sz="4" w:space="0" w:color="auto"/>
              <w:bottom w:val="single" w:sz="4" w:space="0" w:color="auto"/>
              <w:right w:val="single" w:sz="4" w:space="0" w:color="auto"/>
            </w:tcBorders>
            <w:hideMark/>
          </w:tcPr>
          <w:p w14:paraId="4AEDD453" w14:textId="77777777" w:rsidR="00A03B1B" w:rsidRPr="00A03B1B" w:rsidRDefault="00A03B1B" w:rsidP="00A03B1B">
            <w:pPr>
              <w:spacing w:after="120"/>
              <w:rPr>
                <w:b/>
                <w:iCs/>
                <w:sz w:val="20"/>
                <w:szCs w:val="20"/>
              </w:rPr>
            </w:pPr>
            <w:r w:rsidRPr="00A03B1B">
              <w:rPr>
                <w:b/>
                <w:iCs/>
                <w:sz w:val="20"/>
                <w:szCs w:val="20"/>
              </w:rPr>
              <w:t>Description</w:t>
            </w:r>
          </w:p>
        </w:tc>
      </w:tr>
      <w:tr w:rsidR="00A03B1B" w:rsidRPr="00A03B1B" w14:paraId="248DD7E4" w14:textId="77777777" w:rsidTr="00B31BB1">
        <w:trPr>
          <w:cantSplit/>
        </w:trPr>
        <w:tc>
          <w:tcPr>
            <w:tcW w:w="1295" w:type="pct"/>
            <w:tcBorders>
              <w:top w:val="single" w:sz="4" w:space="0" w:color="auto"/>
              <w:left w:val="single" w:sz="4" w:space="0" w:color="auto"/>
              <w:bottom w:val="single" w:sz="4" w:space="0" w:color="auto"/>
              <w:right w:val="single" w:sz="4" w:space="0" w:color="auto"/>
            </w:tcBorders>
            <w:hideMark/>
          </w:tcPr>
          <w:p w14:paraId="4AB4383B" w14:textId="77777777" w:rsidR="00A03B1B" w:rsidRPr="00A03B1B" w:rsidRDefault="00A03B1B" w:rsidP="00A03B1B">
            <w:pPr>
              <w:spacing w:after="60"/>
              <w:rPr>
                <w:sz w:val="20"/>
                <w:szCs w:val="20"/>
              </w:rPr>
            </w:pPr>
            <w:r w:rsidRPr="00A03B1B">
              <w:rPr>
                <w:sz w:val="20"/>
                <w:szCs w:val="20"/>
              </w:rPr>
              <w:t xml:space="preserve">RTMCPCRR </w:t>
            </w:r>
          </w:p>
        </w:tc>
        <w:tc>
          <w:tcPr>
            <w:tcW w:w="631" w:type="pct"/>
            <w:tcBorders>
              <w:top w:val="single" w:sz="4" w:space="0" w:color="auto"/>
              <w:left w:val="single" w:sz="4" w:space="0" w:color="auto"/>
              <w:bottom w:val="single" w:sz="4" w:space="0" w:color="auto"/>
              <w:right w:val="single" w:sz="4" w:space="0" w:color="auto"/>
            </w:tcBorders>
            <w:hideMark/>
          </w:tcPr>
          <w:p w14:paraId="7EDDFF01" w14:textId="77777777" w:rsidR="00A03B1B" w:rsidRPr="00A03B1B" w:rsidRDefault="00A03B1B" w:rsidP="00A03B1B">
            <w:pPr>
              <w:spacing w:after="60"/>
              <w:rPr>
                <w:sz w:val="20"/>
                <w:szCs w:val="20"/>
              </w:rPr>
            </w:pPr>
            <w:r w:rsidRPr="00A03B1B">
              <w:rPr>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258CC5D2" w14:textId="77777777" w:rsidR="00A03B1B" w:rsidRPr="00A03B1B" w:rsidRDefault="00A03B1B" w:rsidP="00A03B1B">
            <w:pPr>
              <w:spacing w:after="60"/>
              <w:rPr>
                <w:i/>
                <w:sz w:val="20"/>
                <w:szCs w:val="20"/>
              </w:rPr>
            </w:pPr>
            <w:r w:rsidRPr="00A03B1B">
              <w:rPr>
                <w:i/>
                <w:sz w:val="20"/>
                <w:szCs w:val="18"/>
              </w:rPr>
              <w:t>Real-Time Market Clearing Price for Capacity for Responsive Reserve -</w:t>
            </w:r>
            <w:r w:rsidRPr="00A03B1B">
              <w:rPr>
                <w:sz w:val="20"/>
                <w:szCs w:val="20"/>
              </w:rPr>
              <w:t xml:space="preserve"> The Real-Time MCPC for RRS for the 15-minute Settlement Interval.</w:t>
            </w:r>
          </w:p>
        </w:tc>
      </w:tr>
      <w:tr w:rsidR="00A03B1B" w:rsidRPr="00A03B1B" w14:paraId="38F1B229" w14:textId="77777777" w:rsidTr="00B31BB1">
        <w:trPr>
          <w:cantSplit/>
        </w:trPr>
        <w:tc>
          <w:tcPr>
            <w:tcW w:w="1295" w:type="pct"/>
            <w:tcBorders>
              <w:top w:val="single" w:sz="4" w:space="0" w:color="auto"/>
              <w:left w:val="single" w:sz="4" w:space="0" w:color="auto"/>
              <w:bottom w:val="single" w:sz="4" w:space="0" w:color="auto"/>
              <w:right w:val="single" w:sz="4" w:space="0" w:color="auto"/>
            </w:tcBorders>
            <w:hideMark/>
          </w:tcPr>
          <w:p w14:paraId="70A00E0E" w14:textId="77777777" w:rsidR="00A03B1B" w:rsidRPr="00A03B1B" w:rsidRDefault="00A03B1B" w:rsidP="00A03B1B">
            <w:pPr>
              <w:spacing w:after="60"/>
              <w:rPr>
                <w:sz w:val="20"/>
                <w:szCs w:val="20"/>
              </w:rPr>
            </w:pPr>
            <w:r w:rsidRPr="00A03B1B">
              <w:rPr>
                <w:sz w:val="20"/>
                <w:szCs w:val="20"/>
              </w:rPr>
              <w:t>RTMCPCRRS</w:t>
            </w:r>
            <w:r w:rsidRPr="00A03B1B">
              <w:rPr>
                <w:i/>
                <w:sz w:val="20"/>
                <w:szCs w:val="20"/>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4748332F" w14:textId="77777777" w:rsidR="00A03B1B" w:rsidRPr="00A03B1B" w:rsidRDefault="00A03B1B" w:rsidP="00A03B1B">
            <w:pPr>
              <w:spacing w:after="60"/>
              <w:rPr>
                <w:sz w:val="20"/>
                <w:szCs w:val="20"/>
              </w:rPr>
            </w:pPr>
            <w:r w:rsidRPr="00A03B1B">
              <w:rPr>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37E074E8" w14:textId="77777777" w:rsidR="00A03B1B" w:rsidRPr="00A03B1B" w:rsidRDefault="00A03B1B" w:rsidP="00A03B1B">
            <w:pPr>
              <w:spacing w:after="60"/>
              <w:rPr>
                <w:i/>
                <w:sz w:val="20"/>
                <w:szCs w:val="18"/>
              </w:rPr>
            </w:pPr>
            <w:r w:rsidRPr="00A03B1B">
              <w:rPr>
                <w:i/>
                <w:sz w:val="20"/>
                <w:szCs w:val="18"/>
              </w:rPr>
              <w:t xml:space="preserve">Real-Time Market Clearing Price for Capacity for Responsive Reserve </w:t>
            </w:r>
            <w:r w:rsidRPr="00A03B1B">
              <w:rPr>
                <w:i/>
                <w:sz w:val="20"/>
                <w:szCs w:val="20"/>
              </w:rPr>
              <w:t xml:space="preserve">per SCED interval </w:t>
            </w:r>
            <w:r w:rsidRPr="00A03B1B">
              <w:rPr>
                <w:i/>
                <w:sz w:val="20"/>
                <w:szCs w:val="18"/>
              </w:rPr>
              <w:t>-</w:t>
            </w:r>
            <w:r w:rsidRPr="00A03B1B">
              <w:rPr>
                <w:sz w:val="20"/>
                <w:szCs w:val="20"/>
              </w:rPr>
              <w:t xml:space="preserve"> The Real-Time MCPC for RRS for the SCED interval </w:t>
            </w:r>
            <w:r w:rsidRPr="00A03B1B">
              <w:rPr>
                <w:i/>
                <w:sz w:val="20"/>
                <w:szCs w:val="20"/>
              </w:rPr>
              <w:t>y.</w:t>
            </w:r>
          </w:p>
        </w:tc>
      </w:tr>
      <w:tr w:rsidR="00A03B1B" w:rsidRPr="00A03B1B" w14:paraId="1A5B116A" w14:textId="77777777" w:rsidTr="00B31BB1">
        <w:trPr>
          <w:cantSplit/>
        </w:trPr>
        <w:tc>
          <w:tcPr>
            <w:tcW w:w="1295" w:type="pct"/>
          </w:tcPr>
          <w:p w14:paraId="2B4CAC7B" w14:textId="77777777" w:rsidR="00A03B1B" w:rsidRPr="00A03B1B" w:rsidRDefault="00A03B1B" w:rsidP="00A03B1B">
            <w:pPr>
              <w:spacing w:after="60"/>
              <w:rPr>
                <w:i/>
                <w:sz w:val="20"/>
                <w:szCs w:val="20"/>
              </w:rPr>
            </w:pPr>
            <w:r w:rsidRPr="00A03B1B">
              <w:rPr>
                <w:sz w:val="20"/>
                <w:szCs w:val="20"/>
              </w:rPr>
              <w:t xml:space="preserve">RTRDPARRS </w:t>
            </w:r>
            <w:r w:rsidRPr="00A03B1B">
              <w:rPr>
                <w:i/>
                <w:sz w:val="20"/>
                <w:szCs w:val="20"/>
              </w:rPr>
              <w:t>y</w:t>
            </w:r>
          </w:p>
        </w:tc>
        <w:tc>
          <w:tcPr>
            <w:tcW w:w="631" w:type="pct"/>
          </w:tcPr>
          <w:p w14:paraId="3781BF81" w14:textId="77777777" w:rsidR="00A03B1B" w:rsidRPr="00A03B1B" w:rsidRDefault="00A03B1B" w:rsidP="00A03B1B">
            <w:pPr>
              <w:spacing w:after="60"/>
              <w:rPr>
                <w:sz w:val="20"/>
                <w:szCs w:val="20"/>
              </w:rPr>
            </w:pPr>
            <w:r w:rsidRPr="00A03B1B">
              <w:rPr>
                <w:sz w:val="20"/>
                <w:szCs w:val="20"/>
              </w:rPr>
              <w:t>$/MW</w:t>
            </w:r>
          </w:p>
        </w:tc>
        <w:tc>
          <w:tcPr>
            <w:tcW w:w="3074" w:type="pct"/>
          </w:tcPr>
          <w:p w14:paraId="079C8305" w14:textId="77777777" w:rsidR="00A03B1B" w:rsidRPr="00A03B1B" w:rsidRDefault="00A03B1B" w:rsidP="00A03B1B">
            <w:pPr>
              <w:spacing w:after="60"/>
              <w:rPr>
                <w:sz w:val="20"/>
                <w:szCs w:val="20"/>
              </w:rPr>
            </w:pPr>
            <w:r w:rsidRPr="00A03B1B">
              <w:rPr>
                <w:i/>
                <w:sz w:val="20"/>
                <w:szCs w:val="20"/>
              </w:rPr>
              <w:t>Real-Time Reliability Deployment Price Adder for Ancillary Service for Responsive Reserve per SCED interval</w:t>
            </w:r>
            <w:r w:rsidRPr="00A03B1B">
              <w:rPr>
                <w:sz w:val="20"/>
                <w:szCs w:val="20"/>
              </w:rPr>
              <w:t xml:space="preserve"> - The Real-Time price adder for RRS that captures the impact of reliability deployments on RRS prices for the SCED interval y. </w:t>
            </w:r>
          </w:p>
        </w:tc>
      </w:tr>
      <w:tr w:rsidR="00A03B1B" w:rsidRPr="00A03B1B" w14:paraId="325BCEFC" w14:textId="77777777" w:rsidTr="00B31BB1">
        <w:trPr>
          <w:cantSplit/>
        </w:trPr>
        <w:tc>
          <w:tcPr>
            <w:tcW w:w="1295" w:type="pct"/>
          </w:tcPr>
          <w:p w14:paraId="32B7C4A2" w14:textId="77777777" w:rsidR="00A03B1B" w:rsidRPr="00A03B1B" w:rsidRDefault="00A03B1B" w:rsidP="00A03B1B">
            <w:pPr>
              <w:spacing w:after="60"/>
              <w:rPr>
                <w:sz w:val="20"/>
                <w:szCs w:val="20"/>
              </w:rPr>
            </w:pPr>
            <w:r w:rsidRPr="00A03B1B">
              <w:rPr>
                <w:iCs/>
                <w:sz w:val="20"/>
                <w:szCs w:val="20"/>
              </w:rPr>
              <w:t xml:space="preserve">RNWF </w:t>
            </w:r>
            <w:r w:rsidRPr="00A03B1B">
              <w:rPr>
                <w:i/>
                <w:iCs/>
                <w:sz w:val="20"/>
                <w:szCs w:val="20"/>
                <w:vertAlign w:val="subscript"/>
              </w:rPr>
              <w:t>y</w:t>
            </w:r>
          </w:p>
        </w:tc>
        <w:tc>
          <w:tcPr>
            <w:tcW w:w="631" w:type="pct"/>
          </w:tcPr>
          <w:p w14:paraId="4EFF4C5F" w14:textId="77777777" w:rsidR="00A03B1B" w:rsidRPr="00A03B1B" w:rsidRDefault="00A03B1B" w:rsidP="00A03B1B">
            <w:pPr>
              <w:spacing w:after="60"/>
              <w:rPr>
                <w:sz w:val="20"/>
                <w:szCs w:val="20"/>
              </w:rPr>
            </w:pPr>
            <w:r w:rsidRPr="00A03B1B">
              <w:rPr>
                <w:iCs/>
                <w:sz w:val="20"/>
                <w:szCs w:val="20"/>
              </w:rPr>
              <w:t>none</w:t>
            </w:r>
          </w:p>
        </w:tc>
        <w:tc>
          <w:tcPr>
            <w:tcW w:w="3074" w:type="pct"/>
          </w:tcPr>
          <w:p w14:paraId="3321CA54" w14:textId="77777777" w:rsidR="00A03B1B" w:rsidRPr="00A03B1B" w:rsidRDefault="00A03B1B" w:rsidP="00A03B1B">
            <w:pPr>
              <w:spacing w:after="60"/>
              <w:rPr>
                <w:i/>
                <w:sz w:val="20"/>
                <w:szCs w:val="20"/>
              </w:rPr>
            </w:pPr>
            <w:r w:rsidRPr="00A03B1B">
              <w:rPr>
                <w:i/>
                <w:iCs/>
                <w:sz w:val="20"/>
                <w:szCs w:val="20"/>
              </w:rPr>
              <w:t>Resource Node Weighting Factor per interval</w:t>
            </w:r>
            <w:r w:rsidRPr="00A03B1B">
              <w:rPr>
                <w:iCs/>
                <w:sz w:val="20"/>
                <w:szCs w:val="20"/>
              </w:rPr>
              <w:sym w:font="Symbol" w:char="F0BE"/>
            </w:r>
            <w:r w:rsidRPr="00A03B1B">
              <w:rPr>
                <w:iCs/>
                <w:sz w:val="20"/>
                <w:szCs w:val="20"/>
              </w:rPr>
              <w:t xml:space="preserve">The weight used in the Ancillary Service Price calculation for the portion of the SCED interval </w:t>
            </w:r>
            <w:r w:rsidRPr="00A03B1B">
              <w:rPr>
                <w:i/>
                <w:iCs/>
                <w:sz w:val="20"/>
                <w:szCs w:val="20"/>
              </w:rPr>
              <w:t>y</w:t>
            </w:r>
            <w:r w:rsidRPr="00A03B1B">
              <w:rPr>
                <w:iCs/>
                <w:sz w:val="20"/>
                <w:szCs w:val="20"/>
              </w:rPr>
              <w:t xml:space="preserve"> within the Settlement Interval.</w:t>
            </w:r>
          </w:p>
        </w:tc>
      </w:tr>
      <w:tr w:rsidR="00A03B1B" w:rsidRPr="00A03B1B" w14:paraId="0587CC64" w14:textId="77777777" w:rsidTr="00B31BB1">
        <w:trPr>
          <w:cantSplit/>
        </w:trPr>
        <w:tc>
          <w:tcPr>
            <w:tcW w:w="1295" w:type="pct"/>
          </w:tcPr>
          <w:p w14:paraId="0720648E" w14:textId="77777777" w:rsidR="00A03B1B" w:rsidRPr="00A03B1B" w:rsidRDefault="00A03B1B" w:rsidP="00A03B1B">
            <w:pPr>
              <w:spacing w:after="60"/>
              <w:rPr>
                <w:sz w:val="20"/>
                <w:szCs w:val="20"/>
              </w:rPr>
            </w:pPr>
            <w:r w:rsidRPr="00A03B1B">
              <w:rPr>
                <w:iCs/>
                <w:sz w:val="20"/>
                <w:szCs w:val="20"/>
              </w:rPr>
              <w:t xml:space="preserve">TLMP </w:t>
            </w:r>
            <w:r w:rsidRPr="00A03B1B">
              <w:rPr>
                <w:i/>
                <w:iCs/>
                <w:sz w:val="20"/>
                <w:szCs w:val="20"/>
                <w:vertAlign w:val="subscript"/>
              </w:rPr>
              <w:t>y</w:t>
            </w:r>
          </w:p>
        </w:tc>
        <w:tc>
          <w:tcPr>
            <w:tcW w:w="631" w:type="pct"/>
          </w:tcPr>
          <w:p w14:paraId="00BE483F" w14:textId="77777777" w:rsidR="00A03B1B" w:rsidRPr="00A03B1B" w:rsidRDefault="00A03B1B" w:rsidP="00A03B1B">
            <w:pPr>
              <w:spacing w:after="60"/>
              <w:rPr>
                <w:sz w:val="20"/>
                <w:szCs w:val="20"/>
              </w:rPr>
            </w:pPr>
            <w:r w:rsidRPr="00A03B1B">
              <w:rPr>
                <w:iCs/>
                <w:sz w:val="20"/>
                <w:szCs w:val="20"/>
              </w:rPr>
              <w:t>second</w:t>
            </w:r>
          </w:p>
        </w:tc>
        <w:tc>
          <w:tcPr>
            <w:tcW w:w="3074" w:type="pct"/>
          </w:tcPr>
          <w:p w14:paraId="1EE65641" w14:textId="77777777" w:rsidR="00A03B1B" w:rsidRPr="00A03B1B" w:rsidRDefault="00A03B1B" w:rsidP="00A03B1B">
            <w:pPr>
              <w:spacing w:after="60"/>
              <w:rPr>
                <w:i/>
                <w:sz w:val="20"/>
                <w:szCs w:val="20"/>
              </w:rPr>
            </w:pPr>
            <w:r w:rsidRPr="00A03B1B">
              <w:rPr>
                <w:i/>
                <w:sz w:val="20"/>
                <w:szCs w:val="20"/>
              </w:rPr>
              <w:t>Duration of SCED interval per interval</w:t>
            </w:r>
            <w:r w:rsidRPr="00A03B1B">
              <w:rPr>
                <w:iCs/>
                <w:sz w:val="20"/>
                <w:szCs w:val="20"/>
              </w:rPr>
              <w:sym w:font="Symbol" w:char="F0BE"/>
            </w:r>
            <w:r w:rsidRPr="00A03B1B">
              <w:rPr>
                <w:iCs/>
                <w:sz w:val="20"/>
                <w:szCs w:val="20"/>
              </w:rPr>
              <w:t xml:space="preserve">The duration of the portion of the SCED interval </w:t>
            </w:r>
            <w:r w:rsidRPr="00A03B1B">
              <w:rPr>
                <w:i/>
                <w:sz w:val="20"/>
                <w:szCs w:val="20"/>
              </w:rPr>
              <w:t>y</w:t>
            </w:r>
            <w:r w:rsidRPr="00A03B1B">
              <w:rPr>
                <w:sz w:val="20"/>
                <w:szCs w:val="20"/>
              </w:rPr>
              <w:t xml:space="preserve"> within the Settlement Interval</w:t>
            </w:r>
            <w:r w:rsidRPr="00A03B1B">
              <w:rPr>
                <w:iCs/>
                <w:sz w:val="20"/>
                <w:szCs w:val="20"/>
              </w:rPr>
              <w:t>.</w:t>
            </w:r>
          </w:p>
        </w:tc>
      </w:tr>
      <w:tr w:rsidR="00A03B1B" w:rsidRPr="00A03B1B" w14:paraId="2BD619F1" w14:textId="77777777" w:rsidTr="00B31BB1">
        <w:trPr>
          <w:cantSplit/>
        </w:trPr>
        <w:tc>
          <w:tcPr>
            <w:tcW w:w="1295" w:type="pct"/>
          </w:tcPr>
          <w:p w14:paraId="45B8CFF6" w14:textId="77777777" w:rsidR="00A03B1B" w:rsidRPr="00A03B1B" w:rsidRDefault="00A03B1B" w:rsidP="00A03B1B">
            <w:pPr>
              <w:spacing w:after="60"/>
              <w:rPr>
                <w:i/>
                <w:sz w:val="20"/>
                <w:szCs w:val="20"/>
              </w:rPr>
            </w:pPr>
            <w:r w:rsidRPr="00A03B1B">
              <w:rPr>
                <w:i/>
                <w:sz w:val="20"/>
                <w:szCs w:val="20"/>
              </w:rPr>
              <w:t>y</w:t>
            </w:r>
          </w:p>
        </w:tc>
        <w:tc>
          <w:tcPr>
            <w:tcW w:w="631" w:type="pct"/>
          </w:tcPr>
          <w:p w14:paraId="5E0EF854" w14:textId="77777777" w:rsidR="00A03B1B" w:rsidRPr="00A03B1B" w:rsidRDefault="00A03B1B" w:rsidP="00A03B1B">
            <w:pPr>
              <w:spacing w:after="60"/>
              <w:rPr>
                <w:sz w:val="20"/>
                <w:szCs w:val="20"/>
              </w:rPr>
            </w:pPr>
            <w:r w:rsidRPr="00A03B1B">
              <w:rPr>
                <w:sz w:val="20"/>
                <w:szCs w:val="20"/>
              </w:rPr>
              <w:t>none</w:t>
            </w:r>
          </w:p>
        </w:tc>
        <w:tc>
          <w:tcPr>
            <w:tcW w:w="3074" w:type="pct"/>
          </w:tcPr>
          <w:p w14:paraId="7F599C82" w14:textId="77777777" w:rsidR="00A03B1B" w:rsidRPr="00A03B1B" w:rsidRDefault="00A03B1B" w:rsidP="00A03B1B">
            <w:pPr>
              <w:spacing w:after="60"/>
              <w:rPr>
                <w:sz w:val="20"/>
                <w:szCs w:val="20"/>
              </w:rPr>
            </w:pPr>
            <w:r w:rsidRPr="00A03B1B">
              <w:rPr>
                <w:sz w:val="20"/>
                <w:szCs w:val="20"/>
              </w:rPr>
              <w:t>A SCED interval in the 15-minute Settlement Interval.</w:t>
            </w:r>
          </w:p>
        </w:tc>
      </w:tr>
    </w:tbl>
    <w:p w14:paraId="4FAE0FFC" w14:textId="77777777" w:rsidR="00A03B1B" w:rsidRPr="00A03B1B" w:rsidRDefault="00A03B1B" w:rsidP="00A03B1B">
      <w:pPr>
        <w:spacing w:before="240" w:after="240"/>
        <w:ind w:left="720" w:hanging="720"/>
        <w:rPr>
          <w:szCs w:val="20"/>
        </w:rPr>
      </w:pPr>
      <w:r w:rsidRPr="00A03B1B">
        <w:rPr>
          <w:bCs/>
          <w:snapToGrid w:val="0"/>
          <w:szCs w:val="20"/>
        </w:rPr>
        <w:t>(4)</w:t>
      </w:r>
      <w:r w:rsidRPr="00A03B1B">
        <w:rPr>
          <w:szCs w:val="20"/>
        </w:rPr>
        <w:t xml:space="preserve"> </w:t>
      </w:r>
      <w:r w:rsidRPr="00A03B1B">
        <w:rPr>
          <w:szCs w:val="20"/>
        </w:rPr>
        <w:tab/>
        <w:t>The Real-Time MCPC for ECRS is the time-weighted average of the sum of the Real-Time MCPC for ECRS and Real-Time Reliability Deployment Price Adder for Ancillary Service for ECRS of each SCED interval in the 15-minute Settlement Interval.  The Real-Time MCPC for ECRS for a 15-minute Settlement Interval is calculated as follows:</w:t>
      </w:r>
    </w:p>
    <w:p w14:paraId="63A823CA" w14:textId="77777777" w:rsidR="00A03B1B" w:rsidRPr="00A03B1B" w:rsidRDefault="00A03B1B" w:rsidP="00A03B1B">
      <w:pPr>
        <w:tabs>
          <w:tab w:val="left" w:pos="2250"/>
          <w:tab w:val="left" w:pos="3150"/>
          <w:tab w:val="left" w:pos="3960"/>
        </w:tabs>
        <w:spacing w:after="240"/>
        <w:ind w:left="3960" w:hanging="3240"/>
        <w:rPr>
          <w:b/>
          <w:bCs/>
          <w:i/>
          <w:vertAlign w:val="subscript"/>
        </w:rPr>
      </w:pPr>
      <w:r w:rsidRPr="00A03B1B">
        <w:rPr>
          <w:b/>
          <w:bCs/>
        </w:rPr>
        <w:lastRenderedPageBreak/>
        <w:t xml:space="preserve">RTMCPCECR  =   </w:t>
      </w:r>
      <w:r w:rsidRPr="00A03B1B">
        <w:rPr>
          <w:b/>
          <w:bCs/>
          <w:position w:val="-22"/>
        </w:rPr>
        <w:object w:dxaOrig="225" w:dyaOrig="465" w14:anchorId="043A75F8">
          <v:shape id="_x0000_i1074" type="#_x0000_t75" style="width:24pt;height:18.6pt" o:ole="">
            <v:imagedata r:id="rId80" o:title=""/>
          </v:shape>
          <o:OLEObject Type="Embed" ProgID="Equation.3" ShapeID="_x0000_i1074" DrawAspect="Content" ObjectID="_1831281597" r:id="rId87"/>
        </w:object>
      </w:r>
      <w:r w:rsidRPr="00A03B1B">
        <w:rPr>
          <w:b/>
          <w:bCs/>
        </w:rPr>
        <w:t xml:space="preserve"> (RNWF </w:t>
      </w:r>
      <w:r w:rsidRPr="00A03B1B">
        <w:rPr>
          <w:b/>
          <w:bCs/>
          <w:i/>
          <w:vertAlign w:val="subscript"/>
        </w:rPr>
        <w:t>y</w:t>
      </w:r>
      <w:r w:rsidRPr="00A03B1B">
        <w:rPr>
          <w:b/>
          <w:bCs/>
        </w:rPr>
        <w:t xml:space="preserve"> * (RTMCPCECRS </w:t>
      </w:r>
      <w:r w:rsidRPr="00A03B1B">
        <w:rPr>
          <w:b/>
          <w:bCs/>
          <w:i/>
          <w:vertAlign w:val="subscript"/>
        </w:rPr>
        <w:t>y</w:t>
      </w:r>
      <w:r w:rsidRPr="00A03B1B">
        <w:rPr>
          <w:b/>
          <w:bCs/>
        </w:rPr>
        <w:t xml:space="preserve">+ RTRDPAECRS </w:t>
      </w:r>
      <w:r w:rsidRPr="00A03B1B">
        <w:rPr>
          <w:b/>
          <w:bCs/>
          <w:i/>
          <w:vertAlign w:val="subscript"/>
        </w:rPr>
        <w:t>y</w:t>
      </w:r>
      <w:r w:rsidRPr="00A03B1B">
        <w:rPr>
          <w:b/>
          <w:bCs/>
        </w:rPr>
        <w:t>))</w:t>
      </w:r>
    </w:p>
    <w:p w14:paraId="4471F624" w14:textId="77777777" w:rsidR="00A03B1B" w:rsidRPr="00A03B1B" w:rsidRDefault="00A03B1B" w:rsidP="00A03B1B">
      <w:pPr>
        <w:spacing w:after="240"/>
        <w:rPr>
          <w:szCs w:val="20"/>
        </w:rPr>
      </w:pPr>
      <w:r w:rsidRPr="00A03B1B">
        <w:rPr>
          <w:szCs w:val="20"/>
        </w:rPr>
        <w:t>Where:</w:t>
      </w:r>
    </w:p>
    <w:p w14:paraId="62FCA349" w14:textId="77777777" w:rsidR="00A03B1B" w:rsidRPr="00A03B1B" w:rsidRDefault="00A03B1B" w:rsidP="00A03B1B">
      <w:pPr>
        <w:spacing w:after="240"/>
        <w:ind w:firstLine="720"/>
        <w:rPr>
          <w:i/>
          <w:szCs w:val="20"/>
          <w:vertAlign w:val="subscript"/>
        </w:rPr>
      </w:pPr>
      <w:r w:rsidRPr="00A03B1B">
        <w:rPr>
          <w:szCs w:val="20"/>
        </w:rPr>
        <w:t xml:space="preserve">RNWF </w:t>
      </w:r>
      <w:r w:rsidRPr="00A03B1B">
        <w:rPr>
          <w:i/>
          <w:szCs w:val="20"/>
          <w:vertAlign w:val="subscript"/>
        </w:rPr>
        <w:t xml:space="preserve">y   </w:t>
      </w:r>
      <w:r w:rsidRPr="00A03B1B">
        <w:rPr>
          <w:szCs w:val="20"/>
        </w:rPr>
        <w:t xml:space="preserve">=  TLMP </w:t>
      </w:r>
      <w:r w:rsidRPr="00A03B1B">
        <w:rPr>
          <w:i/>
          <w:szCs w:val="20"/>
          <w:vertAlign w:val="subscript"/>
        </w:rPr>
        <w:t>y</w:t>
      </w:r>
      <w:r w:rsidRPr="00A03B1B">
        <w:rPr>
          <w:szCs w:val="20"/>
        </w:rPr>
        <w:t xml:space="preserve"> </w:t>
      </w:r>
      <w:r w:rsidRPr="00A03B1B">
        <w:rPr>
          <w:color w:val="000000"/>
          <w:sz w:val="32"/>
          <w:szCs w:val="32"/>
        </w:rPr>
        <w:t>/</w:t>
      </w:r>
      <w:r w:rsidRPr="00A03B1B">
        <w:rPr>
          <w:color w:val="000000"/>
          <w:szCs w:val="20"/>
        </w:rPr>
        <w:t xml:space="preserve"> </w:t>
      </w:r>
      <w:r w:rsidRPr="00A03B1B">
        <w:rPr>
          <w:position w:val="-22"/>
          <w:szCs w:val="20"/>
        </w:rPr>
        <w:object w:dxaOrig="225" w:dyaOrig="465" w14:anchorId="51CC4B9D">
          <v:shape id="_x0000_i1075" type="#_x0000_t75" style="width:24pt;height:18.6pt" o:ole="">
            <v:imagedata r:id="rId80" o:title=""/>
          </v:shape>
          <o:OLEObject Type="Embed" ProgID="Equation.3" ShapeID="_x0000_i1075" DrawAspect="Content" ObjectID="_1831281598" r:id="rId88"/>
        </w:object>
      </w:r>
      <w:r w:rsidRPr="00A03B1B">
        <w:rPr>
          <w:szCs w:val="20"/>
        </w:rPr>
        <w:t xml:space="preserve">TLMP </w:t>
      </w:r>
      <w:r w:rsidRPr="00A03B1B">
        <w:rPr>
          <w:i/>
          <w:szCs w:val="20"/>
          <w:vertAlign w:val="subscript"/>
        </w:rPr>
        <w:t>y</w:t>
      </w:r>
    </w:p>
    <w:p w14:paraId="11110A0E" w14:textId="77777777" w:rsidR="00A03B1B" w:rsidRPr="00A03B1B" w:rsidRDefault="00A03B1B" w:rsidP="00A03B1B">
      <w:pPr>
        <w:ind w:left="720" w:hanging="720"/>
        <w:rPr>
          <w:iCs/>
        </w:rPr>
      </w:pPr>
      <w:r w:rsidRPr="00A03B1B">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A03B1B" w:rsidRPr="00A03B1B" w14:paraId="6124059C" w14:textId="77777777" w:rsidTr="00B31BB1">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55BB6917" w14:textId="77777777" w:rsidR="00A03B1B" w:rsidRPr="00A03B1B" w:rsidRDefault="00A03B1B" w:rsidP="00A03B1B">
            <w:pPr>
              <w:spacing w:after="120"/>
              <w:rPr>
                <w:b/>
                <w:iCs/>
                <w:sz w:val="20"/>
                <w:szCs w:val="20"/>
              </w:rPr>
            </w:pPr>
            <w:r w:rsidRPr="00A03B1B">
              <w:rPr>
                <w:b/>
                <w:iCs/>
                <w:sz w:val="20"/>
                <w:szCs w:val="20"/>
              </w:rPr>
              <w:t>Variable</w:t>
            </w:r>
          </w:p>
        </w:tc>
        <w:tc>
          <w:tcPr>
            <w:tcW w:w="631" w:type="pct"/>
            <w:tcBorders>
              <w:top w:val="single" w:sz="4" w:space="0" w:color="auto"/>
              <w:left w:val="single" w:sz="4" w:space="0" w:color="auto"/>
              <w:bottom w:val="single" w:sz="4" w:space="0" w:color="auto"/>
              <w:right w:val="single" w:sz="4" w:space="0" w:color="auto"/>
            </w:tcBorders>
            <w:hideMark/>
          </w:tcPr>
          <w:p w14:paraId="11BB856E" w14:textId="77777777" w:rsidR="00A03B1B" w:rsidRPr="00A03B1B" w:rsidRDefault="00A03B1B" w:rsidP="00A03B1B">
            <w:pPr>
              <w:spacing w:after="120"/>
              <w:rPr>
                <w:b/>
                <w:iCs/>
                <w:sz w:val="20"/>
                <w:szCs w:val="20"/>
              </w:rPr>
            </w:pPr>
            <w:r w:rsidRPr="00A03B1B">
              <w:rPr>
                <w:b/>
                <w:iCs/>
                <w:sz w:val="20"/>
                <w:szCs w:val="20"/>
              </w:rPr>
              <w:t>Unit</w:t>
            </w:r>
          </w:p>
        </w:tc>
        <w:tc>
          <w:tcPr>
            <w:tcW w:w="3074" w:type="pct"/>
            <w:tcBorders>
              <w:top w:val="single" w:sz="4" w:space="0" w:color="auto"/>
              <w:left w:val="single" w:sz="4" w:space="0" w:color="auto"/>
              <w:bottom w:val="single" w:sz="4" w:space="0" w:color="auto"/>
              <w:right w:val="single" w:sz="4" w:space="0" w:color="auto"/>
            </w:tcBorders>
            <w:hideMark/>
          </w:tcPr>
          <w:p w14:paraId="61FA79EB" w14:textId="77777777" w:rsidR="00A03B1B" w:rsidRPr="00A03B1B" w:rsidRDefault="00A03B1B" w:rsidP="00A03B1B">
            <w:pPr>
              <w:spacing w:after="120"/>
              <w:rPr>
                <w:b/>
                <w:iCs/>
                <w:sz w:val="20"/>
                <w:szCs w:val="20"/>
              </w:rPr>
            </w:pPr>
            <w:r w:rsidRPr="00A03B1B">
              <w:rPr>
                <w:b/>
                <w:iCs/>
                <w:sz w:val="20"/>
                <w:szCs w:val="20"/>
              </w:rPr>
              <w:t>Description</w:t>
            </w:r>
          </w:p>
        </w:tc>
      </w:tr>
      <w:tr w:rsidR="00A03B1B" w:rsidRPr="00A03B1B" w14:paraId="29F65FD5" w14:textId="77777777" w:rsidTr="00B31BB1">
        <w:trPr>
          <w:cantSplit/>
        </w:trPr>
        <w:tc>
          <w:tcPr>
            <w:tcW w:w="1295" w:type="pct"/>
            <w:tcBorders>
              <w:top w:val="single" w:sz="4" w:space="0" w:color="auto"/>
              <w:left w:val="single" w:sz="4" w:space="0" w:color="auto"/>
              <w:bottom w:val="single" w:sz="4" w:space="0" w:color="auto"/>
              <w:right w:val="single" w:sz="4" w:space="0" w:color="auto"/>
            </w:tcBorders>
            <w:hideMark/>
          </w:tcPr>
          <w:p w14:paraId="3DF81853" w14:textId="77777777" w:rsidR="00A03B1B" w:rsidRPr="00A03B1B" w:rsidRDefault="00A03B1B" w:rsidP="00A03B1B">
            <w:pPr>
              <w:spacing w:after="60"/>
              <w:rPr>
                <w:sz w:val="20"/>
                <w:szCs w:val="20"/>
              </w:rPr>
            </w:pPr>
            <w:r w:rsidRPr="00A03B1B">
              <w:rPr>
                <w:sz w:val="20"/>
                <w:szCs w:val="20"/>
              </w:rPr>
              <w:t xml:space="preserve">RTMCPCECR </w:t>
            </w:r>
          </w:p>
        </w:tc>
        <w:tc>
          <w:tcPr>
            <w:tcW w:w="631" w:type="pct"/>
            <w:tcBorders>
              <w:top w:val="single" w:sz="4" w:space="0" w:color="auto"/>
              <w:left w:val="single" w:sz="4" w:space="0" w:color="auto"/>
              <w:bottom w:val="single" w:sz="4" w:space="0" w:color="auto"/>
              <w:right w:val="single" w:sz="4" w:space="0" w:color="auto"/>
            </w:tcBorders>
            <w:hideMark/>
          </w:tcPr>
          <w:p w14:paraId="71C9FC25" w14:textId="77777777" w:rsidR="00A03B1B" w:rsidRPr="00A03B1B" w:rsidRDefault="00A03B1B" w:rsidP="00A03B1B">
            <w:pPr>
              <w:spacing w:after="60"/>
              <w:rPr>
                <w:sz w:val="20"/>
                <w:szCs w:val="20"/>
              </w:rPr>
            </w:pPr>
            <w:r w:rsidRPr="00A03B1B">
              <w:rPr>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6CDB0908" w14:textId="77777777" w:rsidR="00A03B1B" w:rsidRPr="00A03B1B" w:rsidRDefault="00A03B1B" w:rsidP="00A03B1B">
            <w:pPr>
              <w:spacing w:after="60"/>
              <w:rPr>
                <w:i/>
                <w:sz w:val="20"/>
                <w:szCs w:val="20"/>
              </w:rPr>
            </w:pPr>
            <w:r w:rsidRPr="00A03B1B">
              <w:rPr>
                <w:i/>
                <w:sz w:val="20"/>
                <w:szCs w:val="18"/>
              </w:rPr>
              <w:t xml:space="preserve">Real-Time Market Clearing Price for Capacity for </w:t>
            </w:r>
            <w:r w:rsidRPr="00A03B1B">
              <w:rPr>
                <w:i/>
                <w:sz w:val="20"/>
                <w:szCs w:val="20"/>
              </w:rPr>
              <w:t>ERCOT Contingency Reserve</w:t>
            </w:r>
            <w:r w:rsidRPr="00A03B1B">
              <w:rPr>
                <w:sz w:val="20"/>
                <w:szCs w:val="20"/>
              </w:rPr>
              <w:t xml:space="preserve"> </w:t>
            </w:r>
            <w:r w:rsidRPr="00A03B1B">
              <w:rPr>
                <w:i/>
                <w:sz w:val="20"/>
                <w:szCs w:val="18"/>
              </w:rPr>
              <w:t>-</w:t>
            </w:r>
            <w:r w:rsidRPr="00A03B1B">
              <w:rPr>
                <w:sz w:val="20"/>
                <w:szCs w:val="20"/>
              </w:rPr>
              <w:t xml:space="preserve"> The Real-Time MCPC for ECRS for the 15-minute Settlement Interval.</w:t>
            </w:r>
          </w:p>
        </w:tc>
      </w:tr>
      <w:tr w:rsidR="00A03B1B" w:rsidRPr="00A03B1B" w14:paraId="5E211DF2" w14:textId="77777777" w:rsidTr="00B31BB1">
        <w:trPr>
          <w:cantSplit/>
        </w:trPr>
        <w:tc>
          <w:tcPr>
            <w:tcW w:w="1295" w:type="pct"/>
            <w:tcBorders>
              <w:top w:val="single" w:sz="4" w:space="0" w:color="auto"/>
              <w:left w:val="single" w:sz="4" w:space="0" w:color="auto"/>
              <w:bottom w:val="single" w:sz="4" w:space="0" w:color="auto"/>
              <w:right w:val="single" w:sz="4" w:space="0" w:color="auto"/>
            </w:tcBorders>
            <w:hideMark/>
          </w:tcPr>
          <w:p w14:paraId="6BC745D1" w14:textId="77777777" w:rsidR="00A03B1B" w:rsidRPr="00A03B1B" w:rsidRDefault="00A03B1B" w:rsidP="00A03B1B">
            <w:pPr>
              <w:spacing w:after="60"/>
              <w:rPr>
                <w:sz w:val="20"/>
                <w:szCs w:val="20"/>
              </w:rPr>
            </w:pPr>
            <w:r w:rsidRPr="00A03B1B">
              <w:rPr>
                <w:sz w:val="20"/>
                <w:szCs w:val="20"/>
              </w:rPr>
              <w:t>RTMCPCECRS</w:t>
            </w:r>
            <w:r w:rsidRPr="00A03B1B">
              <w:rPr>
                <w:i/>
                <w:sz w:val="20"/>
                <w:szCs w:val="20"/>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56CE6227" w14:textId="77777777" w:rsidR="00A03B1B" w:rsidRPr="00A03B1B" w:rsidRDefault="00A03B1B" w:rsidP="00A03B1B">
            <w:pPr>
              <w:spacing w:after="60"/>
              <w:rPr>
                <w:sz w:val="20"/>
                <w:szCs w:val="20"/>
              </w:rPr>
            </w:pPr>
            <w:r w:rsidRPr="00A03B1B">
              <w:rPr>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46985C7E" w14:textId="77777777" w:rsidR="00A03B1B" w:rsidRPr="00A03B1B" w:rsidRDefault="00A03B1B" w:rsidP="00A03B1B">
            <w:pPr>
              <w:spacing w:after="60"/>
              <w:rPr>
                <w:i/>
                <w:sz w:val="20"/>
                <w:szCs w:val="18"/>
              </w:rPr>
            </w:pPr>
            <w:r w:rsidRPr="00A03B1B">
              <w:rPr>
                <w:i/>
                <w:sz w:val="20"/>
                <w:szCs w:val="18"/>
              </w:rPr>
              <w:t xml:space="preserve">Real-Time Market Clearing Price for Capacity for </w:t>
            </w:r>
            <w:r w:rsidRPr="00A03B1B">
              <w:rPr>
                <w:i/>
                <w:sz w:val="20"/>
                <w:szCs w:val="20"/>
              </w:rPr>
              <w:t>ERCOT Contingency Reserve</w:t>
            </w:r>
            <w:r w:rsidRPr="00A03B1B">
              <w:rPr>
                <w:sz w:val="20"/>
                <w:szCs w:val="20"/>
              </w:rPr>
              <w:t xml:space="preserve"> </w:t>
            </w:r>
            <w:r w:rsidRPr="00A03B1B">
              <w:rPr>
                <w:i/>
                <w:sz w:val="20"/>
                <w:szCs w:val="20"/>
              </w:rPr>
              <w:t xml:space="preserve">per SCED interval </w:t>
            </w:r>
            <w:r w:rsidRPr="00A03B1B">
              <w:rPr>
                <w:i/>
                <w:sz w:val="20"/>
                <w:szCs w:val="18"/>
              </w:rPr>
              <w:t>-</w:t>
            </w:r>
            <w:r w:rsidRPr="00A03B1B">
              <w:rPr>
                <w:sz w:val="20"/>
                <w:szCs w:val="20"/>
              </w:rPr>
              <w:t xml:space="preserve"> The Real-Time MCPC for ECRS for the SCED interval </w:t>
            </w:r>
            <w:r w:rsidRPr="00A03B1B">
              <w:rPr>
                <w:i/>
                <w:sz w:val="20"/>
                <w:szCs w:val="20"/>
              </w:rPr>
              <w:t>y.</w:t>
            </w:r>
          </w:p>
        </w:tc>
      </w:tr>
      <w:tr w:rsidR="00A03B1B" w:rsidRPr="00A03B1B" w14:paraId="73694A45" w14:textId="77777777" w:rsidTr="00B31BB1">
        <w:trPr>
          <w:cantSplit/>
        </w:trPr>
        <w:tc>
          <w:tcPr>
            <w:tcW w:w="1295" w:type="pct"/>
          </w:tcPr>
          <w:p w14:paraId="3786B464" w14:textId="77777777" w:rsidR="00A03B1B" w:rsidRPr="00A03B1B" w:rsidRDefault="00A03B1B" w:rsidP="00A03B1B">
            <w:pPr>
              <w:spacing w:after="60"/>
              <w:rPr>
                <w:i/>
                <w:sz w:val="20"/>
                <w:szCs w:val="20"/>
              </w:rPr>
            </w:pPr>
            <w:r w:rsidRPr="00A03B1B">
              <w:rPr>
                <w:sz w:val="20"/>
                <w:szCs w:val="20"/>
              </w:rPr>
              <w:t xml:space="preserve">RTRDPAECRS </w:t>
            </w:r>
            <w:r w:rsidRPr="00A03B1B">
              <w:rPr>
                <w:i/>
                <w:sz w:val="20"/>
                <w:szCs w:val="20"/>
              </w:rPr>
              <w:t>y</w:t>
            </w:r>
          </w:p>
        </w:tc>
        <w:tc>
          <w:tcPr>
            <w:tcW w:w="631" w:type="pct"/>
          </w:tcPr>
          <w:p w14:paraId="45C3343F" w14:textId="77777777" w:rsidR="00A03B1B" w:rsidRPr="00A03B1B" w:rsidRDefault="00A03B1B" w:rsidP="00A03B1B">
            <w:pPr>
              <w:spacing w:after="60"/>
              <w:rPr>
                <w:sz w:val="20"/>
                <w:szCs w:val="20"/>
              </w:rPr>
            </w:pPr>
            <w:r w:rsidRPr="00A03B1B">
              <w:rPr>
                <w:sz w:val="20"/>
                <w:szCs w:val="20"/>
              </w:rPr>
              <w:t>$/MW</w:t>
            </w:r>
          </w:p>
        </w:tc>
        <w:tc>
          <w:tcPr>
            <w:tcW w:w="3074" w:type="pct"/>
          </w:tcPr>
          <w:p w14:paraId="6CB83F82" w14:textId="77777777" w:rsidR="00A03B1B" w:rsidRPr="00A03B1B" w:rsidRDefault="00A03B1B" w:rsidP="00A03B1B">
            <w:pPr>
              <w:spacing w:after="60"/>
              <w:rPr>
                <w:sz w:val="20"/>
                <w:szCs w:val="20"/>
              </w:rPr>
            </w:pPr>
            <w:r w:rsidRPr="00A03B1B">
              <w:rPr>
                <w:i/>
                <w:sz w:val="20"/>
                <w:szCs w:val="20"/>
              </w:rPr>
              <w:t>Real-Time Reliability Deployment Price Adder for Ancillary Service for ECRS per SCED interval</w:t>
            </w:r>
            <w:r w:rsidRPr="00A03B1B">
              <w:rPr>
                <w:sz w:val="20"/>
                <w:szCs w:val="20"/>
              </w:rPr>
              <w:t xml:space="preserve"> - The Real-Time price adder for ECRS that captures the impact of reliability deployments on ECRS</w:t>
            </w:r>
            <w:r w:rsidRPr="00A03B1B" w:rsidDel="00DA63CB">
              <w:rPr>
                <w:sz w:val="20"/>
                <w:szCs w:val="20"/>
              </w:rPr>
              <w:t xml:space="preserve"> </w:t>
            </w:r>
            <w:r w:rsidRPr="00A03B1B">
              <w:rPr>
                <w:sz w:val="20"/>
                <w:szCs w:val="20"/>
              </w:rPr>
              <w:t xml:space="preserve">prices for the SCED interval y. </w:t>
            </w:r>
          </w:p>
        </w:tc>
      </w:tr>
      <w:tr w:rsidR="00A03B1B" w:rsidRPr="00A03B1B" w14:paraId="10F564B1" w14:textId="77777777" w:rsidTr="00B31BB1">
        <w:trPr>
          <w:cantSplit/>
        </w:trPr>
        <w:tc>
          <w:tcPr>
            <w:tcW w:w="1295" w:type="pct"/>
          </w:tcPr>
          <w:p w14:paraId="29533693" w14:textId="77777777" w:rsidR="00A03B1B" w:rsidRPr="00A03B1B" w:rsidRDefault="00A03B1B" w:rsidP="00A03B1B">
            <w:pPr>
              <w:spacing w:after="60"/>
              <w:rPr>
                <w:sz w:val="20"/>
                <w:szCs w:val="20"/>
              </w:rPr>
            </w:pPr>
            <w:r w:rsidRPr="00A03B1B">
              <w:rPr>
                <w:iCs/>
                <w:sz w:val="20"/>
                <w:szCs w:val="20"/>
              </w:rPr>
              <w:t xml:space="preserve">RNWF </w:t>
            </w:r>
            <w:r w:rsidRPr="00A03B1B">
              <w:rPr>
                <w:i/>
                <w:iCs/>
                <w:sz w:val="20"/>
                <w:szCs w:val="20"/>
                <w:vertAlign w:val="subscript"/>
              </w:rPr>
              <w:t>y</w:t>
            </w:r>
          </w:p>
        </w:tc>
        <w:tc>
          <w:tcPr>
            <w:tcW w:w="631" w:type="pct"/>
          </w:tcPr>
          <w:p w14:paraId="78616277" w14:textId="77777777" w:rsidR="00A03B1B" w:rsidRPr="00A03B1B" w:rsidRDefault="00A03B1B" w:rsidP="00A03B1B">
            <w:pPr>
              <w:spacing w:after="60"/>
              <w:rPr>
                <w:sz w:val="20"/>
                <w:szCs w:val="20"/>
              </w:rPr>
            </w:pPr>
            <w:r w:rsidRPr="00A03B1B">
              <w:rPr>
                <w:iCs/>
                <w:sz w:val="20"/>
                <w:szCs w:val="20"/>
              </w:rPr>
              <w:t>none</w:t>
            </w:r>
          </w:p>
        </w:tc>
        <w:tc>
          <w:tcPr>
            <w:tcW w:w="3074" w:type="pct"/>
          </w:tcPr>
          <w:p w14:paraId="4B0B70DB" w14:textId="77777777" w:rsidR="00A03B1B" w:rsidRPr="00A03B1B" w:rsidRDefault="00A03B1B" w:rsidP="00A03B1B">
            <w:pPr>
              <w:spacing w:after="60"/>
              <w:rPr>
                <w:i/>
                <w:sz w:val="20"/>
                <w:szCs w:val="20"/>
              </w:rPr>
            </w:pPr>
            <w:r w:rsidRPr="00A03B1B">
              <w:rPr>
                <w:i/>
                <w:iCs/>
                <w:sz w:val="20"/>
                <w:szCs w:val="20"/>
              </w:rPr>
              <w:t>Resource Node Weighting Factor per interval</w:t>
            </w:r>
            <w:r w:rsidRPr="00A03B1B">
              <w:rPr>
                <w:iCs/>
                <w:sz w:val="20"/>
                <w:szCs w:val="20"/>
              </w:rPr>
              <w:sym w:font="Symbol" w:char="F0BE"/>
            </w:r>
            <w:r w:rsidRPr="00A03B1B">
              <w:rPr>
                <w:iCs/>
                <w:sz w:val="20"/>
                <w:szCs w:val="20"/>
              </w:rPr>
              <w:t xml:space="preserve">The weight used in the Ancillary Service Price calculation for the portion of the SCED interval </w:t>
            </w:r>
            <w:r w:rsidRPr="00A03B1B">
              <w:rPr>
                <w:i/>
                <w:iCs/>
                <w:sz w:val="20"/>
                <w:szCs w:val="20"/>
              </w:rPr>
              <w:t>y</w:t>
            </w:r>
            <w:r w:rsidRPr="00A03B1B">
              <w:rPr>
                <w:iCs/>
                <w:sz w:val="20"/>
                <w:szCs w:val="20"/>
              </w:rPr>
              <w:t xml:space="preserve"> within the Settlement Interval.</w:t>
            </w:r>
          </w:p>
        </w:tc>
      </w:tr>
      <w:tr w:rsidR="00A03B1B" w:rsidRPr="00A03B1B" w14:paraId="161248BB" w14:textId="77777777" w:rsidTr="00B31BB1">
        <w:trPr>
          <w:cantSplit/>
        </w:trPr>
        <w:tc>
          <w:tcPr>
            <w:tcW w:w="1295" w:type="pct"/>
          </w:tcPr>
          <w:p w14:paraId="312499B1" w14:textId="77777777" w:rsidR="00A03B1B" w:rsidRPr="00A03B1B" w:rsidRDefault="00A03B1B" w:rsidP="00A03B1B">
            <w:pPr>
              <w:spacing w:after="60"/>
              <w:rPr>
                <w:sz w:val="20"/>
                <w:szCs w:val="20"/>
              </w:rPr>
            </w:pPr>
            <w:r w:rsidRPr="00A03B1B">
              <w:rPr>
                <w:iCs/>
                <w:sz w:val="20"/>
                <w:szCs w:val="20"/>
              </w:rPr>
              <w:t xml:space="preserve">TLMP </w:t>
            </w:r>
            <w:r w:rsidRPr="00A03B1B">
              <w:rPr>
                <w:i/>
                <w:iCs/>
                <w:sz w:val="20"/>
                <w:szCs w:val="20"/>
                <w:vertAlign w:val="subscript"/>
              </w:rPr>
              <w:t>y</w:t>
            </w:r>
          </w:p>
        </w:tc>
        <w:tc>
          <w:tcPr>
            <w:tcW w:w="631" w:type="pct"/>
          </w:tcPr>
          <w:p w14:paraId="6428E866" w14:textId="77777777" w:rsidR="00A03B1B" w:rsidRPr="00A03B1B" w:rsidRDefault="00A03B1B" w:rsidP="00A03B1B">
            <w:pPr>
              <w:spacing w:after="60"/>
              <w:rPr>
                <w:sz w:val="20"/>
                <w:szCs w:val="20"/>
              </w:rPr>
            </w:pPr>
            <w:r w:rsidRPr="00A03B1B">
              <w:rPr>
                <w:iCs/>
                <w:sz w:val="20"/>
                <w:szCs w:val="20"/>
              </w:rPr>
              <w:t>second</w:t>
            </w:r>
          </w:p>
        </w:tc>
        <w:tc>
          <w:tcPr>
            <w:tcW w:w="3074" w:type="pct"/>
          </w:tcPr>
          <w:p w14:paraId="10688DBD" w14:textId="77777777" w:rsidR="00A03B1B" w:rsidRPr="00A03B1B" w:rsidRDefault="00A03B1B" w:rsidP="00A03B1B">
            <w:pPr>
              <w:spacing w:after="60"/>
              <w:rPr>
                <w:i/>
                <w:sz w:val="20"/>
                <w:szCs w:val="20"/>
              </w:rPr>
            </w:pPr>
            <w:r w:rsidRPr="00A03B1B">
              <w:rPr>
                <w:i/>
                <w:sz w:val="20"/>
                <w:szCs w:val="20"/>
              </w:rPr>
              <w:t>Duration of SCED interval per interval</w:t>
            </w:r>
            <w:r w:rsidRPr="00A03B1B">
              <w:rPr>
                <w:iCs/>
                <w:sz w:val="20"/>
                <w:szCs w:val="20"/>
              </w:rPr>
              <w:sym w:font="Symbol" w:char="F0BE"/>
            </w:r>
            <w:r w:rsidRPr="00A03B1B">
              <w:rPr>
                <w:iCs/>
                <w:sz w:val="20"/>
                <w:szCs w:val="20"/>
              </w:rPr>
              <w:t xml:space="preserve">The duration of the portion of the SCED interval </w:t>
            </w:r>
            <w:r w:rsidRPr="00A03B1B">
              <w:rPr>
                <w:i/>
                <w:sz w:val="20"/>
                <w:szCs w:val="20"/>
              </w:rPr>
              <w:t>y</w:t>
            </w:r>
            <w:r w:rsidRPr="00A03B1B">
              <w:rPr>
                <w:sz w:val="20"/>
                <w:szCs w:val="20"/>
              </w:rPr>
              <w:t xml:space="preserve"> within the Settlement Interval</w:t>
            </w:r>
            <w:r w:rsidRPr="00A03B1B">
              <w:rPr>
                <w:iCs/>
                <w:sz w:val="20"/>
                <w:szCs w:val="20"/>
              </w:rPr>
              <w:t>.</w:t>
            </w:r>
          </w:p>
        </w:tc>
      </w:tr>
      <w:tr w:rsidR="00A03B1B" w:rsidRPr="00A03B1B" w14:paraId="0AEC9E82" w14:textId="77777777" w:rsidTr="00B31BB1">
        <w:trPr>
          <w:cantSplit/>
        </w:trPr>
        <w:tc>
          <w:tcPr>
            <w:tcW w:w="1295" w:type="pct"/>
          </w:tcPr>
          <w:p w14:paraId="567CE2D5" w14:textId="77777777" w:rsidR="00A03B1B" w:rsidRPr="00A03B1B" w:rsidRDefault="00A03B1B" w:rsidP="00A03B1B">
            <w:pPr>
              <w:spacing w:after="60"/>
              <w:rPr>
                <w:i/>
                <w:sz w:val="20"/>
                <w:szCs w:val="20"/>
              </w:rPr>
            </w:pPr>
            <w:r w:rsidRPr="00A03B1B">
              <w:rPr>
                <w:i/>
                <w:sz w:val="20"/>
                <w:szCs w:val="20"/>
              </w:rPr>
              <w:t>y</w:t>
            </w:r>
          </w:p>
        </w:tc>
        <w:tc>
          <w:tcPr>
            <w:tcW w:w="631" w:type="pct"/>
          </w:tcPr>
          <w:p w14:paraId="1016E85D" w14:textId="77777777" w:rsidR="00A03B1B" w:rsidRPr="00A03B1B" w:rsidRDefault="00A03B1B" w:rsidP="00A03B1B">
            <w:pPr>
              <w:spacing w:after="60"/>
              <w:rPr>
                <w:sz w:val="20"/>
                <w:szCs w:val="20"/>
              </w:rPr>
            </w:pPr>
            <w:r w:rsidRPr="00A03B1B">
              <w:rPr>
                <w:sz w:val="20"/>
                <w:szCs w:val="20"/>
              </w:rPr>
              <w:t>none</w:t>
            </w:r>
          </w:p>
        </w:tc>
        <w:tc>
          <w:tcPr>
            <w:tcW w:w="3074" w:type="pct"/>
          </w:tcPr>
          <w:p w14:paraId="59DCE93D" w14:textId="77777777" w:rsidR="00A03B1B" w:rsidRPr="00A03B1B" w:rsidRDefault="00A03B1B" w:rsidP="00A03B1B">
            <w:pPr>
              <w:spacing w:after="60"/>
              <w:rPr>
                <w:sz w:val="20"/>
                <w:szCs w:val="20"/>
              </w:rPr>
            </w:pPr>
            <w:r w:rsidRPr="00A03B1B">
              <w:rPr>
                <w:sz w:val="20"/>
                <w:szCs w:val="20"/>
              </w:rPr>
              <w:t>A SCED interval in the 15-minute Settlement Interval.</w:t>
            </w:r>
          </w:p>
        </w:tc>
      </w:tr>
    </w:tbl>
    <w:p w14:paraId="3289906F" w14:textId="77777777" w:rsidR="00A03B1B" w:rsidRPr="00A03B1B" w:rsidRDefault="00A03B1B" w:rsidP="00A03B1B">
      <w:pPr>
        <w:spacing w:before="240" w:after="240"/>
        <w:ind w:left="720" w:hanging="720"/>
        <w:rPr>
          <w:szCs w:val="20"/>
        </w:rPr>
      </w:pPr>
      <w:r w:rsidRPr="00A03B1B">
        <w:rPr>
          <w:bCs/>
          <w:snapToGrid w:val="0"/>
          <w:szCs w:val="20"/>
        </w:rPr>
        <w:t>(5)</w:t>
      </w:r>
      <w:r w:rsidRPr="00A03B1B">
        <w:rPr>
          <w:szCs w:val="20"/>
        </w:rPr>
        <w:t xml:space="preserve"> </w:t>
      </w:r>
      <w:r w:rsidRPr="00A03B1B">
        <w:rPr>
          <w:szCs w:val="20"/>
        </w:rPr>
        <w:tab/>
        <w:t>The Real-Time MCPC for Non-Spin is the time-weighted average of the sum of the Real-Time MCPC for Non-Spin and Real-Time Reliability Deployment Price Adders for Ancillary Service for Non-Spin of each SCED interval in the 15-minute Settlement Interval.  The Real-Time MCPC for Non-Spin for a 15-minute Settlement Interval is calculated as follows:</w:t>
      </w:r>
    </w:p>
    <w:p w14:paraId="6276B66F" w14:textId="77777777" w:rsidR="00A03B1B" w:rsidRPr="00A03B1B" w:rsidRDefault="00A03B1B" w:rsidP="00A03B1B">
      <w:pPr>
        <w:tabs>
          <w:tab w:val="left" w:pos="2250"/>
          <w:tab w:val="left" w:pos="3150"/>
          <w:tab w:val="left" w:pos="3960"/>
        </w:tabs>
        <w:spacing w:after="240"/>
        <w:ind w:left="3960" w:hanging="3240"/>
        <w:rPr>
          <w:b/>
          <w:bCs/>
          <w:i/>
          <w:vertAlign w:val="subscript"/>
        </w:rPr>
      </w:pPr>
      <w:r w:rsidRPr="00A03B1B">
        <w:rPr>
          <w:b/>
          <w:bCs/>
        </w:rPr>
        <w:t xml:space="preserve">RTMCPCNS  =   </w:t>
      </w:r>
      <w:r w:rsidRPr="00A03B1B">
        <w:rPr>
          <w:b/>
          <w:bCs/>
          <w:position w:val="-22"/>
        </w:rPr>
        <w:object w:dxaOrig="225" w:dyaOrig="465" w14:anchorId="257D996F">
          <v:shape id="_x0000_i1076" type="#_x0000_t75" style="width:24pt;height:18.6pt" o:ole="">
            <v:imagedata r:id="rId80" o:title=""/>
          </v:shape>
          <o:OLEObject Type="Embed" ProgID="Equation.3" ShapeID="_x0000_i1076" DrawAspect="Content" ObjectID="_1831281599" r:id="rId89"/>
        </w:object>
      </w:r>
      <w:r w:rsidRPr="00A03B1B">
        <w:rPr>
          <w:b/>
          <w:bCs/>
        </w:rPr>
        <w:t xml:space="preserve"> (RNWF </w:t>
      </w:r>
      <w:r w:rsidRPr="00A03B1B">
        <w:rPr>
          <w:b/>
          <w:bCs/>
          <w:i/>
          <w:vertAlign w:val="subscript"/>
        </w:rPr>
        <w:t>y</w:t>
      </w:r>
      <w:r w:rsidRPr="00A03B1B">
        <w:rPr>
          <w:b/>
          <w:bCs/>
        </w:rPr>
        <w:t xml:space="preserve"> * (RTMCPCNSS </w:t>
      </w:r>
      <w:r w:rsidRPr="00A03B1B">
        <w:rPr>
          <w:b/>
          <w:bCs/>
          <w:i/>
          <w:vertAlign w:val="subscript"/>
        </w:rPr>
        <w:t>y</w:t>
      </w:r>
      <w:r w:rsidRPr="00A03B1B">
        <w:rPr>
          <w:b/>
          <w:bCs/>
        </w:rPr>
        <w:t xml:space="preserve">+ RTRDPANSS </w:t>
      </w:r>
      <w:r w:rsidRPr="00A03B1B">
        <w:rPr>
          <w:b/>
          <w:bCs/>
          <w:i/>
          <w:vertAlign w:val="subscript"/>
        </w:rPr>
        <w:t>y</w:t>
      </w:r>
      <w:r w:rsidRPr="00A03B1B">
        <w:rPr>
          <w:b/>
          <w:bCs/>
        </w:rPr>
        <w:t>))</w:t>
      </w:r>
    </w:p>
    <w:p w14:paraId="7F419E6E" w14:textId="77777777" w:rsidR="00A03B1B" w:rsidRPr="00A03B1B" w:rsidRDefault="00A03B1B" w:rsidP="00A03B1B">
      <w:pPr>
        <w:spacing w:after="240"/>
        <w:rPr>
          <w:szCs w:val="20"/>
        </w:rPr>
      </w:pPr>
      <w:r w:rsidRPr="00A03B1B">
        <w:rPr>
          <w:szCs w:val="20"/>
        </w:rPr>
        <w:t>Where:</w:t>
      </w:r>
    </w:p>
    <w:p w14:paraId="1367E790" w14:textId="77777777" w:rsidR="00A03B1B" w:rsidRPr="00A03B1B" w:rsidRDefault="00A03B1B" w:rsidP="00A03B1B">
      <w:pPr>
        <w:spacing w:after="240"/>
        <w:ind w:firstLine="720"/>
        <w:rPr>
          <w:i/>
          <w:szCs w:val="20"/>
          <w:vertAlign w:val="subscript"/>
        </w:rPr>
      </w:pPr>
      <w:r w:rsidRPr="00A03B1B">
        <w:rPr>
          <w:szCs w:val="20"/>
        </w:rPr>
        <w:t xml:space="preserve">RNWF </w:t>
      </w:r>
      <w:r w:rsidRPr="00A03B1B">
        <w:rPr>
          <w:i/>
          <w:szCs w:val="20"/>
          <w:vertAlign w:val="subscript"/>
        </w:rPr>
        <w:t xml:space="preserve">y   </w:t>
      </w:r>
      <w:r w:rsidRPr="00A03B1B">
        <w:rPr>
          <w:szCs w:val="20"/>
        </w:rPr>
        <w:t xml:space="preserve">=  TLMP </w:t>
      </w:r>
      <w:r w:rsidRPr="00A03B1B">
        <w:rPr>
          <w:i/>
          <w:szCs w:val="20"/>
          <w:vertAlign w:val="subscript"/>
        </w:rPr>
        <w:t>y</w:t>
      </w:r>
      <w:r w:rsidRPr="00A03B1B">
        <w:rPr>
          <w:szCs w:val="20"/>
        </w:rPr>
        <w:t xml:space="preserve"> </w:t>
      </w:r>
      <w:r w:rsidRPr="00A03B1B">
        <w:rPr>
          <w:color w:val="000000"/>
          <w:sz w:val="32"/>
          <w:szCs w:val="32"/>
        </w:rPr>
        <w:t>/</w:t>
      </w:r>
      <w:r w:rsidRPr="00A03B1B">
        <w:rPr>
          <w:color w:val="000000"/>
          <w:szCs w:val="20"/>
        </w:rPr>
        <w:t xml:space="preserve"> </w:t>
      </w:r>
      <w:r w:rsidRPr="00A03B1B">
        <w:rPr>
          <w:position w:val="-22"/>
          <w:szCs w:val="20"/>
        </w:rPr>
        <w:object w:dxaOrig="225" w:dyaOrig="465" w14:anchorId="5E73F12B">
          <v:shape id="_x0000_i1077" type="#_x0000_t75" style="width:24pt;height:18.6pt" o:ole="">
            <v:imagedata r:id="rId80" o:title=""/>
          </v:shape>
          <o:OLEObject Type="Embed" ProgID="Equation.3" ShapeID="_x0000_i1077" DrawAspect="Content" ObjectID="_1831281600" r:id="rId90"/>
        </w:object>
      </w:r>
      <w:r w:rsidRPr="00A03B1B">
        <w:rPr>
          <w:szCs w:val="20"/>
        </w:rPr>
        <w:t xml:space="preserve">TLMP </w:t>
      </w:r>
      <w:r w:rsidRPr="00A03B1B">
        <w:rPr>
          <w:i/>
          <w:szCs w:val="20"/>
          <w:vertAlign w:val="subscript"/>
        </w:rPr>
        <w:t>y</w:t>
      </w:r>
    </w:p>
    <w:p w14:paraId="142B2DB2" w14:textId="77777777" w:rsidR="00A03B1B" w:rsidRPr="00A03B1B" w:rsidRDefault="00A03B1B" w:rsidP="00A03B1B">
      <w:pPr>
        <w:ind w:left="720" w:hanging="720"/>
        <w:rPr>
          <w:iCs/>
        </w:rPr>
      </w:pPr>
      <w:r w:rsidRPr="00A03B1B">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A03B1B" w:rsidRPr="00A03B1B" w14:paraId="648ED685" w14:textId="77777777" w:rsidTr="00B31BB1">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5784C9D9" w14:textId="77777777" w:rsidR="00A03B1B" w:rsidRPr="00A03B1B" w:rsidRDefault="00A03B1B" w:rsidP="00A03B1B">
            <w:pPr>
              <w:spacing w:after="120"/>
              <w:rPr>
                <w:b/>
                <w:iCs/>
                <w:sz w:val="20"/>
                <w:szCs w:val="20"/>
              </w:rPr>
            </w:pPr>
            <w:r w:rsidRPr="00A03B1B">
              <w:rPr>
                <w:b/>
                <w:iCs/>
                <w:sz w:val="20"/>
                <w:szCs w:val="20"/>
              </w:rPr>
              <w:t>Variable</w:t>
            </w:r>
          </w:p>
        </w:tc>
        <w:tc>
          <w:tcPr>
            <w:tcW w:w="631" w:type="pct"/>
            <w:tcBorders>
              <w:top w:val="single" w:sz="4" w:space="0" w:color="auto"/>
              <w:left w:val="single" w:sz="4" w:space="0" w:color="auto"/>
              <w:bottom w:val="single" w:sz="4" w:space="0" w:color="auto"/>
              <w:right w:val="single" w:sz="4" w:space="0" w:color="auto"/>
            </w:tcBorders>
            <w:hideMark/>
          </w:tcPr>
          <w:p w14:paraId="1C406EEA" w14:textId="77777777" w:rsidR="00A03B1B" w:rsidRPr="00A03B1B" w:rsidRDefault="00A03B1B" w:rsidP="00A03B1B">
            <w:pPr>
              <w:spacing w:after="120"/>
              <w:rPr>
                <w:b/>
                <w:iCs/>
                <w:sz w:val="20"/>
                <w:szCs w:val="20"/>
              </w:rPr>
            </w:pPr>
            <w:r w:rsidRPr="00A03B1B">
              <w:rPr>
                <w:b/>
                <w:iCs/>
                <w:sz w:val="20"/>
                <w:szCs w:val="20"/>
              </w:rPr>
              <w:t>Unit</w:t>
            </w:r>
          </w:p>
        </w:tc>
        <w:tc>
          <w:tcPr>
            <w:tcW w:w="3074" w:type="pct"/>
            <w:tcBorders>
              <w:top w:val="single" w:sz="4" w:space="0" w:color="auto"/>
              <w:left w:val="single" w:sz="4" w:space="0" w:color="auto"/>
              <w:bottom w:val="single" w:sz="4" w:space="0" w:color="auto"/>
              <w:right w:val="single" w:sz="4" w:space="0" w:color="auto"/>
            </w:tcBorders>
            <w:hideMark/>
          </w:tcPr>
          <w:p w14:paraId="6EEBBBC1" w14:textId="77777777" w:rsidR="00A03B1B" w:rsidRPr="00A03B1B" w:rsidRDefault="00A03B1B" w:rsidP="00A03B1B">
            <w:pPr>
              <w:spacing w:after="120"/>
              <w:rPr>
                <w:b/>
                <w:iCs/>
                <w:sz w:val="20"/>
                <w:szCs w:val="20"/>
              </w:rPr>
            </w:pPr>
            <w:r w:rsidRPr="00A03B1B">
              <w:rPr>
                <w:b/>
                <w:iCs/>
                <w:sz w:val="20"/>
                <w:szCs w:val="20"/>
              </w:rPr>
              <w:t>Description</w:t>
            </w:r>
          </w:p>
        </w:tc>
      </w:tr>
      <w:tr w:rsidR="00A03B1B" w:rsidRPr="00A03B1B" w14:paraId="38E96B6A" w14:textId="77777777" w:rsidTr="00B31BB1">
        <w:trPr>
          <w:cantSplit/>
        </w:trPr>
        <w:tc>
          <w:tcPr>
            <w:tcW w:w="1295" w:type="pct"/>
            <w:tcBorders>
              <w:top w:val="single" w:sz="4" w:space="0" w:color="auto"/>
              <w:left w:val="single" w:sz="4" w:space="0" w:color="auto"/>
              <w:bottom w:val="single" w:sz="4" w:space="0" w:color="auto"/>
              <w:right w:val="single" w:sz="4" w:space="0" w:color="auto"/>
            </w:tcBorders>
            <w:hideMark/>
          </w:tcPr>
          <w:p w14:paraId="56C88C73" w14:textId="77777777" w:rsidR="00A03B1B" w:rsidRPr="00A03B1B" w:rsidRDefault="00A03B1B" w:rsidP="00A03B1B">
            <w:pPr>
              <w:spacing w:after="60"/>
              <w:rPr>
                <w:sz w:val="20"/>
                <w:szCs w:val="20"/>
              </w:rPr>
            </w:pPr>
            <w:r w:rsidRPr="00A03B1B">
              <w:rPr>
                <w:sz w:val="20"/>
                <w:szCs w:val="20"/>
              </w:rPr>
              <w:t xml:space="preserve">RTMCPCNS </w:t>
            </w:r>
          </w:p>
        </w:tc>
        <w:tc>
          <w:tcPr>
            <w:tcW w:w="631" w:type="pct"/>
            <w:tcBorders>
              <w:top w:val="single" w:sz="4" w:space="0" w:color="auto"/>
              <w:left w:val="single" w:sz="4" w:space="0" w:color="auto"/>
              <w:bottom w:val="single" w:sz="4" w:space="0" w:color="auto"/>
              <w:right w:val="single" w:sz="4" w:space="0" w:color="auto"/>
            </w:tcBorders>
            <w:hideMark/>
          </w:tcPr>
          <w:p w14:paraId="66C0F356" w14:textId="77777777" w:rsidR="00A03B1B" w:rsidRPr="00A03B1B" w:rsidRDefault="00A03B1B" w:rsidP="00A03B1B">
            <w:pPr>
              <w:spacing w:after="60"/>
              <w:rPr>
                <w:sz w:val="20"/>
                <w:szCs w:val="20"/>
              </w:rPr>
            </w:pPr>
            <w:r w:rsidRPr="00A03B1B">
              <w:rPr>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13442919" w14:textId="77777777" w:rsidR="00A03B1B" w:rsidRPr="00A03B1B" w:rsidRDefault="00A03B1B" w:rsidP="00A03B1B">
            <w:pPr>
              <w:spacing w:after="60"/>
              <w:rPr>
                <w:i/>
                <w:sz w:val="20"/>
                <w:szCs w:val="20"/>
              </w:rPr>
            </w:pPr>
            <w:r w:rsidRPr="00A03B1B">
              <w:rPr>
                <w:i/>
                <w:sz w:val="20"/>
                <w:szCs w:val="18"/>
              </w:rPr>
              <w:t xml:space="preserve">Real-Time Market Clearing Price for Capacity for </w:t>
            </w:r>
            <w:r w:rsidRPr="00A03B1B">
              <w:rPr>
                <w:i/>
                <w:sz w:val="20"/>
                <w:szCs w:val="20"/>
              </w:rPr>
              <w:t>Non-Spin</w:t>
            </w:r>
            <w:r w:rsidRPr="00A03B1B">
              <w:rPr>
                <w:sz w:val="20"/>
                <w:szCs w:val="20"/>
              </w:rPr>
              <w:t xml:space="preserve"> </w:t>
            </w:r>
            <w:r w:rsidRPr="00A03B1B">
              <w:rPr>
                <w:i/>
                <w:sz w:val="20"/>
                <w:szCs w:val="18"/>
              </w:rPr>
              <w:t>-</w:t>
            </w:r>
            <w:r w:rsidRPr="00A03B1B">
              <w:rPr>
                <w:sz w:val="20"/>
                <w:szCs w:val="20"/>
              </w:rPr>
              <w:t xml:space="preserve"> The Real-Time MCPC for Non-Spin for the 15-minute Settlement Interval.</w:t>
            </w:r>
          </w:p>
        </w:tc>
      </w:tr>
      <w:tr w:rsidR="00A03B1B" w:rsidRPr="00A03B1B" w14:paraId="76F403F7" w14:textId="77777777" w:rsidTr="00B31BB1">
        <w:trPr>
          <w:cantSplit/>
        </w:trPr>
        <w:tc>
          <w:tcPr>
            <w:tcW w:w="1295" w:type="pct"/>
            <w:tcBorders>
              <w:top w:val="single" w:sz="4" w:space="0" w:color="auto"/>
              <w:left w:val="single" w:sz="4" w:space="0" w:color="auto"/>
              <w:bottom w:val="single" w:sz="4" w:space="0" w:color="auto"/>
              <w:right w:val="single" w:sz="4" w:space="0" w:color="auto"/>
            </w:tcBorders>
            <w:hideMark/>
          </w:tcPr>
          <w:p w14:paraId="6DCA9859" w14:textId="77777777" w:rsidR="00A03B1B" w:rsidRPr="00A03B1B" w:rsidRDefault="00A03B1B" w:rsidP="00A03B1B">
            <w:pPr>
              <w:spacing w:after="60"/>
              <w:rPr>
                <w:sz w:val="20"/>
                <w:szCs w:val="20"/>
              </w:rPr>
            </w:pPr>
            <w:r w:rsidRPr="00A03B1B">
              <w:rPr>
                <w:sz w:val="20"/>
                <w:szCs w:val="20"/>
              </w:rPr>
              <w:t>RTMCPCNSS</w:t>
            </w:r>
            <w:r w:rsidRPr="00A03B1B">
              <w:rPr>
                <w:i/>
                <w:sz w:val="20"/>
                <w:szCs w:val="20"/>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10437C2E" w14:textId="77777777" w:rsidR="00A03B1B" w:rsidRPr="00A03B1B" w:rsidRDefault="00A03B1B" w:rsidP="00A03B1B">
            <w:pPr>
              <w:spacing w:after="60"/>
              <w:rPr>
                <w:sz w:val="20"/>
                <w:szCs w:val="20"/>
              </w:rPr>
            </w:pPr>
            <w:r w:rsidRPr="00A03B1B">
              <w:rPr>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07FFAF48" w14:textId="77777777" w:rsidR="00A03B1B" w:rsidRPr="00A03B1B" w:rsidRDefault="00A03B1B" w:rsidP="00A03B1B">
            <w:pPr>
              <w:spacing w:after="60"/>
              <w:rPr>
                <w:i/>
                <w:sz w:val="20"/>
                <w:szCs w:val="18"/>
              </w:rPr>
            </w:pPr>
            <w:r w:rsidRPr="00A03B1B">
              <w:rPr>
                <w:i/>
                <w:sz w:val="20"/>
                <w:szCs w:val="18"/>
              </w:rPr>
              <w:t xml:space="preserve">Real-Time Market Clearing Price for Capacity for </w:t>
            </w:r>
            <w:r w:rsidRPr="00A03B1B">
              <w:rPr>
                <w:i/>
                <w:sz w:val="20"/>
                <w:szCs w:val="20"/>
              </w:rPr>
              <w:t>Non-Spin</w:t>
            </w:r>
            <w:r w:rsidRPr="00A03B1B">
              <w:rPr>
                <w:sz w:val="20"/>
                <w:szCs w:val="20"/>
              </w:rPr>
              <w:t xml:space="preserve"> </w:t>
            </w:r>
            <w:r w:rsidRPr="00A03B1B">
              <w:rPr>
                <w:i/>
                <w:sz w:val="20"/>
                <w:szCs w:val="20"/>
              </w:rPr>
              <w:t xml:space="preserve">per SCED interval </w:t>
            </w:r>
            <w:r w:rsidRPr="00A03B1B">
              <w:rPr>
                <w:i/>
                <w:sz w:val="20"/>
                <w:szCs w:val="18"/>
              </w:rPr>
              <w:t>-</w:t>
            </w:r>
            <w:r w:rsidRPr="00A03B1B">
              <w:rPr>
                <w:sz w:val="20"/>
                <w:szCs w:val="20"/>
              </w:rPr>
              <w:t xml:space="preserve"> The Real-Time MCPC for Non-Spin for the SCED interval </w:t>
            </w:r>
            <w:r w:rsidRPr="00A03B1B">
              <w:rPr>
                <w:i/>
                <w:sz w:val="20"/>
                <w:szCs w:val="20"/>
              </w:rPr>
              <w:t>y.</w:t>
            </w:r>
          </w:p>
        </w:tc>
      </w:tr>
      <w:tr w:rsidR="00A03B1B" w:rsidRPr="00A03B1B" w14:paraId="139F4D7D" w14:textId="77777777" w:rsidTr="00B31BB1">
        <w:trPr>
          <w:cantSplit/>
        </w:trPr>
        <w:tc>
          <w:tcPr>
            <w:tcW w:w="1295" w:type="pct"/>
          </w:tcPr>
          <w:p w14:paraId="0A491E62" w14:textId="77777777" w:rsidR="00A03B1B" w:rsidRPr="00A03B1B" w:rsidRDefault="00A03B1B" w:rsidP="00A03B1B">
            <w:pPr>
              <w:spacing w:after="60"/>
              <w:rPr>
                <w:i/>
                <w:sz w:val="20"/>
                <w:szCs w:val="20"/>
              </w:rPr>
            </w:pPr>
            <w:r w:rsidRPr="00A03B1B">
              <w:rPr>
                <w:sz w:val="20"/>
                <w:szCs w:val="20"/>
              </w:rPr>
              <w:lastRenderedPageBreak/>
              <w:t xml:space="preserve">RTRDPANSS </w:t>
            </w:r>
            <w:r w:rsidRPr="00A03B1B">
              <w:rPr>
                <w:i/>
                <w:sz w:val="20"/>
                <w:szCs w:val="20"/>
              </w:rPr>
              <w:t>y</w:t>
            </w:r>
          </w:p>
        </w:tc>
        <w:tc>
          <w:tcPr>
            <w:tcW w:w="631" w:type="pct"/>
          </w:tcPr>
          <w:p w14:paraId="321F4EA0" w14:textId="77777777" w:rsidR="00A03B1B" w:rsidRPr="00A03B1B" w:rsidRDefault="00A03B1B" w:rsidP="00A03B1B">
            <w:pPr>
              <w:spacing w:after="60"/>
              <w:rPr>
                <w:sz w:val="20"/>
                <w:szCs w:val="20"/>
              </w:rPr>
            </w:pPr>
            <w:r w:rsidRPr="00A03B1B">
              <w:rPr>
                <w:sz w:val="20"/>
                <w:szCs w:val="20"/>
              </w:rPr>
              <w:t>$/MW</w:t>
            </w:r>
          </w:p>
        </w:tc>
        <w:tc>
          <w:tcPr>
            <w:tcW w:w="3074" w:type="pct"/>
          </w:tcPr>
          <w:p w14:paraId="76180C5D" w14:textId="77777777" w:rsidR="00A03B1B" w:rsidRPr="00A03B1B" w:rsidRDefault="00A03B1B" w:rsidP="00A03B1B">
            <w:pPr>
              <w:spacing w:after="60"/>
              <w:rPr>
                <w:sz w:val="20"/>
                <w:szCs w:val="20"/>
              </w:rPr>
            </w:pPr>
            <w:r w:rsidRPr="00A03B1B">
              <w:rPr>
                <w:i/>
                <w:sz w:val="20"/>
                <w:szCs w:val="20"/>
              </w:rPr>
              <w:t>Real-Time Reliability Deployment Price Adder for Ancillary Service for Non-Spin per SCED interval</w:t>
            </w:r>
            <w:r w:rsidRPr="00A03B1B">
              <w:rPr>
                <w:sz w:val="20"/>
                <w:szCs w:val="20"/>
              </w:rPr>
              <w:t xml:space="preserve"> - The Real-Time price adder for Non-Spin that captures the impact of reliability deployments on Non-Spin prices for the SCED interval y. </w:t>
            </w:r>
          </w:p>
        </w:tc>
      </w:tr>
      <w:tr w:rsidR="00A03B1B" w:rsidRPr="00A03B1B" w14:paraId="7AF146D4" w14:textId="77777777" w:rsidTr="00B31BB1">
        <w:trPr>
          <w:cantSplit/>
        </w:trPr>
        <w:tc>
          <w:tcPr>
            <w:tcW w:w="1295" w:type="pct"/>
          </w:tcPr>
          <w:p w14:paraId="616C7812" w14:textId="77777777" w:rsidR="00A03B1B" w:rsidRPr="00A03B1B" w:rsidRDefault="00A03B1B" w:rsidP="00A03B1B">
            <w:pPr>
              <w:spacing w:after="60"/>
              <w:rPr>
                <w:sz w:val="20"/>
                <w:szCs w:val="20"/>
              </w:rPr>
            </w:pPr>
            <w:r w:rsidRPr="00A03B1B">
              <w:rPr>
                <w:iCs/>
                <w:sz w:val="20"/>
                <w:szCs w:val="20"/>
              </w:rPr>
              <w:t xml:space="preserve">RNWF </w:t>
            </w:r>
            <w:r w:rsidRPr="00A03B1B">
              <w:rPr>
                <w:i/>
                <w:iCs/>
                <w:sz w:val="20"/>
                <w:szCs w:val="20"/>
                <w:vertAlign w:val="subscript"/>
              </w:rPr>
              <w:t>y</w:t>
            </w:r>
          </w:p>
        </w:tc>
        <w:tc>
          <w:tcPr>
            <w:tcW w:w="631" w:type="pct"/>
          </w:tcPr>
          <w:p w14:paraId="19472534" w14:textId="77777777" w:rsidR="00A03B1B" w:rsidRPr="00A03B1B" w:rsidRDefault="00A03B1B" w:rsidP="00A03B1B">
            <w:pPr>
              <w:spacing w:after="60"/>
              <w:rPr>
                <w:sz w:val="20"/>
                <w:szCs w:val="20"/>
              </w:rPr>
            </w:pPr>
            <w:r w:rsidRPr="00A03B1B">
              <w:rPr>
                <w:iCs/>
                <w:sz w:val="20"/>
                <w:szCs w:val="20"/>
              </w:rPr>
              <w:t>none</w:t>
            </w:r>
          </w:p>
        </w:tc>
        <w:tc>
          <w:tcPr>
            <w:tcW w:w="3074" w:type="pct"/>
          </w:tcPr>
          <w:p w14:paraId="596B0D7C" w14:textId="77777777" w:rsidR="00A03B1B" w:rsidRPr="00A03B1B" w:rsidRDefault="00A03B1B" w:rsidP="00A03B1B">
            <w:pPr>
              <w:spacing w:after="60"/>
              <w:rPr>
                <w:i/>
                <w:sz w:val="20"/>
                <w:szCs w:val="20"/>
              </w:rPr>
            </w:pPr>
            <w:r w:rsidRPr="00A03B1B">
              <w:rPr>
                <w:i/>
                <w:iCs/>
                <w:sz w:val="20"/>
                <w:szCs w:val="20"/>
              </w:rPr>
              <w:t>Resource Node Weighting Factor per interval</w:t>
            </w:r>
            <w:r w:rsidRPr="00A03B1B">
              <w:rPr>
                <w:iCs/>
                <w:sz w:val="20"/>
                <w:szCs w:val="20"/>
              </w:rPr>
              <w:sym w:font="Symbol" w:char="F0BE"/>
            </w:r>
            <w:r w:rsidRPr="00A03B1B">
              <w:rPr>
                <w:iCs/>
                <w:sz w:val="20"/>
                <w:szCs w:val="20"/>
              </w:rPr>
              <w:t xml:space="preserve">The weight used in the Ancillary Service Price calculation for the portion of the SCED interval </w:t>
            </w:r>
            <w:r w:rsidRPr="00A03B1B">
              <w:rPr>
                <w:i/>
                <w:iCs/>
                <w:sz w:val="20"/>
                <w:szCs w:val="20"/>
              </w:rPr>
              <w:t>y</w:t>
            </w:r>
            <w:r w:rsidRPr="00A03B1B">
              <w:rPr>
                <w:iCs/>
                <w:sz w:val="20"/>
                <w:szCs w:val="20"/>
              </w:rPr>
              <w:t xml:space="preserve"> within the Settlement Interval.</w:t>
            </w:r>
          </w:p>
        </w:tc>
      </w:tr>
      <w:tr w:rsidR="00A03B1B" w:rsidRPr="00A03B1B" w14:paraId="5BE4114F" w14:textId="77777777" w:rsidTr="00B31BB1">
        <w:trPr>
          <w:cantSplit/>
        </w:trPr>
        <w:tc>
          <w:tcPr>
            <w:tcW w:w="1295" w:type="pct"/>
          </w:tcPr>
          <w:p w14:paraId="15372BBA" w14:textId="77777777" w:rsidR="00A03B1B" w:rsidRPr="00A03B1B" w:rsidRDefault="00A03B1B" w:rsidP="00A03B1B">
            <w:pPr>
              <w:spacing w:after="60"/>
              <w:rPr>
                <w:sz w:val="20"/>
                <w:szCs w:val="20"/>
              </w:rPr>
            </w:pPr>
            <w:r w:rsidRPr="00A03B1B">
              <w:rPr>
                <w:iCs/>
                <w:sz w:val="20"/>
                <w:szCs w:val="20"/>
              </w:rPr>
              <w:t xml:space="preserve">TLMP </w:t>
            </w:r>
            <w:r w:rsidRPr="00A03B1B">
              <w:rPr>
                <w:i/>
                <w:iCs/>
                <w:sz w:val="20"/>
                <w:szCs w:val="20"/>
                <w:vertAlign w:val="subscript"/>
              </w:rPr>
              <w:t>y</w:t>
            </w:r>
          </w:p>
        </w:tc>
        <w:tc>
          <w:tcPr>
            <w:tcW w:w="631" w:type="pct"/>
          </w:tcPr>
          <w:p w14:paraId="00954A07" w14:textId="77777777" w:rsidR="00A03B1B" w:rsidRPr="00A03B1B" w:rsidRDefault="00A03B1B" w:rsidP="00A03B1B">
            <w:pPr>
              <w:spacing w:after="60"/>
              <w:rPr>
                <w:sz w:val="20"/>
                <w:szCs w:val="20"/>
              </w:rPr>
            </w:pPr>
            <w:r w:rsidRPr="00A03B1B">
              <w:rPr>
                <w:iCs/>
                <w:sz w:val="20"/>
                <w:szCs w:val="20"/>
              </w:rPr>
              <w:t>second</w:t>
            </w:r>
          </w:p>
        </w:tc>
        <w:tc>
          <w:tcPr>
            <w:tcW w:w="3074" w:type="pct"/>
          </w:tcPr>
          <w:p w14:paraId="7A459EA5" w14:textId="77777777" w:rsidR="00A03B1B" w:rsidRPr="00A03B1B" w:rsidRDefault="00A03B1B" w:rsidP="00A03B1B">
            <w:pPr>
              <w:spacing w:after="60"/>
              <w:rPr>
                <w:i/>
                <w:sz w:val="20"/>
                <w:szCs w:val="20"/>
              </w:rPr>
            </w:pPr>
            <w:r w:rsidRPr="00A03B1B">
              <w:rPr>
                <w:i/>
                <w:sz w:val="20"/>
                <w:szCs w:val="20"/>
              </w:rPr>
              <w:t>Duration of SCED interval per interval</w:t>
            </w:r>
            <w:r w:rsidRPr="00A03B1B">
              <w:rPr>
                <w:iCs/>
                <w:sz w:val="20"/>
                <w:szCs w:val="20"/>
              </w:rPr>
              <w:sym w:font="Symbol" w:char="F0BE"/>
            </w:r>
            <w:r w:rsidRPr="00A03B1B">
              <w:rPr>
                <w:iCs/>
                <w:sz w:val="20"/>
                <w:szCs w:val="20"/>
              </w:rPr>
              <w:t xml:space="preserve">The duration of the portion of the SCED interval </w:t>
            </w:r>
            <w:r w:rsidRPr="00A03B1B">
              <w:rPr>
                <w:i/>
                <w:sz w:val="20"/>
                <w:szCs w:val="20"/>
              </w:rPr>
              <w:t>y</w:t>
            </w:r>
            <w:r w:rsidRPr="00A03B1B">
              <w:rPr>
                <w:sz w:val="20"/>
                <w:szCs w:val="20"/>
              </w:rPr>
              <w:t xml:space="preserve"> within the Settlement Interval</w:t>
            </w:r>
            <w:r w:rsidRPr="00A03B1B">
              <w:rPr>
                <w:iCs/>
                <w:sz w:val="20"/>
                <w:szCs w:val="20"/>
              </w:rPr>
              <w:t>.</w:t>
            </w:r>
          </w:p>
        </w:tc>
      </w:tr>
      <w:tr w:rsidR="00A03B1B" w:rsidRPr="00A03B1B" w14:paraId="5C6F6C45" w14:textId="77777777" w:rsidTr="00B31BB1">
        <w:trPr>
          <w:cantSplit/>
        </w:trPr>
        <w:tc>
          <w:tcPr>
            <w:tcW w:w="1295" w:type="pct"/>
          </w:tcPr>
          <w:p w14:paraId="5778E255" w14:textId="77777777" w:rsidR="00A03B1B" w:rsidRPr="00A03B1B" w:rsidRDefault="00A03B1B" w:rsidP="00A03B1B">
            <w:pPr>
              <w:spacing w:after="60"/>
              <w:rPr>
                <w:i/>
                <w:sz w:val="20"/>
                <w:szCs w:val="20"/>
              </w:rPr>
            </w:pPr>
            <w:r w:rsidRPr="00A03B1B">
              <w:rPr>
                <w:i/>
                <w:sz w:val="20"/>
                <w:szCs w:val="20"/>
              </w:rPr>
              <w:t>y</w:t>
            </w:r>
          </w:p>
        </w:tc>
        <w:tc>
          <w:tcPr>
            <w:tcW w:w="631" w:type="pct"/>
          </w:tcPr>
          <w:p w14:paraId="538FC087" w14:textId="77777777" w:rsidR="00A03B1B" w:rsidRPr="00A03B1B" w:rsidRDefault="00A03B1B" w:rsidP="00A03B1B">
            <w:pPr>
              <w:spacing w:after="60"/>
              <w:rPr>
                <w:sz w:val="20"/>
                <w:szCs w:val="20"/>
              </w:rPr>
            </w:pPr>
            <w:r w:rsidRPr="00A03B1B">
              <w:rPr>
                <w:sz w:val="20"/>
                <w:szCs w:val="20"/>
              </w:rPr>
              <w:t>none</w:t>
            </w:r>
          </w:p>
        </w:tc>
        <w:tc>
          <w:tcPr>
            <w:tcW w:w="3074" w:type="pct"/>
          </w:tcPr>
          <w:p w14:paraId="4CD9D93A" w14:textId="77777777" w:rsidR="00A03B1B" w:rsidRPr="00A03B1B" w:rsidRDefault="00A03B1B" w:rsidP="00A03B1B">
            <w:pPr>
              <w:spacing w:after="60"/>
              <w:rPr>
                <w:sz w:val="20"/>
                <w:szCs w:val="20"/>
              </w:rPr>
            </w:pPr>
            <w:r w:rsidRPr="00A03B1B">
              <w:rPr>
                <w:sz w:val="20"/>
                <w:szCs w:val="20"/>
              </w:rPr>
              <w:t>A SCED interval in the 15-minute Settlement Interval.</w:t>
            </w:r>
          </w:p>
        </w:tc>
      </w:tr>
    </w:tbl>
    <w:p w14:paraId="399989FA" w14:textId="77777777" w:rsidR="00A03B1B" w:rsidRPr="00A03B1B" w:rsidRDefault="00A03B1B" w:rsidP="00A03B1B">
      <w:pPr>
        <w:spacing w:before="240" w:after="240"/>
        <w:ind w:left="720" w:hanging="720"/>
        <w:rPr>
          <w:ins w:id="887" w:author="ERCOT" w:date="2025-07-30T09:03:00Z"/>
          <w:szCs w:val="20"/>
        </w:rPr>
      </w:pPr>
      <w:ins w:id="888" w:author="ERCOT" w:date="2025-07-30T09:03:00Z">
        <w:r w:rsidRPr="00A03B1B">
          <w:rPr>
            <w:bCs/>
            <w:snapToGrid w:val="0"/>
            <w:szCs w:val="20"/>
          </w:rPr>
          <w:t>(</w:t>
        </w:r>
      </w:ins>
      <w:ins w:id="889" w:author="ERCOT" w:date="2025-12-09T11:24:00Z">
        <w:r w:rsidRPr="00A03B1B">
          <w:rPr>
            <w:bCs/>
            <w:snapToGrid w:val="0"/>
            <w:szCs w:val="20"/>
          </w:rPr>
          <w:t>6</w:t>
        </w:r>
      </w:ins>
      <w:ins w:id="890" w:author="ERCOT" w:date="2025-07-30T09:03:00Z">
        <w:r w:rsidRPr="00A03B1B">
          <w:rPr>
            <w:bCs/>
            <w:snapToGrid w:val="0"/>
            <w:szCs w:val="20"/>
          </w:rPr>
          <w:t>)</w:t>
        </w:r>
        <w:r w:rsidRPr="00A03B1B">
          <w:rPr>
            <w:szCs w:val="20"/>
          </w:rPr>
          <w:t xml:space="preserve"> </w:t>
        </w:r>
        <w:r w:rsidRPr="00A03B1B">
          <w:rPr>
            <w:szCs w:val="20"/>
          </w:rPr>
          <w:tab/>
          <w:t xml:space="preserve">The Real-Time MCPC for </w:t>
        </w:r>
      </w:ins>
      <w:ins w:id="891" w:author="ERCOT" w:date="2025-07-30T09:04:00Z">
        <w:r w:rsidRPr="00A03B1B">
          <w:rPr>
            <w:szCs w:val="20"/>
          </w:rPr>
          <w:t>DRRS</w:t>
        </w:r>
      </w:ins>
      <w:ins w:id="892" w:author="ERCOT" w:date="2025-07-30T09:03:00Z">
        <w:r w:rsidRPr="00A03B1B">
          <w:rPr>
            <w:szCs w:val="20"/>
          </w:rPr>
          <w:t xml:space="preserve"> is the time-weighted average of the sum of the Real-Time MCPC for </w:t>
        </w:r>
      </w:ins>
      <w:ins w:id="893" w:author="ERCOT" w:date="2025-07-30T09:04:00Z">
        <w:r w:rsidRPr="00A03B1B">
          <w:rPr>
            <w:szCs w:val="20"/>
          </w:rPr>
          <w:t>DRRS</w:t>
        </w:r>
      </w:ins>
      <w:ins w:id="894" w:author="ERCOT" w:date="2025-07-30T09:03:00Z">
        <w:r w:rsidRPr="00A03B1B">
          <w:rPr>
            <w:szCs w:val="20"/>
          </w:rPr>
          <w:t xml:space="preserve"> and Real-Time Reliability Deployment Price Adders for Ancillary Service for </w:t>
        </w:r>
      </w:ins>
      <w:ins w:id="895" w:author="ERCOT" w:date="2025-07-30T09:04:00Z">
        <w:r w:rsidRPr="00A03B1B">
          <w:rPr>
            <w:szCs w:val="20"/>
          </w:rPr>
          <w:t>DRRS</w:t>
        </w:r>
      </w:ins>
      <w:ins w:id="896" w:author="ERCOT" w:date="2025-07-30T09:03:00Z">
        <w:r w:rsidRPr="00A03B1B">
          <w:rPr>
            <w:szCs w:val="20"/>
          </w:rPr>
          <w:t xml:space="preserve"> of each SCED interval in the 15-minute Settlement Interval.  The Real-Time MCPC for </w:t>
        </w:r>
      </w:ins>
      <w:ins w:id="897" w:author="ERCOT" w:date="2025-07-30T09:04:00Z">
        <w:r w:rsidRPr="00A03B1B">
          <w:rPr>
            <w:szCs w:val="20"/>
          </w:rPr>
          <w:t>DRRS</w:t>
        </w:r>
      </w:ins>
      <w:ins w:id="898" w:author="ERCOT" w:date="2025-07-30T09:03:00Z">
        <w:r w:rsidRPr="00A03B1B">
          <w:rPr>
            <w:szCs w:val="20"/>
          </w:rPr>
          <w:t xml:space="preserve"> for a 15-minute Settlement Interval is calculated as follows:</w:t>
        </w:r>
      </w:ins>
    </w:p>
    <w:p w14:paraId="524F1FC6" w14:textId="77777777" w:rsidR="00A03B1B" w:rsidRPr="00A03B1B" w:rsidRDefault="00A03B1B" w:rsidP="00A03B1B">
      <w:pPr>
        <w:tabs>
          <w:tab w:val="left" w:pos="2250"/>
          <w:tab w:val="left" w:pos="3150"/>
          <w:tab w:val="left" w:pos="3960"/>
        </w:tabs>
        <w:spacing w:after="240"/>
        <w:ind w:left="3960" w:hanging="3240"/>
        <w:rPr>
          <w:ins w:id="899" w:author="ERCOT" w:date="2025-07-30T09:03:00Z"/>
          <w:b/>
          <w:bCs/>
          <w:i/>
          <w:iCs/>
          <w:vertAlign w:val="subscript"/>
        </w:rPr>
      </w:pPr>
      <w:ins w:id="900" w:author="ERCOT" w:date="2025-07-30T09:03:00Z">
        <w:r w:rsidRPr="00A03B1B">
          <w:rPr>
            <w:b/>
            <w:bCs/>
          </w:rPr>
          <w:t>RTMCPC</w:t>
        </w:r>
      </w:ins>
      <w:ins w:id="901" w:author="ERCOT" w:date="2025-07-30T09:04:00Z">
        <w:r w:rsidRPr="00A03B1B">
          <w:rPr>
            <w:b/>
            <w:bCs/>
          </w:rPr>
          <w:t>DRR</w:t>
        </w:r>
      </w:ins>
      <w:ins w:id="902" w:author="ERCOT" w:date="2025-07-30T09:03:00Z">
        <w:r w:rsidRPr="00A03B1B">
          <w:rPr>
            <w:b/>
            <w:bCs/>
          </w:rPr>
          <w:t xml:space="preserve">  =   </w:t>
        </w:r>
      </w:ins>
      <w:ins w:id="903" w:author="ERCOT" w:date="2025-11-20T07:06:00Z">
        <w:r w:rsidRPr="00A03B1B">
          <w:rPr>
            <w:b/>
            <w:bCs/>
            <w:position w:val="-22"/>
          </w:rPr>
          <w:object w:dxaOrig="225" w:dyaOrig="465" w14:anchorId="20F7E127">
            <v:shape id="_x0000_i1078" type="#_x0000_t75" style="width:21.6pt;height:26.4pt" o:ole="">
              <v:imagedata r:id="rId80" o:title=""/>
            </v:shape>
            <o:OLEObject Type="Embed" ProgID="Equation.3" ShapeID="_x0000_i1078" DrawAspect="Content" ObjectID="_1831281601" r:id="rId91"/>
          </w:object>
        </w:r>
      </w:ins>
      <w:ins w:id="904" w:author="ERCOT" w:date="2025-07-30T09:03:00Z">
        <w:r w:rsidRPr="00A03B1B">
          <w:rPr>
            <w:b/>
            <w:bCs/>
          </w:rPr>
          <w:t xml:space="preserve">(RNWF </w:t>
        </w:r>
        <w:r w:rsidRPr="00A03B1B">
          <w:rPr>
            <w:b/>
            <w:bCs/>
            <w:i/>
            <w:iCs/>
            <w:vertAlign w:val="subscript"/>
          </w:rPr>
          <w:t>y</w:t>
        </w:r>
        <w:r w:rsidRPr="00A03B1B">
          <w:rPr>
            <w:b/>
            <w:bCs/>
          </w:rPr>
          <w:t xml:space="preserve"> * (RTMCPC</w:t>
        </w:r>
      </w:ins>
      <w:ins w:id="905" w:author="ERCOT" w:date="2025-07-30T09:04:00Z">
        <w:r w:rsidRPr="00A03B1B">
          <w:rPr>
            <w:b/>
            <w:bCs/>
          </w:rPr>
          <w:t>DRR</w:t>
        </w:r>
      </w:ins>
      <w:ins w:id="906" w:author="ERCOT" w:date="2025-07-30T09:03:00Z">
        <w:r w:rsidRPr="00A03B1B">
          <w:rPr>
            <w:b/>
            <w:bCs/>
          </w:rPr>
          <w:t xml:space="preserve">S </w:t>
        </w:r>
        <w:r w:rsidRPr="00A03B1B">
          <w:rPr>
            <w:b/>
            <w:bCs/>
            <w:i/>
            <w:iCs/>
            <w:vertAlign w:val="subscript"/>
          </w:rPr>
          <w:t>y</w:t>
        </w:r>
        <w:r w:rsidRPr="00A03B1B">
          <w:rPr>
            <w:b/>
            <w:bCs/>
          </w:rPr>
          <w:t xml:space="preserve"> + RTRDPA</w:t>
        </w:r>
      </w:ins>
      <w:ins w:id="907" w:author="ERCOT" w:date="2025-07-30T09:04:00Z">
        <w:r w:rsidRPr="00A03B1B">
          <w:rPr>
            <w:b/>
            <w:bCs/>
          </w:rPr>
          <w:t>DRR</w:t>
        </w:r>
      </w:ins>
      <w:ins w:id="908" w:author="ERCOT" w:date="2025-07-30T09:03:00Z">
        <w:r w:rsidRPr="00A03B1B">
          <w:rPr>
            <w:b/>
            <w:bCs/>
          </w:rPr>
          <w:t xml:space="preserve">S </w:t>
        </w:r>
        <w:r w:rsidRPr="00A03B1B">
          <w:rPr>
            <w:b/>
            <w:bCs/>
            <w:i/>
            <w:iCs/>
            <w:vertAlign w:val="subscript"/>
          </w:rPr>
          <w:t>y</w:t>
        </w:r>
        <w:r w:rsidRPr="00A03B1B">
          <w:rPr>
            <w:b/>
            <w:bCs/>
          </w:rPr>
          <w:t>))</w:t>
        </w:r>
      </w:ins>
    </w:p>
    <w:p w14:paraId="4082D49C" w14:textId="77777777" w:rsidR="00A03B1B" w:rsidRPr="00A03B1B" w:rsidRDefault="00A03B1B" w:rsidP="00A03B1B">
      <w:pPr>
        <w:spacing w:after="240"/>
        <w:rPr>
          <w:ins w:id="909" w:author="ERCOT" w:date="2025-07-30T09:03:00Z"/>
          <w:szCs w:val="20"/>
        </w:rPr>
      </w:pPr>
      <w:ins w:id="910" w:author="ERCOT" w:date="2025-07-30T09:03:00Z">
        <w:r w:rsidRPr="00A03B1B">
          <w:rPr>
            <w:szCs w:val="20"/>
          </w:rPr>
          <w:t>Where:</w:t>
        </w:r>
      </w:ins>
    </w:p>
    <w:p w14:paraId="76232ACD" w14:textId="77777777" w:rsidR="00A03B1B" w:rsidRPr="00A03B1B" w:rsidRDefault="00A03B1B" w:rsidP="00A03B1B">
      <w:pPr>
        <w:spacing w:after="240"/>
        <w:ind w:firstLine="720"/>
        <w:rPr>
          <w:ins w:id="911" w:author="ERCOT" w:date="2025-07-30T09:03:00Z"/>
          <w:i/>
          <w:iCs/>
          <w:vertAlign w:val="subscript"/>
        </w:rPr>
      </w:pPr>
      <w:ins w:id="912" w:author="ERCOT" w:date="2025-07-30T09:03:00Z">
        <w:r w:rsidRPr="00A03B1B">
          <w:t xml:space="preserve">RNWF </w:t>
        </w:r>
        <w:r w:rsidRPr="00A03B1B">
          <w:rPr>
            <w:i/>
            <w:iCs/>
            <w:vertAlign w:val="subscript"/>
          </w:rPr>
          <w:t xml:space="preserve">y   </w:t>
        </w:r>
        <w:r w:rsidRPr="00A03B1B">
          <w:t xml:space="preserve">=  TLMP </w:t>
        </w:r>
        <w:r w:rsidRPr="00A03B1B">
          <w:rPr>
            <w:i/>
            <w:iCs/>
            <w:vertAlign w:val="subscript"/>
          </w:rPr>
          <w:t>y</w:t>
        </w:r>
        <w:r w:rsidRPr="00A03B1B">
          <w:t xml:space="preserve"> </w:t>
        </w:r>
        <w:r w:rsidRPr="00A03B1B">
          <w:rPr>
            <w:color w:val="000000"/>
            <w:sz w:val="32"/>
            <w:szCs w:val="32"/>
          </w:rPr>
          <w:t>/</w:t>
        </w:r>
        <w:r w:rsidRPr="00A03B1B">
          <w:rPr>
            <w:color w:val="000000"/>
          </w:rPr>
          <w:t xml:space="preserve"> </w:t>
        </w:r>
      </w:ins>
      <w:ins w:id="913" w:author="ERCOT" w:date="2025-11-20T07:05:00Z">
        <w:r w:rsidRPr="00A03B1B">
          <w:rPr>
            <w:b/>
            <w:bCs/>
            <w:position w:val="-22"/>
          </w:rPr>
          <w:object w:dxaOrig="225" w:dyaOrig="465" w14:anchorId="60856989">
            <v:shape id="_x0000_i1079" type="#_x0000_t75" style="width:21.6pt;height:26.4pt" o:ole="">
              <v:imagedata r:id="rId80" o:title=""/>
            </v:shape>
            <o:OLEObject Type="Embed" ProgID="Equation.3" ShapeID="_x0000_i1079" DrawAspect="Content" ObjectID="_1831281602" r:id="rId92"/>
          </w:object>
        </w:r>
      </w:ins>
      <w:ins w:id="914" w:author="ERCOT" w:date="2025-07-30T09:03:00Z">
        <w:r w:rsidRPr="00A03B1B">
          <w:t xml:space="preserve">TLMP </w:t>
        </w:r>
        <w:r w:rsidRPr="00A03B1B">
          <w:rPr>
            <w:i/>
            <w:iCs/>
            <w:vertAlign w:val="subscript"/>
          </w:rPr>
          <w:t>y</w:t>
        </w:r>
      </w:ins>
    </w:p>
    <w:p w14:paraId="3E2DFB46" w14:textId="77777777" w:rsidR="00A03B1B" w:rsidRPr="00A03B1B" w:rsidRDefault="00A03B1B" w:rsidP="00A03B1B">
      <w:pPr>
        <w:ind w:left="720" w:hanging="720"/>
        <w:rPr>
          <w:ins w:id="915" w:author="ERCOT" w:date="2025-07-30T09:03:00Z"/>
          <w:iCs/>
        </w:rPr>
      </w:pPr>
      <w:ins w:id="916" w:author="ERCOT" w:date="2025-07-30T09:03:00Z">
        <w:r w:rsidRPr="00A03B1B">
          <w:rPr>
            <w:iCs/>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A03B1B" w:rsidRPr="00A03B1B" w14:paraId="002C9C2C" w14:textId="77777777" w:rsidTr="00B31BB1">
        <w:trPr>
          <w:cantSplit/>
          <w:tblHeader/>
          <w:ins w:id="917" w:author="ERCOT" w:date="2025-12-09T11:25:00Z"/>
        </w:trPr>
        <w:tc>
          <w:tcPr>
            <w:tcW w:w="1295" w:type="pct"/>
            <w:tcBorders>
              <w:top w:val="single" w:sz="4" w:space="0" w:color="auto"/>
              <w:left w:val="single" w:sz="4" w:space="0" w:color="auto"/>
              <w:bottom w:val="single" w:sz="4" w:space="0" w:color="auto"/>
              <w:right w:val="single" w:sz="4" w:space="0" w:color="auto"/>
            </w:tcBorders>
            <w:hideMark/>
          </w:tcPr>
          <w:p w14:paraId="050D8F90" w14:textId="77777777" w:rsidR="00A03B1B" w:rsidRPr="00A03B1B" w:rsidRDefault="00A03B1B" w:rsidP="00A03B1B">
            <w:pPr>
              <w:spacing w:after="120"/>
              <w:rPr>
                <w:ins w:id="918" w:author="ERCOT" w:date="2025-12-09T11:25:00Z"/>
                <w:b/>
                <w:iCs/>
                <w:sz w:val="20"/>
                <w:szCs w:val="20"/>
              </w:rPr>
            </w:pPr>
            <w:ins w:id="919" w:author="ERCOT" w:date="2025-12-09T11:25:00Z">
              <w:r w:rsidRPr="00A03B1B">
                <w:rPr>
                  <w:b/>
                  <w:iCs/>
                  <w:sz w:val="20"/>
                  <w:szCs w:val="20"/>
                </w:rPr>
                <w:t>Variable</w:t>
              </w:r>
            </w:ins>
          </w:p>
        </w:tc>
        <w:tc>
          <w:tcPr>
            <w:tcW w:w="631" w:type="pct"/>
            <w:tcBorders>
              <w:top w:val="single" w:sz="4" w:space="0" w:color="auto"/>
              <w:left w:val="single" w:sz="4" w:space="0" w:color="auto"/>
              <w:bottom w:val="single" w:sz="4" w:space="0" w:color="auto"/>
              <w:right w:val="single" w:sz="4" w:space="0" w:color="auto"/>
            </w:tcBorders>
            <w:hideMark/>
          </w:tcPr>
          <w:p w14:paraId="744946B3" w14:textId="77777777" w:rsidR="00A03B1B" w:rsidRPr="00A03B1B" w:rsidRDefault="00A03B1B" w:rsidP="00A03B1B">
            <w:pPr>
              <w:spacing w:after="120"/>
              <w:rPr>
                <w:ins w:id="920" w:author="ERCOT" w:date="2025-12-09T11:25:00Z"/>
                <w:b/>
                <w:iCs/>
                <w:sz w:val="20"/>
                <w:szCs w:val="20"/>
              </w:rPr>
            </w:pPr>
            <w:ins w:id="921" w:author="ERCOT" w:date="2025-12-09T11:25:00Z">
              <w:r w:rsidRPr="00A03B1B">
                <w:rPr>
                  <w:b/>
                  <w:iCs/>
                  <w:sz w:val="20"/>
                  <w:szCs w:val="20"/>
                </w:rPr>
                <w:t>Unit</w:t>
              </w:r>
            </w:ins>
          </w:p>
        </w:tc>
        <w:tc>
          <w:tcPr>
            <w:tcW w:w="3074" w:type="pct"/>
            <w:tcBorders>
              <w:top w:val="single" w:sz="4" w:space="0" w:color="auto"/>
              <w:left w:val="single" w:sz="4" w:space="0" w:color="auto"/>
              <w:bottom w:val="single" w:sz="4" w:space="0" w:color="auto"/>
              <w:right w:val="single" w:sz="4" w:space="0" w:color="auto"/>
            </w:tcBorders>
            <w:hideMark/>
          </w:tcPr>
          <w:p w14:paraId="3A2A347E" w14:textId="77777777" w:rsidR="00A03B1B" w:rsidRPr="00A03B1B" w:rsidRDefault="00A03B1B" w:rsidP="00A03B1B">
            <w:pPr>
              <w:spacing w:after="120"/>
              <w:rPr>
                <w:ins w:id="922" w:author="ERCOT" w:date="2025-12-09T11:25:00Z"/>
                <w:b/>
                <w:iCs/>
                <w:sz w:val="20"/>
                <w:szCs w:val="20"/>
              </w:rPr>
            </w:pPr>
            <w:ins w:id="923" w:author="ERCOT" w:date="2025-12-09T11:25:00Z">
              <w:r w:rsidRPr="00A03B1B">
                <w:rPr>
                  <w:b/>
                  <w:iCs/>
                  <w:sz w:val="20"/>
                  <w:szCs w:val="20"/>
                </w:rPr>
                <w:t>Description</w:t>
              </w:r>
            </w:ins>
          </w:p>
        </w:tc>
      </w:tr>
      <w:tr w:rsidR="00A03B1B" w:rsidRPr="00A03B1B" w14:paraId="045BFD13" w14:textId="77777777" w:rsidTr="00B31BB1">
        <w:trPr>
          <w:cantSplit/>
          <w:ins w:id="924" w:author="ERCOT" w:date="2025-12-09T11:25:00Z"/>
        </w:trPr>
        <w:tc>
          <w:tcPr>
            <w:tcW w:w="1295" w:type="pct"/>
            <w:tcBorders>
              <w:top w:val="single" w:sz="4" w:space="0" w:color="auto"/>
              <w:left w:val="single" w:sz="4" w:space="0" w:color="auto"/>
              <w:bottom w:val="single" w:sz="4" w:space="0" w:color="auto"/>
              <w:right w:val="single" w:sz="4" w:space="0" w:color="auto"/>
            </w:tcBorders>
            <w:hideMark/>
          </w:tcPr>
          <w:p w14:paraId="4A6FE1A8" w14:textId="77777777" w:rsidR="00A03B1B" w:rsidRPr="00A03B1B" w:rsidRDefault="00A03B1B" w:rsidP="00A03B1B">
            <w:pPr>
              <w:spacing w:after="60"/>
              <w:rPr>
                <w:ins w:id="925" w:author="ERCOT" w:date="2025-12-09T11:25:00Z"/>
                <w:sz w:val="20"/>
                <w:szCs w:val="20"/>
              </w:rPr>
            </w:pPr>
            <w:ins w:id="926" w:author="ERCOT" w:date="2025-12-09T11:25:00Z">
              <w:r w:rsidRPr="00A03B1B">
                <w:rPr>
                  <w:sz w:val="20"/>
                  <w:szCs w:val="20"/>
                </w:rPr>
                <w:t xml:space="preserve">RTMCPCDRR </w:t>
              </w:r>
            </w:ins>
          </w:p>
        </w:tc>
        <w:tc>
          <w:tcPr>
            <w:tcW w:w="631" w:type="pct"/>
            <w:tcBorders>
              <w:top w:val="single" w:sz="4" w:space="0" w:color="auto"/>
              <w:left w:val="single" w:sz="4" w:space="0" w:color="auto"/>
              <w:bottom w:val="single" w:sz="4" w:space="0" w:color="auto"/>
              <w:right w:val="single" w:sz="4" w:space="0" w:color="auto"/>
            </w:tcBorders>
            <w:hideMark/>
          </w:tcPr>
          <w:p w14:paraId="4130C12D" w14:textId="77777777" w:rsidR="00A03B1B" w:rsidRPr="00A03B1B" w:rsidRDefault="00A03B1B" w:rsidP="00A03B1B">
            <w:pPr>
              <w:spacing w:after="60"/>
              <w:rPr>
                <w:ins w:id="927" w:author="ERCOT" w:date="2025-12-09T11:25:00Z"/>
                <w:sz w:val="20"/>
                <w:szCs w:val="20"/>
              </w:rPr>
            </w:pPr>
            <w:ins w:id="928" w:author="ERCOT" w:date="2025-12-09T11:25:00Z">
              <w:r w:rsidRPr="00A03B1B">
                <w:rPr>
                  <w:sz w:val="20"/>
                  <w:szCs w:val="20"/>
                </w:rPr>
                <w:t>$/MW</w:t>
              </w:r>
            </w:ins>
          </w:p>
        </w:tc>
        <w:tc>
          <w:tcPr>
            <w:tcW w:w="3074" w:type="pct"/>
            <w:tcBorders>
              <w:top w:val="single" w:sz="4" w:space="0" w:color="auto"/>
              <w:left w:val="single" w:sz="4" w:space="0" w:color="auto"/>
              <w:bottom w:val="single" w:sz="4" w:space="0" w:color="auto"/>
              <w:right w:val="single" w:sz="4" w:space="0" w:color="auto"/>
            </w:tcBorders>
            <w:hideMark/>
          </w:tcPr>
          <w:p w14:paraId="066FA6BB" w14:textId="77777777" w:rsidR="00A03B1B" w:rsidRPr="00A03B1B" w:rsidRDefault="00A03B1B" w:rsidP="00A03B1B">
            <w:pPr>
              <w:spacing w:after="60"/>
              <w:rPr>
                <w:ins w:id="929" w:author="ERCOT" w:date="2025-12-09T11:25:00Z"/>
                <w:i/>
                <w:sz w:val="20"/>
                <w:szCs w:val="20"/>
              </w:rPr>
            </w:pPr>
            <w:ins w:id="930" w:author="ERCOT" w:date="2025-12-09T11:25:00Z">
              <w:r w:rsidRPr="00A03B1B">
                <w:rPr>
                  <w:i/>
                  <w:sz w:val="20"/>
                  <w:szCs w:val="18"/>
                </w:rPr>
                <w:t xml:space="preserve">Real-Time Market Clearing Price for Capacity for </w:t>
              </w:r>
              <w:r w:rsidRPr="00A03B1B">
                <w:rPr>
                  <w:i/>
                  <w:sz w:val="20"/>
                  <w:szCs w:val="20"/>
                </w:rPr>
                <w:t>Dispatchable Reliability Reserve Service</w:t>
              </w:r>
              <w:r w:rsidRPr="00A03B1B">
                <w:rPr>
                  <w:sz w:val="20"/>
                  <w:szCs w:val="20"/>
                </w:rPr>
                <w:t xml:space="preserve"> </w:t>
              </w:r>
              <w:r w:rsidRPr="00A03B1B">
                <w:rPr>
                  <w:i/>
                  <w:sz w:val="20"/>
                  <w:szCs w:val="18"/>
                </w:rPr>
                <w:t>-</w:t>
              </w:r>
              <w:r w:rsidRPr="00A03B1B">
                <w:rPr>
                  <w:sz w:val="20"/>
                  <w:szCs w:val="20"/>
                </w:rPr>
                <w:t xml:space="preserve"> The Real-Time MCPC for DRRS for the 15-minute Settlement Interval.</w:t>
              </w:r>
            </w:ins>
          </w:p>
        </w:tc>
      </w:tr>
      <w:tr w:rsidR="00A03B1B" w:rsidRPr="00A03B1B" w14:paraId="1D5D8180" w14:textId="77777777" w:rsidTr="00B31BB1">
        <w:trPr>
          <w:cantSplit/>
          <w:ins w:id="931" w:author="ERCOT" w:date="2025-12-09T11:25:00Z"/>
        </w:trPr>
        <w:tc>
          <w:tcPr>
            <w:tcW w:w="1295" w:type="pct"/>
            <w:tcBorders>
              <w:top w:val="single" w:sz="4" w:space="0" w:color="auto"/>
              <w:left w:val="single" w:sz="4" w:space="0" w:color="auto"/>
              <w:bottom w:val="single" w:sz="4" w:space="0" w:color="auto"/>
              <w:right w:val="single" w:sz="4" w:space="0" w:color="auto"/>
            </w:tcBorders>
            <w:hideMark/>
          </w:tcPr>
          <w:p w14:paraId="58086AAA" w14:textId="77777777" w:rsidR="00A03B1B" w:rsidRPr="00A03B1B" w:rsidRDefault="00A03B1B" w:rsidP="00A03B1B">
            <w:pPr>
              <w:spacing w:after="60"/>
              <w:rPr>
                <w:ins w:id="932" w:author="ERCOT" w:date="2025-12-09T11:25:00Z"/>
                <w:sz w:val="20"/>
                <w:szCs w:val="20"/>
              </w:rPr>
            </w:pPr>
            <w:ins w:id="933" w:author="ERCOT" w:date="2025-12-09T11:25:00Z">
              <w:r w:rsidRPr="00A03B1B">
                <w:rPr>
                  <w:sz w:val="20"/>
                  <w:szCs w:val="20"/>
                </w:rPr>
                <w:t>RTMCPCDRRS</w:t>
              </w:r>
              <w:r w:rsidRPr="00A03B1B">
                <w:rPr>
                  <w:i/>
                  <w:sz w:val="20"/>
                  <w:szCs w:val="20"/>
                  <w:vertAlign w:val="subscript"/>
                </w:rPr>
                <w:t xml:space="preserve"> y</w:t>
              </w:r>
            </w:ins>
          </w:p>
        </w:tc>
        <w:tc>
          <w:tcPr>
            <w:tcW w:w="631" w:type="pct"/>
            <w:tcBorders>
              <w:top w:val="single" w:sz="4" w:space="0" w:color="auto"/>
              <w:left w:val="single" w:sz="4" w:space="0" w:color="auto"/>
              <w:bottom w:val="single" w:sz="4" w:space="0" w:color="auto"/>
              <w:right w:val="single" w:sz="4" w:space="0" w:color="auto"/>
            </w:tcBorders>
            <w:hideMark/>
          </w:tcPr>
          <w:p w14:paraId="55F0CE67" w14:textId="77777777" w:rsidR="00A03B1B" w:rsidRPr="00A03B1B" w:rsidRDefault="00A03B1B" w:rsidP="00A03B1B">
            <w:pPr>
              <w:spacing w:after="60"/>
              <w:rPr>
                <w:ins w:id="934" w:author="ERCOT" w:date="2025-12-09T11:25:00Z"/>
                <w:sz w:val="20"/>
                <w:szCs w:val="20"/>
              </w:rPr>
            </w:pPr>
            <w:ins w:id="935" w:author="ERCOT" w:date="2025-12-09T11:25:00Z">
              <w:r w:rsidRPr="00A03B1B">
                <w:rPr>
                  <w:sz w:val="20"/>
                  <w:szCs w:val="20"/>
                </w:rPr>
                <w:t>$/MW</w:t>
              </w:r>
            </w:ins>
          </w:p>
        </w:tc>
        <w:tc>
          <w:tcPr>
            <w:tcW w:w="3074" w:type="pct"/>
            <w:tcBorders>
              <w:top w:val="single" w:sz="4" w:space="0" w:color="auto"/>
              <w:left w:val="single" w:sz="4" w:space="0" w:color="auto"/>
              <w:bottom w:val="single" w:sz="4" w:space="0" w:color="auto"/>
              <w:right w:val="single" w:sz="4" w:space="0" w:color="auto"/>
            </w:tcBorders>
            <w:hideMark/>
          </w:tcPr>
          <w:p w14:paraId="122B2CAC" w14:textId="77777777" w:rsidR="00A03B1B" w:rsidRPr="00A03B1B" w:rsidRDefault="00A03B1B" w:rsidP="00A03B1B">
            <w:pPr>
              <w:spacing w:after="60"/>
              <w:rPr>
                <w:ins w:id="936" w:author="ERCOT" w:date="2025-12-09T11:25:00Z"/>
                <w:i/>
                <w:sz w:val="20"/>
                <w:szCs w:val="18"/>
              </w:rPr>
            </w:pPr>
            <w:ins w:id="937" w:author="ERCOT" w:date="2025-12-09T11:25:00Z">
              <w:r w:rsidRPr="00A03B1B">
                <w:rPr>
                  <w:i/>
                  <w:sz w:val="20"/>
                  <w:szCs w:val="18"/>
                </w:rPr>
                <w:t xml:space="preserve">Real-Time Market Clearing Price for Capacity for </w:t>
              </w:r>
              <w:r w:rsidRPr="00A03B1B">
                <w:rPr>
                  <w:i/>
                  <w:sz w:val="20"/>
                  <w:szCs w:val="20"/>
                </w:rPr>
                <w:t>Dispatchable Reliability Reserve Service</w:t>
              </w:r>
              <w:r w:rsidRPr="00A03B1B">
                <w:rPr>
                  <w:sz w:val="20"/>
                  <w:szCs w:val="20"/>
                </w:rPr>
                <w:t xml:space="preserve"> </w:t>
              </w:r>
              <w:r w:rsidRPr="00A03B1B">
                <w:rPr>
                  <w:i/>
                  <w:sz w:val="20"/>
                  <w:szCs w:val="20"/>
                </w:rPr>
                <w:t xml:space="preserve">per SCED interval </w:t>
              </w:r>
              <w:r w:rsidRPr="00A03B1B">
                <w:rPr>
                  <w:i/>
                  <w:sz w:val="20"/>
                  <w:szCs w:val="18"/>
                </w:rPr>
                <w:t>-</w:t>
              </w:r>
              <w:r w:rsidRPr="00A03B1B">
                <w:rPr>
                  <w:sz w:val="20"/>
                  <w:szCs w:val="20"/>
                </w:rPr>
                <w:t xml:space="preserve"> The Real-Time MCPC for DRRS for the SCED interval </w:t>
              </w:r>
              <w:r w:rsidRPr="00A03B1B">
                <w:rPr>
                  <w:i/>
                  <w:sz w:val="20"/>
                  <w:szCs w:val="20"/>
                </w:rPr>
                <w:t>y.</w:t>
              </w:r>
            </w:ins>
          </w:p>
        </w:tc>
      </w:tr>
      <w:tr w:rsidR="00A03B1B" w:rsidRPr="00A03B1B" w14:paraId="7A99255B" w14:textId="77777777" w:rsidTr="00B31BB1">
        <w:trPr>
          <w:cantSplit/>
          <w:ins w:id="938" w:author="ERCOT" w:date="2025-12-09T11:25:00Z"/>
        </w:trPr>
        <w:tc>
          <w:tcPr>
            <w:tcW w:w="1295" w:type="pct"/>
          </w:tcPr>
          <w:p w14:paraId="273DDC20" w14:textId="77777777" w:rsidR="00A03B1B" w:rsidRPr="00A03B1B" w:rsidRDefault="00A03B1B" w:rsidP="00A03B1B">
            <w:pPr>
              <w:spacing w:after="60"/>
              <w:rPr>
                <w:ins w:id="939" w:author="ERCOT" w:date="2025-12-09T11:25:00Z"/>
                <w:i/>
                <w:sz w:val="20"/>
                <w:szCs w:val="20"/>
              </w:rPr>
            </w:pPr>
            <w:ins w:id="940" w:author="ERCOT" w:date="2025-12-09T11:25:00Z">
              <w:r w:rsidRPr="00A03B1B">
                <w:rPr>
                  <w:sz w:val="20"/>
                  <w:szCs w:val="20"/>
                </w:rPr>
                <w:t xml:space="preserve">RTRDPADRRS </w:t>
              </w:r>
              <w:r w:rsidRPr="00A03B1B">
                <w:rPr>
                  <w:i/>
                  <w:sz w:val="20"/>
                  <w:szCs w:val="20"/>
                </w:rPr>
                <w:t>y</w:t>
              </w:r>
            </w:ins>
          </w:p>
        </w:tc>
        <w:tc>
          <w:tcPr>
            <w:tcW w:w="631" w:type="pct"/>
          </w:tcPr>
          <w:p w14:paraId="0B327C30" w14:textId="77777777" w:rsidR="00A03B1B" w:rsidRPr="00A03B1B" w:rsidRDefault="00A03B1B" w:rsidP="00A03B1B">
            <w:pPr>
              <w:spacing w:after="60"/>
              <w:rPr>
                <w:ins w:id="941" w:author="ERCOT" w:date="2025-12-09T11:25:00Z"/>
                <w:sz w:val="20"/>
                <w:szCs w:val="20"/>
              </w:rPr>
            </w:pPr>
            <w:ins w:id="942" w:author="ERCOT" w:date="2025-12-09T11:25:00Z">
              <w:r w:rsidRPr="00A03B1B">
                <w:rPr>
                  <w:sz w:val="20"/>
                  <w:szCs w:val="20"/>
                </w:rPr>
                <w:t>$/MW</w:t>
              </w:r>
            </w:ins>
          </w:p>
        </w:tc>
        <w:tc>
          <w:tcPr>
            <w:tcW w:w="3074" w:type="pct"/>
          </w:tcPr>
          <w:p w14:paraId="2AD2F8A2" w14:textId="77777777" w:rsidR="00A03B1B" w:rsidRPr="00A03B1B" w:rsidRDefault="00A03B1B" w:rsidP="00A03B1B">
            <w:pPr>
              <w:spacing w:after="60"/>
              <w:rPr>
                <w:ins w:id="943" w:author="ERCOT" w:date="2025-12-09T11:25:00Z"/>
                <w:sz w:val="20"/>
                <w:szCs w:val="20"/>
              </w:rPr>
            </w:pPr>
            <w:ins w:id="944" w:author="ERCOT" w:date="2025-12-09T11:25:00Z">
              <w:r w:rsidRPr="00A03B1B">
                <w:rPr>
                  <w:i/>
                  <w:sz w:val="20"/>
                  <w:szCs w:val="20"/>
                </w:rPr>
                <w:t>Real-Time Reliability Deployment Price Adder for Ancillary Service for Dispatchable Reliability Reserve Service</w:t>
              </w:r>
              <w:r w:rsidRPr="00A03B1B">
                <w:rPr>
                  <w:sz w:val="20"/>
                  <w:szCs w:val="20"/>
                </w:rPr>
                <w:t xml:space="preserve"> </w:t>
              </w:r>
              <w:r w:rsidRPr="00A03B1B">
                <w:rPr>
                  <w:i/>
                  <w:sz w:val="20"/>
                  <w:szCs w:val="20"/>
                </w:rPr>
                <w:t>per SCED interval</w:t>
              </w:r>
              <w:r w:rsidRPr="00A03B1B">
                <w:rPr>
                  <w:sz w:val="20"/>
                  <w:szCs w:val="20"/>
                </w:rPr>
                <w:t xml:space="preserve"> - The Real-Time price adder for DRRS that captures the impact of reliability deployments on DRRS prices for the SCED interval y. </w:t>
              </w:r>
            </w:ins>
          </w:p>
        </w:tc>
      </w:tr>
      <w:tr w:rsidR="00A03B1B" w:rsidRPr="00A03B1B" w14:paraId="35C1C100" w14:textId="77777777" w:rsidTr="00B31BB1">
        <w:trPr>
          <w:cantSplit/>
          <w:ins w:id="945" w:author="ERCOT" w:date="2025-12-09T11:25:00Z"/>
        </w:trPr>
        <w:tc>
          <w:tcPr>
            <w:tcW w:w="1295" w:type="pct"/>
          </w:tcPr>
          <w:p w14:paraId="603B1156" w14:textId="77777777" w:rsidR="00A03B1B" w:rsidRPr="00A03B1B" w:rsidRDefault="00A03B1B" w:rsidP="00A03B1B">
            <w:pPr>
              <w:spacing w:after="60"/>
              <w:rPr>
                <w:ins w:id="946" w:author="ERCOT" w:date="2025-12-09T11:25:00Z"/>
                <w:sz w:val="20"/>
                <w:szCs w:val="20"/>
              </w:rPr>
            </w:pPr>
            <w:ins w:id="947" w:author="ERCOT" w:date="2025-12-09T11:25:00Z">
              <w:r w:rsidRPr="00A03B1B">
                <w:rPr>
                  <w:iCs/>
                  <w:sz w:val="20"/>
                  <w:szCs w:val="20"/>
                </w:rPr>
                <w:t xml:space="preserve">RNWF </w:t>
              </w:r>
              <w:r w:rsidRPr="00A03B1B">
                <w:rPr>
                  <w:i/>
                  <w:iCs/>
                  <w:sz w:val="20"/>
                  <w:szCs w:val="20"/>
                  <w:vertAlign w:val="subscript"/>
                </w:rPr>
                <w:t>y</w:t>
              </w:r>
            </w:ins>
          </w:p>
        </w:tc>
        <w:tc>
          <w:tcPr>
            <w:tcW w:w="631" w:type="pct"/>
          </w:tcPr>
          <w:p w14:paraId="5515050E" w14:textId="77777777" w:rsidR="00A03B1B" w:rsidRPr="00A03B1B" w:rsidRDefault="00A03B1B" w:rsidP="00A03B1B">
            <w:pPr>
              <w:spacing w:after="60"/>
              <w:rPr>
                <w:ins w:id="948" w:author="ERCOT" w:date="2025-12-09T11:25:00Z"/>
                <w:sz w:val="20"/>
                <w:szCs w:val="20"/>
              </w:rPr>
            </w:pPr>
            <w:ins w:id="949" w:author="ERCOT" w:date="2025-12-09T11:25:00Z">
              <w:r w:rsidRPr="00A03B1B">
                <w:rPr>
                  <w:iCs/>
                  <w:sz w:val="20"/>
                  <w:szCs w:val="20"/>
                </w:rPr>
                <w:t>none</w:t>
              </w:r>
            </w:ins>
          </w:p>
        </w:tc>
        <w:tc>
          <w:tcPr>
            <w:tcW w:w="3074" w:type="pct"/>
          </w:tcPr>
          <w:p w14:paraId="226FCABF" w14:textId="77777777" w:rsidR="00A03B1B" w:rsidRPr="00A03B1B" w:rsidRDefault="00A03B1B" w:rsidP="00A03B1B">
            <w:pPr>
              <w:spacing w:after="60"/>
              <w:rPr>
                <w:ins w:id="950" w:author="ERCOT" w:date="2025-12-09T11:25:00Z"/>
                <w:i/>
                <w:sz w:val="20"/>
                <w:szCs w:val="20"/>
              </w:rPr>
            </w:pPr>
            <w:ins w:id="951" w:author="ERCOT" w:date="2025-12-09T11:25:00Z">
              <w:r w:rsidRPr="00A03B1B">
                <w:rPr>
                  <w:i/>
                  <w:iCs/>
                  <w:sz w:val="20"/>
                  <w:szCs w:val="20"/>
                </w:rPr>
                <w:t>Resource Node Weighting Factor per interval</w:t>
              </w:r>
              <w:r w:rsidRPr="00A03B1B">
                <w:rPr>
                  <w:rFonts w:ascii="Symbol" w:eastAsia="Symbol" w:hAnsi="Symbol" w:cs="Symbol"/>
                  <w:sz w:val="20"/>
                  <w:szCs w:val="20"/>
                </w:rPr>
                <w:t>¾</w:t>
              </w:r>
              <w:r w:rsidRPr="00A03B1B">
                <w:rPr>
                  <w:iCs/>
                  <w:sz w:val="20"/>
                  <w:szCs w:val="20"/>
                </w:rPr>
                <w:t xml:space="preserve">The weight used in the Ancillary Service Price calculation for the portion of the SCED interval </w:t>
              </w:r>
              <w:r w:rsidRPr="00A03B1B">
                <w:rPr>
                  <w:i/>
                  <w:iCs/>
                  <w:sz w:val="20"/>
                  <w:szCs w:val="20"/>
                </w:rPr>
                <w:t>y</w:t>
              </w:r>
              <w:r w:rsidRPr="00A03B1B">
                <w:rPr>
                  <w:iCs/>
                  <w:sz w:val="20"/>
                  <w:szCs w:val="20"/>
                </w:rPr>
                <w:t xml:space="preserve"> within the Settlement Interval.</w:t>
              </w:r>
            </w:ins>
          </w:p>
        </w:tc>
      </w:tr>
      <w:tr w:rsidR="00A03B1B" w:rsidRPr="00A03B1B" w14:paraId="67262BE6" w14:textId="77777777" w:rsidTr="00B31BB1">
        <w:trPr>
          <w:cantSplit/>
          <w:ins w:id="952" w:author="ERCOT" w:date="2025-12-09T11:25:00Z"/>
        </w:trPr>
        <w:tc>
          <w:tcPr>
            <w:tcW w:w="1295" w:type="pct"/>
          </w:tcPr>
          <w:p w14:paraId="6515FF01" w14:textId="77777777" w:rsidR="00A03B1B" w:rsidRPr="00A03B1B" w:rsidRDefault="00A03B1B" w:rsidP="00A03B1B">
            <w:pPr>
              <w:spacing w:after="60"/>
              <w:rPr>
                <w:ins w:id="953" w:author="ERCOT" w:date="2025-12-09T11:25:00Z"/>
                <w:sz w:val="20"/>
                <w:szCs w:val="20"/>
              </w:rPr>
            </w:pPr>
            <w:ins w:id="954" w:author="ERCOT" w:date="2025-12-09T11:25:00Z">
              <w:r w:rsidRPr="00A03B1B">
                <w:rPr>
                  <w:iCs/>
                  <w:sz w:val="20"/>
                  <w:szCs w:val="20"/>
                </w:rPr>
                <w:t xml:space="preserve">TLMP </w:t>
              </w:r>
              <w:r w:rsidRPr="00A03B1B">
                <w:rPr>
                  <w:i/>
                  <w:iCs/>
                  <w:sz w:val="20"/>
                  <w:szCs w:val="20"/>
                  <w:vertAlign w:val="subscript"/>
                </w:rPr>
                <w:t>y</w:t>
              </w:r>
            </w:ins>
          </w:p>
        </w:tc>
        <w:tc>
          <w:tcPr>
            <w:tcW w:w="631" w:type="pct"/>
          </w:tcPr>
          <w:p w14:paraId="17E4B9AF" w14:textId="77777777" w:rsidR="00A03B1B" w:rsidRPr="00A03B1B" w:rsidRDefault="00A03B1B" w:rsidP="00A03B1B">
            <w:pPr>
              <w:spacing w:after="60"/>
              <w:rPr>
                <w:ins w:id="955" w:author="ERCOT" w:date="2025-12-09T11:25:00Z"/>
                <w:sz w:val="20"/>
                <w:szCs w:val="20"/>
              </w:rPr>
            </w:pPr>
            <w:ins w:id="956" w:author="ERCOT" w:date="2025-12-09T11:25:00Z">
              <w:r w:rsidRPr="00A03B1B">
                <w:rPr>
                  <w:iCs/>
                  <w:sz w:val="20"/>
                  <w:szCs w:val="20"/>
                </w:rPr>
                <w:t>second</w:t>
              </w:r>
            </w:ins>
          </w:p>
        </w:tc>
        <w:tc>
          <w:tcPr>
            <w:tcW w:w="3074" w:type="pct"/>
          </w:tcPr>
          <w:p w14:paraId="3CB42CC4" w14:textId="77777777" w:rsidR="00A03B1B" w:rsidRPr="00A03B1B" w:rsidRDefault="00A03B1B" w:rsidP="00A03B1B">
            <w:pPr>
              <w:spacing w:after="60"/>
              <w:rPr>
                <w:ins w:id="957" w:author="ERCOT" w:date="2025-12-09T11:25:00Z"/>
                <w:i/>
                <w:sz w:val="20"/>
                <w:szCs w:val="20"/>
              </w:rPr>
            </w:pPr>
            <w:ins w:id="958" w:author="ERCOT" w:date="2025-12-09T11:25:00Z">
              <w:r w:rsidRPr="00A03B1B">
                <w:rPr>
                  <w:i/>
                  <w:sz w:val="20"/>
                  <w:szCs w:val="20"/>
                </w:rPr>
                <w:t>Duration of SCED interval per interval</w:t>
              </w:r>
              <w:r w:rsidRPr="00A03B1B">
                <w:rPr>
                  <w:rFonts w:ascii="Symbol" w:eastAsia="Symbol" w:hAnsi="Symbol" w:cs="Symbol"/>
                  <w:sz w:val="20"/>
                  <w:szCs w:val="20"/>
                </w:rPr>
                <w:t>¾</w:t>
              </w:r>
              <w:r w:rsidRPr="00A03B1B">
                <w:rPr>
                  <w:iCs/>
                  <w:sz w:val="20"/>
                  <w:szCs w:val="20"/>
                </w:rPr>
                <w:t xml:space="preserve">The duration of the portion of the SCED interval </w:t>
              </w:r>
              <w:r w:rsidRPr="00A03B1B">
                <w:rPr>
                  <w:i/>
                  <w:sz w:val="20"/>
                  <w:szCs w:val="20"/>
                </w:rPr>
                <w:t>y</w:t>
              </w:r>
              <w:r w:rsidRPr="00A03B1B">
                <w:rPr>
                  <w:sz w:val="20"/>
                  <w:szCs w:val="20"/>
                </w:rPr>
                <w:t xml:space="preserve"> within the Settlement Interval</w:t>
              </w:r>
              <w:r w:rsidRPr="00A03B1B">
                <w:rPr>
                  <w:iCs/>
                  <w:sz w:val="20"/>
                  <w:szCs w:val="20"/>
                </w:rPr>
                <w:t>.</w:t>
              </w:r>
            </w:ins>
          </w:p>
        </w:tc>
      </w:tr>
      <w:tr w:rsidR="00A03B1B" w:rsidRPr="00A03B1B" w14:paraId="3C1666A9" w14:textId="77777777" w:rsidTr="00B31BB1">
        <w:trPr>
          <w:cantSplit/>
          <w:ins w:id="959" w:author="ERCOT" w:date="2025-12-09T11:25:00Z"/>
        </w:trPr>
        <w:tc>
          <w:tcPr>
            <w:tcW w:w="1295" w:type="pct"/>
          </w:tcPr>
          <w:p w14:paraId="3E6F0872" w14:textId="77777777" w:rsidR="00A03B1B" w:rsidRPr="00A03B1B" w:rsidRDefault="00A03B1B" w:rsidP="00A03B1B">
            <w:pPr>
              <w:spacing w:after="60"/>
              <w:rPr>
                <w:ins w:id="960" w:author="ERCOT" w:date="2025-12-09T11:25:00Z"/>
                <w:i/>
                <w:sz w:val="20"/>
                <w:szCs w:val="20"/>
              </w:rPr>
            </w:pPr>
            <w:ins w:id="961" w:author="ERCOT" w:date="2025-12-09T11:25:00Z">
              <w:r w:rsidRPr="00A03B1B">
                <w:rPr>
                  <w:i/>
                  <w:sz w:val="20"/>
                  <w:szCs w:val="20"/>
                </w:rPr>
                <w:t>y</w:t>
              </w:r>
            </w:ins>
          </w:p>
        </w:tc>
        <w:tc>
          <w:tcPr>
            <w:tcW w:w="631" w:type="pct"/>
          </w:tcPr>
          <w:p w14:paraId="44A3DADA" w14:textId="77777777" w:rsidR="00A03B1B" w:rsidRPr="00A03B1B" w:rsidRDefault="00A03B1B" w:rsidP="00A03B1B">
            <w:pPr>
              <w:spacing w:after="60"/>
              <w:rPr>
                <w:ins w:id="962" w:author="ERCOT" w:date="2025-12-09T11:25:00Z"/>
                <w:sz w:val="20"/>
                <w:szCs w:val="20"/>
              </w:rPr>
            </w:pPr>
            <w:ins w:id="963" w:author="ERCOT" w:date="2025-12-09T11:25:00Z">
              <w:r w:rsidRPr="00A03B1B">
                <w:rPr>
                  <w:sz w:val="20"/>
                  <w:szCs w:val="20"/>
                </w:rPr>
                <w:t>none</w:t>
              </w:r>
            </w:ins>
          </w:p>
        </w:tc>
        <w:tc>
          <w:tcPr>
            <w:tcW w:w="3074" w:type="pct"/>
          </w:tcPr>
          <w:p w14:paraId="5D0FA413" w14:textId="77777777" w:rsidR="00A03B1B" w:rsidRPr="00A03B1B" w:rsidRDefault="00A03B1B" w:rsidP="00A03B1B">
            <w:pPr>
              <w:spacing w:after="60"/>
              <w:rPr>
                <w:ins w:id="964" w:author="ERCOT" w:date="2025-12-09T11:25:00Z"/>
                <w:sz w:val="20"/>
                <w:szCs w:val="20"/>
              </w:rPr>
            </w:pPr>
            <w:ins w:id="965" w:author="ERCOT" w:date="2025-12-09T11:25:00Z">
              <w:r w:rsidRPr="00A03B1B">
                <w:rPr>
                  <w:sz w:val="20"/>
                  <w:szCs w:val="20"/>
                </w:rPr>
                <w:t>A SCED interval in the 15-minute Settlement Interval.</w:t>
              </w:r>
            </w:ins>
          </w:p>
        </w:tc>
      </w:tr>
    </w:tbl>
    <w:p w14:paraId="426D419A" w14:textId="77777777" w:rsidR="00A03B1B" w:rsidRPr="00A03B1B" w:rsidRDefault="00A03B1B" w:rsidP="00A03B1B">
      <w:pPr>
        <w:keepNext/>
        <w:widowControl w:val="0"/>
        <w:tabs>
          <w:tab w:val="left" w:pos="1260"/>
        </w:tabs>
        <w:spacing w:before="480" w:after="240"/>
        <w:ind w:left="1267" w:hanging="1267"/>
        <w:outlineLvl w:val="3"/>
        <w:rPr>
          <w:b/>
          <w:bCs/>
          <w:snapToGrid w:val="0"/>
          <w:szCs w:val="20"/>
        </w:rPr>
      </w:pPr>
      <w:bookmarkStart w:id="966" w:name="_Toc214879013"/>
      <w:bookmarkStart w:id="967" w:name="_Toc135992418"/>
      <w:bookmarkEnd w:id="878"/>
      <w:r w:rsidRPr="00A03B1B">
        <w:rPr>
          <w:b/>
          <w:bCs/>
          <w:snapToGrid w:val="0"/>
          <w:szCs w:val="20"/>
        </w:rPr>
        <w:lastRenderedPageBreak/>
        <w:t>6.6.9.1</w:t>
      </w:r>
      <w:r w:rsidRPr="00A03B1B">
        <w:rPr>
          <w:b/>
          <w:bCs/>
          <w:snapToGrid w:val="0"/>
          <w:szCs w:val="20"/>
        </w:rPr>
        <w:tab/>
        <w:t>Payment for Emergency Operations Settlement</w:t>
      </w:r>
      <w:bookmarkEnd w:id="966"/>
    </w:p>
    <w:p w14:paraId="747A9379" w14:textId="77777777" w:rsidR="00A03B1B" w:rsidRPr="00A03B1B" w:rsidRDefault="00A03B1B" w:rsidP="00A03B1B">
      <w:pPr>
        <w:spacing w:after="240"/>
        <w:ind w:left="720" w:hanging="720"/>
        <w:rPr>
          <w:iCs/>
          <w:szCs w:val="20"/>
        </w:rPr>
      </w:pPr>
      <w:bookmarkStart w:id="968" w:name="_Hlk216172087"/>
      <w:r w:rsidRPr="00A03B1B">
        <w:rPr>
          <w:iCs/>
          <w:szCs w:val="20"/>
        </w:rPr>
        <w:t>(1)</w:t>
      </w:r>
      <w:r w:rsidRPr="00A03B1B">
        <w:rPr>
          <w:iCs/>
          <w:szCs w:val="20"/>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1D7883B1" w14:textId="77777777" w:rsidR="00A03B1B" w:rsidRPr="00A03B1B" w:rsidRDefault="00A03B1B" w:rsidP="00A03B1B">
      <w:pPr>
        <w:tabs>
          <w:tab w:val="left" w:pos="2340"/>
          <w:tab w:val="left" w:pos="3420"/>
        </w:tabs>
        <w:spacing w:before="240" w:after="240"/>
        <w:ind w:left="3420" w:hanging="2700"/>
        <w:rPr>
          <w:rFonts w:eastAsia="Calibri"/>
          <w:b/>
          <w:szCs w:val="20"/>
          <w:lang w:val="pt-BR"/>
        </w:rPr>
      </w:pPr>
      <w:r w:rsidRPr="00A03B1B">
        <w:rPr>
          <w:b/>
          <w:bCs/>
          <w:szCs w:val="20"/>
          <w:lang w:val="pt-BR"/>
        </w:rPr>
        <w:t xml:space="preserve">EMREAMT </w:t>
      </w:r>
      <w:r w:rsidRPr="00A03B1B">
        <w:rPr>
          <w:b/>
          <w:bCs/>
          <w:i/>
          <w:szCs w:val="20"/>
          <w:vertAlign w:val="subscript"/>
          <w:lang w:val="pt-BR"/>
        </w:rPr>
        <w:t>q, r, p</w:t>
      </w:r>
      <w:r w:rsidRPr="00A03B1B">
        <w:rPr>
          <w:b/>
          <w:bCs/>
          <w:szCs w:val="20"/>
          <w:lang w:val="pt-BR"/>
        </w:rPr>
        <w:tab/>
        <w:t>=</w:t>
      </w:r>
      <w:r w:rsidRPr="00A03B1B">
        <w:rPr>
          <w:b/>
          <w:bCs/>
          <w:szCs w:val="20"/>
          <w:lang w:val="pt-BR"/>
        </w:rPr>
        <w:tab/>
        <w:t xml:space="preserve">(-1) * (EMREPRGEN </w:t>
      </w:r>
      <w:r w:rsidRPr="00A03B1B">
        <w:rPr>
          <w:b/>
          <w:bCs/>
          <w:i/>
          <w:szCs w:val="20"/>
          <w:vertAlign w:val="subscript"/>
          <w:lang w:val="pt-BR"/>
        </w:rPr>
        <w:t>q, r, p</w:t>
      </w:r>
      <w:r w:rsidRPr="00A03B1B">
        <w:rPr>
          <w:b/>
          <w:bCs/>
          <w:szCs w:val="20"/>
          <w:lang w:val="pt-BR"/>
        </w:rPr>
        <w:t xml:space="preserve"> * EMREGEN </w:t>
      </w:r>
      <w:r w:rsidRPr="00A03B1B">
        <w:rPr>
          <w:b/>
          <w:bCs/>
          <w:i/>
          <w:szCs w:val="20"/>
          <w:vertAlign w:val="subscript"/>
          <w:lang w:val="pt-BR"/>
        </w:rPr>
        <w:t>q, r, p</w:t>
      </w:r>
      <w:r w:rsidRPr="00A03B1B">
        <w:rPr>
          <w:b/>
          <w:bCs/>
          <w:szCs w:val="20"/>
          <w:lang w:val="pt-BR"/>
        </w:rPr>
        <w:t>)</w:t>
      </w:r>
      <w:r w:rsidRPr="00A03B1B">
        <w:rPr>
          <w:rFonts w:eastAsia="Calibri"/>
          <w:b/>
          <w:szCs w:val="20"/>
          <w:lang w:val="pt-BR"/>
        </w:rPr>
        <w:t xml:space="preserve"> </w:t>
      </w:r>
    </w:p>
    <w:p w14:paraId="3360E528" w14:textId="77777777" w:rsidR="00A03B1B" w:rsidRPr="00A03B1B" w:rsidRDefault="00A03B1B" w:rsidP="00A03B1B">
      <w:pPr>
        <w:tabs>
          <w:tab w:val="left" w:pos="2340"/>
          <w:tab w:val="left" w:pos="3420"/>
        </w:tabs>
        <w:spacing w:before="240" w:after="240"/>
        <w:ind w:left="3420" w:hanging="2700"/>
        <w:rPr>
          <w:b/>
          <w:bCs/>
          <w:szCs w:val="20"/>
          <w:lang w:val="pt-BR"/>
        </w:rPr>
      </w:pPr>
      <w:r w:rsidRPr="00A03B1B">
        <w:rPr>
          <w:b/>
          <w:bCs/>
          <w:szCs w:val="20"/>
          <w:lang w:val="pt-BR"/>
        </w:rPr>
        <w:tab/>
      </w:r>
      <w:r w:rsidRPr="00A03B1B">
        <w:rPr>
          <w:b/>
          <w:bCs/>
          <w:szCs w:val="20"/>
          <w:lang w:val="pt-BR"/>
        </w:rPr>
        <w:tab/>
      </w:r>
      <w:r w:rsidRPr="00A03B1B">
        <w:rPr>
          <w:rFonts w:eastAsia="Calibri"/>
          <w:b/>
          <w:szCs w:val="20"/>
          <w:lang w:val="pt-BR"/>
        </w:rPr>
        <w:t xml:space="preserve">+ </w:t>
      </w:r>
      <w:r w:rsidRPr="00A03B1B">
        <w:rPr>
          <w:b/>
          <w:bCs/>
          <w:szCs w:val="20"/>
          <w:lang w:val="pt-BR"/>
        </w:rPr>
        <w:t>(</w:t>
      </w:r>
      <w:r w:rsidRPr="00A03B1B">
        <w:rPr>
          <w:rFonts w:eastAsia="Calibri"/>
          <w:b/>
          <w:szCs w:val="20"/>
          <w:lang w:val="pt-BR"/>
        </w:rPr>
        <w:t xml:space="preserve">EMREPRLOAD </w:t>
      </w:r>
      <w:r w:rsidRPr="00A03B1B">
        <w:rPr>
          <w:rFonts w:eastAsia="Calibri"/>
          <w:b/>
          <w:i/>
          <w:szCs w:val="20"/>
          <w:vertAlign w:val="subscript"/>
          <w:lang w:val="pt-BR"/>
        </w:rPr>
        <w:t>q, r, p</w:t>
      </w:r>
      <w:r w:rsidRPr="00A03B1B">
        <w:rPr>
          <w:rFonts w:eastAsia="Calibri"/>
          <w:b/>
          <w:szCs w:val="20"/>
          <w:lang w:val="pt-BR"/>
        </w:rPr>
        <w:t xml:space="preserve"> * EMRELOAD </w:t>
      </w:r>
      <w:r w:rsidRPr="00A03B1B">
        <w:rPr>
          <w:rFonts w:eastAsia="Calibri"/>
          <w:b/>
          <w:i/>
          <w:szCs w:val="20"/>
          <w:vertAlign w:val="subscript"/>
          <w:lang w:val="pt-BR"/>
        </w:rPr>
        <w:t>q, r, p</w:t>
      </w:r>
      <w:r w:rsidRPr="00A03B1B">
        <w:rPr>
          <w:b/>
          <w:bCs/>
          <w:szCs w:val="20"/>
          <w:lang w:val="pt-BR"/>
        </w:rPr>
        <w:t>)</w:t>
      </w:r>
    </w:p>
    <w:p w14:paraId="274410CA" w14:textId="77777777" w:rsidR="00A03B1B" w:rsidRPr="00A03B1B" w:rsidRDefault="00A03B1B" w:rsidP="00A03B1B">
      <w:pPr>
        <w:spacing w:after="240"/>
        <w:rPr>
          <w:szCs w:val="20"/>
          <w:lang w:val="pt-BR"/>
        </w:rPr>
      </w:pPr>
      <w:r w:rsidRPr="00A03B1B">
        <w:rPr>
          <w:szCs w:val="20"/>
          <w:lang w:val="pt-BR"/>
        </w:rPr>
        <w:t>Where:</w:t>
      </w:r>
    </w:p>
    <w:p w14:paraId="7944E661" w14:textId="77777777" w:rsidR="00A03B1B" w:rsidRPr="00A03B1B" w:rsidRDefault="00A03B1B" w:rsidP="00A03B1B">
      <w:pPr>
        <w:tabs>
          <w:tab w:val="left" w:pos="2340"/>
          <w:tab w:val="left" w:pos="2880"/>
        </w:tabs>
        <w:spacing w:after="240"/>
        <w:ind w:left="987" w:hanging="269"/>
        <w:rPr>
          <w:bCs/>
          <w:szCs w:val="20"/>
          <w:lang w:val="pt-BR"/>
        </w:rPr>
      </w:pPr>
      <w:r w:rsidRPr="00A03B1B">
        <w:rPr>
          <w:bCs/>
          <w:szCs w:val="20"/>
          <w:lang w:val="pt-BR"/>
        </w:rPr>
        <w:t>If any EBP &gt; 0 then:</w:t>
      </w:r>
    </w:p>
    <w:p w14:paraId="6346FEA3" w14:textId="77777777" w:rsidR="00A03B1B" w:rsidRPr="00A03B1B" w:rsidRDefault="00A03B1B" w:rsidP="00A03B1B">
      <w:pPr>
        <w:tabs>
          <w:tab w:val="left" w:pos="2340"/>
          <w:tab w:val="left" w:pos="2880"/>
        </w:tabs>
        <w:spacing w:after="240"/>
        <w:ind w:left="987" w:hanging="269"/>
        <w:rPr>
          <w:bCs/>
          <w:szCs w:val="20"/>
          <w:lang w:val="pt-BR"/>
        </w:rPr>
      </w:pPr>
      <w:r w:rsidRPr="00A03B1B">
        <w:rPr>
          <w:bCs/>
          <w:szCs w:val="20"/>
          <w:lang w:val="pt-BR"/>
        </w:rPr>
        <w:t xml:space="preserve">EMREPRGEN </w:t>
      </w:r>
      <w:r w:rsidRPr="00A03B1B">
        <w:rPr>
          <w:bCs/>
          <w:i/>
          <w:szCs w:val="20"/>
          <w:vertAlign w:val="subscript"/>
          <w:lang w:val="pt-BR"/>
        </w:rPr>
        <w:t>q, r, p</w:t>
      </w:r>
      <w:r w:rsidRPr="00A03B1B">
        <w:rPr>
          <w:bCs/>
          <w:szCs w:val="20"/>
          <w:lang w:val="pt-BR"/>
        </w:rPr>
        <w:tab/>
      </w:r>
      <w:r w:rsidRPr="00A03B1B">
        <w:rPr>
          <w:bCs/>
          <w:szCs w:val="20"/>
          <w:lang w:val="pt-BR"/>
        </w:rPr>
        <w:tab/>
        <w:t>=</w:t>
      </w:r>
      <w:r w:rsidRPr="00A03B1B">
        <w:rPr>
          <w:bCs/>
          <w:szCs w:val="20"/>
          <w:lang w:val="pt-BR"/>
        </w:rPr>
        <w:tab/>
        <w:t xml:space="preserve">Max (0, EBPWAPRGEN </w:t>
      </w:r>
      <w:r w:rsidRPr="00A03B1B">
        <w:rPr>
          <w:bCs/>
          <w:i/>
          <w:szCs w:val="20"/>
          <w:vertAlign w:val="subscript"/>
          <w:lang w:val="pt-BR"/>
        </w:rPr>
        <w:t>q, r, p</w:t>
      </w:r>
      <w:r w:rsidRPr="00A03B1B">
        <w:rPr>
          <w:bCs/>
          <w:szCs w:val="20"/>
          <w:lang w:val="pt-BR"/>
        </w:rPr>
        <w:t xml:space="preserve"> – RTSPP </w:t>
      </w:r>
      <w:r w:rsidRPr="00A03B1B">
        <w:rPr>
          <w:bCs/>
          <w:i/>
          <w:szCs w:val="20"/>
          <w:vertAlign w:val="subscript"/>
          <w:lang w:val="pt-BR"/>
        </w:rPr>
        <w:t>p</w:t>
      </w:r>
      <w:r w:rsidRPr="00A03B1B">
        <w:rPr>
          <w:bCs/>
          <w:szCs w:val="20"/>
          <w:lang w:val="pt-BR"/>
        </w:rPr>
        <w:t>)</w:t>
      </w:r>
    </w:p>
    <w:p w14:paraId="35A3A688" w14:textId="77777777" w:rsidR="00A03B1B" w:rsidRPr="00A03B1B" w:rsidRDefault="00A03B1B" w:rsidP="00A03B1B">
      <w:pPr>
        <w:tabs>
          <w:tab w:val="left" w:pos="2340"/>
          <w:tab w:val="left" w:pos="2880"/>
        </w:tabs>
        <w:spacing w:after="240"/>
        <w:ind w:left="987" w:hanging="269"/>
        <w:rPr>
          <w:bCs/>
          <w:szCs w:val="20"/>
          <w:lang w:val="pt-BR"/>
        </w:rPr>
      </w:pPr>
      <w:r w:rsidRPr="00A03B1B">
        <w:rPr>
          <w:bCs/>
          <w:szCs w:val="20"/>
          <w:lang w:val="pt-BR"/>
        </w:rPr>
        <w:t xml:space="preserve">EBPWAPRGEN </w:t>
      </w:r>
      <w:r w:rsidRPr="00A03B1B">
        <w:rPr>
          <w:bCs/>
          <w:i/>
          <w:szCs w:val="20"/>
          <w:vertAlign w:val="subscript"/>
          <w:lang w:val="pt-BR"/>
        </w:rPr>
        <w:t>q, r, p</w:t>
      </w:r>
      <w:r w:rsidRPr="00A03B1B">
        <w:rPr>
          <w:bCs/>
          <w:szCs w:val="20"/>
          <w:lang w:val="pt-BR"/>
        </w:rPr>
        <w:tab/>
        <w:t>=</w:t>
      </w:r>
      <w:r w:rsidRPr="00A03B1B">
        <w:rPr>
          <w:bCs/>
          <w:szCs w:val="20"/>
          <w:lang w:val="pt-BR"/>
        </w:rPr>
        <w:tab/>
      </w:r>
      <w:r w:rsidRPr="00A03B1B">
        <w:rPr>
          <w:bCs/>
          <w:position w:val="-22"/>
          <w:szCs w:val="20"/>
        </w:rPr>
        <w:object w:dxaOrig="225" w:dyaOrig="450" w14:anchorId="792E9AD6">
          <v:shape id="_x0000_i1080" type="#_x0000_t75" style="width:12pt;height:24pt" o:ole="">
            <v:imagedata r:id="rId93" o:title=""/>
          </v:shape>
          <o:OLEObject Type="Embed" ProgID="Equation.3" ShapeID="_x0000_i1080" DrawAspect="Content" ObjectID="_1831281603" r:id="rId94"/>
        </w:object>
      </w:r>
      <w:r w:rsidRPr="00A03B1B">
        <w:rPr>
          <w:bCs/>
          <w:szCs w:val="20"/>
          <w:lang w:val="pt-BR"/>
        </w:rPr>
        <w:t xml:space="preserve">(EBPPR </w:t>
      </w:r>
      <w:r w:rsidRPr="00A03B1B">
        <w:rPr>
          <w:bCs/>
          <w:i/>
          <w:szCs w:val="20"/>
          <w:vertAlign w:val="subscript"/>
          <w:lang w:val="pt-BR"/>
        </w:rPr>
        <w:t>q, r, p, y</w:t>
      </w:r>
      <w:r w:rsidRPr="00A03B1B">
        <w:rPr>
          <w:bCs/>
          <w:szCs w:val="20"/>
          <w:lang w:val="pt-BR"/>
        </w:rPr>
        <w:t xml:space="preserve"> * Max (0.001, EBP </w:t>
      </w:r>
      <w:r w:rsidRPr="00A03B1B">
        <w:rPr>
          <w:bCs/>
          <w:i/>
          <w:szCs w:val="20"/>
          <w:vertAlign w:val="subscript"/>
          <w:lang w:val="pt-BR"/>
        </w:rPr>
        <w:t>q, r, p, y</w:t>
      </w:r>
      <w:r w:rsidRPr="00A03B1B">
        <w:rPr>
          <w:bCs/>
          <w:szCs w:val="20"/>
          <w:lang w:val="pt-BR"/>
        </w:rPr>
        <w:t xml:space="preserve">) * TLMP </w:t>
      </w:r>
      <w:r w:rsidRPr="00A03B1B">
        <w:rPr>
          <w:bCs/>
          <w:i/>
          <w:szCs w:val="20"/>
          <w:vertAlign w:val="subscript"/>
          <w:lang w:val="pt-BR"/>
        </w:rPr>
        <w:t>y</w:t>
      </w:r>
      <w:r w:rsidRPr="00A03B1B">
        <w:rPr>
          <w:bCs/>
          <w:szCs w:val="20"/>
          <w:lang w:val="pt-BR"/>
        </w:rPr>
        <w:t xml:space="preserve">) </w:t>
      </w:r>
      <w:r w:rsidRPr="00A03B1B">
        <w:rPr>
          <w:b/>
          <w:bCs/>
          <w:sz w:val="32"/>
          <w:szCs w:val="32"/>
          <w:lang w:val="pt-BR"/>
        </w:rPr>
        <w:t>/</w:t>
      </w:r>
    </w:p>
    <w:p w14:paraId="623877C9" w14:textId="77777777" w:rsidR="00A03B1B" w:rsidRPr="00A03B1B" w:rsidRDefault="00A03B1B" w:rsidP="00A03B1B">
      <w:pPr>
        <w:tabs>
          <w:tab w:val="left" w:pos="2340"/>
          <w:tab w:val="left" w:pos="2880"/>
        </w:tabs>
        <w:spacing w:after="240"/>
        <w:ind w:left="987" w:hanging="269"/>
        <w:rPr>
          <w:bCs/>
          <w:szCs w:val="20"/>
          <w:lang w:val="es-MX"/>
        </w:rPr>
      </w:pPr>
      <w:r w:rsidRPr="00A03B1B">
        <w:rPr>
          <w:bCs/>
          <w:szCs w:val="20"/>
          <w:lang w:val="pt-BR"/>
        </w:rPr>
        <w:tab/>
      </w:r>
      <w:r w:rsidRPr="00A03B1B">
        <w:rPr>
          <w:bCs/>
          <w:szCs w:val="20"/>
          <w:lang w:val="pt-BR"/>
        </w:rPr>
        <w:tab/>
      </w:r>
      <w:r w:rsidRPr="00A03B1B">
        <w:rPr>
          <w:bCs/>
          <w:szCs w:val="20"/>
          <w:lang w:val="pt-BR"/>
        </w:rPr>
        <w:tab/>
      </w:r>
      <w:r w:rsidRPr="00A03B1B">
        <w:rPr>
          <w:bCs/>
          <w:position w:val="-22"/>
          <w:szCs w:val="20"/>
        </w:rPr>
        <w:object w:dxaOrig="225" w:dyaOrig="450" w14:anchorId="0BF6FD6E">
          <v:shape id="_x0000_i1081" type="#_x0000_t75" style="width:12pt;height:24pt" o:ole="">
            <v:imagedata r:id="rId95" o:title=""/>
          </v:shape>
          <o:OLEObject Type="Embed" ProgID="Equation.3" ShapeID="_x0000_i1081" DrawAspect="Content" ObjectID="_1831281604" r:id="rId96"/>
        </w:object>
      </w:r>
      <w:r w:rsidRPr="00A03B1B">
        <w:rPr>
          <w:bCs/>
          <w:szCs w:val="20"/>
          <w:lang w:val="es-MX"/>
        </w:rPr>
        <w:t xml:space="preserve">(Max (0.001, EBP </w:t>
      </w:r>
      <w:r w:rsidRPr="00A03B1B">
        <w:rPr>
          <w:bCs/>
          <w:i/>
          <w:szCs w:val="20"/>
          <w:vertAlign w:val="subscript"/>
          <w:lang w:val="es-MX"/>
        </w:rPr>
        <w:t>q, r, p, y</w:t>
      </w:r>
      <w:r w:rsidRPr="00A03B1B">
        <w:rPr>
          <w:bCs/>
          <w:szCs w:val="20"/>
          <w:lang w:val="pt-BR"/>
        </w:rPr>
        <w:t>)</w:t>
      </w:r>
      <w:r w:rsidRPr="00A03B1B">
        <w:rPr>
          <w:bCs/>
          <w:i/>
          <w:szCs w:val="20"/>
          <w:vertAlign w:val="subscript"/>
          <w:lang w:val="es-MX"/>
        </w:rPr>
        <w:t xml:space="preserve"> </w:t>
      </w:r>
      <w:r w:rsidRPr="00A03B1B">
        <w:rPr>
          <w:bCs/>
          <w:szCs w:val="20"/>
          <w:lang w:val="es-MX"/>
        </w:rPr>
        <w:t>* TLMP</w:t>
      </w:r>
      <w:r w:rsidRPr="00A03B1B">
        <w:rPr>
          <w:bCs/>
          <w:i/>
          <w:szCs w:val="20"/>
          <w:vertAlign w:val="subscript"/>
          <w:lang w:val="es-MX"/>
        </w:rPr>
        <w:t xml:space="preserve"> y</w:t>
      </w:r>
      <w:r w:rsidRPr="00A03B1B">
        <w:rPr>
          <w:bCs/>
          <w:szCs w:val="20"/>
          <w:lang w:val="es-MX"/>
        </w:rPr>
        <w:t>)</w:t>
      </w:r>
    </w:p>
    <w:p w14:paraId="2B5845B1" w14:textId="77777777" w:rsidR="00A03B1B" w:rsidRPr="00A03B1B" w:rsidRDefault="00A03B1B" w:rsidP="00A03B1B">
      <w:pPr>
        <w:tabs>
          <w:tab w:val="left" w:pos="2340"/>
          <w:tab w:val="left" w:pos="2880"/>
        </w:tabs>
        <w:spacing w:after="240"/>
        <w:ind w:left="987" w:hanging="269"/>
        <w:rPr>
          <w:bCs/>
          <w:szCs w:val="20"/>
          <w:lang w:val="es-MX"/>
        </w:rPr>
      </w:pPr>
      <w:r w:rsidRPr="00A03B1B">
        <w:rPr>
          <w:bCs/>
          <w:szCs w:val="20"/>
          <w:lang w:val="pt-BR"/>
        </w:rPr>
        <w:t>EMREGEN</w:t>
      </w:r>
      <w:r w:rsidRPr="00A03B1B">
        <w:rPr>
          <w:bCs/>
          <w:szCs w:val="20"/>
          <w:lang w:val="es-MX"/>
        </w:rPr>
        <w:t xml:space="preserve"> </w:t>
      </w:r>
      <w:r w:rsidRPr="00A03B1B">
        <w:rPr>
          <w:bCs/>
          <w:i/>
          <w:szCs w:val="20"/>
          <w:vertAlign w:val="subscript"/>
          <w:lang w:val="es-MX"/>
        </w:rPr>
        <w:t>q, r, p</w:t>
      </w:r>
      <w:r w:rsidRPr="00A03B1B">
        <w:rPr>
          <w:bCs/>
          <w:szCs w:val="20"/>
          <w:lang w:val="es-MX"/>
        </w:rPr>
        <w:tab/>
        <w:t>=</w:t>
      </w:r>
      <w:r w:rsidRPr="00A03B1B">
        <w:rPr>
          <w:bCs/>
          <w:szCs w:val="20"/>
          <w:lang w:val="es-MX"/>
        </w:rPr>
        <w:tab/>
        <w:t>Max (0, Min (</w:t>
      </w:r>
      <w:r w:rsidRPr="00A03B1B">
        <w:rPr>
          <w:bCs/>
          <w:szCs w:val="20"/>
          <w:lang w:val="pt-BR"/>
        </w:rPr>
        <w:t>AEBPGEN</w:t>
      </w:r>
      <w:r w:rsidRPr="00A03B1B">
        <w:rPr>
          <w:bCs/>
          <w:szCs w:val="20"/>
          <w:vertAlign w:val="subscript"/>
          <w:lang w:val="pt-BR"/>
        </w:rPr>
        <w:t xml:space="preserve"> </w:t>
      </w:r>
      <w:r w:rsidRPr="00A03B1B">
        <w:rPr>
          <w:bCs/>
          <w:i/>
          <w:szCs w:val="20"/>
          <w:vertAlign w:val="subscript"/>
          <w:lang w:val="pt-BR"/>
        </w:rPr>
        <w:t>q, r, p</w:t>
      </w:r>
      <w:r w:rsidRPr="00A03B1B">
        <w:rPr>
          <w:bCs/>
          <w:szCs w:val="20"/>
          <w:lang w:val="pt-BR"/>
        </w:rPr>
        <w:t>,</w:t>
      </w:r>
      <w:r w:rsidRPr="00A03B1B">
        <w:rPr>
          <w:bCs/>
          <w:szCs w:val="20"/>
          <w:lang w:val="es-MX"/>
        </w:rPr>
        <w:t xml:space="preserve"> RTMG </w:t>
      </w:r>
      <w:r w:rsidRPr="00A03B1B">
        <w:rPr>
          <w:bCs/>
          <w:i/>
          <w:szCs w:val="20"/>
          <w:vertAlign w:val="subscript"/>
          <w:lang w:val="es-MX"/>
        </w:rPr>
        <w:t>q, r, p</w:t>
      </w:r>
      <w:r w:rsidRPr="00A03B1B">
        <w:rPr>
          <w:bCs/>
          <w:szCs w:val="20"/>
          <w:lang w:val="es-MX"/>
        </w:rPr>
        <w:t xml:space="preserve">) – ¼ * Max (0, BP </w:t>
      </w:r>
      <w:r w:rsidRPr="00A03B1B">
        <w:rPr>
          <w:bCs/>
          <w:i/>
          <w:szCs w:val="20"/>
          <w:vertAlign w:val="subscript"/>
          <w:lang w:val="es-MX"/>
        </w:rPr>
        <w:t>q, r, p</w:t>
      </w:r>
      <w:r w:rsidRPr="00A03B1B">
        <w:rPr>
          <w:bCs/>
          <w:szCs w:val="20"/>
          <w:lang w:val="es-MX"/>
        </w:rPr>
        <w:t>))</w:t>
      </w:r>
    </w:p>
    <w:p w14:paraId="747671D0" w14:textId="77777777" w:rsidR="00A03B1B" w:rsidRPr="00A03B1B" w:rsidRDefault="00A03B1B" w:rsidP="00A03B1B">
      <w:pPr>
        <w:tabs>
          <w:tab w:val="left" w:pos="2340"/>
          <w:tab w:val="left" w:pos="2880"/>
        </w:tabs>
        <w:spacing w:after="240"/>
        <w:ind w:left="987" w:hanging="269"/>
        <w:rPr>
          <w:bCs/>
          <w:szCs w:val="20"/>
          <w:lang w:val="pt-BR"/>
        </w:rPr>
      </w:pPr>
      <w:r w:rsidRPr="00A03B1B">
        <w:rPr>
          <w:bCs/>
          <w:szCs w:val="20"/>
          <w:lang w:val="pt-BR"/>
        </w:rPr>
        <w:t>AEBPGEN</w:t>
      </w:r>
      <w:r w:rsidRPr="00A03B1B">
        <w:rPr>
          <w:bCs/>
          <w:szCs w:val="20"/>
          <w:vertAlign w:val="subscript"/>
          <w:lang w:val="pt-BR"/>
        </w:rPr>
        <w:t xml:space="preserve"> </w:t>
      </w:r>
      <w:r w:rsidRPr="00A03B1B">
        <w:rPr>
          <w:bCs/>
          <w:i/>
          <w:szCs w:val="20"/>
          <w:vertAlign w:val="subscript"/>
          <w:lang w:val="pt-BR"/>
        </w:rPr>
        <w:t>q, r, p</w:t>
      </w:r>
      <w:r w:rsidRPr="00A03B1B">
        <w:rPr>
          <w:bCs/>
          <w:szCs w:val="20"/>
          <w:lang w:val="pt-BR"/>
        </w:rPr>
        <w:tab/>
      </w:r>
      <w:r w:rsidRPr="00A03B1B">
        <w:rPr>
          <w:bCs/>
          <w:szCs w:val="20"/>
          <w:lang w:val="pt-BR"/>
        </w:rPr>
        <w:tab/>
        <w:t>=</w:t>
      </w:r>
      <w:r w:rsidRPr="00A03B1B">
        <w:rPr>
          <w:bCs/>
          <w:szCs w:val="20"/>
          <w:lang w:val="pt-BR"/>
        </w:rPr>
        <w:tab/>
      </w:r>
      <w:r w:rsidRPr="00A03B1B">
        <w:rPr>
          <w:bCs/>
          <w:position w:val="-22"/>
          <w:szCs w:val="20"/>
        </w:rPr>
        <w:object w:dxaOrig="225" w:dyaOrig="450" w14:anchorId="1D6517D7">
          <v:shape id="_x0000_i1082" type="#_x0000_t75" style="width:12pt;height:24pt" o:ole="">
            <v:imagedata r:id="rId95" o:title=""/>
          </v:shape>
          <o:OLEObject Type="Embed" ProgID="Equation.3" ShapeID="_x0000_i1082" DrawAspect="Content" ObjectID="_1831281605" r:id="rId97"/>
        </w:object>
      </w:r>
      <w:r w:rsidRPr="00A03B1B">
        <w:rPr>
          <w:bCs/>
          <w:szCs w:val="20"/>
          <w:lang w:val="pt-BR"/>
        </w:rPr>
        <w:t xml:space="preserve"> (Max (0, EBP </w:t>
      </w:r>
      <w:r w:rsidRPr="00A03B1B">
        <w:rPr>
          <w:bCs/>
          <w:i/>
          <w:szCs w:val="20"/>
          <w:vertAlign w:val="subscript"/>
          <w:lang w:val="pt-BR"/>
        </w:rPr>
        <w:t>q, r, p, y</w:t>
      </w:r>
      <w:r w:rsidRPr="00A03B1B">
        <w:rPr>
          <w:bCs/>
          <w:szCs w:val="20"/>
          <w:lang w:val="pt-BR"/>
        </w:rPr>
        <w:t xml:space="preserve">) * TLMP </w:t>
      </w:r>
      <w:r w:rsidRPr="00A03B1B">
        <w:rPr>
          <w:bCs/>
          <w:i/>
          <w:szCs w:val="20"/>
          <w:vertAlign w:val="subscript"/>
          <w:lang w:val="pt-BR"/>
        </w:rPr>
        <w:t>y</w:t>
      </w:r>
      <w:r w:rsidRPr="00A03B1B">
        <w:rPr>
          <w:bCs/>
          <w:szCs w:val="20"/>
          <w:lang w:val="pt-BR"/>
        </w:rPr>
        <w:t xml:space="preserve"> / 3600)</w:t>
      </w:r>
    </w:p>
    <w:p w14:paraId="7EF92295" w14:textId="77777777" w:rsidR="00A03B1B" w:rsidRPr="00A03B1B" w:rsidRDefault="00A03B1B" w:rsidP="00A03B1B">
      <w:pPr>
        <w:tabs>
          <w:tab w:val="left" w:pos="2340"/>
          <w:tab w:val="left" w:pos="2880"/>
        </w:tabs>
        <w:spacing w:after="240"/>
        <w:ind w:left="720"/>
        <w:rPr>
          <w:bCs/>
          <w:szCs w:val="20"/>
          <w:lang w:val="pt-BR"/>
        </w:rPr>
      </w:pPr>
      <w:r w:rsidRPr="00A03B1B">
        <w:rPr>
          <w:bCs/>
          <w:szCs w:val="20"/>
          <w:lang w:val="pt-BR"/>
        </w:rPr>
        <w:t>If any EBP &lt; 0 then:</w:t>
      </w:r>
    </w:p>
    <w:p w14:paraId="36B0AF3B" w14:textId="77777777" w:rsidR="00A03B1B" w:rsidRPr="00A03B1B" w:rsidRDefault="00A03B1B" w:rsidP="00A03B1B">
      <w:pPr>
        <w:tabs>
          <w:tab w:val="left" w:pos="2340"/>
          <w:tab w:val="left" w:pos="2880"/>
        </w:tabs>
        <w:spacing w:after="240"/>
        <w:ind w:left="720"/>
        <w:rPr>
          <w:bCs/>
          <w:szCs w:val="20"/>
          <w:lang w:val="pt-BR"/>
        </w:rPr>
      </w:pPr>
      <w:r w:rsidRPr="00A03B1B">
        <w:rPr>
          <w:bCs/>
          <w:szCs w:val="20"/>
          <w:lang w:val="pt-BR"/>
        </w:rPr>
        <w:t xml:space="preserve">EMREPRLOAD </w:t>
      </w:r>
      <w:r w:rsidRPr="00A03B1B">
        <w:rPr>
          <w:bCs/>
          <w:i/>
          <w:szCs w:val="20"/>
          <w:vertAlign w:val="subscript"/>
          <w:lang w:val="pt-BR"/>
        </w:rPr>
        <w:t>q, r, p</w:t>
      </w:r>
      <w:r w:rsidRPr="00A03B1B">
        <w:rPr>
          <w:bCs/>
          <w:szCs w:val="20"/>
          <w:lang w:val="pt-BR"/>
        </w:rPr>
        <w:tab/>
      </w:r>
      <w:r w:rsidRPr="00A03B1B">
        <w:rPr>
          <w:bCs/>
          <w:szCs w:val="20"/>
          <w:lang w:val="pt-BR"/>
        </w:rPr>
        <w:tab/>
        <w:t>=</w:t>
      </w:r>
      <w:r w:rsidRPr="00A03B1B">
        <w:rPr>
          <w:bCs/>
          <w:szCs w:val="20"/>
          <w:lang w:val="pt-BR"/>
        </w:rPr>
        <w:tab/>
        <w:t>Max (0, RTSPP</w:t>
      </w:r>
      <w:r w:rsidRPr="00A03B1B">
        <w:rPr>
          <w:bCs/>
          <w:i/>
          <w:szCs w:val="20"/>
          <w:vertAlign w:val="subscript"/>
          <w:lang w:val="pt-BR"/>
        </w:rPr>
        <w:t xml:space="preserve"> p</w:t>
      </w:r>
      <w:r w:rsidRPr="00A03B1B">
        <w:rPr>
          <w:bCs/>
          <w:szCs w:val="20"/>
          <w:lang w:val="pt-BR"/>
        </w:rPr>
        <w:t xml:space="preserve"> – EBPWAPRLOAD </w:t>
      </w:r>
      <w:r w:rsidRPr="00A03B1B">
        <w:rPr>
          <w:bCs/>
          <w:i/>
          <w:szCs w:val="20"/>
          <w:vertAlign w:val="subscript"/>
          <w:lang w:val="pt-BR"/>
        </w:rPr>
        <w:t>q, r, p</w:t>
      </w:r>
      <w:r w:rsidRPr="00A03B1B">
        <w:rPr>
          <w:bCs/>
          <w:szCs w:val="20"/>
          <w:lang w:val="pt-BR"/>
        </w:rPr>
        <w:t>)</w:t>
      </w:r>
    </w:p>
    <w:p w14:paraId="333F4313" w14:textId="77777777" w:rsidR="00A03B1B" w:rsidRPr="00A03B1B" w:rsidRDefault="00A03B1B" w:rsidP="00A03B1B">
      <w:pPr>
        <w:tabs>
          <w:tab w:val="left" w:pos="2340"/>
          <w:tab w:val="left" w:pos="2880"/>
        </w:tabs>
        <w:spacing w:after="240"/>
        <w:ind w:left="720"/>
        <w:rPr>
          <w:b/>
          <w:bCs/>
          <w:sz w:val="32"/>
          <w:szCs w:val="32"/>
          <w:lang w:val="pt-BR"/>
        </w:rPr>
      </w:pPr>
      <w:r w:rsidRPr="00A03B1B">
        <w:rPr>
          <w:bCs/>
          <w:szCs w:val="20"/>
          <w:lang w:val="pt-BR"/>
        </w:rPr>
        <w:t xml:space="preserve">EBPWAPRLOAD </w:t>
      </w:r>
      <w:r w:rsidRPr="00A03B1B">
        <w:rPr>
          <w:bCs/>
          <w:i/>
          <w:szCs w:val="20"/>
          <w:vertAlign w:val="subscript"/>
          <w:lang w:val="pt-BR"/>
        </w:rPr>
        <w:t>q, r, p</w:t>
      </w:r>
      <w:r w:rsidRPr="00A03B1B">
        <w:rPr>
          <w:bCs/>
          <w:szCs w:val="20"/>
          <w:lang w:val="pt-BR"/>
        </w:rPr>
        <w:tab/>
        <w:t>=</w:t>
      </w:r>
      <w:r w:rsidRPr="00A03B1B">
        <w:rPr>
          <w:bCs/>
          <w:szCs w:val="20"/>
          <w:lang w:val="pt-BR"/>
        </w:rPr>
        <w:tab/>
      </w:r>
      <w:r w:rsidRPr="00A03B1B">
        <w:rPr>
          <w:bCs/>
          <w:position w:val="-22"/>
          <w:szCs w:val="20"/>
        </w:rPr>
        <w:object w:dxaOrig="225" w:dyaOrig="450" w14:anchorId="4A505365">
          <v:shape id="_x0000_i1083" type="#_x0000_t75" style="width:12pt;height:24pt" o:ole="">
            <v:imagedata r:id="rId93" o:title=""/>
          </v:shape>
          <o:OLEObject Type="Embed" ProgID="Equation.3" ShapeID="_x0000_i1083" DrawAspect="Content" ObjectID="_1831281606" r:id="rId98"/>
        </w:object>
      </w:r>
      <w:r w:rsidRPr="00A03B1B">
        <w:rPr>
          <w:bCs/>
          <w:szCs w:val="20"/>
          <w:lang w:val="pt-BR"/>
        </w:rPr>
        <w:t xml:space="preserve">(EBPPR </w:t>
      </w:r>
      <w:r w:rsidRPr="00A03B1B">
        <w:rPr>
          <w:bCs/>
          <w:i/>
          <w:szCs w:val="20"/>
          <w:vertAlign w:val="subscript"/>
          <w:lang w:val="pt-BR"/>
        </w:rPr>
        <w:t>q, r, p, y</w:t>
      </w:r>
      <w:r w:rsidRPr="00A03B1B">
        <w:rPr>
          <w:bCs/>
          <w:szCs w:val="20"/>
          <w:lang w:val="pt-BR"/>
        </w:rPr>
        <w:t xml:space="preserve"> * Min (-0.001, EBP </w:t>
      </w:r>
      <w:r w:rsidRPr="00A03B1B">
        <w:rPr>
          <w:bCs/>
          <w:i/>
          <w:szCs w:val="20"/>
          <w:vertAlign w:val="subscript"/>
          <w:lang w:val="pt-BR"/>
        </w:rPr>
        <w:t>q, r, p, y</w:t>
      </w:r>
      <w:r w:rsidRPr="00A03B1B">
        <w:rPr>
          <w:bCs/>
          <w:szCs w:val="20"/>
          <w:lang w:val="pt-BR"/>
        </w:rPr>
        <w:t xml:space="preserve">) * TLMP </w:t>
      </w:r>
      <w:r w:rsidRPr="00A03B1B">
        <w:rPr>
          <w:bCs/>
          <w:i/>
          <w:szCs w:val="20"/>
          <w:vertAlign w:val="subscript"/>
          <w:lang w:val="pt-BR"/>
        </w:rPr>
        <w:t>y</w:t>
      </w:r>
      <w:r w:rsidRPr="00A03B1B">
        <w:rPr>
          <w:bCs/>
          <w:szCs w:val="20"/>
          <w:lang w:val="pt-BR"/>
        </w:rPr>
        <w:t xml:space="preserve">) </w:t>
      </w:r>
      <w:r w:rsidRPr="00A03B1B">
        <w:rPr>
          <w:b/>
          <w:bCs/>
          <w:sz w:val="32"/>
          <w:szCs w:val="32"/>
          <w:lang w:val="pt-BR"/>
        </w:rPr>
        <w:t>/</w:t>
      </w:r>
    </w:p>
    <w:p w14:paraId="1CFD052C" w14:textId="77777777" w:rsidR="00A03B1B" w:rsidRPr="00A03B1B" w:rsidRDefault="00A03B1B" w:rsidP="00A03B1B">
      <w:pPr>
        <w:tabs>
          <w:tab w:val="left" w:pos="2340"/>
          <w:tab w:val="left" w:pos="2880"/>
        </w:tabs>
        <w:spacing w:after="240"/>
        <w:ind w:left="720"/>
        <w:rPr>
          <w:bCs/>
          <w:szCs w:val="20"/>
          <w:lang w:val="es-MX"/>
        </w:rPr>
      </w:pPr>
      <w:r w:rsidRPr="00A03B1B">
        <w:rPr>
          <w:bCs/>
          <w:szCs w:val="20"/>
          <w:lang w:val="pt-BR"/>
        </w:rPr>
        <w:tab/>
      </w:r>
      <w:r w:rsidRPr="00A03B1B">
        <w:rPr>
          <w:bCs/>
          <w:szCs w:val="20"/>
          <w:lang w:val="pt-BR"/>
        </w:rPr>
        <w:tab/>
      </w:r>
      <w:r w:rsidRPr="00A03B1B">
        <w:rPr>
          <w:bCs/>
          <w:szCs w:val="20"/>
          <w:lang w:val="pt-BR"/>
        </w:rPr>
        <w:tab/>
      </w:r>
      <w:r w:rsidRPr="00A03B1B">
        <w:rPr>
          <w:bCs/>
          <w:szCs w:val="20"/>
          <w:lang w:val="pt-BR"/>
        </w:rPr>
        <w:tab/>
      </w:r>
      <w:r w:rsidRPr="00A03B1B">
        <w:rPr>
          <w:bCs/>
          <w:position w:val="-22"/>
          <w:szCs w:val="20"/>
        </w:rPr>
        <w:object w:dxaOrig="225" w:dyaOrig="450" w14:anchorId="069C1DB1">
          <v:shape id="_x0000_i1084" type="#_x0000_t75" style="width:12pt;height:24pt" o:ole="">
            <v:imagedata r:id="rId95" o:title=""/>
          </v:shape>
          <o:OLEObject Type="Embed" ProgID="Equation.3" ShapeID="_x0000_i1084" DrawAspect="Content" ObjectID="_1831281607" r:id="rId99"/>
        </w:object>
      </w:r>
      <w:r w:rsidRPr="00A03B1B">
        <w:rPr>
          <w:bCs/>
          <w:szCs w:val="20"/>
          <w:lang w:val="es-MX"/>
        </w:rPr>
        <w:t>(</w:t>
      </w:r>
      <w:r w:rsidRPr="00A03B1B">
        <w:rPr>
          <w:bCs/>
          <w:szCs w:val="20"/>
          <w:lang w:val="pt-BR"/>
        </w:rPr>
        <w:t xml:space="preserve">Min (-0.001, </w:t>
      </w:r>
      <w:r w:rsidRPr="00A03B1B">
        <w:rPr>
          <w:bCs/>
          <w:szCs w:val="20"/>
          <w:lang w:val="es-MX"/>
        </w:rPr>
        <w:t xml:space="preserve">EBP </w:t>
      </w:r>
      <w:r w:rsidRPr="00A03B1B">
        <w:rPr>
          <w:bCs/>
          <w:i/>
          <w:szCs w:val="20"/>
          <w:vertAlign w:val="subscript"/>
          <w:lang w:val="es-MX"/>
        </w:rPr>
        <w:t>q, r, p, y</w:t>
      </w:r>
      <w:r w:rsidRPr="00A03B1B">
        <w:rPr>
          <w:bCs/>
          <w:szCs w:val="20"/>
          <w:lang w:val="es-MX"/>
        </w:rPr>
        <w:t>)</w:t>
      </w:r>
      <w:r w:rsidRPr="00A03B1B">
        <w:rPr>
          <w:bCs/>
          <w:i/>
          <w:szCs w:val="20"/>
          <w:vertAlign w:val="subscript"/>
          <w:lang w:val="es-MX"/>
        </w:rPr>
        <w:t xml:space="preserve"> </w:t>
      </w:r>
      <w:r w:rsidRPr="00A03B1B">
        <w:rPr>
          <w:bCs/>
          <w:szCs w:val="20"/>
          <w:lang w:val="es-MX"/>
        </w:rPr>
        <w:t>* TLMP</w:t>
      </w:r>
      <w:r w:rsidRPr="00A03B1B">
        <w:rPr>
          <w:bCs/>
          <w:i/>
          <w:szCs w:val="20"/>
          <w:vertAlign w:val="subscript"/>
          <w:lang w:val="es-MX"/>
        </w:rPr>
        <w:t xml:space="preserve"> y</w:t>
      </w:r>
      <w:r w:rsidRPr="00A03B1B">
        <w:rPr>
          <w:bCs/>
          <w:szCs w:val="20"/>
          <w:lang w:val="es-MX"/>
        </w:rPr>
        <w:t>)</w:t>
      </w:r>
    </w:p>
    <w:p w14:paraId="31BC3796" w14:textId="77777777" w:rsidR="00A03B1B" w:rsidRPr="00A03B1B" w:rsidRDefault="00A03B1B" w:rsidP="00A03B1B">
      <w:pPr>
        <w:tabs>
          <w:tab w:val="left" w:pos="2340"/>
          <w:tab w:val="left" w:pos="2880"/>
        </w:tabs>
        <w:spacing w:after="240"/>
        <w:ind w:left="720"/>
        <w:rPr>
          <w:bCs/>
          <w:szCs w:val="20"/>
          <w:lang w:val="es-MX"/>
        </w:rPr>
      </w:pPr>
      <w:r w:rsidRPr="00A03B1B">
        <w:rPr>
          <w:bCs/>
          <w:szCs w:val="20"/>
          <w:lang w:val="pt-BR"/>
        </w:rPr>
        <w:t>EMRELOAD</w:t>
      </w:r>
      <w:r w:rsidRPr="00A03B1B">
        <w:rPr>
          <w:bCs/>
          <w:szCs w:val="20"/>
          <w:lang w:val="es-MX"/>
        </w:rPr>
        <w:t xml:space="preserve"> </w:t>
      </w:r>
      <w:r w:rsidRPr="00A03B1B">
        <w:rPr>
          <w:bCs/>
          <w:i/>
          <w:szCs w:val="20"/>
          <w:vertAlign w:val="subscript"/>
          <w:lang w:val="es-MX"/>
        </w:rPr>
        <w:t>q, r, p</w:t>
      </w:r>
      <w:r w:rsidRPr="00A03B1B">
        <w:rPr>
          <w:bCs/>
          <w:szCs w:val="20"/>
          <w:lang w:val="es-MX"/>
        </w:rPr>
        <w:tab/>
        <w:t>=      Min (0, Max (</w:t>
      </w:r>
      <w:r w:rsidRPr="00A03B1B">
        <w:rPr>
          <w:bCs/>
          <w:szCs w:val="20"/>
          <w:lang w:val="pt-BR"/>
        </w:rPr>
        <w:t>AEBPLOAD</w:t>
      </w:r>
      <w:r w:rsidRPr="00A03B1B">
        <w:rPr>
          <w:bCs/>
          <w:szCs w:val="20"/>
          <w:vertAlign w:val="subscript"/>
          <w:lang w:val="pt-BR"/>
        </w:rPr>
        <w:t xml:space="preserve"> </w:t>
      </w:r>
      <w:r w:rsidRPr="00A03B1B">
        <w:rPr>
          <w:bCs/>
          <w:i/>
          <w:szCs w:val="20"/>
          <w:vertAlign w:val="subscript"/>
          <w:lang w:val="pt-BR"/>
        </w:rPr>
        <w:t>q, r, p</w:t>
      </w:r>
      <w:r w:rsidRPr="00A03B1B">
        <w:rPr>
          <w:bCs/>
          <w:szCs w:val="20"/>
          <w:lang w:val="pt-BR"/>
        </w:rPr>
        <w:t>,</w:t>
      </w:r>
      <w:r w:rsidRPr="00A03B1B">
        <w:rPr>
          <w:bCs/>
          <w:szCs w:val="20"/>
          <w:lang w:val="es-MX"/>
        </w:rPr>
        <w:t xml:space="preserve"> RTCL </w:t>
      </w:r>
      <w:r w:rsidRPr="00A03B1B">
        <w:rPr>
          <w:bCs/>
          <w:i/>
          <w:szCs w:val="20"/>
          <w:vertAlign w:val="subscript"/>
          <w:lang w:val="es-MX"/>
        </w:rPr>
        <w:t>q, r, p</w:t>
      </w:r>
      <w:r w:rsidRPr="00A03B1B">
        <w:rPr>
          <w:bCs/>
          <w:szCs w:val="20"/>
          <w:lang w:val="es-MX"/>
        </w:rPr>
        <w:t xml:space="preserve">) – ¼ * Min (0, BP </w:t>
      </w:r>
      <w:r w:rsidRPr="00A03B1B">
        <w:rPr>
          <w:bCs/>
          <w:i/>
          <w:szCs w:val="20"/>
          <w:vertAlign w:val="subscript"/>
          <w:lang w:val="es-MX"/>
        </w:rPr>
        <w:t>q, r, p</w:t>
      </w:r>
      <w:r w:rsidRPr="00A03B1B">
        <w:rPr>
          <w:bCs/>
          <w:szCs w:val="20"/>
          <w:lang w:val="es-MX"/>
        </w:rPr>
        <w:t>))</w:t>
      </w:r>
    </w:p>
    <w:p w14:paraId="1CAD3DBA" w14:textId="77777777" w:rsidR="00A03B1B" w:rsidRPr="00A03B1B" w:rsidRDefault="00A03B1B" w:rsidP="00A03B1B">
      <w:pPr>
        <w:tabs>
          <w:tab w:val="left" w:pos="2340"/>
          <w:tab w:val="left" w:pos="2880"/>
        </w:tabs>
        <w:spacing w:after="240"/>
        <w:ind w:left="720"/>
        <w:rPr>
          <w:bCs/>
          <w:szCs w:val="20"/>
          <w:lang w:val="pt-BR"/>
        </w:rPr>
      </w:pPr>
      <w:r w:rsidRPr="00A03B1B">
        <w:rPr>
          <w:bCs/>
          <w:szCs w:val="20"/>
          <w:lang w:val="pt-BR"/>
        </w:rPr>
        <w:t>AEBPLOAD</w:t>
      </w:r>
      <w:r w:rsidRPr="00A03B1B">
        <w:rPr>
          <w:bCs/>
          <w:i/>
          <w:szCs w:val="20"/>
          <w:vertAlign w:val="subscript"/>
          <w:lang w:val="pt-BR"/>
        </w:rPr>
        <w:t xml:space="preserve"> q, r, p</w:t>
      </w:r>
      <w:r w:rsidRPr="00A03B1B">
        <w:rPr>
          <w:bCs/>
          <w:szCs w:val="20"/>
          <w:lang w:val="pt-BR"/>
        </w:rPr>
        <w:tab/>
        <w:t>=</w:t>
      </w:r>
      <w:r w:rsidRPr="00A03B1B">
        <w:rPr>
          <w:bCs/>
          <w:szCs w:val="20"/>
          <w:lang w:val="pt-BR"/>
        </w:rPr>
        <w:tab/>
      </w:r>
      <w:r w:rsidRPr="00A03B1B">
        <w:rPr>
          <w:bCs/>
          <w:position w:val="-22"/>
          <w:szCs w:val="20"/>
        </w:rPr>
        <w:object w:dxaOrig="225" w:dyaOrig="450" w14:anchorId="2E2BB42B">
          <v:shape id="_x0000_i1085" type="#_x0000_t75" style="width:12pt;height:24pt" o:ole="">
            <v:imagedata r:id="rId95" o:title=""/>
          </v:shape>
          <o:OLEObject Type="Embed" ProgID="Equation.3" ShapeID="_x0000_i1085" DrawAspect="Content" ObjectID="_1831281608" r:id="rId100"/>
        </w:object>
      </w:r>
      <w:r w:rsidRPr="00A03B1B">
        <w:rPr>
          <w:bCs/>
          <w:szCs w:val="20"/>
          <w:lang w:val="pt-BR"/>
        </w:rPr>
        <w:t xml:space="preserve"> (Min (0, EBP </w:t>
      </w:r>
      <w:r w:rsidRPr="00A03B1B">
        <w:rPr>
          <w:bCs/>
          <w:i/>
          <w:szCs w:val="20"/>
          <w:vertAlign w:val="subscript"/>
          <w:lang w:val="pt-BR"/>
        </w:rPr>
        <w:t>q, r, p, y</w:t>
      </w:r>
      <w:r w:rsidRPr="00A03B1B">
        <w:rPr>
          <w:bCs/>
          <w:szCs w:val="20"/>
          <w:lang w:val="pt-BR"/>
        </w:rPr>
        <w:t>) * TLMP</w:t>
      </w:r>
      <w:r w:rsidRPr="00A03B1B">
        <w:rPr>
          <w:bCs/>
          <w:i/>
          <w:szCs w:val="20"/>
          <w:vertAlign w:val="subscript"/>
          <w:lang w:val="pt-BR"/>
        </w:rPr>
        <w:t>y</w:t>
      </w:r>
      <w:r w:rsidRPr="00A03B1B">
        <w:rPr>
          <w:bCs/>
          <w:szCs w:val="20"/>
          <w:lang w:val="pt-BR"/>
        </w:rPr>
        <w:t xml:space="preserve"> / 3600)</w:t>
      </w:r>
    </w:p>
    <w:p w14:paraId="3D25BFF1" w14:textId="77777777" w:rsidR="00A03B1B" w:rsidRPr="00A03B1B" w:rsidRDefault="00A03B1B" w:rsidP="00A03B1B">
      <w:pPr>
        <w:rPr>
          <w:szCs w:val="20"/>
        </w:rPr>
      </w:pPr>
      <w:r w:rsidRPr="00A03B1B">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7"/>
        <w:gridCol w:w="899"/>
        <w:gridCol w:w="6704"/>
      </w:tblGrid>
      <w:tr w:rsidR="00A03B1B" w:rsidRPr="00A03B1B" w14:paraId="3AFA478E" w14:textId="77777777" w:rsidTr="00B31BB1">
        <w:trPr>
          <w:cantSplit/>
          <w:tblHeader/>
        </w:trPr>
        <w:tc>
          <w:tcPr>
            <w:tcW w:w="934" w:type="pct"/>
          </w:tcPr>
          <w:p w14:paraId="6C41634E" w14:textId="77777777" w:rsidR="00A03B1B" w:rsidRPr="00A03B1B" w:rsidRDefault="00A03B1B" w:rsidP="00A03B1B">
            <w:pPr>
              <w:spacing w:after="240"/>
              <w:rPr>
                <w:b/>
                <w:iCs/>
                <w:sz w:val="20"/>
                <w:szCs w:val="20"/>
              </w:rPr>
            </w:pPr>
            <w:r w:rsidRPr="00A03B1B">
              <w:rPr>
                <w:b/>
                <w:iCs/>
                <w:sz w:val="20"/>
                <w:szCs w:val="20"/>
              </w:rPr>
              <w:lastRenderedPageBreak/>
              <w:t>Variable</w:t>
            </w:r>
          </w:p>
        </w:tc>
        <w:tc>
          <w:tcPr>
            <w:tcW w:w="481" w:type="pct"/>
          </w:tcPr>
          <w:p w14:paraId="238B909D" w14:textId="77777777" w:rsidR="00A03B1B" w:rsidRPr="00A03B1B" w:rsidRDefault="00A03B1B" w:rsidP="00A03B1B">
            <w:pPr>
              <w:spacing w:after="240"/>
              <w:rPr>
                <w:b/>
                <w:iCs/>
                <w:sz w:val="20"/>
                <w:szCs w:val="20"/>
              </w:rPr>
            </w:pPr>
            <w:r w:rsidRPr="00A03B1B">
              <w:rPr>
                <w:b/>
                <w:iCs/>
                <w:sz w:val="20"/>
                <w:szCs w:val="20"/>
              </w:rPr>
              <w:t>Unit</w:t>
            </w:r>
          </w:p>
        </w:tc>
        <w:tc>
          <w:tcPr>
            <w:tcW w:w="3585" w:type="pct"/>
          </w:tcPr>
          <w:p w14:paraId="3C379274" w14:textId="77777777" w:rsidR="00A03B1B" w:rsidRPr="00A03B1B" w:rsidRDefault="00A03B1B" w:rsidP="00A03B1B">
            <w:pPr>
              <w:spacing w:after="240"/>
              <w:rPr>
                <w:b/>
                <w:iCs/>
                <w:sz w:val="20"/>
                <w:szCs w:val="20"/>
              </w:rPr>
            </w:pPr>
            <w:r w:rsidRPr="00A03B1B">
              <w:rPr>
                <w:b/>
                <w:iCs/>
                <w:sz w:val="20"/>
                <w:szCs w:val="20"/>
              </w:rPr>
              <w:t>Definition</w:t>
            </w:r>
          </w:p>
        </w:tc>
      </w:tr>
      <w:tr w:rsidR="00A03B1B" w:rsidRPr="00A03B1B" w14:paraId="48E1185D" w14:textId="77777777" w:rsidTr="00B31BB1">
        <w:trPr>
          <w:cantSplit/>
        </w:trPr>
        <w:tc>
          <w:tcPr>
            <w:tcW w:w="934" w:type="pct"/>
          </w:tcPr>
          <w:p w14:paraId="2E97DD24" w14:textId="77777777" w:rsidR="00A03B1B" w:rsidRPr="00A03B1B" w:rsidRDefault="00A03B1B" w:rsidP="00A03B1B">
            <w:pPr>
              <w:spacing w:after="60"/>
              <w:rPr>
                <w:iCs/>
                <w:sz w:val="20"/>
                <w:szCs w:val="20"/>
              </w:rPr>
            </w:pPr>
            <w:r w:rsidRPr="00A03B1B">
              <w:rPr>
                <w:iCs/>
                <w:sz w:val="20"/>
                <w:szCs w:val="20"/>
              </w:rPr>
              <w:t xml:space="preserve">EMREAMT </w:t>
            </w:r>
            <w:r w:rsidRPr="00A03B1B">
              <w:rPr>
                <w:i/>
                <w:iCs/>
                <w:sz w:val="20"/>
                <w:szCs w:val="20"/>
                <w:vertAlign w:val="subscript"/>
              </w:rPr>
              <w:t>q, r, p</w:t>
            </w:r>
          </w:p>
        </w:tc>
        <w:tc>
          <w:tcPr>
            <w:tcW w:w="481" w:type="pct"/>
          </w:tcPr>
          <w:p w14:paraId="130B7DA8" w14:textId="77777777" w:rsidR="00A03B1B" w:rsidRPr="00A03B1B" w:rsidRDefault="00A03B1B" w:rsidP="00A03B1B">
            <w:pPr>
              <w:spacing w:after="60"/>
              <w:rPr>
                <w:iCs/>
                <w:sz w:val="20"/>
                <w:szCs w:val="20"/>
              </w:rPr>
            </w:pPr>
            <w:r w:rsidRPr="00A03B1B">
              <w:rPr>
                <w:iCs/>
                <w:sz w:val="20"/>
                <w:szCs w:val="20"/>
              </w:rPr>
              <w:t>$</w:t>
            </w:r>
          </w:p>
        </w:tc>
        <w:tc>
          <w:tcPr>
            <w:tcW w:w="3585" w:type="pct"/>
          </w:tcPr>
          <w:p w14:paraId="3AE045C3" w14:textId="77777777" w:rsidR="00A03B1B" w:rsidRPr="00A03B1B" w:rsidRDefault="00A03B1B" w:rsidP="00A03B1B">
            <w:pPr>
              <w:spacing w:after="60"/>
              <w:rPr>
                <w:iCs/>
                <w:sz w:val="20"/>
                <w:szCs w:val="20"/>
              </w:rPr>
            </w:pPr>
            <w:r w:rsidRPr="00A03B1B">
              <w:rPr>
                <w:i/>
                <w:iCs/>
                <w:sz w:val="20"/>
                <w:szCs w:val="20"/>
              </w:rPr>
              <w:t>Emergency Energy Amount per QSE per Settlement Point per Resource</w:t>
            </w:r>
            <w:r w:rsidRPr="00A03B1B">
              <w:rPr>
                <w:iCs/>
                <w:sz w:val="20"/>
                <w:szCs w:val="20"/>
              </w:rPr>
              <w:t xml:space="preserve">—The payment to QSE </w:t>
            </w:r>
            <w:r w:rsidRPr="00A03B1B">
              <w:rPr>
                <w:i/>
                <w:iCs/>
                <w:sz w:val="20"/>
                <w:szCs w:val="20"/>
              </w:rPr>
              <w:t>q</w:t>
            </w:r>
            <w:r w:rsidRPr="00A03B1B">
              <w:rPr>
                <w:iCs/>
                <w:sz w:val="20"/>
                <w:szCs w:val="20"/>
              </w:rPr>
              <w:t xml:space="preserve"> as additional compensation for the additional energy or Ancillary Services produced or consumed by Resource </w:t>
            </w:r>
            <w:r w:rsidRPr="00A03B1B">
              <w:rPr>
                <w:i/>
                <w:iCs/>
                <w:sz w:val="20"/>
                <w:szCs w:val="20"/>
              </w:rPr>
              <w:t>r</w:t>
            </w:r>
            <w:r w:rsidRPr="00A03B1B">
              <w:rPr>
                <w:iCs/>
                <w:sz w:val="20"/>
                <w:szCs w:val="20"/>
              </w:rPr>
              <w:t xml:space="preserve"> at Resource Node </w:t>
            </w:r>
            <w:r w:rsidRPr="00A03B1B">
              <w:rPr>
                <w:i/>
                <w:iCs/>
                <w:sz w:val="20"/>
                <w:szCs w:val="20"/>
              </w:rPr>
              <w:t>p</w:t>
            </w:r>
            <w:r w:rsidRPr="00A03B1B">
              <w:rPr>
                <w:iCs/>
                <w:sz w:val="20"/>
                <w:szCs w:val="20"/>
              </w:rPr>
              <w:t xml:space="preserve"> in Real-Time during the Emergency Condition or Watch, for 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696428C6" w14:textId="77777777" w:rsidTr="00B31BB1">
        <w:trPr>
          <w:cantSplit/>
        </w:trPr>
        <w:tc>
          <w:tcPr>
            <w:tcW w:w="934" w:type="pct"/>
          </w:tcPr>
          <w:p w14:paraId="7E708F68" w14:textId="77777777" w:rsidR="00A03B1B" w:rsidRPr="00A03B1B" w:rsidRDefault="00A03B1B" w:rsidP="00A03B1B">
            <w:pPr>
              <w:spacing w:after="60"/>
              <w:rPr>
                <w:iCs/>
                <w:sz w:val="20"/>
                <w:szCs w:val="20"/>
              </w:rPr>
            </w:pPr>
            <w:r w:rsidRPr="00A03B1B">
              <w:rPr>
                <w:iCs/>
                <w:sz w:val="20"/>
                <w:szCs w:val="20"/>
              </w:rPr>
              <w:t xml:space="preserve">EMREPRGEN </w:t>
            </w:r>
            <w:r w:rsidRPr="00A03B1B">
              <w:rPr>
                <w:i/>
                <w:iCs/>
                <w:sz w:val="20"/>
                <w:szCs w:val="20"/>
                <w:vertAlign w:val="subscript"/>
              </w:rPr>
              <w:t>q, r, p</w:t>
            </w:r>
          </w:p>
        </w:tc>
        <w:tc>
          <w:tcPr>
            <w:tcW w:w="481" w:type="pct"/>
          </w:tcPr>
          <w:p w14:paraId="3F3A9100" w14:textId="77777777" w:rsidR="00A03B1B" w:rsidRPr="00A03B1B" w:rsidRDefault="00A03B1B" w:rsidP="00A03B1B">
            <w:pPr>
              <w:spacing w:after="60"/>
              <w:rPr>
                <w:iCs/>
                <w:sz w:val="20"/>
                <w:szCs w:val="20"/>
              </w:rPr>
            </w:pPr>
            <w:r w:rsidRPr="00A03B1B">
              <w:rPr>
                <w:iCs/>
                <w:sz w:val="20"/>
                <w:szCs w:val="20"/>
              </w:rPr>
              <w:t>$/MWh</w:t>
            </w:r>
          </w:p>
        </w:tc>
        <w:tc>
          <w:tcPr>
            <w:tcW w:w="3585" w:type="pct"/>
          </w:tcPr>
          <w:p w14:paraId="44D98F88" w14:textId="77777777" w:rsidR="00A03B1B" w:rsidRPr="00A03B1B" w:rsidRDefault="00A03B1B" w:rsidP="00A03B1B">
            <w:pPr>
              <w:spacing w:after="60"/>
              <w:rPr>
                <w:i/>
                <w:iCs/>
                <w:sz w:val="20"/>
                <w:szCs w:val="20"/>
              </w:rPr>
            </w:pPr>
            <w:r w:rsidRPr="00A03B1B">
              <w:rPr>
                <w:i/>
                <w:iCs/>
                <w:sz w:val="20"/>
                <w:szCs w:val="20"/>
              </w:rPr>
              <w:t>Emergency Energy Price for Generation per QSE per Settlement Point per Resource</w:t>
            </w:r>
            <w:r w:rsidRPr="00A03B1B">
              <w:rPr>
                <w:iCs/>
                <w:sz w:val="20"/>
                <w:szCs w:val="20"/>
              </w:rPr>
              <w:t xml:space="preserve">—The compensation rate for the generation produced by Resource </w:t>
            </w:r>
            <w:r w:rsidRPr="00A03B1B">
              <w:rPr>
                <w:i/>
                <w:iCs/>
                <w:sz w:val="20"/>
                <w:szCs w:val="20"/>
              </w:rPr>
              <w:t>r</w:t>
            </w:r>
            <w:r w:rsidRPr="00A03B1B">
              <w:rPr>
                <w:iCs/>
                <w:sz w:val="20"/>
                <w:szCs w:val="20"/>
              </w:rPr>
              <w:t xml:space="preserve"> at Resource Node </w:t>
            </w:r>
            <w:r w:rsidRPr="00A03B1B">
              <w:rPr>
                <w:i/>
                <w:iCs/>
                <w:sz w:val="20"/>
                <w:szCs w:val="20"/>
              </w:rPr>
              <w:t>p</w:t>
            </w:r>
            <w:r w:rsidRPr="00A03B1B">
              <w:rPr>
                <w:iCs/>
                <w:sz w:val="20"/>
                <w:szCs w:val="20"/>
              </w:rPr>
              <w:t xml:space="preserve"> represented by QSE </w:t>
            </w:r>
            <w:r w:rsidRPr="00A03B1B">
              <w:rPr>
                <w:i/>
                <w:iCs/>
                <w:sz w:val="20"/>
                <w:szCs w:val="20"/>
              </w:rPr>
              <w:t>q</w:t>
            </w:r>
            <w:r w:rsidRPr="00A03B1B">
              <w:rPr>
                <w:iCs/>
                <w:sz w:val="20"/>
                <w:szCs w:val="20"/>
              </w:rPr>
              <w:t xml:space="preserve"> in Real-Time during the Emergency Condition or Watch, for 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653BFF31" w14:textId="77777777" w:rsidTr="00B31BB1">
        <w:trPr>
          <w:cantSplit/>
        </w:trPr>
        <w:tc>
          <w:tcPr>
            <w:tcW w:w="934" w:type="pct"/>
          </w:tcPr>
          <w:p w14:paraId="427D2200" w14:textId="77777777" w:rsidR="00A03B1B" w:rsidRPr="00A03B1B" w:rsidRDefault="00A03B1B" w:rsidP="00A03B1B">
            <w:pPr>
              <w:spacing w:after="60"/>
              <w:rPr>
                <w:iCs/>
                <w:sz w:val="20"/>
                <w:szCs w:val="20"/>
              </w:rPr>
            </w:pPr>
            <w:r w:rsidRPr="00A03B1B">
              <w:rPr>
                <w:iCs/>
                <w:sz w:val="20"/>
                <w:szCs w:val="20"/>
              </w:rPr>
              <w:t xml:space="preserve">EMREPRLOAD </w:t>
            </w:r>
            <w:r w:rsidRPr="00A03B1B">
              <w:rPr>
                <w:i/>
                <w:iCs/>
                <w:sz w:val="20"/>
                <w:szCs w:val="20"/>
                <w:vertAlign w:val="subscript"/>
              </w:rPr>
              <w:t>q, r, p</w:t>
            </w:r>
          </w:p>
        </w:tc>
        <w:tc>
          <w:tcPr>
            <w:tcW w:w="481" w:type="pct"/>
          </w:tcPr>
          <w:p w14:paraId="558E2D52" w14:textId="77777777" w:rsidR="00A03B1B" w:rsidRPr="00A03B1B" w:rsidRDefault="00A03B1B" w:rsidP="00A03B1B">
            <w:pPr>
              <w:spacing w:after="60"/>
              <w:rPr>
                <w:iCs/>
                <w:sz w:val="20"/>
                <w:szCs w:val="20"/>
              </w:rPr>
            </w:pPr>
            <w:r w:rsidRPr="00A03B1B">
              <w:rPr>
                <w:iCs/>
                <w:sz w:val="20"/>
                <w:szCs w:val="20"/>
              </w:rPr>
              <w:t>$/MWh</w:t>
            </w:r>
          </w:p>
        </w:tc>
        <w:tc>
          <w:tcPr>
            <w:tcW w:w="3585" w:type="pct"/>
          </w:tcPr>
          <w:p w14:paraId="4A6D7C07" w14:textId="77777777" w:rsidR="00A03B1B" w:rsidRPr="00A03B1B" w:rsidRDefault="00A03B1B" w:rsidP="00A03B1B">
            <w:pPr>
              <w:spacing w:after="60"/>
              <w:rPr>
                <w:iCs/>
                <w:sz w:val="20"/>
                <w:szCs w:val="20"/>
              </w:rPr>
            </w:pPr>
            <w:r w:rsidRPr="00A03B1B">
              <w:rPr>
                <w:i/>
                <w:iCs/>
                <w:sz w:val="20"/>
                <w:szCs w:val="20"/>
              </w:rPr>
              <w:t>Emergency Energy Price for Charging Load per QSE per Settlement Point per Resource</w:t>
            </w:r>
            <w:r w:rsidRPr="00A03B1B">
              <w:rPr>
                <w:iCs/>
                <w:sz w:val="20"/>
                <w:szCs w:val="20"/>
              </w:rPr>
              <w:t xml:space="preserve">—The compensation rate for the charging load for Resource </w:t>
            </w:r>
            <w:r w:rsidRPr="00A03B1B">
              <w:rPr>
                <w:i/>
                <w:iCs/>
                <w:sz w:val="20"/>
                <w:szCs w:val="20"/>
              </w:rPr>
              <w:t>r</w:t>
            </w:r>
            <w:r w:rsidRPr="00A03B1B">
              <w:rPr>
                <w:iCs/>
                <w:sz w:val="20"/>
                <w:szCs w:val="20"/>
              </w:rPr>
              <w:t xml:space="preserve"> at Resource Node </w:t>
            </w:r>
            <w:r w:rsidRPr="00A03B1B">
              <w:rPr>
                <w:i/>
                <w:iCs/>
                <w:sz w:val="20"/>
                <w:szCs w:val="20"/>
              </w:rPr>
              <w:t>p</w:t>
            </w:r>
            <w:r w:rsidRPr="00A03B1B">
              <w:rPr>
                <w:iCs/>
                <w:sz w:val="20"/>
                <w:szCs w:val="20"/>
              </w:rPr>
              <w:t xml:space="preserve"> represented by QSE </w:t>
            </w:r>
            <w:r w:rsidRPr="00A03B1B">
              <w:rPr>
                <w:i/>
                <w:iCs/>
                <w:sz w:val="20"/>
                <w:szCs w:val="20"/>
              </w:rPr>
              <w:t>q</w:t>
            </w:r>
            <w:r w:rsidRPr="00A03B1B">
              <w:rPr>
                <w:iCs/>
                <w:sz w:val="20"/>
                <w:szCs w:val="20"/>
              </w:rPr>
              <w:t xml:space="preserve"> in Real-Time during the Emergency Condition or Watch, for the 15-minute Settlement Interval.</w:t>
            </w:r>
          </w:p>
        </w:tc>
      </w:tr>
      <w:tr w:rsidR="00A03B1B" w:rsidRPr="00A03B1B" w14:paraId="7F7A7AE0" w14:textId="77777777" w:rsidTr="00B31BB1">
        <w:trPr>
          <w:cantSplit/>
        </w:trPr>
        <w:tc>
          <w:tcPr>
            <w:tcW w:w="934" w:type="pct"/>
          </w:tcPr>
          <w:p w14:paraId="49B9F529" w14:textId="77777777" w:rsidR="00A03B1B" w:rsidRPr="00A03B1B" w:rsidRDefault="00A03B1B" w:rsidP="00A03B1B">
            <w:pPr>
              <w:spacing w:after="60"/>
              <w:rPr>
                <w:iCs/>
                <w:sz w:val="20"/>
                <w:szCs w:val="20"/>
              </w:rPr>
            </w:pPr>
            <w:r w:rsidRPr="00A03B1B">
              <w:rPr>
                <w:iCs/>
                <w:sz w:val="20"/>
                <w:szCs w:val="20"/>
              </w:rPr>
              <w:t xml:space="preserve">EMREGEN </w:t>
            </w:r>
            <w:r w:rsidRPr="00A03B1B">
              <w:rPr>
                <w:i/>
                <w:iCs/>
                <w:sz w:val="20"/>
                <w:szCs w:val="20"/>
                <w:vertAlign w:val="subscript"/>
              </w:rPr>
              <w:t>q, r, p</w:t>
            </w:r>
          </w:p>
        </w:tc>
        <w:tc>
          <w:tcPr>
            <w:tcW w:w="481" w:type="pct"/>
          </w:tcPr>
          <w:p w14:paraId="7DFEF11E" w14:textId="77777777" w:rsidR="00A03B1B" w:rsidRPr="00A03B1B" w:rsidRDefault="00A03B1B" w:rsidP="00A03B1B">
            <w:pPr>
              <w:spacing w:after="60"/>
              <w:rPr>
                <w:iCs/>
                <w:sz w:val="20"/>
                <w:szCs w:val="20"/>
              </w:rPr>
            </w:pPr>
            <w:r w:rsidRPr="00A03B1B">
              <w:rPr>
                <w:iCs/>
                <w:sz w:val="20"/>
                <w:szCs w:val="20"/>
              </w:rPr>
              <w:t>MWh</w:t>
            </w:r>
          </w:p>
        </w:tc>
        <w:tc>
          <w:tcPr>
            <w:tcW w:w="3585" w:type="pct"/>
          </w:tcPr>
          <w:p w14:paraId="38751A30" w14:textId="77777777" w:rsidR="00A03B1B" w:rsidRPr="00A03B1B" w:rsidRDefault="00A03B1B" w:rsidP="00A03B1B">
            <w:pPr>
              <w:spacing w:after="60"/>
              <w:rPr>
                <w:i/>
                <w:iCs/>
                <w:sz w:val="20"/>
                <w:szCs w:val="20"/>
              </w:rPr>
            </w:pPr>
            <w:r w:rsidRPr="00A03B1B">
              <w:rPr>
                <w:i/>
                <w:iCs/>
                <w:sz w:val="20"/>
                <w:szCs w:val="20"/>
              </w:rPr>
              <w:t>Emergency Energy for Generation per QSE per Settlement Point per Resource</w:t>
            </w:r>
            <w:r w:rsidRPr="00A03B1B">
              <w:rPr>
                <w:iCs/>
                <w:sz w:val="20"/>
                <w:szCs w:val="20"/>
              </w:rPr>
              <w:t xml:space="preserve">—The generation produced by Resource </w:t>
            </w:r>
            <w:r w:rsidRPr="00A03B1B">
              <w:rPr>
                <w:i/>
                <w:iCs/>
                <w:sz w:val="20"/>
                <w:szCs w:val="20"/>
              </w:rPr>
              <w:t>r</w:t>
            </w:r>
            <w:r w:rsidRPr="00A03B1B">
              <w:rPr>
                <w:iCs/>
                <w:sz w:val="20"/>
                <w:szCs w:val="20"/>
              </w:rPr>
              <w:t xml:space="preserve"> at Resource Node </w:t>
            </w:r>
            <w:r w:rsidRPr="00A03B1B">
              <w:rPr>
                <w:i/>
                <w:iCs/>
                <w:sz w:val="20"/>
                <w:szCs w:val="20"/>
              </w:rPr>
              <w:t>p</w:t>
            </w:r>
            <w:r w:rsidRPr="00A03B1B">
              <w:rPr>
                <w:iCs/>
                <w:sz w:val="20"/>
                <w:szCs w:val="20"/>
              </w:rPr>
              <w:t xml:space="preserve"> represented by QSE </w:t>
            </w:r>
            <w:r w:rsidRPr="00A03B1B">
              <w:rPr>
                <w:i/>
                <w:iCs/>
                <w:sz w:val="20"/>
                <w:szCs w:val="20"/>
              </w:rPr>
              <w:t>q</w:t>
            </w:r>
            <w:r w:rsidRPr="00A03B1B">
              <w:rPr>
                <w:iCs/>
                <w:sz w:val="20"/>
                <w:szCs w:val="20"/>
              </w:rPr>
              <w:t xml:space="preserve"> in Real-Time during the Emergency Condition or Watch, for 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788E0EC8" w14:textId="77777777" w:rsidTr="00B31BB1">
        <w:trPr>
          <w:cantSplit/>
        </w:trPr>
        <w:tc>
          <w:tcPr>
            <w:tcW w:w="934" w:type="pct"/>
          </w:tcPr>
          <w:p w14:paraId="18C8E29B" w14:textId="77777777" w:rsidR="00A03B1B" w:rsidRPr="00A03B1B" w:rsidRDefault="00A03B1B" w:rsidP="00A03B1B">
            <w:pPr>
              <w:spacing w:after="60"/>
              <w:rPr>
                <w:iCs/>
                <w:sz w:val="20"/>
                <w:szCs w:val="20"/>
              </w:rPr>
            </w:pPr>
            <w:r w:rsidRPr="00A03B1B">
              <w:rPr>
                <w:iCs/>
                <w:sz w:val="20"/>
                <w:szCs w:val="20"/>
              </w:rPr>
              <w:t xml:space="preserve">EMRELOAD </w:t>
            </w:r>
            <w:r w:rsidRPr="00A03B1B">
              <w:rPr>
                <w:i/>
                <w:iCs/>
                <w:sz w:val="20"/>
                <w:szCs w:val="20"/>
                <w:vertAlign w:val="subscript"/>
              </w:rPr>
              <w:t>q, r, p</w:t>
            </w:r>
          </w:p>
        </w:tc>
        <w:tc>
          <w:tcPr>
            <w:tcW w:w="481" w:type="pct"/>
          </w:tcPr>
          <w:p w14:paraId="6DAA1844" w14:textId="77777777" w:rsidR="00A03B1B" w:rsidRPr="00A03B1B" w:rsidRDefault="00A03B1B" w:rsidP="00A03B1B">
            <w:pPr>
              <w:spacing w:after="60"/>
              <w:rPr>
                <w:iCs/>
                <w:sz w:val="20"/>
                <w:szCs w:val="20"/>
              </w:rPr>
            </w:pPr>
            <w:r w:rsidRPr="00A03B1B">
              <w:rPr>
                <w:iCs/>
                <w:sz w:val="20"/>
                <w:szCs w:val="20"/>
              </w:rPr>
              <w:t>MWh</w:t>
            </w:r>
          </w:p>
        </w:tc>
        <w:tc>
          <w:tcPr>
            <w:tcW w:w="3585" w:type="pct"/>
          </w:tcPr>
          <w:p w14:paraId="3171DF3E" w14:textId="77777777" w:rsidR="00A03B1B" w:rsidRPr="00A03B1B" w:rsidRDefault="00A03B1B" w:rsidP="00A03B1B">
            <w:pPr>
              <w:spacing w:after="60"/>
              <w:rPr>
                <w:i/>
                <w:iCs/>
                <w:sz w:val="20"/>
                <w:szCs w:val="20"/>
              </w:rPr>
            </w:pPr>
            <w:r w:rsidRPr="00A03B1B">
              <w:rPr>
                <w:i/>
                <w:iCs/>
                <w:sz w:val="20"/>
                <w:szCs w:val="20"/>
              </w:rPr>
              <w:t>Emergency Energy for Charging Load per QSE per Settlement Point per Resource</w:t>
            </w:r>
            <w:r w:rsidRPr="00A03B1B">
              <w:rPr>
                <w:iCs/>
                <w:sz w:val="20"/>
                <w:szCs w:val="20"/>
              </w:rPr>
              <w:t xml:space="preserve">—The charging load for Resource </w:t>
            </w:r>
            <w:r w:rsidRPr="00A03B1B">
              <w:rPr>
                <w:i/>
                <w:iCs/>
                <w:sz w:val="20"/>
                <w:szCs w:val="20"/>
              </w:rPr>
              <w:t>r</w:t>
            </w:r>
            <w:r w:rsidRPr="00A03B1B">
              <w:rPr>
                <w:iCs/>
                <w:sz w:val="20"/>
                <w:szCs w:val="20"/>
              </w:rPr>
              <w:t xml:space="preserve"> at Resource Node </w:t>
            </w:r>
            <w:r w:rsidRPr="00A03B1B">
              <w:rPr>
                <w:i/>
                <w:iCs/>
                <w:sz w:val="20"/>
                <w:szCs w:val="20"/>
              </w:rPr>
              <w:t>p</w:t>
            </w:r>
            <w:r w:rsidRPr="00A03B1B">
              <w:rPr>
                <w:iCs/>
                <w:sz w:val="20"/>
                <w:szCs w:val="20"/>
              </w:rPr>
              <w:t xml:space="preserve"> represented by QSE </w:t>
            </w:r>
            <w:r w:rsidRPr="00A03B1B">
              <w:rPr>
                <w:i/>
                <w:iCs/>
                <w:sz w:val="20"/>
                <w:szCs w:val="20"/>
              </w:rPr>
              <w:t>q</w:t>
            </w:r>
            <w:r w:rsidRPr="00A03B1B">
              <w:rPr>
                <w:iCs/>
                <w:sz w:val="20"/>
                <w:szCs w:val="20"/>
              </w:rPr>
              <w:t xml:space="preserve"> in Real-Time during the Emergency Condition or Watch, for the 15-minute Settlement Interval.</w:t>
            </w:r>
          </w:p>
        </w:tc>
      </w:tr>
      <w:tr w:rsidR="00A03B1B" w:rsidRPr="00A03B1B" w14:paraId="6ED49F3E" w14:textId="77777777" w:rsidTr="00B31BB1">
        <w:trPr>
          <w:cantSplit/>
        </w:trPr>
        <w:tc>
          <w:tcPr>
            <w:tcW w:w="934" w:type="pct"/>
          </w:tcPr>
          <w:p w14:paraId="7CDA16DF" w14:textId="77777777" w:rsidR="00A03B1B" w:rsidRPr="00A03B1B" w:rsidRDefault="00A03B1B" w:rsidP="00A03B1B">
            <w:pPr>
              <w:spacing w:after="60"/>
              <w:rPr>
                <w:iCs/>
                <w:sz w:val="20"/>
                <w:szCs w:val="20"/>
              </w:rPr>
            </w:pPr>
            <w:r w:rsidRPr="00A03B1B">
              <w:rPr>
                <w:iCs/>
                <w:sz w:val="20"/>
                <w:szCs w:val="20"/>
              </w:rPr>
              <w:t xml:space="preserve">EBPWAPRGEN </w:t>
            </w:r>
            <w:r w:rsidRPr="00A03B1B">
              <w:rPr>
                <w:i/>
                <w:iCs/>
                <w:sz w:val="20"/>
                <w:szCs w:val="20"/>
                <w:vertAlign w:val="subscript"/>
              </w:rPr>
              <w:t>q, r, p</w:t>
            </w:r>
          </w:p>
        </w:tc>
        <w:tc>
          <w:tcPr>
            <w:tcW w:w="481" w:type="pct"/>
          </w:tcPr>
          <w:p w14:paraId="55AC71E8" w14:textId="77777777" w:rsidR="00A03B1B" w:rsidRPr="00A03B1B" w:rsidRDefault="00A03B1B" w:rsidP="00A03B1B">
            <w:pPr>
              <w:spacing w:after="60"/>
              <w:rPr>
                <w:iCs/>
                <w:sz w:val="20"/>
                <w:szCs w:val="20"/>
              </w:rPr>
            </w:pPr>
            <w:r w:rsidRPr="00A03B1B">
              <w:rPr>
                <w:iCs/>
                <w:sz w:val="20"/>
                <w:szCs w:val="20"/>
              </w:rPr>
              <w:t>$/MWh</w:t>
            </w:r>
          </w:p>
        </w:tc>
        <w:tc>
          <w:tcPr>
            <w:tcW w:w="3585" w:type="pct"/>
          </w:tcPr>
          <w:p w14:paraId="539AA5B9" w14:textId="77777777" w:rsidR="00A03B1B" w:rsidRPr="00A03B1B" w:rsidRDefault="00A03B1B" w:rsidP="00A03B1B">
            <w:pPr>
              <w:spacing w:after="60"/>
              <w:rPr>
                <w:i/>
                <w:iCs/>
                <w:sz w:val="20"/>
                <w:szCs w:val="20"/>
              </w:rPr>
            </w:pPr>
            <w:r w:rsidRPr="00A03B1B">
              <w:rPr>
                <w:i/>
                <w:iCs/>
                <w:sz w:val="20"/>
                <w:szCs w:val="20"/>
              </w:rPr>
              <w:t>Emergency Base Point Weighted Average Price for Generation per QSE per Settlement Point per Resource</w:t>
            </w:r>
            <w:r w:rsidRPr="00A03B1B">
              <w:rPr>
                <w:iCs/>
                <w:sz w:val="20"/>
                <w:szCs w:val="20"/>
              </w:rPr>
              <w:t xml:space="preserve">—The weighted average of the Emergency Base Point Prices corresponding with the positive Emergency Base Points, for Resource </w:t>
            </w:r>
            <w:r w:rsidRPr="00A03B1B">
              <w:rPr>
                <w:i/>
                <w:iCs/>
                <w:sz w:val="20"/>
                <w:szCs w:val="20"/>
              </w:rPr>
              <w:t>r</w:t>
            </w:r>
            <w:r w:rsidRPr="00A03B1B">
              <w:rPr>
                <w:iCs/>
                <w:sz w:val="20"/>
                <w:szCs w:val="20"/>
              </w:rPr>
              <w:t xml:space="preserve"> at Resource Node </w:t>
            </w:r>
            <w:r w:rsidRPr="00A03B1B">
              <w:rPr>
                <w:i/>
                <w:iCs/>
                <w:sz w:val="20"/>
                <w:szCs w:val="20"/>
              </w:rPr>
              <w:t>p</w:t>
            </w:r>
            <w:r w:rsidRPr="00A03B1B">
              <w:rPr>
                <w:iCs/>
                <w:sz w:val="20"/>
                <w:szCs w:val="20"/>
              </w:rPr>
              <w:t xml:space="preserve"> represented by QSE </w:t>
            </w:r>
            <w:r w:rsidRPr="00A03B1B">
              <w:rPr>
                <w:i/>
                <w:iCs/>
                <w:sz w:val="20"/>
                <w:szCs w:val="20"/>
              </w:rPr>
              <w:t>q</w:t>
            </w:r>
            <w:r w:rsidRPr="00A03B1B">
              <w:rPr>
                <w:iCs/>
                <w:sz w:val="20"/>
                <w:szCs w:val="20"/>
              </w:rPr>
              <w:t xml:space="preserve">, for 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18CF9D34" w14:textId="77777777" w:rsidTr="00B31BB1">
        <w:trPr>
          <w:cantSplit/>
        </w:trPr>
        <w:tc>
          <w:tcPr>
            <w:tcW w:w="934" w:type="pct"/>
          </w:tcPr>
          <w:p w14:paraId="6DEE0315" w14:textId="77777777" w:rsidR="00A03B1B" w:rsidRPr="00A03B1B" w:rsidRDefault="00A03B1B" w:rsidP="00A03B1B">
            <w:pPr>
              <w:spacing w:after="60"/>
              <w:rPr>
                <w:iCs/>
                <w:sz w:val="20"/>
                <w:szCs w:val="20"/>
              </w:rPr>
            </w:pPr>
            <w:r w:rsidRPr="00A03B1B">
              <w:rPr>
                <w:iCs/>
                <w:sz w:val="20"/>
                <w:szCs w:val="20"/>
              </w:rPr>
              <w:t xml:space="preserve">EBPWAPRLOAD </w:t>
            </w:r>
            <w:r w:rsidRPr="00A03B1B">
              <w:rPr>
                <w:i/>
                <w:iCs/>
                <w:sz w:val="20"/>
                <w:szCs w:val="20"/>
                <w:vertAlign w:val="subscript"/>
              </w:rPr>
              <w:t>q, r, p</w:t>
            </w:r>
          </w:p>
        </w:tc>
        <w:tc>
          <w:tcPr>
            <w:tcW w:w="481" w:type="pct"/>
          </w:tcPr>
          <w:p w14:paraId="5EF93CAE" w14:textId="77777777" w:rsidR="00A03B1B" w:rsidRPr="00A03B1B" w:rsidRDefault="00A03B1B" w:rsidP="00A03B1B">
            <w:pPr>
              <w:spacing w:after="60"/>
              <w:rPr>
                <w:iCs/>
                <w:sz w:val="20"/>
                <w:szCs w:val="20"/>
              </w:rPr>
            </w:pPr>
            <w:r w:rsidRPr="00A03B1B">
              <w:rPr>
                <w:iCs/>
                <w:sz w:val="20"/>
                <w:szCs w:val="20"/>
              </w:rPr>
              <w:t>$/MWh</w:t>
            </w:r>
          </w:p>
        </w:tc>
        <w:tc>
          <w:tcPr>
            <w:tcW w:w="3585" w:type="pct"/>
          </w:tcPr>
          <w:p w14:paraId="1A99C963" w14:textId="77777777" w:rsidR="00A03B1B" w:rsidRPr="00A03B1B" w:rsidRDefault="00A03B1B" w:rsidP="00A03B1B">
            <w:pPr>
              <w:spacing w:after="60"/>
              <w:rPr>
                <w:i/>
                <w:iCs/>
                <w:sz w:val="20"/>
                <w:szCs w:val="20"/>
              </w:rPr>
            </w:pPr>
            <w:r w:rsidRPr="00A03B1B">
              <w:rPr>
                <w:i/>
                <w:iCs/>
                <w:sz w:val="20"/>
                <w:szCs w:val="20"/>
              </w:rPr>
              <w:t>Emergency Base Point Weighted Average Price for Charging Load per QSE per Settlement Point per Resource</w:t>
            </w:r>
            <w:r w:rsidRPr="00A03B1B">
              <w:rPr>
                <w:iCs/>
                <w:sz w:val="20"/>
                <w:szCs w:val="20"/>
              </w:rPr>
              <w:t xml:space="preserve">—The weighted average of the Emergency Base Point Prices corresponding with the negative Emergency Base Points, for Resource </w:t>
            </w:r>
            <w:r w:rsidRPr="00A03B1B">
              <w:rPr>
                <w:i/>
                <w:iCs/>
                <w:sz w:val="20"/>
                <w:szCs w:val="20"/>
              </w:rPr>
              <w:t>r</w:t>
            </w:r>
            <w:r w:rsidRPr="00A03B1B">
              <w:rPr>
                <w:iCs/>
                <w:sz w:val="20"/>
                <w:szCs w:val="20"/>
              </w:rPr>
              <w:t xml:space="preserve"> at Resource Node </w:t>
            </w:r>
            <w:r w:rsidRPr="00A03B1B">
              <w:rPr>
                <w:i/>
                <w:iCs/>
                <w:sz w:val="20"/>
                <w:szCs w:val="20"/>
              </w:rPr>
              <w:t>p</w:t>
            </w:r>
            <w:r w:rsidRPr="00A03B1B">
              <w:rPr>
                <w:iCs/>
                <w:sz w:val="20"/>
                <w:szCs w:val="20"/>
              </w:rPr>
              <w:t xml:space="preserve"> represented by QSE </w:t>
            </w:r>
            <w:r w:rsidRPr="00A03B1B">
              <w:rPr>
                <w:i/>
                <w:iCs/>
                <w:sz w:val="20"/>
                <w:szCs w:val="20"/>
              </w:rPr>
              <w:t>q</w:t>
            </w:r>
            <w:r w:rsidRPr="00A03B1B">
              <w:rPr>
                <w:iCs/>
                <w:sz w:val="20"/>
                <w:szCs w:val="20"/>
              </w:rPr>
              <w:t>, for the 15-minute Settlement Interval.</w:t>
            </w:r>
          </w:p>
        </w:tc>
      </w:tr>
      <w:tr w:rsidR="00A03B1B" w:rsidRPr="00A03B1B" w14:paraId="1C828B63" w14:textId="77777777" w:rsidTr="00B31BB1">
        <w:trPr>
          <w:cantSplit/>
        </w:trPr>
        <w:tc>
          <w:tcPr>
            <w:tcW w:w="934" w:type="pct"/>
          </w:tcPr>
          <w:p w14:paraId="6FCE9D3E" w14:textId="77777777" w:rsidR="00A03B1B" w:rsidRPr="00A03B1B" w:rsidRDefault="00A03B1B" w:rsidP="00A03B1B">
            <w:pPr>
              <w:spacing w:after="60"/>
              <w:rPr>
                <w:iCs/>
                <w:sz w:val="20"/>
                <w:szCs w:val="20"/>
              </w:rPr>
            </w:pPr>
            <w:r w:rsidRPr="00A03B1B">
              <w:rPr>
                <w:iCs/>
                <w:sz w:val="20"/>
                <w:szCs w:val="20"/>
              </w:rPr>
              <w:t xml:space="preserve">BP </w:t>
            </w:r>
            <w:r w:rsidRPr="00A03B1B">
              <w:rPr>
                <w:i/>
                <w:iCs/>
                <w:sz w:val="20"/>
                <w:szCs w:val="20"/>
                <w:vertAlign w:val="subscript"/>
              </w:rPr>
              <w:t>q, r, p</w:t>
            </w:r>
          </w:p>
        </w:tc>
        <w:tc>
          <w:tcPr>
            <w:tcW w:w="481" w:type="pct"/>
          </w:tcPr>
          <w:p w14:paraId="64734D0E" w14:textId="77777777" w:rsidR="00A03B1B" w:rsidRPr="00A03B1B" w:rsidRDefault="00A03B1B" w:rsidP="00A03B1B">
            <w:pPr>
              <w:spacing w:after="60"/>
              <w:rPr>
                <w:iCs/>
                <w:sz w:val="20"/>
                <w:szCs w:val="20"/>
              </w:rPr>
            </w:pPr>
            <w:r w:rsidRPr="00A03B1B">
              <w:rPr>
                <w:iCs/>
                <w:sz w:val="20"/>
                <w:szCs w:val="20"/>
              </w:rPr>
              <w:t>MW</w:t>
            </w:r>
          </w:p>
        </w:tc>
        <w:tc>
          <w:tcPr>
            <w:tcW w:w="3585" w:type="pct"/>
          </w:tcPr>
          <w:p w14:paraId="366003E7" w14:textId="77777777" w:rsidR="00A03B1B" w:rsidRPr="00A03B1B" w:rsidRDefault="00A03B1B" w:rsidP="00A03B1B">
            <w:pPr>
              <w:spacing w:after="60"/>
              <w:rPr>
                <w:iCs/>
                <w:sz w:val="20"/>
                <w:szCs w:val="20"/>
              </w:rPr>
            </w:pPr>
            <w:r w:rsidRPr="00A03B1B">
              <w:rPr>
                <w:i/>
                <w:iCs/>
                <w:sz w:val="20"/>
                <w:szCs w:val="20"/>
              </w:rPr>
              <w:t>Base Point per QSE per Settlement Point per Resource</w:t>
            </w:r>
            <w:r w:rsidRPr="00A03B1B">
              <w:rPr>
                <w:iCs/>
                <w:sz w:val="20"/>
                <w:szCs w:val="20"/>
              </w:rPr>
              <w:t xml:space="preserve">—The Base Point of Resource </w:t>
            </w:r>
            <w:r w:rsidRPr="00A03B1B">
              <w:rPr>
                <w:i/>
                <w:iCs/>
                <w:sz w:val="20"/>
                <w:szCs w:val="20"/>
              </w:rPr>
              <w:t>r</w:t>
            </w:r>
            <w:r w:rsidRPr="00A03B1B">
              <w:rPr>
                <w:iCs/>
                <w:sz w:val="20"/>
                <w:szCs w:val="20"/>
              </w:rPr>
              <w:t xml:space="preserve"> at Resource Node </w:t>
            </w:r>
            <w:r w:rsidRPr="00A03B1B">
              <w:rPr>
                <w:i/>
                <w:iCs/>
                <w:sz w:val="20"/>
                <w:szCs w:val="20"/>
              </w:rPr>
              <w:t>p</w:t>
            </w:r>
            <w:r w:rsidRPr="00A03B1B">
              <w:rPr>
                <w:iCs/>
                <w:sz w:val="20"/>
                <w:szCs w:val="20"/>
              </w:rPr>
              <w:t xml:space="preserve"> represented by QSE </w:t>
            </w:r>
            <w:r w:rsidRPr="00A03B1B">
              <w:rPr>
                <w:i/>
                <w:iCs/>
                <w:sz w:val="20"/>
                <w:szCs w:val="20"/>
              </w:rPr>
              <w:t>q</w:t>
            </w:r>
            <w:r w:rsidRPr="00A03B1B">
              <w:rPr>
                <w:iCs/>
                <w:sz w:val="20"/>
                <w:szCs w:val="20"/>
              </w:rPr>
              <w:t xml:space="preserve"> from the SCED prior to the Emergency Condition or Watch.  For a Combined Cycle Train, the Resource </w:t>
            </w:r>
            <w:r w:rsidRPr="00A03B1B">
              <w:rPr>
                <w:i/>
                <w:iCs/>
                <w:sz w:val="20"/>
                <w:szCs w:val="20"/>
              </w:rPr>
              <w:t>r</w:t>
            </w:r>
            <w:r w:rsidRPr="00A03B1B">
              <w:rPr>
                <w:iCs/>
                <w:sz w:val="20"/>
                <w:szCs w:val="20"/>
              </w:rPr>
              <w:t xml:space="preserve"> must be one of the registered Combined Cycle Generation Resources within the Combined Cycle Train.</w:t>
            </w:r>
          </w:p>
        </w:tc>
      </w:tr>
      <w:tr w:rsidR="00A03B1B" w:rsidRPr="00A03B1B" w14:paraId="2D550D7A" w14:textId="77777777" w:rsidTr="00B31BB1">
        <w:trPr>
          <w:cantSplit/>
        </w:trPr>
        <w:tc>
          <w:tcPr>
            <w:tcW w:w="934" w:type="pct"/>
            <w:tcBorders>
              <w:top w:val="single" w:sz="4" w:space="0" w:color="auto"/>
              <w:left w:val="single" w:sz="4" w:space="0" w:color="auto"/>
              <w:bottom w:val="single" w:sz="4" w:space="0" w:color="auto"/>
              <w:right w:val="single" w:sz="4" w:space="0" w:color="auto"/>
            </w:tcBorders>
          </w:tcPr>
          <w:p w14:paraId="572A1FF8" w14:textId="77777777" w:rsidR="00A03B1B" w:rsidRPr="00A03B1B" w:rsidRDefault="00A03B1B" w:rsidP="00A03B1B">
            <w:pPr>
              <w:spacing w:after="60"/>
              <w:rPr>
                <w:iCs/>
                <w:sz w:val="20"/>
                <w:szCs w:val="20"/>
              </w:rPr>
            </w:pPr>
            <w:r w:rsidRPr="00A03B1B">
              <w:rPr>
                <w:iCs/>
                <w:sz w:val="20"/>
                <w:szCs w:val="20"/>
              </w:rPr>
              <w:t>AEBPGEN</w:t>
            </w:r>
            <w:r w:rsidRPr="00A03B1B">
              <w:rPr>
                <w:iCs/>
                <w:sz w:val="20"/>
                <w:szCs w:val="20"/>
                <w:vertAlign w:val="subscript"/>
              </w:rPr>
              <w:t xml:space="preserve"> </w:t>
            </w:r>
            <w:r w:rsidRPr="00A03B1B">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0619401E" w14:textId="77777777" w:rsidR="00A03B1B" w:rsidRPr="00A03B1B" w:rsidRDefault="00A03B1B" w:rsidP="00A03B1B">
            <w:pPr>
              <w:spacing w:after="60"/>
              <w:rPr>
                <w:iCs/>
                <w:sz w:val="20"/>
                <w:szCs w:val="20"/>
              </w:rPr>
            </w:pPr>
            <w:r w:rsidRPr="00A03B1B">
              <w:rPr>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11BD7C45" w14:textId="77777777" w:rsidR="00A03B1B" w:rsidRPr="00A03B1B" w:rsidRDefault="00A03B1B" w:rsidP="00A03B1B">
            <w:pPr>
              <w:spacing w:after="60"/>
              <w:rPr>
                <w:i/>
                <w:iCs/>
                <w:sz w:val="20"/>
                <w:szCs w:val="20"/>
              </w:rPr>
            </w:pPr>
            <w:r w:rsidRPr="00A03B1B">
              <w:rPr>
                <w:i/>
                <w:iCs/>
                <w:sz w:val="20"/>
                <w:szCs w:val="20"/>
              </w:rPr>
              <w:t>Aggregated Emergency Base Point for Generation</w:t>
            </w:r>
            <w:r w:rsidRPr="00A03B1B">
              <w:rPr>
                <w:iCs/>
                <w:sz w:val="20"/>
                <w:szCs w:val="20"/>
              </w:rPr>
              <w:t xml:space="preserve">—The aggregation of the positive Emergency Base Points for the Resource </w:t>
            </w:r>
            <w:r w:rsidRPr="00A03B1B">
              <w:rPr>
                <w:i/>
                <w:iCs/>
                <w:sz w:val="20"/>
                <w:szCs w:val="20"/>
              </w:rPr>
              <w:t>r</w:t>
            </w:r>
            <w:r w:rsidRPr="00A03B1B">
              <w:rPr>
                <w:iCs/>
                <w:sz w:val="20"/>
                <w:szCs w:val="20"/>
              </w:rPr>
              <w:t xml:space="preserve"> represented by QSE </w:t>
            </w:r>
            <w:r w:rsidRPr="00A03B1B">
              <w:rPr>
                <w:i/>
                <w:iCs/>
                <w:sz w:val="20"/>
                <w:szCs w:val="20"/>
              </w:rPr>
              <w:t>q</w:t>
            </w:r>
            <w:r w:rsidRPr="00A03B1B">
              <w:rPr>
                <w:iCs/>
                <w:sz w:val="20"/>
                <w:szCs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A03B1B" w:rsidRPr="00A03B1B" w14:paraId="5BB7D787" w14:textId="77777777" w:rsidTr="00B31BB1">
        <w:trPr>
          <w:cantSplit/>
        </w:trPr>
        <w:tc>
          <w:tcPr>
            <w:tcW w:w="934" w:type="pct"/>
            <w:tcBorders>
              <w:top w:val="single" w:sz="4" w:space="0" w:color="auto"/>
              <w:left w:val="single" w:sz="4" w:space="0" w:color="auto"/>
              <w:bottom w:val="single" w:sz="4" w:space="0" w:color="auto"/>
              <w:right w:val="single" w:sz="4" w:space="0" w:color="auto"/>
            </w:tcBorders>
          </w:tcPr>
          <w:p w14:paraId="32F2D3D1" w14:textId="77777777" w:rsidR="00A03B1B" w:rsidRPr="00A03B1B" w:rsidRDefault="00A03B1B" w:rsidP="00A03B1B">
            <w:pPr>
              <w:spacing w:after="60"/>
              <w:rPr>
                <w:iCs/>
                <w:sz w:val="20"/>
                <w:szCs w:val="20"/>
              </w:rPr>
            </w:pPr>
            <w:r w:rsidRPr="00A03B1B">
              <w:rPr>
                <w:iCs/>
                <w:sz w:val="20"/>
                <w:szCs w:val="20"/>
              </w:rPr>
              <w:t>AEBPLOAD</w:t>
            </w:r>
            <w:r w:rsidRPr="00A03B1B">
              <w:rPr>
                <w:iCs/>
                <w:sz w:val="20"/>
                <w:szCs w:val="20"/>
                <w:vertAlign w:val="subscript"/>
              </w:rPr>
              <w:t xml:space="preserve"> </w:t>
            </w:r>
            <w:r w:rsidRPr="00A03B1B">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28B4D23E" w14:textId="77777777" w:rsidR="00A03B1B" w:rsidRPr="00A03B1B" w:rsidRDefault="00A03B1B" w:rsidP="00A03B1B">
            <w:pPr>
              <w:spacing w:after="60"/>
              <w:rPr>
                <w:iCs/>
                <w:sz w:val="20"/>
                <w:szCs w:val="20"/>
              </w:rPr>
            </w:pPr>
            <w:r w:rsidRPr="00A03B1B">
              <w:rPr>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3BF25BC8" w14:textId="77777777" w:rsidR="00A03B1B" w:rsidRPr="00A03B1B" w:rsidRDefault="00A03B1B" w:rsidP="00A03B1B">
            <w:pPr>
              <w:spacing w:after="60"/>
              <w:rPr>
                <w:i/>
                <w:iCs/>
                <w:sz w:val="20"/>
                <w:szCs w:val="20"/>
              </w:rPr>
            </w:pPr>
            <w:r w:rsidRPr="00A03B1B">
              <w:rPr>
                <w:i/>
                <w:iCs/>
                <w:sz w:val="20"/>
                <w:szCs w:val="20"/>
              </w:rPr>
              <w:t>Aggregated Emergency Base Point for Charging Load</w:t>
            </w:r>
            <w:r w:rsidRPr="00A03B1B">
              <w:rPr>
                <w:iCs/>
                <w:sz w:val="20"/>
                <w:szCs w:val="20"/>
              </w:rPr>
              <w:t xml:space="preserve">—The aggregation of the negative Emergency Base Points for the Resource </w:t>
            </w:r>
            <w:r w:rsidRPr="00A03B1B">
              <w:rPr>
                <w:i/>
                <w:iCs/>
                <w:sz w:val="20"/>
                <w:szCs w:val="20"/>
              </w:rPr>
              <w:t xml:space="preserve">r </w:t>
            </w:r>
            <w:r w:rsidRPr="00A03B1B">
              <w:rPr>
                <w:iCs/>
                <w:sz w:val="20"/>
                <w:szCs w:val="20"/>
              </w:rPr>
              <w:t xml:space="preserve">represented by QSE </w:t>
            </w:r>
            <w:r w:rsidRPr="00A03B1B">
              <w:rPr>
                <w:i/>
                <w:iCs/>
                <w:sz w:val="20"/>
                <w:szCs w:val="20"/>
              </w:rPr>
              <w:t>q</w:t>
            </w:r>
            <w:r w:rsidRPr="00A03B1B">
              <w:rPr>
                <w:iCs/>
                <w:sz w:val="20"/>
                <w:szCs w:val="20"/>
              </w:rPr>
              <w:t xml:space="preserve">, for the 15-minute Settlement Interval.  </w:t>
            </w:r>
          </w:p>
        </w:tc>
      </w:tr>
      <w:tr w:rsidR="00A03B1B" w:rsidRPr="00A03B1B" w14:paraId="62FD9C4E" w14:textId="77777777" w:rsidTr="00B31BB1">
        <w:trPr>
          <w:cantSplit/>
        </w:trPr>
        <w:tc>
          <w:tcPr>
            <w:tcW w:w="934" w:type="pct"/>
          </w:tcPr>
          <w:p w14:paraId="36D44803" w14:textId="77777777" w:rsidR="00A03B1B" w:rsidRPr="00A03B1B" w:rsidRDefault="00A03B1B" w:rsidP="00A03B1B">
            <w:pPr>
              <w:spacing w:after="60"/>
              <w:rPr>
                <w:iCs/>
                <w:sz w:val="20"/>
                <w:szCs w:val="20"/>
              </w:rPr>
            </w:pPr>
            <w:r w:rsidRPr="00A03B1B">
              <w:rPr>
                <w:iCs/>
                <w:sz w:val="20"/>
                <w:szCs w:val="20"/>
              </w:rPr>
              <w:lastRenderedPageBreak/>
              <w:t xml:space="preserve">EBP </w:t>
            </w:r>
            <w:r w:rsidRPr="00A03B1B">
              <w:rPr>
                <w:i/>
                <w:iCs/>
                <w:sz w:val="20"/>
                <w:szCs w:val="20"/>
                <w:vertAlign w:val="subscript"/>
              </w:rPr>
              <w:t>q, r, p, y</w:t>
            </w:r>
          </w:p>
        </w:tc>
        <w:tc>
          <w:tcPr>
            <w:tcW w:w="481" w:type="pct"/>
          </w:tcPr>
          <w:p w14:paraId="08DB5922" w14:textId="77777777" w:rsidR="00A03B1B" w:rsidRPr="00A03B1B" w:rsidRDefault="00A03B1B" w:rsidP="00A03B1B">
            <w:pPr>
              <w:spacing w:after="60"/>
              <w:rPr>
                <w:iCs/>
                <w:sz w:val="20"/>
                <w:szCs w:val="20"/>
              </w:rPr>
            </w:pPr>
            <w:r w:rsidRPr="00A03B1B">
              <w:rPr>
                <w:iCs/>
                <w:sz w:val="20"/>
                <w:szCs w:val="20"/>
              </w:rPr>
              <w:t>MW</w:t>
            </w:r>
          </w:p>
        </w:tc>
        <w:tc>
          <w:tcPr>
            <w:tcW w:w="3585" w:type="pct"/>
          </w:tcPr>
          <w:p w14:paraId="61F7301C" w14:textId="77777777" w:rsidR="00A03B1B" w:rsidRPr="00A03B1B" w:rsidRDefault="00A03B1B" w:rsidP="00A03B1B">
            <w:pPr>
              <w:spacing w:after="60"/>
              <w:rPr>
                <w:iCs/>
                <w:sz w:val="20"/>
                <w:szCs w:val="20"/>
              </w:rPr>
            </w:pPr>
            <w:r w:rsidRPr="00A03B1B">
              <w:rPr>
                <w:i/>
                <w:iCs/>
                <w:sz w:val="20"/>
                <w:szCs w:val="20"/>
              </w:rPr>
              <w:t>Emergency Base Point per QSE per Settlement Point per Resource by interval</w:t>
            </w:r>
            <w:r w:rsidRPr="00A03B1B">
              <w:rPr>
                <w:iCs/>
                <w:sz w:val="20"/>
                <w:szCs w:val="20"/>
              </w:rPr>
              <w:t xml:space="preserve">—The Emergency Base Point of Resource </w:t>
            </w:r>
            <w:r w:rsidRPr="00A03B1B">
              <w:rPr>
                <w:i/>
                <w:iCs/>
                <w:sz w:val="20"/>
                <w:szCs w:val="20"/>
              </w:rPr>
              <w:t>r</w:t>
            </w:r>
            <w:r w:rsidRPr="00A03B1B">
              <w:rPr>
                <w:iCs/>
                <w:sz w:val="20"/>
                <w:szCs w:val="20"/>
              </w:rPr>
              <w:t xml:space="preserve"> at Resource Node </w:t>
            </w:r>
            <w:r w:rsidRPr="00A03B1B">
              <w:rPr>
                <w:i/>
                <w:iCs/>
                <w:sz w:val="20"/>
                <w:szCs w:val="20"/>
              </w:rPr>
              <w:t>p</w:t>
            </w:r>
            <w:r w:rsidRPr="00A03B1B">
              <w:rPr>
                <w:iCs/>
                <w:sz w:val="20"/>
                <w:szCs w:val="20"/>
              </w:rPr>
              <w:t xml:space="preserve"> represented by QSE </w:t>
            </w:r>
            <w:r w:rsidRPr="00A03B1B">
              <w:rPr>
                <w:i/>
                <w:iCs/>
                <w:sz w:val="20"/>
                <w:szCs w:val="20"/>
              </w:rPr>
              <w:t>q</w:t>
            </w:r>
            <w:r w:rsidRPr="00A03B1B">
              <w:rPr>
                <w:iCs/>
                <w:sz w:val="20"/>
                <w:szCs w:val="20"/>
              </w:rPr>
              <w:t xml:space="preserve"> for the Emergency Base Point interval or SCED interval</w:t>
            </w:r>
            <w:r w:rsidRPr="00A03B1B">
              <w:rPr>
                <w:i/>
                <w:iCs/>
                <w:sz w:val="20"/>
                <w:szCs w:val="20"/>
              </w:rPr>
              <w:t xml:space="preserve"> y</w:t>
            </w:r>
            <w:r w:rsidRPr="00A03B1B">
              <w:rPr>
                <w:iCs/>
                <w:sz w:val="20"/>
                <w:szCs w:val="20"/>
              </w:rPr>
              <w:t xml:space="preserve">.  If a Base Point instead of an Emergency Base Point is effective during the interval </w:t>
            </w:r>
            <w:r w:rsidRPr="00A03B1B">
              <w:rPr>
                <w:i/>
                <w:iCs/>
                <w:sz w:val="20"/>
                <w:szCs w:val="20"/>
              </w:rPr>
              <w:t>y</w:t>
            </w:r>
            <w:r w:rsidRPr="00A03B1B">
              <w:rPr>
                <w:iCs/>
                <w:sz w:val="20"/>
                <w:szCs w:val="20"/>
              </w:rPr>
              <w:t xml:space="preserve">, its value equals the Base Point.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60D65A42" w14:textId="77777777" w:rsidTr="00B31BB1">
        <w:trPr>
          <w:cantSplit/>
        </w:trPr>
        <w:tc>
          <w:tcPr>
            <w:tcW w:w="934" w:type="pct"/>
          </w:tcPr>
          <w:p w14:paraId="36623906" w14:textId="77777777" w:rsidR="00A03B1B" w:rsidRPr="00A03B1B" w:rsidRDefault="00A03B1B" w:rsidP="00A03B1B">
            <w:pPr>
              <w:spacing w:after="60"/>
              <w:rPr>
                <w:iCs/>
                <w:sz w:val="20"/>
                <w:szCs w:val="20"/>
              </w:rPr>
            </w:pPr>
            <w:r w:rsidRPr="00A03B1B">
              <w:rPr>
                <w:iCs/>
                <w:sz w:val="20"/>
                <w:szCs w:val="20"/>
              </w:rPr>
              <w:t xml:space="preserve">EBPPR </w:t>
            </w:r>
            <w:r w:rsidRPr="00A03B1B">
              <w:rPr>
                <w:i/>
                <w:iCs/>
                <w:sz w:val="20"/>
                <w:szCs w:val="20"/>
                <w:vertAlign w:val="subscript"/>
              </w:rPr>
              <w:t>q, r, p, y</w:t>
            </w:r>
          </w:p>
        </w:tc>
        <w:tc>
          <w:tcPr>
            <w:tcW w:w="481" w:type="pct"/>
          </w:tcPr>
          <w:p w14:paraId="7132691A" w14:textId="77777777" w:rsidR="00A03B1B" w:rsidRPr="00A03B1B" w:rsidRDefault="00A03B1B" w:rsidP="00A03B1B">
            <w:pPr>
              <w:spacing w:after="60"/>
              <w:rPr>
                <w:iCs/>
                <w:sz w:val="20"/>
                <w:szCs w:val="20"/>
              </w:rPr>
            </w:pPr>
            <w:r w:rsidRPr="00A03B1B">
              <w:rPr>
                <w:iCs/>
                <w:sz w:val="20"/>
                <w:szCs w:val="20"/>
              </w:rPr>
              <w:t>$/MWh</w:t>
            </w:r>
          </w:p>
        </w:tc>
        <w:tc>
          <w:tcPr>
            <w:tcW w:w="3585" w:type="pct"/>
          </w:tcPr>
          <w:p w14:paraId="35F7070D" w14:textId="77777777" w:rsidR="00A03B1B" w:rsidRPr="00A03B1B" w:rsidRDefault="00A03B1B" w:rsidP="00A03B1B">
            <w:pPr>
              <w:spacing w:after="60"/>
              <w:rPr>
                <w:iCs/>
                <w:sz w:val="20"/>
                <w:szCs w:val="20"/>
              </w:rPr>
            </w:pPr>
            <w:r w:rsidRPr="00A03B1B">
              <w:rPr>
                <w:i/>
                <w:iCs/>
                <w:sz w:val="20"/>
                <w:szCs w:val="20"/>
              </w:rPr>
              <w:t>Emergency Base Point Price per QSE per Settlement Point per Resource by interval</w:t>
            </w:r>
            <w:r w:rsidRPr="00A03B1B">
              <w:rPr>
                <w:iCs/>
                <w:sz w:val="20"/>
                <w:szCs w:val="20"/>
              </w:rPr>
              <w:t xml:space="preserve">—The price on the Energy Offer Curve or Energy Bid/Offer Curve corresponding to the Emergency Base Point for Resource </w:t>
            </w:r>
            <w:r w:rsidRPr="00A03B1B">
              <w:rPr>
                <w:i/>
                <w:iCs/>
                <w:sz w:val="20"/>
                <w:szCs w:val="20"/>
              </w:rPr>
              <w:t>r</w:t>
            </w:r>
            <w:r w:rsidRPr="00A03B1B">
              <w:rPr>
                <w:iCs/>
                <w:sz w:val="20"/>
                <w:szCs w:val="20"/>
              </w:rPr>
              <w:t xml:space="preserve"> at Resource Node </w:t>
            </w:r>
            <w:r w:rsidRPr="00A03B1B">
              <w:rPr>
                <w:i/>
                <w:iCs/>
                <w:sz w:val="20"/>
                <w:szCs w:val="20"/>
              </w:rPr>
              <w:t>p</w:t>
            </w:r>
            <w:r w:rsidRPr="00A03B1B">
              <w:rPr>
                <w:iCs/>
                <w:sz w:val="20"/>
                <w:szCs w:val="20"/>
              </w:rPr>
              <w:t xml:space="preserve"> represented by QSE </w:t>
            </w:r>
            <w:r w:rsidRPr="00A03B1B">
              <w:rPr>
                <w:i/>
                <w:iCs/>
                <w:sz w:val="20"/>
                <w:szCs w:val="20"/>
              </w:rPr>
              <w:t>q</w:t>
            </w:r>
            <w:r w:rsidRPr="00A03B1B">
              <w:rPr>
                <w:iCs/>
                <w:sz w:val="20"/>
                <w:szCs w:val="20"/>
              </w:rPr>
              <w:t xml:space="preserve"> for the Emergency Base Point interval or SCED interval </w:t>
            </w:r>
            <w:r w:rsidRPr="00A03B1B">
              <w:rPr>
                <w:i/>
                <w:iCs/>
                <w:sz w:val="20"/>
                <w:szCs w:val="20"/>
              </w:rPr>
              <w:t>y</w:t>
            </w:r>
            <w:r w:rsidRPr="00A03B1B">
              <w:rPr>
                <w:iCs/>
                <w:sz w:val="20"/>
                <w:szCs w:val="20"/>
              </w:rPr>
              <w:t>.  The Energy Offer Curve shall be capped by the MOC pursuant to Section 4.4.9.4.1, Mitigated Offer Cap</w:t>
            </w:r>
            <w:ins w:id="969" w:author="ERCOT" w:date="2025-12-15T13:53:00Z">
              <w:r w:rsidRPr="00A03B1B">
                <w:rPr>
                  <w:iCs/>
                  <w:sz w:val="20"/>
                  <w:szCs w:val="20"/>
                </w:rPr>
                <w:t>,</w:t>
              </w:r>
            </w:ins>
            <w:r w:rsidRPr="00A03B1B">
              <w:rPr>
                <w:rFonts w:ascii="Calibri" w:eastAsia="Calibri" w:hAnsi="Calibri"/>
                <w:sz w:val="22"/>
                <w:szCs w:val="22"/>
              </w:rPr>
              <w:t xml:space="preserve"> </w:t>
            </w:r>
            <w:r w:rsidRPr="00A03B1B">
              <w:rPr>
                <w:iCs/>
                <w:sz w:val="20"/>
                <w:szCs w:val="20"/>
              </w:rPr>
              <w:t xml:space="preserve">and the Energy Bid/Offer Curve shall be capped by the maximum RTSPP at the Settlement Point for the Operating Day, per paragraph (12) of Section 6.6.9.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152B048C" w14:textId="77777777" w:rsidTr="00B31BB1">
        <w:trPr>
          <w:cantSplit/>
        </w:trPr>
        <w:tc>
          <w:tcPr>
            <w:tcW w:w="934" w:type="pct"/>
          </w:tcPr>
          <w:p w14:paraId="1A517C55" w14:textId="77777777" w:rsidR="00A03B1B" w:rsidRPr="00A03B1B" w:rsidRDefault="00A03B1B" w:rsidP="00A03B1B">
            <w:pPr>
              <w:spacing w:after="60"/>
              <w:rPr>
                <w:iCs/>
                <w:sz w:val="20"/>
                <w:szCs w:val="20"/>
              </w:rPr>
            </w:pPr>
            <w:r w:rsidRPr="00A03B1B">
              <w:rPr>
                <w:iCs/>
                <w:sz w:val="20"/>
                <w:szCs w:val="20"/>
              </w:rPr>
              <w:t>RTSPP</w:t>
            </w:r>
            <w:r w:rsidRPr="00A03B1B">
              <w:rPr>
                <w:i/>
                <w:iCs/>
                <w:sz w:val="20"/>
                <w:szCs w:val="20"/>
              </w:rPr>
              <w:t xml:space="preserve"> </w:t>
            </w:r>
            <w:r w:rsidRPr="00A03B1B">
              <w:rPr>
                <w:i/>
                <w:iCs/>
                <w:sz w:val="20"/>
                <w:szCs w:val="20"/>
                <w:vertAlign w:val="subscript"/>
              </w:rPr>
              <w:t>p</w:t>
            </w:r>
          </w:p>
        </w:tc>
        <w:tc>
          <w:tcPr>
            <w:tcW w:w="481" w:type="pct"/>
          </w:tcPr>
          <w:p w14:paraId="431B8100" w14:textId="77777777" w:rsidR="00A03B1B" w:rsidRPr="00A03B1B" w:rsidRDefault="00A03B1B" w:rsidP="00A03B1B">
            <w:pPr>
              <w:spacing w:after="60"/>
              <w:rPr>
                <w:iCs/>
                <w:sz w:val="20"/>
                <w:szCs w:val="20"/>
              </w:rPr>
            </w:pPr>
            <w:r w:rsidRPr="00A03B1B">
              <w:rPr>
                <w:iCs/>
                <w:sz w:val="20"/>
                <w:szCs w:val="20"/>
              </w:rPr>
              <w:t>$/MWh</w:t>
            </w:r>
          </w:p>
        </w:tc>
        <w:tc>
          <w:tcPr>
            <w:tcW w:w="3585" w:type="pct"/>
          </w:tcPr>
          <w:p w14:paraId="1130B8B7" w14:textId="77777777" w:rsidR="00A03B1B" w:rsidRPr="00A03B1B" w:rsidRDefault="00A03B1B" w:rsidP="00A03B1B">
            <w:pPr>
              <w:spacing w:after="60"/>
              <w:rPr>
                <w:iCs/>
                <w:sz w:val="20"/>
                <w:szCs w:val="20"/>
              </w:rPr>
            </w:pPr>
            <w:r w:rsidRPr="00A03B1B">
              <w:rPr>
                <w:i/>
                <w:iCs/>
                <w:sz w:val="20"/>
                <w:szCs w:val="20"/>
              </w:rPr>
              <w:t>Real-Time Settlement Point Price per Settlement Point</w:t>
            </w:r>
            <w:r w:rsidRPr="00A03B1B">
              <w:rPr>
                <w:iCs/>
                <w:sz w:val="20"/>
                <w:szCs w:val="20"/>
              </w:rPr>
              <w:t xml:space="preserve">—The Real-Time Settlement Point Price at Settlement Point </w:t>
            </w:r>
            <w:r w:rsidRPr="00A03B1B">
              <w:rPr>
                <w:i/>
                <w:iCs/>
                <w:sz w:val="20"/>
                <w:szCs w:val="20"/>
              </w:rPr>
              <w:t>p</w:t>
            </w:r>
            <w:r w:rsidRPr="00A03B1B">
              <w:rPr>
                <w:iCs/>
                <w:sz w:val="20"/>
                <w:szCs w:val="20"/>
              </w:rPr>
              <w:t>, for the 15-minute Settlement Interval.</w:t>
            </w:r>
          </w:p>
        </w:tc>
      </w:tr>
      <w:tr w:rsidR="00A03B1B" w:rsidRPr="00A03B1B" w14:paraId="7CD9A6B5" w14:textId="77777777" w:rsidTr="00B31BB1">
        <w:trPr>
          <w:cantSplit/>
        </w:trPr>
        <w:tc>
          <w:tcPr>
            <w:tcW w:w="934" w:type="pct"/>
          </w:tcPr>
          <w:p w14:paraId="2E5A2DF3" w14:textId="77777777" w:rsidR="00A03B1B" w:rsidRPr="00A03B1B" w:rsidRDefault="00A03B1B" w:rsidP="00A03B1B">
            <w:pPr>
              <w:spacing w:after="60"/>
              <w:rPr>
                <w:iCs/>
                <w:sz w:val="20"/>
                <w:szCs w:val="20"/>
              </w:rPr>
            </w:pPr>
            <w:r w:rsidRPr="00A03B1B">
              <w:rPr>
                <w:iCs/>
                <w:sz w:val="20"/>
                <w:szCs w:val="20"/>
              </w:rPr>
              <w:t xml:space="preserve">RTMG </w:t>
            </w:r>
            <w:r w:rsidRPr="00A03B1B">
              <w:rPr>
                <w:i/>
                <w:iCs/>
                <w:sz w:val="20"/>
                <w:szCs w:val="20"/>
                <w:vertAlign w:val="subscript"/>
              </w:rPr>
              <w:t>q, r, p</w:t>
            </w:r>
          </w:p>
        </w:tc>
        <w:tc>
          <w:tcPr>
            <w:tcW w:w="481" w:type="pct"/>
          </w:tcPr>
          <w:p w14:paraId="54A19ADE" w14:textId="77777777" w:rsidR="00A03B1B" w:rsidRPr="00A03B1B" w:rsidRDefault="00A03B1B" w:rsidP="00A03B1B">
            <w:pPr>
              <w:spacing w:after="60"/>
              <w:rPr>
                <w:iCs/>
                <w:sz w:val="20"/>
                <w:szCs w:val="20"/>
              </w:rPr>
            </w:pPr>
            <w:r w:rsidRPr="00A03B1B">
              <w:rPr>
                <w:iCs/>
                <w:sz w:val="20"/>
                <w:szCs w:val="20"/>
              </w:rPr>
              <w:t>MWh</w:t>
            </w:r>
          </w:p>
        </w:tc>
        <w:tc>
          <w:tcPr>
            <w:tcW w:w="3585" w:type="pct"/>
          </w:tcPr>
          <w:p w14:paraId="56BF1D73" w14:textId="77777777" w:rsidR="00A03B1B" w:rsidRPr="00A03B1B" w:rsidRDefault="00A03B1B" w:rsidP="00A03B1B">
            <w:pPr>
              <w:spacing w:after="60"/>
              <w:rPr>
                <w:iCs/>
                <w:sz w:val="20"/>
                <w:szCs w:val="20"/>
              </w:rPr>
            </w:pPr>
            <w:r w:rsidRPr="00A03B1B">
              <w:rPr>
                <w:i/>
                <w:iCs/>
                <w:sz w:val="20"/>
                <w:szCs w:val="20"/>
              </w:rPr>
              <w:t>Real-Time Metered Generation per QSE per Settlement Point per Resource</w:t>
            </w:r>
            <w:r w:rsidRPr="00A03B1B">
              <w:rPr>
                <w:iCs/>
                <w:sz w:val="20"/>
                <w:szCs w:val="20"/>
              </w:rPr>
              <w:t xml:space="preserve">—The metered generation of Resource </w:t>
            </w:r>
            <w:r w:rsidRPr="00A03B1B">
              <w:rPr>
                <w:i/>
                <w:iCs/>
                <w:sz w:val="20"/>
                <w:szCs w:val="20"/>
              </w:rPr>
              <w:t>r</w:t>
            </w:r>
            <w:r w:rsidRPr="00A03B1B">
              <w:rPr>
                <w:iCs/>
                <w:sz w:val="20"/>
                <w:szCs w:val="20"/>
              </w:rPr>
              <w:t xml:space="preserve"> at Resource Node </w:t>
            </w:r>
            <w:r w:rsidRPr="00A03B1B">
              <w:rPr>
                <w:i/>
                <w:iCs/>
                <w:sz w:val="20"/>
                <w:szCs w:val="20"/>
              </w:rPr>
              <w:t>p</w:t>
            </w:r>
            <w:r w:rsidRPr="00A03B1B">
              <w:rPr>
                <w:iCs/>
                <w:sz w:val="20"/>
                <w:szCs w:val="20"/>
              </w:rPr>
              <w:t xml:space="preserve"> represented by QSE </w:t>
            </w:r>
            <w:r w:rsidRPr="00A03B1B">
              <w:rPr>
                <w:i/>
                <w:iCs/>
                <w:sz w:val="20"/>
                <w:szCs w:val="20"/>
              </w:rPr>
              <w:t>q</w:t>
            </w:r>
            <w:r w:rsidRPr="00A03B1B">
              <w:rPr>
                <w:iCs/>
                <w:sz w:val="20"/>
                <w:szCs w:val="20"/>
              </w:rPr>
              <w:t xml:space="preserve"> in Real-Time for 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37F80F79" w14:textId="77777777" w:rsidTr="00B31BB1">
        <w:trPr>
          <w:cantSplit/>
        </w:trPr>
        <w:tc>
          <w:tcPr>
            <w:tcW w:w="934" w:type="pct"/>
          </w:tcPr>
          <w:p w14:paraId="44DD571A" w14:textId="77777777" w:rsidR="00A03B1B" w:rsidRPr="00A03B1B" w:rsidRDefault="00A03B1B" w:rsidP="00A03B1B">
            <w:pPr>
              <w:spacing w:after="60"/>
              <w:rPr>
                <w:iCs/>
                <w:sz w:val="20"/>
                <w:szCs w:val="20"/>
              </w:rPr>
            </w:pPr>
            <w:r w:rsidRPr="00A03B1B">
              <w:rPr>
                <w:iCs/>
                <w:sz w:val="20"/>
                <w:szCs w:val="20"/>
              </w:rPr>
              <w:t xml:space="preserve">RTCL </w:t>
            </w:r>
            <w:r w:rsidRPr="00A03B1B">
              <w:rPr>
                <w:i/>
                <w:iCs/>
                <w:sz w:val="20"/>
                <w:szCs w:val="20"/>
                <w:vertAlign w:val="subscript"/>
              </w:rPr>
              <w:t>q, r, p</w:t>
            </w:r>
          </w:p>
        </w:tc>
        <w:tc>
          <w:tcPr>
            <w:tcW w:w="481" w:type="pct"/>
          </w:tcPr>
          <w:p w14:paraId="7A636944" w14:textId="77777777" w:rsidR="00A03B1B" w:rsidRPr="00A03B1B" w:rsidRDefault="00A03B1B" w:rsidP="00A03B1B">
            <w:pPr>
              <w:spacing w:after="60"/>
              <w:rPr>
                <w:iCs/>
                <w:sz w:val="20"/>
                <w:szCs w:val="20"/>
              </w:rPr>
            </w:pPr>
            <w:r w:rsidRPr="00A03B1B">
              <w:rPr>
                <w:iCs/>
                <w:sz w:val="20"/>
                <w:szCs w:val="20"/>
              </w:rPr>
              <w:t>MWh</w:t>
            </w:r>
          </w:p>
        </w:tc>
        <w:tc>
          <w:tcPr>
            <w:tcW w:w="3585" w:type="pct"/>
          </w:tcPr>
          <w:p w14:paraId="52CA5A53" w14:textId="77777777" w:rsidR="00A03B1B" w:rsidRPr="00A03B1B" w:rsidRDefault="00A03B1B" w:rsidP="00A03B1B">
            <w:pPr>
              <w:spacing w:after="60"/>
              <w:rPr>
                <w:i/>
                <w:iCs/>
                <w:sz w:val="20"/>
                <w:szCs w:val="20"/>
              </w:rPr>
            </w:pPr>
            <w:r w:rsidRPr="00A03B1B">
              <w:rPr>
                <w:i/>
                <w:iCs/>
                <w:sz w:val="20"/>
                <w:szCs w:val="20"/>
              </w:rPr>
              <w:t>Real-Time Charging Load per QSE per Resource per Settlement Point</w:t>
            </w:r>
            <w:r w:rsidRPr="00A03B1B">
              <w:rPr>
                <w:iCs/>
                <w:sz w:val="20"/>
                <w:szCs w:val="20"/>
              </w:rPr>
              <w:t xml:space="preserve">—The charging load for Resource </w:t>
            </w:r>
            <w:r w:rsidRPr="00A03B1B">
              <w:rPr>
                <w:i/>
                <w:iCs/>
                <w:sz w:val="20"/>
                <w:szCs w:val="20"/>
              </w:rPr>
              <w:t xml:space="preserve">r </w:t>
            </w:r>
            <w:r w:rsidRPr="00A03B1B">
              <w:rPr>
                <w:iCs/>
                <w:sz w:val="20"/>
                <w:szCs w:val="20"/>
              </w:rPr>
              <w:t>at Resource Node</w:t>
            </w:r>
            <w:r w:rsidRPr="00A03B1B">
              <w:rPr>
                <w:i/>
                <w:iCs/>
                <w:sz w:val="20"/>
                <w:szCs w:val="20"/>
              </w:rPr>
              <w:t xml:space="preserve"> p </w:t>
            </w:r>
            <w:r w:rsidRPr="00A03B1B">
              <w:rPr>
                <w:iCs/>
                <w:sz w:val="20"/>
                <w:szCs w:val="20"/>
              </w:rPr>
              <w:t xml:space="preserve">represented by the QSE </w:t>
            </w:r>
            <w:r w:rsidRPr="00A03B1B">
              <w:rPr>
                <w:i/>
                <w:iCs/>
                <w:sz w:val="20"/>
                <w:szCs w:val="20"/>
              </w:rPr>
              <w:t xml:space="preserve">q, </w:t>
            </w:r>
            <w:r w:rsidRPr="00A03B1B">
              <w:rPr>
                <w:iCs/>
                <w:sz w:val="20"/>
                <w:szCs w:val="20"/>
              </w:rPr>
              <w:t>represented as a negative value,</w:t>
            </w:r>
            <w:r w:rsidRPr="00A03B1B">
              <w:rPr>
                <w:i/>
                <w:iCs/>
                <w:sz w:val="20"/>
                <w:szCs w:val="20"/>
              </w:rPr>
              <w:t xml:space="preserve"> </w:t>
            </w:r>
            <w:r w:rsidRPr="00A03B1B">
              <w:rPr>
                <w:iCs/>
                <w:sz w:val="20"/>
                <w:szCs w:val="20"/>
              </w:rPr>
              <w:t xml:space="preserve">for the 15-minute Settlement Interval. </w:t>
            </w:r>
          </w:p>
        </w:tc>
      </w:tr>
      <w:tr w:rsidR="00A03B1B" w:rsidRPr="00A03B1B" w14:paraId="2246F702" w14:textId="77777777" w:rsidTr="00B31BB1">
        <w:trPr>
          <w:cantSplit/>
        </w:trPr>
        <w:tc>
          <w:tcPr>
            <w:tcW w:w="934" w:type="pct"/>
            <w:tcBorders>
              <w:top w:val="single" w:sz="4" w:space="0" w:color="auto"/>
              <w:left w:val="single" w:sz="4" w:space="0" w:color="auto"/>
              <w:bottom w:val="single" w:sz="4" w:space="0" w:color="auto"/>
              <w:right w:val="single" w:sz="4" w:space="0" w:color="auto"/>
            </w:tcBorders>
          </w:tcPr>
          <w:p w14:paraId="42766F52" w14:textId="77777777" w:rsidR="00A03B1B" w:rsidRPr="00A03B1B" w:rsidRDefault="00A03B1B" w:rsidP="00A03B1B">
            <w:pPr>
              <w:spacing w:after="60"/>
              <w:rPr>
                <w:iCs/>
                <w:sz w:val="20"/>
                <w:szCs w:val="20"/>
              </w:rPr>
            </w:pPr>
            <w:r w:rsidRPr="00A03B1B">
              <w:rPr>
                <w:iCs/>
                <w:sz w:val="20"/>
                <w:szCs w:val="20"/>
              </w:rPr>
              <w:t xml:space="preserve">TLMP </w:t>
            </w:r>
            <w:r w:rsidRPr="00A03B1B">
              <w:rPr>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549978E0" w14:textId="77777777" w:rsidR="00A03B1B" w:rsidRPr="00A03B1B" w:rsidRDefault="00A03B1B" w:rsidP="00A03B1B">
            <w:pPr>
              <w:spacing w:after="60"/>
              <w:rPr>
                <w:iCs/>
                <w:sz w:val="20"/>
                <w:szCs w:val="20"/>
              </w:rPr>
            </w:pPr>
            <w:r w:rsidRPr="00A03B1B">
              <w:rPr>
                <w:iCs/>
                <w:sz w:val="20"/>
                <w:szCs w:val="20"/>
              </w:rPr>
              <w:t>second</w:t>
            </w:r>
          </w:p>
        </w:tc>
        <w:tc>
          <w:tcPr>
            <w:tcW w:w="3585" w:type="pct"/>
            <w:tcBorders>
              <w:top w:val="single" w:sz="4" w:space="0" w:color="auto"/>
              <w:left w:val="single" w:sz="4" w:space="0" w:color="auto"/>
              <w:bottom w:val="single" w:sz="4" w:space="0" w:color="auto"/>
              <w:right w:val="single" w:sz="4" w:space="0" w:color="auto"/>
            </w:tcBorders>
          </w:tcPr>
          <w:p w14:paraId="1EBF0C48" w14:textId="77777777" w:rsidR="00A03B1B" w:rsidRPr="00A03B1B" w:rsidRDefault="00A03B1B" w:rsidP="00A03B1B">
            <w:pPr>
              <w:spacing w:after="60"/>
              <w:rPr>
                <w:iCs/>
                <w:sz w:val="20"/>
                <w:szCs w:val="20"/>
              </w:rPr>
            </w:pPr>
            <w:r w:rsidRPr="00A03B1B">
              <w:rPr>
                <w:i/>
                <w:sz w:val="20"/>
                <w:szCs w:val="20"/>
              </w:rPr>
              <w:t>Duration of Emergency Base Point interval or SCED interval per interval</w:t>
            </w:r>
            <w:r w:rsidRPr="00A03B1B">
              <w:rPr>
                <w:iCs/>
                <w:sz w:val="20"/>
                <w:szCs w:val="20"/>
              </w:rPr>
              <w:t xml:space="preserve">—The duration of the portion of the Emergency Base Point interval or SCED interval </w:t>
            </w:r>
            <w:r w:rsidRPr="00A03B1B">
              <w:rPr>
                <w:i/>
                <w:iCs/>
                <w:sz w:val="20"/>
                <w:szCs w:val="20"/>
              </w:rPr>
              <w:t>y</w:t>
            </w:r>
            <w:r w:rsidRPr="00A03B1B">
              <w:rPr>
                <w:iCs/>
                <w:sz w:val="20"/>
                <w:szCs w:val="20"/>
              </w:rPr>
              <w:t xml:space="preserve"> </w:t>
            </w:r>
            <w:r w:rsidRPr="00A03B1B">
              <w:rPr>
                <w:sz w:val="20"/>
                <w:szCs w:val="20"/>
              </w:rPr>
              <w:t>within the 15-minute Settlement Interval</w:t>
            </w:r>
            <w:r w:rsidRPr="00A03B1B">
              <w:rPr>
                <w:iCs/>
                <w:sz w:val="20"/>
                <w:szCs w:val="20"/>
              </w:rPr>
              <w:t>.</w:t>
            </w:r>
          </w:p>
        </w:tc>
      </w:tr>
      <w:tr w:rsidR="00A03B1B" w:rsidRPr="00A03B1B" w14:paraId="7945F299" w14:textId="77777777" w:rsidTr="00B31BB1">
        <w:trPr>
          <w:cantSplit/>
        </w:trPr>
        <w:tc>
          <w:tcPr>
            <w:tcW w:w="934" w:type="pct"/>
            <w:tcBorders>
              <w:top w:val="single" w:sz="4" w:space="0" w:color="auto"/>
              <w:left w:val="single" w:sz="4" w:space="0" w:color="auto"/>
              <w:bottom w:val="single" w:sz="4" w:space="0" w:color="auto"/>
              <w:right w:val="single" w:sz="4" w:space="0" w:color="auto"/>
            </w:tcBorders>
          </w:tcPr>
          <w:p w14:paraId="177EBAD5" w14:textId="77777777" w:rsidR="00A03B1B" w:rsidRPr="00A03B1B" w:rsidRDefault="00A03B1B" w:rsidP="00A03B1B">
            <w:pPr>
              <w:spacing w:after="60"/>
              <w:rPr>
                <w:i/>
                <w:iCs/>
                <w:sz w:val="20"/>
                <w:szCs w:val="20"/>
              </w:rPr>
            </w:pPr>
            <w:r w:rsidRPr="00A03B1B">
              <w:rPr>
                <w:i/>
                <w:iCs/>
                <w:sz w:val="20"/>
                <w:szCs w:val="20"/>
              </w:rPr>
              <w:t>q</w:t>
            </w:r>
          </w:p>
        </w:tc>
        <w:tc>
          <w:tcPr>
            <w:tcW w:w="481" w:type="pct"/>
            <w:tcBorders>
              <w:top w:val="single" w:sz="4" w:space="0" w:color="auto"/>
              <w:left w:val="single" w:sz="4" w:space="0" w:color="auto"/>
              <w:bottom w:val="single" w:sz="4" w:space="0" w:color="auto"/>
              <w:right w:val="single" w:sz="4" w:space="0" w:color="auto"/>
            </w:tcBorders>
          </w:tcPr>
          <w:p w14:paraId="73D22C35" w14:textId="77777777" w:rsidR="00A03B1B" w:rsidRPr="00A03B1B" w:rsidRDefault="00A03B1B" w:rsidP="00A03B1B">
            <w:pPr>
              <w:spacing w:after="60"/>
              <w:rPr>
                <w:iCs/>
                <w:sz w:val="20"/>
                <w:szCs w:val="20"/>
              </w:rPr>
            </w:pPr>
            <w:r w:rsidRPr="00A03B1B">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60F6DB3F" w14:textId="77777777" w:rsidR="00A03B1B" w:rsidRPr="00A03B1B" w:rsidRDefault="00A03B1B" w:rsidP="00A03B1B">
            <w:pPr>
              <w:spacing w:after="60"/>
              <w:rPr>
                <w:iCs/>
                <w:sz w:val="20"/>
                <w:szCs w:val="20"/>
              </w:rPr>
            </w:pPr>
            <w:r w:rsidRPr="00A03B1B">
              <w:rPr>
                <w:iCs/>
                <w:sz w:val="20"/>
                <w:szCs w:val="20"/>
              </w:rPr>
              <w:t>A QSE.</w:t>
            </w:r>
          </w:p>
        </w:tc>
      </w:tr>
      <w:tr w:rsidR="00A03B1B" w:rsidRPr="00A03B1B" w14:paraId="365907D7" w14:textId="77777777" w:rsidTr="00B31BB1">
        <w:trPr>
          <w:cantSplit/>
        </w:trPr>
        <w:tc>
          <w:tcPr>
            <w:tcW w:w="934" w:type="pct"/>
            <w:tcBorders>
              <w:top w:val="single" w:sz="4" w:space="0" w:color="auto"/>
              <w:left w:val="single" w:sz="4" w:space="0" w:color="auto"/>
              <w:bottom w:val="single" w:sz="4" w:space="0" w:color="auto"/>
              <w:right w:val="single" w:sz="4" w:space="0" w:color="auto"/>
            </w:tcBorders>
          </w:tcPr>
          <w:p w14:paraId="0B78DB4F" w14:textId="77777777" w:rsidR="00A03B1B" w:rsidRPr="00A03B1B" w:rsidRDefault="00A03B1B" w:rsidP="00A03B1B">
            <w:pPr>
              <w:spacing w:after="60"/>
              <w:rPr>
                <w:i/>
                <w:iCs/>
                <w:sz w:val="20"/>
                <w:szCs w:val="20"/>
              </w:rPr>
            </w:pPr>
            <w:r w:rsidRPr="00A03B1B">
              <w:rPr>
                <w:i/>
                <w:iCs/>
                <w:sz w:val="20"/>
                <w:szCs w:val="20"/>
              </w:rPr>
              <w:t>p</w:t>
            </w:r>
          </w:p>
        </w:tc>
        <w:tc>
          <w:tcPr>
            <w:tcW w:w="481" w:type="pct"/>
            <w:tcBorders>
              <w:top w:val="single" w:sz="4" w:space="0" w:color="auto"/>
              <w:left w:val="single" w:sz="4" w:space="0" w:color="auto"/>
              <w:bottom w:val="single" w:sz="4" w:space="0" w:color="auto"/>
              <w:right w:val="single" w:sz="4" w:space="0" w:color="auto"/>
            </w:tcBorders>
          </w:tcPr>
          <w:p w14:paraId="368225C4" w14:textId="77777777" w:rsidR="00A03B1B" w:rsidRPr="00A03B1B" w:rsidRDefault="00A03B1B" w:rsidP="00A03B1B">
            <w:pPr>
              <w:spacing w:after="60"/>
              <w:rPr>
                <w:iCs/>
                <w:sz w:val="20"/>
                <w:szCs w:val="20"/>
              </w:rPr>
            </w:pPr>
            <w:r w:rsidRPr="00A03B1B">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39EF8F4B" w14:textId="77777777" w:rsidR="00A03B1B" w:rsidRPr="00A03B1B" w:rsidRDefault="00A03B1B" w:rsidP="00A03B1B">
            <w:pPr>
              <w:spacing w:after="60"/>
              <w:rPr>
                <w:iCs/>
                <w:sz w:val="20"/>
                <w:szCs w:val="20"/>
              </w:rPr>
            </w:pPr>
            <w:r w:rsidRPr="00A03B1B">
              <w:rPr>
                <w:iCs/>
                <w:sz w:val="20"/>
                <w:szCs w:val="20"/>
              </w:rPr>
              <w:t>A Resource Node Settlement Point.</w:t>
            </w:r>
          </w:p>
        </w:tc>
      </w:tr>
      <w:tr w:rsidR="00A03B1B" w:rsidRPr="00A03B1B" w14:paraId="68FB2796" w14:textId="77777777" w:rsidTr="00B31BB1">
        <w:trPr>
          <w:cantSplit/>
        </w:trPr>
        <w:tc>
          <w:tcPr>
            <w:tcW w:w="934" w:type="pct"/>
            <w:tcBorders>
              <w:top w:val="single" w:sz="4" w:space="0" w:color="auto"/>
              <w:left w:val="single" w:sz="4" w:space="0" w:color="auto"/>
              <w:bottom w:val="single" w:sz="4" w:space="0" w:color="auto"/>
              <w:right w:val="single" w:sz="4" w:space="0" w:color="auto"/>
            </w:tcBorders>
          </w:tcPr>
          <w:p w14:paraId="108E838C" w14:textId="77777777" w:rsidR="00A03B1B" w:rsidRPr="00A03B1B" w:rsidRDefault="00A03B1B" w:rsidP="00A03B1B">
            <w:pPr>
              <w:spacing w:after="60"/>
              <w:rPr>
                <w:i/>
                <w:iCs/>
                <w:sz w:val="20"/>
                <w:szCs w:val="20"/>
              </w:rPr>
            </w:pPr>
            <w:r w:rsidRPr="00A03B1B">
              <w:rPr>
                <w:i/>
                <w:iCs/>
                <w:sz w:val="20"/>
                <w:szCs w:val="20"/>
              </w:rPr>
              <w:t>r</w:t>
            </w:r>
          </w:p>
        </w:tc>
        <w:tc>
          <w:tcPr>
            <w:tcW w:w="481" w:type="pct"/>
            <w:tcBorders>
              <w:top w:val="single" w:sz="4" w:space="0" w:color="auto"/>
              <w:left w:val="single" w:sz="4" w:space="0" w:color="auto"/>
              <w:bottom w:val="single" w:sz="4" w:space="0" w:color="auto"/>
              <w:right w:val="single" w:sz="4" w:space="0" w:color="auto"/>
            </w:tcBorders>
          </w:tcPr>
          <w:p w14:paraId="46594D6D" w14:textId="77777777" w:rsidR="00A03B1B" w:rsidRPr="00A03B1B" w:rsidRDefault="00A03B1B" w:rsidP="00A03B1B">
            <w:pPr>
              <w:spacing w:after="60"/>
              <w:rPr>
                <w:iCs/>
                <w:sz w:val="20"/>
                <w:szCs w:val="20"/>
              </w:rPr>
            </w:pPr>
            <w:r w:rsidRPr="00A03B1B">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6AFC37F2" w14:textId="77777777" w:rsidR="00A03B1B" w:rsidRPr="00A03B1B" w:rsidRDefault="00A03B1B" w:rsidP="00A03B1B">
            <w:pPr>
              <w:spacing w:after="60"/>
              <w:rPr>
                <w:iCs/>
                <w:sz w:val="20"/>
                <w:szCs w:val="20"/>
              </w:rPr>
            </w:pPr>
            <w:r w:rsidRPr="00A03B1B">
              <w:rPr>
                <w:iCs/>
                <w:sz w:val="20"/>
                <w:szCs w:val="20"/>
              </w:rPr>
              <w:t>A Generation Resource or ESR.</w:t>
            </w:r>
          </w:p>
        </w:tc>
      </w:tr>
      <w:tr w:rsidR="00A03B1B" w:rsidRPr="00A03B1B" w14:paraId="109C0E88" w14:textId="77777777" w:rsidTr="00B31BB1">
        <w:trPr>
          <w:cantSplit/>
        </w:trPr>
        <w:tc>
          <w:tcPr>
            <w:tcW w:w="934" w:type="pct"/>
            <w:tcBorders>
              <w:top w:val="single" w:sz="4" w:space="0" w:color="auto"/>
              <w:left w:val="single" w:sz="4" w:space="0" w:color="auto"/>
              <w:bottom w:val="single" w:sz="4" w:space="0" w:color="auto"/>
              <w:right w:val="single" w:sz="4" w:space="0" w:color="auto"/>
            </w:tcBorders>
          </w:tcPr>
          <w:p w14:paraId="062A9C42" w14:textId="77777777" w:rsidR="00A03B1B" w:rsidRPr="00A03B1B" w:rsidRDefault="00A03B1B" w:rsidP="00A03B1B">
            <w:pPr>
              <w:spacing w:after="60"/>
              <w:rPr>
                <w:i/>
                <w:iCs/>
                <w:sz w:val="20"/>
                <w:szCs w:val="20"/>
              </w:rPr>
            </w:pPr>
            <w:r w:rsidRPr="00A03B1B">
              <w:rPr>
                <w:i/>
                <w:iCs/>
                <w:sz w:val="20"/>
                <w:szCs w:val="20"/>
              </w:rPr>
              <w:t>y</w:t>
            </w:r>
          </w:p>
        </w:tc>
        <w:tc>
          <w:tcPr>
            <w:tcW w:w="481" w:type="pct"/>
            <w:tcBorders>
              <w:top w:val="single" w:sz="4" w:space="0" w:color="auto"/>
              <w:left w:val="single" w:sz="4" w:space="0" w:color="auto"/>
              <w:bottom w:val="single" w:sz="4" w:space="0" w:color="auto"/>
              <w:right w:val="single" w:sz="4" w:space="0" w:color="auto"/>
            </w:tcBorders>
          </w:tcPr>
          <w:p w14:paraId="2BB93FA2" w14:textId="77777777" w:rsidR="00A03B1B" w:rsidRPr="00A03B1B" w:rsidRDefault="00A03B1B" w:rsidP="00A03B1B">
            <w:pPr>
              <w:spacing w:after="60"/>
              <w:rPr>
                <w:iCs/>
                <w:sz w:val="20"/>
                <w:szCs w:val="20"/>
              </w:rPr>
            </w:pPr>
            <w:r w:rsidRPr="00A03B1B">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7CCAF168" w14:textId="77777777" w:rsidR="00A03B1B" w:rsidRPr="00A03B1B" w:rsidRDefault="00A03B1B" w:rsidP="00A03B1B">
            <w:pPr>
              <w:spacing w:after="60"/>
              <w:rPr>
                <w:iCs/>
                <w:sz w:val="20"/>
                <w:szCs w:val="20"/>
              </w:rPr>
            </w:pPr>
            <w:r w:rsidRPr="00A03B1B">
              <w:rPr>
                <w:iCs/>
                <w:sz w:val="20"/>
                <w:szCs w:val="20"/>
              </w:rPr>
              <w:t>An Emergency Base Point interval or SCED interval that overlaps the 15-minute Settlement Interval.</w:t>
            </w:r>
          </w:p>
        </w:tc>
      </w:tr>
      <w:tr w:rsidR="00A03B1B" w:rsidRPr="00A03B1B" w14:paraId="74733719" w14:textId="77777777" w:rsidTr="00B31BB1">
        <w:trPr>
          <w:cantSplit/>
        </w:trPr>
        <w:tc>
          <w:tcPr>
            <w:tcW w:w="934" w:type="pct"/>
            <w:tcBorders>
              <w:top w:val="single" w:sz="4" w:space="0" w:color="auto"/>
              <w:left w:val="single" w:sz="4" w:space="0" w:color="auto"/>
              <w:bottom w:val="single" w:sz="4" w:space="0" w:color="auto"/>
              <w:right w:val="single" w:sz="4" w:space="0" w:color="auto"/>
            </w:tcBorders>
          </w:tcPr>
          <w:p w14:paraId="4DE632AD" w14:textId="77777777" w:rsidR="00A03B1B" w:rsidRPr="00A03B1B" w:rsidRDefault="00A03B1B" w:rsidP="00A03B1B">
            <w:pPr>
              <w:spacing w:after="60"/>
              <w:rPr>
                <w:iCs/>
                <w:sz w:val="20"/>
                <w:szCs w:val="20"/>
              </w:rPr>
            </w:pPr>
            <w:r w:rsidRPr="00A03B1B">
              <w:rPr>
                <w:iCs/>
                <w:sz w:val="20"/>
                <w:szCs w:val="20"/>
              </w:rPr>
              <w:t>3600</w:t>
            </w:r>
          </w:p>
        </w:tc>
        <w:tc>
          <w:tcPr>
            <w:tcW w:w="481" w:type="pct"/>
            <w:tcBorders>
              <w:top w:val="single" w:sz="4" w:space="0" w:color="auto"/>
              <w:left w:val="single" w:sz="4" w:space="0" w:color="auto"/>
              <w:bottom w:val="single" w:sz="4" w:space="0" w:color="auto"/>
              <w:right w:val="single" w:sz="4" w:space="0" w:color="auto"/>
            </w:tcBorders>
          </w:tcPr>
          <w:p w14:paraId="1332E454" w14:textId="77777777" w:rsidR="00A03B1B" w:rsidRPr="00A03B1B" w:rsidRDefault="00A03B1B" w:rsidP="00A03B1B">
            <w:pPr>
              <w:spacing w:after="60"/>
              <w:rPr>
                <w:iCs/>
                <w:sz w:val="20"/>
                <w:szCs w:val="20"/>
              </w:rPr>
            </w:pPr>
            <w:r w:rsidRPr="00A03B1B">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226E16F3" w14:textId="77777777" w:rsidR="00A03B1B" w:rsidRPr="00A03B1B" w:rsidRDefault="00A03B1B" w:rsidP="00A03B1B">
            <w:pPr>
              <w:spacing w:after="60"/>
              <w:rPr>
                <w:iCs/>
                <w:sz w:val="20"/>
                <w:szCs w:val="20"/>
              </w:rPr>
            </w:pPr>
            <w:r w:rsidRPr="00A03B1B">
              <w:rPr>
                <w:iCs/>
                <w:sz w:val="20"/>
                <w:szCs w:val="20"/>
              </w:rPr>
              <w:t>The number of seconds in one hour.</w:t>
            </w:r>
          </w:p>
        </w:tc>
      </w:tr>
    </w:tbl>
    <w:p w14:paraId="0315BD96" w14:textId="77777777" w:rsidR="00A03B1B" w:rsidRPr="00A03B1B" w:rsidRDefault="00A03B1B" w:rsidP="00A03B1B">
      <w:pPr>
        <w:spacing w:before="240" w:after="240"/>
        <w:ind w:left="720" w:hanging="720"/>
        <w:rPr>
          <w:iCs/>
          <w:szCs w:val="20"/>
        </w:rPr>
      </w:pPr>
      <w:r w:rsidRPr="00A03B1B">
        <w:rPr>
          <w:iCs/>
          <w:szCs w:val="20"/>
        </w:rPr>
        <w:t>(2)</w:t>
      </w:r>
      <w:r w:rsidRPr="00A03B1B">
        <w:rPr>
          <w:iCs/>
          <w:szCs w:val="20"/>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7416CE93" w14:textId="77777777" w:rsidR="00A03B1B" w:rsidRPr="00A03B1B" w:rsidRDefault="00A03B1B" w:rsidP="00A03B1B">
      <w:pPr>
        <w:tabs>
          <w:tab w:val="left" w:pos="2880"/>
        </w:tabs>
        <w:spacing w:after="240"/>
        <w:ind w:left="720"/>
        <w:rPr>
          <w:b/>
          <w:szCs w:val="20"/>
        </w:rPr>
      </w:pPr>
      <w:r w:rsidRPr="00A03B1B">
        <w:rPr>
          <w:b/>
          <w:szCs w:val="20"/>
          <w:lang w:val="pt-BR"/>
        </w:rPr>
        <w:t xml:space="preserve">EMREAMT </w:t>
      </w:r>
      <w:r w:rsidRPr="00A03B1B">
        <w:rPr>
          <w:b/>
          <w:bCs/>
          <w:i/>
          <w:iCs/>
          <w:sz w:val="16"/>
          <w:szCs w:val="16"/>
        </w:rPr>
        <w:t xml:space="preserve">q, r, p </w:t>
      </w:r>
      <w:r w:rsidRPr="00A03B1B">
        <w:rPr>
          <w:b/>
          <w:bCs/>
          <w:i/>
          <w:iCs/>
          <w:sz w:val="16"/>
          <w:szCs w:val="16"/>
        </w:rPr>
        <w:tab/>
      </w:r>
      <w:r w:rsidRPr="00A03B1B">
        <w:rPr>
          <w:b/>
          <w:szCs w:val="20"/>
        </w:rPr>
        <w:t xml:space="preserve"> = </w:t>
      </w:r>
      <w:r w:rsidRPr="00A03B1B">
        <w:rPr>
          <w:b/>
          <w:szCs w:val="20"/>
        </w:rPr>
        <w:tab/>
        <w:t xml:space="preserve">Min (0, </w:t>
      </w:r>
      <w:r w:rsidRPr="00A03B1B">
        <w:rPr>
          <w:b/>
          <w:szCs w:val="20"/>
          <w:lang w:val="pt-BR"/>
        </w:rPr>
        <w:t xml:space="preserve">RTENET </w:t>
      </w:r>
      <w:r w:rsidRPr="00A03B1B">
        <w:rPr>
          <w:b/>
          <w:i/>
          <w:szCs w:val="20"/>
          <w:vertAlign w:val="subscript"/>
          <w:lang w:val="pt-BR"/>
        </w:rPr>
        <w:t>q, r, p</w:t>
      </w:r>
      <w:r w:rsidRPr="00A03B1B">
        <w:rPr>
          <w:b/>
          <w:szCs w:val="20"/>
        </w:rPr>
        <w:t xml:space="preserve"> + RTASNET </w:t>
      </w:r>
      <w:r w:rsidRPr="00A03B1B">
        <w:rPr>
          <w:b/>
          <w:bCs/>
          <w:i/>
          <w:iCs/>
          <w:sz w:val="16"/>
          <w:szCs w:val="16"/>
        </w:rPr>
        <w:t>q, r</w:t>
      </w:r>
      <w:r w:rsidRPr="00A03B1B">
        <w:rPr>
          <w:b/>
          <w:szCs w:val="20"/>
        </w:rPr>
        <w:t>)</w:t>
      </w:r>
    </w:p>
    <w:p w14:paraId="29FFC841" w14:textId="77777777" w:rsidR="00A03B1B" w:rsidRPr="00A03B1B" w:rsidRDefault="00A03B1B" w:rsidP="00A03B1B">
      <w:pPr>
        <w:spacing w:after="240"/>
        <w:ind w:left="1440" w:hanging="720"/>
        <w:rPr>
          <w:szCs w:val="20"/>
        </w:rPr>
      </w:pPr>
      <w:r w:rsidRPr="00A03B1B">
        <w:rPr>
          <w:szCs w:val="20"/>
        </w:rPr>
        <w:t>(a)</w:t>
      </w:r>
      <w:r w:rsidRPr="00A03B1B">
        <w:rPr>
          <w:szCs w:val="20"/>
        </w:rPr>
        <w:tab/>
        <w:t>Where the Real-Time Energy Net Revenue is calculated as follows:</w:t>
      </w:r>
    </w:p>
    <w:p w14:paraId="54B230EA" w14:textId="77777777" w:rsidR="00A03B1B" w:rsidRPr="00A03B1B" w:rsidRDefault="00A03B1B" w:rsidP="00A03B1B">
      <w:pPr>
        <w:spacing w:after="240"/>
        <w:ind w:left="2340" w:hanging="1620"/>
        <w:rPr>
          <w:i/>
          <w:szCs w:val="20"/>
          <w:vertAlign w:val="subscript"/>
          <w:lang w:val="pt-BR"/>
        </w:rPr>
      </w:pPr>
      <w:r w:rsidRPr="00A03B1B">
        <w:rPr>
          <w:szCs w:val="20"/>
          <w:lang w:val="pt-BR"/>
        </w:rPr>
        <w:t xml:space="preserve">RTENET </w:t>
      </w:r>
      <w:r w:rsidRPr="00A03B1B">
        <w:rPr>
          <w:bCs/>
          <w:i/>
          <w:iCs/>
          <w:sz w:val="16"/>
          <w:szCs w:val="16"/>
          <w:lang w:val="pt-BR"/>
        </w:rPr>
        <w:t>q, r, p</w:t>
      </w:r>
      <w:r w:rsidRPr="00A03B1B">
        <w:rPr>
          <w:bCs/>
          <w:i/>
          <w:iCs/>
          <w:sz w:val="16"/>
          <w:szCs w:val="16"/>
          <w:lang w:val="pt-BR"/>
        </w:rPr>
        <w:tab/>
      </w:r>
      <w:r w:rsidRPr="00A03B1B">
        <w:rPr>
          <w:bCs/>
          <w:i/>
          <w:iCs/>
          <w:sz w:val="16"/>
          <w:szCs w:val="16"/>
          <w:lang w:val="pt-BR"/>
        </w:rPr>
        <w:tab/>
      </w:r>
      <w:r w:rsidRPr="00A03B1B">
        <w:rPr>
          <w:szCs w:val="20"/>
          <w:lang w:val="pt-BR"/>
        </w:rPr>
        <w:t xml:space="preserve">= </w:t>
      </w:r>
      <w:r w:rsidRPr="00A03B1B">
        <w:rPr>
          <w:szCs w:val="20"/>
          <w:lang w:val="pt-BR"/>
        </w:rPr>
        <w:tab/>
        <w:t>RTEREV</w:t>
      </w:r>
      <w:r w:rsidRPr="00A03B1B">
        <w:rPr>
          <w:i/>
          <w:szCs w:val="20"/>
          <w:vertAlign w:val="subscript"/>
          <w:lang w:val="pt-BR"/>
        </w:rPr>
        <w:t xml:space="preserve">q, r, p </w:t>
      </w:r>
      <w:r w:rsidRPr="00A03B1B">
        <w:rPr>
          <w:szCs w:val="20"/>
          <w:lang w:val="pt-BR"/>
        </w:rPr>
        <w:t>- RTEREVT</w:t>
      </w:r>
      <w:r w:rsidRPr="00A03B1B">
        <w:rPr>
          <w:i/>
          <w:szCs w:val="20"/>
          <w:vertAlign w:val="subscript"/>
          <w:lang w:val="pt-BR"/>
        </w:rPr>
        <w:t xml:space="preserve">q, r, p </w:t>
      </w:r>
    </w:p>
    <w:p w14:paraId="530B6FE7" w14:textId="77777777" w:rsidR="00A03B1B" w:rsidRPr="00A03B1B" w:rsidRDefault="00A03B1B" w:rsidP="00A03B1B">
      <w:pPr>
        <w:spacing w:after="240"/>
        <w:ind w:left="2340" w:hanging="1620"/>
        <w:rPr>
          <w:i/>
          <w:szCs w:val="20"/>
          <w:vertAlign w:val="subscript"/>
          <w:lang w:val="pt-BR"/>
        </w:rPr>
      </w:pPr>
      <w:r w:rsidRPr="00A03B1B">
        <w:rPr>
          <w:szCs w:val="20"/>
          <w:lang w:val="pt-BR"/>
        </w:rPr>
        <w:t>Where:</w:t>
      </w:r>
    </w:p>
    <w:p w14:paraId="78D0C429" w14:textId="77777777" w:rsidR="00A03B1B" w:rsidRPr="00A03B1B" w:rsidRDefault="00A03B1B" w:rsidP="00A03B1B">
      <w:pPr>
        <w:tabs>
          <w:tab w:val="left" w:pos="2340"/>
          <w:tab w:val="left" w:pos="2880"/>
        </w:tabs>
        <w:spacing w:after="240"/>
        <w:ind w:left="987" w:hanging="269"/>
        <w:rPr>
          <w:bCs/>
          <w:szCs w:val="20"/>
          <w:lang w:val="pt-BR"/>
        </w:rPr>
      </w:pPr>
      <w:r w:rsidRPr="00A03B1B">
        <w:rPr>
          <w:bCs/>
          <w:szCs w:val="20"/>
          <w:lang w:val="pt-BR"/>
        </w:rPr>
        <w:lastRenderedPageBreak/>
        <w:t>RTEREV</w:t>
      </w:r>
      <w:r w:rsidRPr="00A03B1B">
        <w:rPr>
          <w:bCs/>
          <w:i/>
          <w:szCs w:val="20"/>
          <w:vertAlign w:val="subscript"/>
          <w:lang w:val="pt-BR"/>
        </w:rPr>
        <w:t>q, r, p</w:t>
      </w:r>
      <w:r w:rsidRPr="00A03B1B">
        <w:rPr>
          <w:bCs/>
          <w:szCs w:val="20"/>
          <w:lang w:val="pt-BR"/>
        </w:rPr>
        <w:tab/>
      </w:r>
      <w:r w:rsidRPr="00A03B1B">
        <w:rPr>
          <w:bCs/>
          <w:szCs w:val="20"/>
          <w:lang w:val="pt-BR"/>
        </w:rPr>
        <w:tab/>
        <w:t>=</w:t>
      </w:r>
      <w:r w:rsidRPr="00A03B1B">
        <w:rPr>
          <w:bCs/>
          <w:szCs w:val="20"/>
          <w:lang w:val="pt-BR"/>
        </w:rPr>
        <w:tab/>
        <w:t xml:space="preserve">RTSPP </w:t>
      </w:r>
      <w:r w:rsidRPr="00A03B1B">
        <w:rPr>
          <w:bCs/>
          <w:i/>
          <w:szCs w:val="20"/>
          <w:vertAlign w:val="subscript"/>
          <w:lang w:val="pt-BR"/>
        </w:rPr>
        <w:t>p</w:t>
      </w:r>
      <w:r w:rsidRPr="00A03B1B">
        <w:rPr>
          <w:bCs/>
          <w:szCs w:val="20"/>
          <w:lang w:val="pt-BR"/>
        </w:rPr>
        <w:t xml:space="preserve"> * (EMREGEN </w:t>
      </w:r>
      <w:r w:rsidRPr="00A03B1B">
        <w:rPr>
          <w:bCs/>
          <w:i/>
          <w:szCs w:val="20"/>
          <w:vertAlign w:val="subscript"/>
          <w:lang w:val="pt-BR"/>
        </w:rPr>
        <w:t xml:space="preserve">q, r, p </w:t>
      </w:r>
      <w:r w:rsidRPr="00A03B1B">
        <w:rPr>
          <w:rFonts w:eastAsia="Calibri"/>
          <w:szCs w:val="20"/>
          <w:lang w:val="pt-BR"/>
        </w:rPr>
        <w:t xml:space="preserve">+ EMRELOAD </w:t>
      </w:r>
      <w:r w:rsidRPr="00A03B1B">
        <w:rPr>
          <w:rFonts w:eastAsia="Calibri"/>
          <w:i/>
          <w:szCs w:val="20"/>
          <w:vertAlign w:val="subscript"/>
          <w:lang w:val="pt-BR"/>
        </w:rPr>
        <w:t>q, r, p</w:t>
      </w:r>
      <w:r w:rsidRPr="00A03B1B">
        <w:rPr>
          <w:rFonts w:eastAsia="Calibri"/>
          <w:szCs w:val="20"/>
          <w:lang w:val="pt-BR"/>
        </w:rPr>
        <w:t>)</w:t>
      </w:r>
    </w:p>
    <w:p w14:paraId="7C025187" w14:textId="77777777" w:rsidR="00A03B1B" w:rsidRPr="00A03B1B" w:rsidRDefault="00A03B1B" w:rsidP="00A03B1B">
      <w:pPr>
        <w:tabs>
          <w:tab w:val="left" w:pos="2340"/>
          <w:tab w:val="left" w:pos="2880"/>
        </w:tabs>
        <w:spacing w:after="240"/>
        <w:ind w:left="987" w:hanging="269"/>
        <w:rPr>
          <w:rFonts w:eastAsia="Calibri"/>
          <w:szCs w:val="20"/>
          <w:lang w:val="pt-BR"/>
        </w:rPr>
      </w:pPr>
      <w:r w:rsidRPr="00A03B1B">
        <w:rPr>
          <w:bCs/>
          <w:szCs w:val="20"/>
          <w:lang w:val="pt-BR"/>
        </w:rPr>
        <w:t>RTEREVT</w:t>
      </w:r>
      <w:r w:rsidRPr="00A03B1B">
        <w:rPr>
          <w:bCs/>
          <w:i/>
          <w:szCs w:val="20"/>
          <w:vertAlign w:val="subscript"/>
          <w:lang w:val="pt-BR"/>
        </w:rPr>
        <w:t>q, r, p</w:t>
      </w:r>
      <w:r w:rsidRPr="00A03B1B">
        <w:rPr>
          <w:bCs/>
          <w:szCs w:val="20"/>
          <w:lang w:val="pt-BR"/>
        </w:rPr>
        <w:tab/>
      </w:r>
      <w:r w:rsidRPr="00A03B1B">
        <w:rPr>
          <w:bCs/>
          <w:szCs w:val="20"/>
          <w:lang w:val="pt-BR"/>
        </w:rPr>
        <w:tab/>
        <w:t>=</w:t>
      </w:r>
      <w:r w:rsidRPr="00A03B1B">
        <w:rPr>
          <w:bCs/>
          <w:szCs w:val="20"/>
          <w:lang w:val="pt-BR"/>
        </w:rPr>
        <w:tab/>
        <w:t xml:space="preserve">EBPWAPRGEN </w:t>
      </w:r>
      <w:r w:rsidRPr="00A03B1B">
        <w:rPr>
          <w:bCs/>
          <w:i/>
          <w:szCs w:val="20"/>
          <w:vertAlign w:val="subscript"/>
          <w:lang w:val="pt-BR"/>
        </w:rPr>
        <w:t>q, r, p</w:t>
      </w:r>
      <w:r w:rsidRPr="00A03B1B">
        <w:rPr>
          <w:bCs/>
          <w:szCs w:val="20"/>
          <w:lang w:val="pt-BR"/>
        </w:rPr>
        <w:t xml:space="preserve"> * EMREGEN </w:t>
      </w:r>
      <w:r w:rsidRPr="00A03B1B">
        <w:rPr>
          <w:bCs/>
          <w:i/>
          <w:szCs w:val="20"/>
          <w:vertAlign w:val="subscript"/>
          <w:lang w:val="pt-BR"/>
        </w:rPr>
        <w:t>q, r, p</w:t>
      </w:r>
      <w:r w:rsidRPr="00A03B1B">
        <w:rPr>
          <w:rFonts w:eastAsia="Calibri"/>
          <w:szCs w:val="20"/>
          <w:lang w:val="pt-BR"/>
        </w:rPr>
        <w:t xml:space="preserve"> + </w:t>
      </w:r>
    </w:p>
    <w:p w14:paraId="7FFE92F6" w14:textId="77777777" w:rsidR="00A03B1B" w:rsidRPr="00A03B1B" w:rsidRDefault="00A03B1B" w:rsidP="00A03B1B">
      <w:pPr>
        <w:tabs>
          <w:tab w:val="left" w:pos="2340"/>
          <w:tab w:val="left" w:pos="2880"/>
        </w:tabs>
        <w:spacing w:after="240"/>
        <w:ind w:left="987" w:hanging="269"/>
        <w:rPr>
          <w:bCs/>
          <w:szCs w:val="20"/>
          <w:lang w:val="pt-BR"/>
        </w:rPr>
      </w:pPr>
      <w:r w:rsidRPr="00A03B1B">
        <w:rPr>
          <w:bCs/>
          <w:szCs w:val="20"/>
          <w:lang w:val="pt-BR"/>
        </w:rPr>
        <w:tab/>
      </w:r>
      <w:r w:rsidRPr="00A03B1B">
        <w:rPr>
          <w:bCs/>
          <w:szCs w:val="20"/>
          <w:lang w:val="pt-BR"/>
        </w:rPr>
        <w:tab/>
      </w:r>
      <w:r w:rsidRPr="00A03B1B">
        <w:rPr>
          <w:bCs/>
          <w:szCs w:val="20"/>
          <w:lang w:val="pt-BR"/>
        </w:rPr>
        <w:tab/>
      </w:r>
      <w:r w:rsidRPr="00A03B1B">
        <w:rPr>
          <w:bCs/>
          <w:szCs w:val="20"/>
          <w:lang w:val="pt-BR"/>
        </w:rPr>
        <w:tab/>
      </w:r>
      <w:r w:rsidRPr="00A03B1B">
        <w:rPr>
          <w:rFonts w:eastAsia="Calibri"/>
          <w:szCs w:val="20"/>
          <w:lang w:val="pt-BR"/>
        </w:rPr>
        <w:t xml:space="preserve">EBPWAPRLOAD </w:t>
      </w:r>
      <w:r w:rsidRPr="00A03B1B">
        <w:rPr>
          <w:rFonts w:eastAsia="Calibri"/>
          <w:i/>
          <w:szCs w:val="20"/>
          <w:vertAlign w:val="subscript"/>
          <w:lang w:val="pt-BR"/>
        </w:rPr>
        <w:t>q, r, p</w:t>
      </w:r>
      <w:r w:rsidRPr="00A03B1B">
        <w:rPr>
          <w:rFonts w:eastAsia="Calibri"/>
          <w:szCs w:val="20"/>
          <w:lang w:val="pt-BR"/>
        </w:rPr>
        <w:t xml:space="preserve"> * EMRELOAD </w:t>
      </w:r>
      <w:r w:rsidRPr="00A03B1B">
        <w:rPr>
          <w:rFonts w:eastAsia="Calibri"/>
          <w:i/>
          <w:szCs w:val="20"/>
          <w:vertAlign w:val="subscript"/>
          <w:lang w:val="pt-BR"/>
        </w:rPr>
        <w:t>q, r, p</w:t>
      </w:r>
      <w:r w:rsidRPr="00A03B1B">
        <w:rPr>
          <w:rFonts w:ascii="Calibri" w:eastAsia="Calibri" w:hAnsi="Calibri"/>
          <w:i/>
          <w:sz w:val="22"/>
          <w:szCs w:val="22"/>
          <w:vertAlign w:val="subscript"/>
          <w:lang w:val="pt-BR"/>
        </w:rPr>
        <w:t xml:space="preserve">  </w:t>
      </w:r>
    </w:p>
    <w:p w14:paraId="6458EF5C" w14:textId="77777777" w:rsidR="00A03B1B" w:rsidRPr="00A03B1B" w:rsidRDefault="00A03B1B" w:rsidP="00A03B1B">
      <w:pPr>
        <w:tabs>
          <w:tab w:val="left" w:pos="2340"/>
          <w:tab w:val="left" w:pos="2880"/>
        </w:tabs>
        <w:spacing w:after="240"/>
        <w:ind w:left="987" w:hanging="269"/>
        <w:rPr>
          <w:bCs/>
          <w:szCs w:val="20"/>
          <w:lang w:val="pt-BR"/>
        </w:rPr>
      </w:pPr>
      <w:r w:rsidRPr="00A03B1B">
        <w:rPr>
          <w:bCs/>
          <w:szCs w:val="20"/>
          <w:lang w:val="pt-BR"/>
        </w:rPr>
        <w:t>If any EBP &gt; 0 then:</w:t>
      </w:r>
    </w:p>
    <w:p w14:paraId="42E39056" w14:textId="77777777" w:rsidR="00A03B1B" w:rsidRPr="00A03B1B" w:rsidRDefault="00A03B1B" w:rsidP="00A03B1B">
      <w:pPr>
        <w:tabs>
          <w:tab w:val="left" w:pos="2340"/>
          <w:tab w:val="left" w:pos="2880"/>
        </w:tabs>
        <w:spacing w:after="240"/>
        <w:ind w:left="987" w:hanging="269"/>
        <w:rPr>
          <w:bCs/>
          <w:szCs w:val="20"/>
          <w:lang w:val="pt-BR"/>
        </w:rPr>
      </w:pPr>
      <w:r w:rsidRPr="00A03B1B">
        <w:rPr>
          <w:bCs/>
          <w:szCs w:val="20"/>
          <w:lang w:val="pt-BR"/>
        </w:rPr>
        <w:t xml:space="preserve">EBPWAPRGEN </w:t>
      </w:r>
      <w:r w:rsidRPr="00A03B1B">
        <w:rPr>
          <w:bCs/>
          <w:i/>
          <w:szCs w:val="20"/>
          <w:vertAlign w:val="subscript"/>
          <w:lang w:val="pt-BR"/>
        </w:rPr>
        <w:t>q, r, p</w:t>
      </w:r>
      <w:r w:rsidRPr="00A03B1B">
        <w:rPr>
          <w:bCs/>
          <w:szCs w:val="20"/>
          <w:lang w:val="pt-BR"/>
        </w:rPr>
        <w:tab/>
      </w:r>
      <w:r w:rsidRPr="00A03B1B">
        <w:rPr>
          <w:bCs/>
          <w:szCs w:val="20"/>
          <w:lang w:val="pt-BR"/>
        </w:rPr>
        <w:tab/>
        <w:t xml:space="preserve">=  </w:t>
      </w:r>
      <w:r w:rsidRPr="00A03B1B">
        <w:rPr>
          <w:bCs/>
          <w:szCs w:val="20"/>
          <w:lang w:val="pt-BR"/>
        </w:rPr>
        <w:tab/>
      </w:r>
      <w:r w:rsidRPr="00A03B1B">
        <w:rPr>
          <w:bCs/>
          <w:position w:val="-22"/>
          <w:szCs w:val="20"/>
        </w:rPr>
        <w:object w:dxaOrig="225" w:dyaOrig="450" w14:anchorId="5DAB972F">
          <v:shape id="_x0000_i1086" type="#_x0000_t75" style="width:12pt;height:24pt" o:ole="">
            <v:imagedata r:id="rId93" o:title=""/>
          </v:shape>
          <o:OLEObject Type="Embed" ProgID="Equation.3" ShapeID="_x0000_i1086" DrawAspect="Content" ObjectID="_1831281609" r:id="rId101"/>
        </w:object>
      </w:r>
      <w:r w:rsidRPr="00A03B1B">
        <w:rPr>
          <w:bCs/>
          <w:szCs w:val="20"/>
          <w:lang w:val="pt-BR"/>
        </w:rPr>
        <w:t xml:space="preserve">(EBPPR </w:t>
      </w:r>
      <w:r w:rsidRPr="00A03B1B">
        <w:rPr>
          <w:bCs/>
          <w:i/>
          <w:szCs w:val="20"/>
          <w:vertAlign w:val="subscript"/>
          <w:lang w:val="pt-BR"/>
        </w:rPr>
        <w:t>q, r, p, y</w:t>
      </w:r>
      <w:r w:rsidRPr="00A03B1B">
        <w:rPr>
          <w:bCs/>
          <w:szCs w:val="20"/>
          <w:lang w:val="pt-BR"/>
        </w:rPr>
        <w:t xml:space="preserve"> * Max (0.001, EBP </w:t>
      </w:r>
      <w:r w:rsidRPr="00A03B1B">
        <w:rPr>
          <w:bCs/>
          <w:i/>
          <w:szCs w:val="20"/>
          <w:vertAlign w:val="subscript"/>
          <w:lang w:val="pt-BR"/>
        </w:rPr>
        <w:t>q, r, p, y</w:t>
      </w:r>
      <w:r w:rsidRPr="00A03B1B">
        <w:rPr>
          <w:bCs/>
          <w:szCs w:val="20"/>
          <w:lang w:val="es-MX"/>
        </w:rPr>
        <w:t xml:space="preserve">) </w:t>
      </w:r>
      <w:r w:rsidRPr="00A03B1B">
        <w:rPr>
          <w:bCs/>
          <w:szCs w:val="20"/>
          <w:lang w:val="pt-BR"/>
        </w:rPr>
        <w:t xml:space="preserve">* TLMP </w:t>
      </w:r>
      <w:r w:rsidRPr="00A03B1B">
        <w:rPr>
          <w:bCs/>
          <w:i/>
          <w:szCs w:val="20"/>
          <w:vertAlign w:val="subscript"/>
          <w:lang w:val="pt-BR"/>
        </w:rPr>
        <w:t>y</w:t>
      </w:r>
      <w:r w:rsidRPr="00A03B1B">
        <w:rPr>
          <w:bCs/>
          <w:szCs w:val="20"/>
          <w:lang w:val="pt-BR"/>
        </w:rPr>
        <w:t xml:space="preserve">) </w:t>
      </w:r>
      <w:r w:rsidRPr="00A03B1B">
        <w:rPr>
          <w:b/>
          <w:bCs/>
          <w:sz w:val="32"/>
          <w:szCs w:val="32"/>
          <w:lang w:val="pt-BR"/>
        </w:rPr>
        <w:t>/</w:t>
      </w:r>
    </w:p>
    <w:p w14:paraId="2F250D02" w14:textId="77777777" w:rsidR="00A03B1B" w:rsidRPr="00A03B1B" w:rsidRDefault="00A03B1B" w:rsidP="00A03B1B">
      <w:pPr>
        <w:tabs>
          <w:tab w:val="left" w:pos="2340"/>
          <w:tab w:val="left" w:pos="2880"/>
        </w:tabs>
        <w:spacing w:after="240"/>
        <w:ind w:left="987" w:hanging="269"/>
        <w:rPr>
          <w:bCs/>
          <w:szCs w:val="20"/>
          <w:lang w:val="es-MX"/>
        </w:rPr>
      </w:pPr>
      <w:r w:rsidRPr="00A03B1B">
        <w:rPr>
          <w:bCs/>
          <w:szCs w:val="20"/>
        </w:rPr>
        <w:tab/>
      </w:r>
      <w:r w:rsidRPr="00A03B1B">
        <w:rPr>
          <w:bCs/>
          <w:szCs w:val="20"/>
        </w:rPr>
        <w:tab/>
      </w:r>
      <w:r w:rsidRPr="00A03B1B">
        <w:rPr>
          <w:bCs/>
          <w:szCs w:val="20"/>
        </w:rPr>
        <w:tab/>
      </w:r>
      <w:r w:rsidRPr="00A03B1B">
        <w:rPr>
          <w:bCs/>
          <w:szCs w:val="20"/>
        </w:rPr>
        <w:tab/>
      </w:r>
      <w:r w:rsidRPr="00A03B1B">
        <w:rPr>
          <w:bCs/>
          <w:position w:val="-22"/>
          <w:szCs w:val="20"/>
        </w:rPr>
        <w:object w:dxaOrig="225" w:dyaOrig="450" w14:anchorId="1AD3BD71">
          <v:shape id="_x0000_i1087" type="#_x0000_t75" style="width:12pt;height:24pt" o:ole="">
            <v:imagedata r:id="rId95" o:title=""/>
          </v:shape>
          <o:OLEObject Type="Embed" ProgID="Equation.3" ShapeID="_x0000_i1087" DrawAspect="Content" ObjectID="_1831281610" r:id="rId102"/>
        </w:object>
      </w:r>
      <w:r w:rsidRPr="00A03B1B">
        <w:rPr>
          <w:bCs/>
          <w:szCs w:val="20"/>
          <w:lang w:val="es-MX"/>
        </w:rPr>
        <w:t>(</w:t>
      </w:r>
      <w:r w:rsidRPr="00A03B1B">
        <w:rPr>
          <w:bCs/>
          <w:szCs w:val="20"/>
          <w:lang w:val="pt-BR"/>
        </w:rPr>
        <w:t xml:space="preserve">Max (0.001, </w:t>
      </w:r>
      <w:r w:rsidRPr="00A03B1B">
        <w:rPr>
          <w:bCs/>
          <w:szCs w:val="20"/>
          <w:lang w:val="es-MX"/>
        </w:rPr>
        <w:t xml:space="preserve">EBP </w:t>
      </w:r>
      <w:r w:rsidRPr="00A03B1B">
        <w:rPr>
          <w:bCs/>
          <w:i/>
          <w:szCs w:val="20"/>
          <w:vertAlign w:val="subscript"/>
          <w:lang w:val="es-MX"/>
        </w:rPr>
        <w:t>q, r, p, y</w:t>
      </w:r>
      <w:r w:rsidRPr="00A03B1B">
        <w:rPr>
          <w:bCs/>
          <w:szCs w:val="20"/>
          <w:lang w:val="es-MX"/>
        </w:rPr>
        <w:t>)</w:t>
      </w:r>
      <w:r w:rsidRPr="00A03B1B">
        <w:rPr>
          <w:bCs/>
          <w:i/>
          <w:szCs w:val="20"/>
          <w:vertAlign w:val="subscript"/>
          <w:lang w:val="es-MX"/>
        </w:rPr>
        <w:t xml:space="preserve"> </w:t>
      </w:r>
      <w:r w:rsidRPr="00A03B1B">
        <w:rPr>
          <w:bCs/>
          <w:szCs w:val="20"/>
          <w:lang w:val="es-MX"/>
        </w:rPr>
        <w:t>* TLMP</w:t>
      </w:r>
      <w:r w:rsidRPr="00A03B1B">
        <w:rPr>
          <w:bCs/>
          <w:i/>
          <w:szCs w:val="20"/>
          <w:vertAlign w:val="subscript"/>
          <w:lang w:val="es-MX"/>
        </w:rPr>
        <w:t xml:space="preserve"> y</w:t>
      </w:r>
      <w:r w:rsidRPr="00A03B1B">
        <w:rPr>
          <w:bCs/>
          <w:szCs w:val="20"/>
          <w:lang w:val="es-MX"/>
        </w:rPr>
        <w:t>)</w:t>
      </w:r>
    </w:p>
    <w:p w14:paraId="3B70D06E" w14:textId="77777777" w:rsidR="00A03B1B" w:rsidRPr="00A03B1B" w:rsidRDefault="00A03B1B" w:rsidP="00A03B1B">
      <w:pPr>
        <w:tabs>
          <w:tab w:val="left" w:pos="2340"/>
          <w:tab w:val="left" w:pos="2880"/>
        </w:tabs>
        <w:spacing w:after="240"/>
        <w:ind w:left="987" w:hanging="269"/>
        <w:rPr>
          <w:bCs/>
          <w:szCs w:val="20"/>
          <w:lang w:val="es-MX"/>
        </w:rPr>
      </w:pPr>
      <w:r w:rsidRPr="00A03B1B">
        <w:rPr>
          <w:bCs/>
          <w:szCs w:val="20"/>
          <w:lang w:val="pt-BR"/>
        </w:rPr>
        <w:t>EMREGEN</w:t>
      </w:r>
      <w:r w:rsidRPr="00A03B1B">
        <w:rPr>
          <w:bCs/>
          <w:szCs w:val="20"/>
          <w:lang w:val="es-MX"/>
        </w:rPr>
        <w:t xml:space="preserve"> </w:t>
      </w:r>
      <w:r w:rsidRPr="00A03B1B">
        <w:rPr>
          <w:bCs/>
          <w:i/>
          <w:szCs w:val="20"/>
          <w:vertAlign w:val="subscript"/>
          <w:lang w:val="es-MX"/>
        </w:rPr>
        <w:t>q, r, p</w:t>
      </w:r>
      <w:r w:rsidRPr="00A03B1B">
        <w:rPr>
          <w:bCs/>
          <w:szCs w:val="20"/>
          <w:lang w:val="es-MX"/>
        </w:rPr>
        <w:tab/>
      </w:r>
      <w:r w:rsidRPr="00A03B1B">
        <w:rPr>
          <w:bCs/>
          <w:szCs w:val="20"/>
          <w:lang w:val="es-MX"/>
        </w:rPr>
        <w:tab/>
        <w:t xml:space="preserve">=  </w:t>
      </w:r>
      <w:r w:rsidRPr="00A03B1B">
        <w:rPr>
          <w:bCs/>
          <w:szCs w:val="20"/>
          <w:lang w:val="es-MX"/>
        </w:rPr>
        <w:tab/>
        <w:t>Max (0, Min (</w:t>
      </w:r>
      <w:r w:rsidRPr="00A03B1B">
        <w:rPr>
          <w:bCs/>
          <w:szCs w:val="20"/>
          <w:lang w:val="pt-BR"/>
        </w:rPr>
        <w:t>AEBPGEN</w:t>
      </w:r>
      <w:r w:rsidRPr="00A03B1B">
        <w:rPr>
          <w:bCs/>
          <w:szCs w:val="20"/>
          <w:vertAlign w:val="subscript"/>
          <w:lang w:val="pt-BR"/>
        </w:rPr>
        <w:t xml:space="preserve"> </w:t>
      </w:r>
      <w:r w:rsidRPr="00A03B1B">
        <w:rPr>
          <w:bCs/>
          <w:i/>
          <w:szCs w:val="20"/>
          <w:vertAlign w:val="subscript"/>
          <w:lang w:val="pt-BR"/>
        </w:rPr>
        <w:t>q, r, p</w:t>
      </w:r>
      <w:r w:rsidRPr="00A03B1B">
        <w:rPr>
          <w:bCs/>
          <w:szCs w:val="20"/>
          <w:lang w:val="pt-BR"/>
        </w:rPr>
        <w:t>,</w:t>
      </w:r>
      <w:r w:rsidRPr="00A03B1B">
        <w:rPr>
          <w:bCs/>
          <w:szCs w:val="20"/>
          <w:lang w:val="es-MX"/>
        </w:rPr>
        <w:t xml:space="preserve"> RTMG </w:t>
      </w:r>
      <w:r w:rsidRPr="00A03B1B">
        <w:rPr>
          <w:bCs/>
          <w:i/>
          <w:szCs w:val="20"/>
          <w:vertAlign w:val="subscript"/>
          <w:lang w:val="es-MX"/>
        </w:rPr>
        <w:t>q, r, p</w:t>
      </w:r>
      <w:r w:rsidRPr="00A03B1B">
        <w:rPr>
          <w:bCs/>
          <w:szCs w:val="20"/>
          <w:lang w:val="es-MX"/>
        </w:rPr>
        <w:t>))</w:t>
      </w:r>
    </w:p>
    <w:p w14:paraId="71F8E978" w14:textId="77777777" w:rsidR="00A03B1B" w:rsidRPr="00A03B1B" w:rsidRDefault="00A03B1B" w:rsidP="00A03B1B">
      <w:pPr>
        <w:tabs>
          <w:tab w:val="left" w:pos="2340"/>
          <w:tab w:val="left" w:pos="2880"/>
        </w:tabs>
        <w:spacing w:after="240"/>
        <w:ind w:left="987" w:hanging="269"/>
        <w:rPr>
          <w:bCs/>
          <w:szCs w:val="20"/>
          <w:lang w:val="pt-BR"/>
        </w:rPr>
      </w:pPr>
      <w:r w:rsidRPr="00A03B1B">
        <w:rPr>
          <w:bCs/>
          <w:szCs w:val="20"/>
          <w:lang w:val="pt-BR"/>
        </w:rPr>
        <w:t>AEBPGEN</w:t>
      </w:r>
      <w:r w:rsidRPr="00A03B1B">
        <w:rPr>
          <w:bCs/>
          <w:szCs w:val="20"/>
          <w:vertAlign w:val="subscript"/>
          <w:lang w:val="pt-BR"/>
        </w:rPr>
        <w:t xml:space="preserve"> </w:t>
      </w:r>
      <w:r w:rsidRPr="00A03B1B">
        <w:rPr>
          <w:bCs/>
          <w:i/>
          <w:szCs w:val="20"/>
          <w:vertAlign w:val="subscript"/>
          <w:lang w:val="pt-BR"/>
        </w:rPr>
        <w:t>q, r, p</w:t>
      </w:r>
      <w:r w:rsidRPr="00A03B1B">
        <w:rPr>
          <w:bCs/>
          <w:szCs w:val="20"/>
          <w:lang w:val="pt-BR"/>
        </w:rPr>
        <w:tab/>
      </w:r>
      <w:r w:rsidRPr="00A03B1B">
        <w:rPr>
          <w:bCs/>
          <w:szCs w:val="20"/>
          <w:lang w:val="pt-BR"/>
        </w:rPr>
        <w:tab/>
        <w:t xml:space="preserve">= </w:t>
      </w:r>
      <w:r w:rsidRPr="00A03B1B">
        <w:rPr>
          <w:bCs/>
          <w:szCs w:val="20"/>
          <w:lang w:val="pt-BR"/>
        </w:rPr>
        <w:tab/>
        <w:t xml:space="preserve"> </w:t>
      </w:r>
      <w:r w:rsidRPr="00A03B1B">
        <w:rPr>
          <w:bCs/>
          <w:position w:val="-22"/>
          <w:szCs w:val="20"/>
        </w:rPr>
        <w:object w:dxaOrig="225" w:dyaOrig="450" w14:anchorId="481769F2">
          <v:shape id="_x0000_i1088" type="#_x0000_t75" style="width:12pt;height:24pt" o:ole="">
            <v:imagedata r:id="rId95" o:title=""/>
          </v:shape>
          <o:OLEObject Type="Embed" ProgID="Equation.3" ShapeID="_x0000_i1088" DrawAspect="Content" ObjectID="_1831281611" r:id="rId103"/>
        </w:object>
      </w:r>
      <w:r w:rsidRPr="00A03B1B">
        <w:rPr>
          <w:bCs/>
          <w:szCs w:val="20"/>
          <w:lang w:val="pt-BR"/>
        </w:rPr>
        <w:t xml:space="preserve"> (Max (0, EBP </w:t>
      </w:r>
      <w:r w:rsidRPr="00A03B1B">
        <w:rPr>
          <w:bCs/>
          <w:i/>
          <w:szCs w:val="20"/>
          <w:vertAlign w:val="subscript"/>
          <w:lang w:val="pt-BR"/>
        </w:rPr>
        <w:t>q, r, p, y</w:t>
      </w:r>
      <w:r w:rsidRPr="00A03B1B">
        <w:rPr>
          <w:bCs/>
          <w:szCs w:val="20"/>
          <w:lang w:val="pt-BR"/>
        </w:rPr>
        <w:t>) * TLMP</w:t>
      </w:r>
      <w:r w:rsidRPr="00A03B1B">
        <w:rPr>
          <w:bCs/>
          <w:i/>
          <w:szCs w:val="20"/>
          <w:vertAlign w:val="subscript"/>
          <w:lang w:val="pt-BR"/>
        </w:rPr>
        <w:t>y</w:t>
      </w:r>
      <w:r w:rsidRPr="00A03B1B">
        <w:rPr>
          <w:bCs/>
          <w:szCs w:val="20"/>
          <w:lang w:val="pt-BR"/>
        </w:rPr>
        <w:t xml:space="preserve"> / 3600)</w:t>
      </w:r>
    </w:p>
    <w:p w14:paraId="752194CE" w14:textId="77777777" w:rsidR="00A03B1B" w:rsidRPr="00A03B1B" w:rsidRDefault="00A03B1B" w:rsidP="00A03B1B">
      <w:pPr>
        <w:tabs>
          <w:tab w:val="left" w:pos="2340"/>
          <w:tab w:val="left" w:pos="2880"/>
        </w:tabs>
        <w:spacing w:after="240"/>
        <w:ind w:left="987" w:hanging="269"/>
        <w:rPr>
          <w:bCs/>
          <w:szCs w:val="20"/>
          <w:lang w:val="pt-BR"/>
        </w:rPr>
      </w:pPr>
      <w:r w:rsidRPr="00A03B1B">
        <w:rPr>
          <w:bCs/>
          <w:szCs w:val="20"/>
          <w:lang w:val="pt-BR"/>
        </w:rPr>
        <w:t>If any EBP &lt; 0 then:</w:t>
      </w:r>
    </w:p>
    <w:p w14:paraId="2456988D" w14:textId="77777777" w:rsidR="00A03B1B" w:rsidRPr="00A03B1B" w:rsidRDefault="00A03B1B" w:rsidP="00A03B1B">
      <w:pPr>
        <w:tabs>
          <w:tab w:val="left" w:pos="2340"/>
          <w:tab w:val="left" w:pos="2880"/>
        </w:tabs>
        <w:spacing w:after="240"/>
        <w:ind w:left="987" w:hanging="269"/>
        <w:rPr>
          <w:b/>
          <w:bCs/>
          <w:sz w:val="32"/>
          <w:szCs w:val="32"/>
          <w:lang w:val="pt-BR"/>
        </w:rPr>
      </w:pPr>
      <w:r w:rsidRPr="00A03B1B">
        <w:rPr>
          <w:bCs/>
          <w:szCs w:val="20"/>
          <w:lang w:val="pt-BR"/>
        </w:rPr>
        <w:t xml:space="preserve">EBPWAPRLOAD </w:t>
      </w:r>
      <w:r w:rsidRPr="00A03B1B">
        <w:rPr>
          <w:bCs/>
          <w:i/>
          <w:szCs w:val="20"/>
          <w:vertAlign w:val="subscript"/>
          <w:lang w:val="pt-BR"/>
        </w:rPr>
        <w:t>q, r, p</w:t>
      </w:r>
      <w:r w:rsidRPr="00A03B1B">
        <w:rPr>
          <w:bCs/>
          <w:szCs w:val="20"/>
          <w:lang w:val="pt-BR"/>
        </w:rPr>
        <w:tab/>
        <w:t>=</w:t>
      </w:r>
      <w:r w:rsidRPr="00A03B1B">
        <w:rPr>
          <w:bCs/>
          <w:szCs w:val="20"/>
          <w:lang w:val="pt-BR"/>
        </w:rPr>
        <w:tab/>
      </w:r>
      <w:r w:rsidRPr="00A03B1B">
        <w:rPr>
          <w:bCs/>
          <w:position w:val="-22"/>
          <w:szCs w:val="20"/>
        </w:rPr>
        <w:object w:dxaOrig="225" w:dyaOrig="450" w14:anchorId="45485735">
          <v:shape id="_x0000_i1089" type="#_x0000_t75" style="width:12pt;height:24pt" o:ole="">
            <v:imagedata r:id="rId93" o:title=""/>
          </v:shape>
          <o:OLEObject Type="Embed" ProgID="Equation.3" ShapeID="_x0000_i1089" DrawAspect="Content" ObjectID="_1831281612" r:id="rId104"/>
        </w:object>
      </w:r>
      <w:r w:rsidRPr="00A03B1B">
        <w:rPr>
          <w:bCs/>
          <w:szCs w:val="20"/>
          <w:lang w:val="pt-BR"/>
        </w:rPr>
        <w:t xml:space="preserve">(EBPPR </w:t>
      </w:r>
      <w:r w:rsidRPr="00A03B1B">
        <w:rPr>
          <w:bCs/>
          <w:i/>
          <w:szCs w:val="20"/>
          <w:vertAlign w:val="subscript"/>
          <w:lang w:val="pt-BR"/>
        </w:rPr>
        <w:t>q, r, p, y</w:t>
      </w:r>
      <w:r w:rsidRPr="00A03B1B">
        <w:rPr>
          <w:bCs/>
          <w:szCs w:val="20"/>
          <w:lang w:val="pt-BR"/>
        </w:rPr>
        <w:t xml:space="preserve"> * Min (-0.001, EBP </w:t>
      </w:r>
      <w:r w:rsidRPr="00A03B1B">
        <w:rPr>
          <w:bCs/>
          <w:i/>
          <w:szCs w:val="20"/>
          <w:vertAlign w:val="subscript"/>
          <w:lang w:val="pt-BR"/>
        </w:rPr>
        <w:t>q, r, p, y</w:t>
      </w:r>
      <w:r w:rsidRPr="00A03B1B">
        <w:rPr>
          <w:bCs/>
          <w:szCs w:val="20"/>
          <w:lang w:val="pt-BR"/>
        </w:rPr>
        <w:t xml:space="preserve">) * TLMP </w:t>
      </w:r>
      <w:r w:rsidRPr="00A03B1B">
        <w:rPr>
          <w:bCs/>
          <w:i/>
          <w:szCs w:val="20"/>
          <w:vertAlign w:val="subscript"/>
          <w:lang w:val="pt-BR"/>
        </w:rPr>
        <w:t>y</w:t>
      </w:r>
      <w:r w:rsidRPr="00A03B1B">
        <w:rPr>
          <w:bCs/>
          <w:szCs w:val="20"/>
          <w:lang w:val="pt-BR"/>
        </w:rPr>
        <w:t xml:space="preserve">) </w:t>
      </w:r>
      <w:r w:rsidRPr="00A03B1B">
        <w:rPr>
          <w:b/>
          <w:bCs/>
          <w:sz w:val="32"/>
          <w:szCs w:val="32"/>
          <w:lang w:val="pt-BR"/>
        </w:rPr>
        <w:t>/</w:t>
      </w:r>
    </w:p>
    <w:p w14:paraId="29271A7D" w14:textId="77777777" w:rsidR="00A03B1B" w:rsidRPr="00A03B1B" w:rsidRDefault="00A03B1B" w:rsidP="00A03B1B">
      <w:pPr>
        <w:tabs>
          <w:tab w:val="left" w:pos="2340"/>
          <w:tab w:val="left" w:pos="2880"/>
        </w:tabs>
        <w:spacing w:after="240"/>
        <w:ind w:left="987" w:hanging="269"/>
        <w:rPr>
          <w:bCs/>
          <w:szCs w:val="20"/>
          <w:lang w:val="es-MX"/>
        </w:rPr>
      </w:pPr>
      <w:r w:rsidRPr="00A03B1B">
        <w:rPr>
          <w:bCs/>
          <w:szCs w:val="20"/>
          <w:lang w:val="pt-BR"/>
        </w:rPr>
        <w:tab/>
      </w:r>
      <w:r w:rsidRPr="00A03B1B">
        <w:rPr>
          <w:bCs/>
          <w:szCs w:val="20"/>
          <w:lang w:val="pt-BR"/>
        </w:rPr>
        <w:tab/>
      </w:r>
      <w:r w:rsidRPr="00A03B1B">
        <w:rPr>
          <w:bCs/>
          <w:szCs w:val="20"/>
          <w:lang w:val="pt-BR"/>
        </w:rPr>
        <w:tab/>
      </w:r>
      <w:r w:rsidRPr="00A03B1B">
        <w:rPr>
          <w:bCs/>
          <w:szCs w:val="20"/>
          <w:lang w:val="pt-BR"/>
        </w:rPr>
        <w:tab/>
      </w:r>
      <w:r w:rsidRPr="00A03B1B">
        <w:rPr>
          <w:bCs/>
          <w:szCs w:val="20"/>
          <w:lang w:val="pt-BR"/>
        </w:rPr>
        <w:tab/>
      </w:r>
      <w:r w:rsidRPr="00A03B1B">
        <w:rPr>
          <w:bCs/>
          <w:position w:val="-22"/>
          <w:szCs w:val="20"/>
        </w:rPr>
        <w:object w:dxaOrig="225" w:dyaOrig="450" w14:anchorId="0346747C">
          <v:shape id="_x0000_i1090" type="#_x0000_t75" style="width:12pt;height:24pt" o:ole="">
            <v:imagedata r:id="rId95" o:title=""/>
          </v:shape>
          <o:OLEObject Type="Embed" ProgID="Equation.3" ShapeID="_x0000_i1090" DrawAspect="Content" ObjectID="_1831281613" r:id="rId105"/>
        </w:object>
      </w:r>
      <w:r w:rsidRPr="00A03B1B">
        <w:rPr>
          <w:bCs/>
          <w:szCs w:val="20"/>
          <w:lang w:val="es-MX"/>
        </w:rPr>
        <w:t>(</w:t>
      </w:r>
      <w:r w:rsidRPr="00A03B1B">
        <w:rPr>
          <w:bCs/>
          <w:szCs w:val="20"/>
          <w:lang w:val="pt-BR"/>
        </w:rPr>
        <w:t xml:space="preserve">Min (-0.001, </w:t>
      </w:r>
      <w:r w:rsidRPr="00A03B1B">
        <w:rPr>
          <w:bCs/>
          <w:szCs w:val="20"/>
          <w:lang w:val="es-MX"/>
        </w:rPr>
        <w:t xml:space="preserve">EBP </w:t>
      </w:r>
      <w:r w:rsidRPr="00A03B1B">
        <w:rPr>
          <w:bCs/>
          <w:i/>
          <w:szCs w:val="20"/>
          <w:vertAlign w:val="subscript"/>
          <w:lang w:val="es-MX"/>
        </w:rPr>
        <w:t>q, r, p, y</w:t>
      </w:r>
      <w:r w:rsidRPr="00A03B1B">
        <w:rPr>
          <w:bCs/>
          <w:szCs w:val="20"/>
          <w:lang w:val="es-MX"/>
        </w:rPr>
        <w:t>)</w:t>
      </w:r>
      <w:r w:rsidRPr="00A03B1B">
        <w:rPr>
          <w:bCs/>
          <w:i/>
          <w:szCs w:val="20"/>
          <w:vertAlign w:val="subscript"/>
          <w:lang w:val="es-MX"/>
        </w:rPr>
        <w:t xml:space="preserve"> </w:t>
      </w:r>
      <w:r w:rsidRPr="00A03B1B">
        <w:rPr>
          <w:bCs/>
          <w:szCs w:val="20"/>
          <w:lang w:val="es-MX"/>
        </w:rPr>
        <w:t>* TLMP</w:t>
      </w:r>
      <w:r w:rsidRPr="00A03B1B">
        <w:rPr>
          <w:bCs/>
          <w:i/>
          <w:szCs w:val="20"/>
          <w:vertAlign w:val="subscript"/>
          <w:lang w:val="es-MX"/>
        </w:rPr>
        <w:t xml:space="preserve"> y</w:t>
      </w:r>
      <w:r w:rsidRPr="00A03B1B">
        <w:rPr>
          <w:bCs/>
          <w:szCs w:val="20"/>
          <w:lang w:val="es-MX"/>
        </w:rPr>
        <w:t>)</w:t>
      </w:r>
    </w:p>
    <w:p w14:paraId="5C2FE8E7" w14:textId="77777777" w:rsidR="00A03B1B" w:rsidRPr="00A03B1B" w:rsidRDefault="00A03B1B" w:rsidP="00A03B1B">
      <w:pPr>
        <w:tabs>
          <w:tab w:val="left" w:pos="2340"/>
          <w:tab w:val="left" w:pos="2880"/>
        </w:tabs>
        <w:spacing w:after="240"/>
        <w:ind w:left="987" w:hanging="269"/>
        <w:rPr>
          <w:bCs/>
          <w:szCs w:val="20"/>
          <w:lang w:val="es-MX"/>
        </w:rPr>
      </w:pPr>
      <w:r w:rsidRPr="00A03B1B">
        <w:rPr>
          <w:bCs/>
          <w:szCs w:val="20"/>
          <w:lang w:val="pt-BR"/>
        </w:rPr>
        <w:t>EMRELOAD</w:t>
      </w:r>
      <w:r w:rsidRPr="00A03B1B">
        <w:rPr>
          <w:bCs/>
          <w:szCs w:val="20"/>
          <w:lang w:val="es-MX"/>
        </w:rPr>
        <w:t xml:space="preserve"> </w:t>
      </w:r>
      <w:r w:rsidRPr="00A03B1B">
        <w:rPr>
          <w:bCs/>
          <w:i/>
          <w:szCs w:val="20"/>
          <w:vertAlign w:val="subscript"/>
          <w:lang w:val="es-MX"/>
        </w:rPr>
        <w:t>q, r, p</w:t>
      </w:r>
      <w:r w:rsidRPr="00A03B1B">
        <w:rPr>
          <w:bCs/>
          <w:szCs w:val="20"/>
          <w:lang w:val="es-MX"/>
        </w:rPr>
        <w:tab/>
        <w:t>=</w:t>
      </w:r>
      <w:r w:rsidRPr="00A03B1B">
        <w:rPr>
          <w:bCs/>
          <w:szCs w:val="20"/>
          <w:lang w:val="es-MX"/>
        </w:rPr>
        <w:tab/>
        <w:t>Min (0, Max (</w:t>
      </w:r>
      <w:r w:rsidRPr="00A03B1B">
        <w:rPr>
          <w:bCs/>
          <w:szCs w:val="20"/>
          <w:lang w:val="pt-BR"/>
        </w:rPr>
        <w:t>AEBPLOAD</w:t>
      </w:r>
      <w:r w:rsidRPr="00A03B1B">
        <w:rPr>
          <w:bCs/>
          <w:szCs w:val="20"/>
          <w:vertAlign w:val="subscript"/>
          <w:lang w:val="pt-BR"/>
        </w:rPr>
        <w:t xml:space="preserve"> </w:t>
      </w:r>
      <w:r w:rsidRPr="00A03B1B">
        <w:rPr>
          <w:bCs/>
          <w:i/>
          <w:szCs w:val="20"/>
          <w:vertAlign w:val="subscript"/>
          <w:lang w:val="pt-BR"/>
        </w:rPr>
        <w:t>q, r, p</w:t>
      </w:r>
      <w:r w:rsidRPr="00A03B1B">
        <w:rPr>
          <w:bCs/>
          <w:szCs w:val="20"/>
          <w:lang w:val="pt-BR"/>
        </w:rPr>
        <w:t>,</w:t>
      </w:r>
      <w:r w:rsidRPr="00A03B1B">
        <w:rPr>
          <w:bCs/>
          <w:szCs w:val="20"/>
          <w:lang w:val="es-MX"/>
        </w:rPr>
        <w:t xml:space="preserve"> RTCL </w:t>
      </w:r>
      <w:r w:rsidRPr="00A03B1B">
        <w:rPr>
          <w:bCs/>
          <w:i/>
          <w:szCs w:val="20"/>
          <w:vertAlign w:val="subscript"/>
          <w:lang w:val="es-MX"/>
        </w:rPr>
        <w:t>q, r, p</w:t>
      </w:r>
      <w:r w:rsidRPr="00A03B1B">
        <w:rPr>
          <w:bCs/>
          <w:szCs w:val="20"/>
          <w:lang w:val="es-MX"/>
        </w:rPr>
        <w:t>))</w:t>
      </w:r>
    </w:p>
    <w:p w14:paraId="3506C84D" w14:textId="77777777" w:rsidR="00A03B1B" w:rsidRPr="00A03B1B" w:rsidRDefault="00A03B1B" w:rsidP="00A03B1B">
      <w:pPr>
        <w:tabs>
          <w:tab w:val="left" w:pos="2340"/>
          <w:tab w:val="left" w:pos="2880"/>
        </w:tabs>
        <w:spacing w:after="240"/>
        <w:ind w:left="987" w:hanging="269"/>
        <w:rPr>
          <w:bCs/>
          <w:szCs w:val="20"/>
          <w:lang w:val="pt-BR"/>
        </w:rPr>
      </w:pPr>
      <w:r w:rsidRPr="00A03B1B">
        <w:rPr>
          <w:bCs/>
          <w:szCs w:val="20"/>
          <w:lang w:val="pt-BR"/>
        </w:rPr>
        <w:t>AEBPLOAD</w:t>
      </w:r>
      <w:r w:rsidRPr="00A03B1B">
        <w:rPr>
          <w:bCs/>
          <w:i/>
          <w:szCs w:val="20"/>
          <w:vertAlign w:val="subscript"/>
          <w:lang w:val="pt-BR"/>
        </w:rPr>
        <w:t xml:space="preserve"> q, r, p</w:t>
      </w:r>
      <w:r w:rsidRPr="00A03B1B">
        <w:rPr>
          <w:bCs/>
          <w:szCs w:val="20"/>
          <w:lang w:val="pt-BR"/>
        </w:rPr>
        <w:tab/>
        <w:t>=</w:t>
      </w:r>
      <w:r w:rsidRPr="00A03B1B">
        <w:rPr>
          <w:bCs/>
          <w:szCs w:val="20"/>
          <w:lang w:val="pt-BR"/>
        </w:rPr>
        <w:tab/>
      </w:r>
      <w:r w:rsidRPr="00A03B1B">
        <w:rPr>
          <w:bCs/>
          <w:position w:val="-22"/>
          <w:szCs w:val="20"/>
        </w:rPr>
        <w:object w:dxaOrig="225" w:dyaOrig="450" w14:anchorId="40EF5F8F">
          <v:shape id="_x0000_i1091" type="#_x0000_t75" style="width:12pt;height:24pt" o:ole="">
            <v:imagedata r:id="rId95" o:title=""/>
          </v:shape>
          <o:OLEObject Type="Embed" ProgID="Equation.3" ShapeID="_x0000_i1091" DrawAspect="Content" ObjectID="_1831281614" r:id="rId106"/>
        </w:object>
      </w:r>
      <w:r w:rsidRPr="00A03B1B">
        <w:rPr>
          <w:bCs/>
          <w:szCs w:val="20"/>
          <w:lang w:val="pt-BR"/>
        </w:rPr>
        <w:t xml:space="preserve"> (Min (0, EBP </w:t>
      </w:r>
      <w:r w:rsidRPr="00A03B1B">
        <w:rPr>
          <w:bCs/>
          <w:i/>
          <w:szCs w:val="20"/>
          <w:vertAlign w:val="subscript"/>
          <w:lang w:val="pt-BR"/>
        </w:rPr>
        <w:t>q, r, p, y</w:t>
      </w:r>
      <w:r w:rsidRPr="00A03B1B">
        <w:rPr>
          <w:bCs/>
          <w:szCs w:val="20"/>
          <w:lang w:val="pt-BR"/>
        </w:rPr>
        <w:t>) * TLMP</w:t>
      </w:r>
      <w:r w:rsidRPr="00A03B1B">
        <w:rPr>
          <w:bCs/>
          <w:i/>
          <w:szCs w:val="20"/>
          <w:vertAlign w:val="subscript"/>
          <w:lang w:val="pt-BR"/>
        </w:rPr>
        <w:t>y</w:t>
      </w:r>
      <w:r w:rsidRPr="00A03B1B">
        <w:rPr>
          <w:bCs/>
          <w:szCs w:val="20"/>
          <w:lang w:val="pt-BR"/>
        </w:rPr>
        <w:t xml:space="preserve"> / 3600)</w:t>
      </w:r>
    </w:p>
    <w:p w14:paraId="603EF867" w14:textId="77777777" w:rsidR="00A03B1B" w:rsidRPr="00A03B1B" w:rsidRDefault="00A03B1B" w:rsidP="00A03B1B">
      <w:pPr>
        <w:spacing w:after="240"/>
        <w:ind w:left="1440" w:hanging="720"/>
        <w:rPr>
          <w:szCs w:val="20"/>
          <w:lang w:val="pt-BR"/>
        </w:rPr>
      </w:pPr>
      <w:r w:rsidRPr="00A03B1B">
        <w:rPr>
          <w:szCs w:val="20"/>
          <w:lang w:val="pt-BR"/>
        </w:rPr>
        <w:t>(b)</w:t>
      </w:r>
      <w:r w:rsidRPr="00A03B1B">
        <w:rPr>
          <w:szCs w:val="20"/>
          <w:lang w:val="pt-BR"/>
        </w:rPr>
        <w:tab/>
        <w:t>Where the Real-Time Ancillary Services Net Revenue is calculated as follows:</w:t>
      </w:r>
    </w:p>
    <w:p w14:paraId="6ACC7DBA" w14:textId="77777777" w:rsidR="00A03B1B" w:rsidRPr="00A03B1B" w:rsidRDefault="00A03B1B" w:rsidP="00A03B1B">
      <w:pPr>
        <w:tabs>
          <w:tab w:val="left" w:pos="2790"/>
        </w:tabs>
        <w:spacing w:after="240"/>
        <w:ind w:left="3600" w:hanging="2880"/>
        <w:rPr>
          <w:szCs w:val="20"/>
          <w:lang w:val="pt-BR"/>
        </w:rPr>
      </w:pPr>
      <w:r w:rsidRPr="00A03B1B">
        <w:rPr>
          <w:szCs w:val="20"/>
          <w:lang w:val="pt-BR"/>
        </w:rPr>
        <w:t>RTASNET</w:t>
      </w:r>
      <w:r w:rsidRPr="00A03B1B">
        <w:rPr>
          <w:b/>
          <w:bCs/>
          <w:i/>
          <w:iCs/>
          <w:sz w:val="16"/>
          <w:szCs w:val="16"/>
          <w:lang w:val="pt-BR"/>
        </w:rPr>
        <w:t xml:space="preserve"> </w:t>
      </w:r>
      <w:r w:rsidRPr="00A03B1B">
        <w:rPr>
          <w:bCs/>
          <w:i/>
          <w:iCs/>
          <w:sz w:val="16"/>
          <w:szCs w:val="16"/>
          <w:lang w:val="pt-BR"/>
        </w:rPr>
        <w:t xml:space="preserve">q, r </w:t>
      </w:r>
      <w:r w:rsidRPr="00A03B1B">
        <w:rPr>
          <w:bCs/>
          <w:i/>
          <w:iCs/>
          <w:sz w:val="16"/>
          <w:szCs w:val="16"/>
          <w:lang w:val="pt-BR"/>
        </w:rPr>
        <w:tab/>
        <w:t xml:space="preserve">  </w:t>
      </w:r>
      <w:r w:rsidRPr="00A03B1B">
        <w:rPr>
          <w:bCs/>
          <w:iCs/>
          <w:sz w:val="20"/>
          <w:szCs w:val="16"/>
          <w:lang w:val="pt-BR"/>
        </w:rPr>
        <w:t xml:space="preserve">=  </w:t>
      </w:r>
      <w:r w:rsidRPr="00A03B1B">
        <w:rPr>
          <w:bCs/>
          <w:iCs/>
          <w:sz w:val="20"/>
          <w:szCs w:val="16"/>
          <w:lang w:val="pt-BR"/>
        </w:rPr>
        <w:tab/>
      </w:r>
      <w:r w:rsidRPr="00A03B1B">
        <w:rPr>
          <w:bCs/>
          <w:iCs/>
          <w:szCs w:val="20"/>
          <w:lang w:val="pt-BR"/>
        </w:rPr>
        <w:t xml:space="preserve">RTRUNET </w:t>
      </w:r>
      <w:r w:rsidRPr="00A03B1B">
        <w:rPr>
          <w:bCs/>
          <w:i/>
          <w:iCs/>
          <w:szCs w:val="20"/>
          <w:vertAlign w:val="subscript"/>
          <w:lang w:val="pt-BR"/>
        </w:rPr>
        <w:t>q, r</w:t>
      </w:r>
      <w:r w:rsidRPr="00A03B1B">
        <w:rPr>
          <w:bCs/>
          <w:iCs/>
          <w:szCs w:val="20"/>
          <w:vertAlign w:val="subscript"/>
          <w:lang w:val="pt-BR"/>
        </w:rPr>
        <w:t xml:space="preserve"> </w:t>
      </w:r>
      <w:r w:rsidRPr="00A03B1B">
        <w:rPr>
          <w:bCs/>
          <w:iCs/>
          <w:szCs w:val="20"/>
          <w:lang w:val="pt-BR"/>
        </w:rPr>
        <w:t xml:space="preserve">+ RTRDNET </w:t>
      </w:r>
      <w:r w:rsidRPr="00A03B1B">
        <w:rPr>
          <w:bCs/>
          <w:i/>
          <w:iCs/>
          <w:szCs w:val="20"/>
          <w:vertAlign w:val="subscript"/>
          <w:lang w:val="pt-BR"/>
        </w:rPr>
        <w:t xml:space="preserve">q, r </w:t>
      </w:r>
      <w:r w:rsidRPr="00A03B1B">
        <w:rPr>
          <w:bCs/>
          <w:iCs/>
          <w:szCs w:val="20"/>
          <w:lang w:val="pt-BR"/>
        </w:rPr>
        <w:t xml:space="preserve">+ RTNSNET </w:t>
      </w:r>
      <w:r w:rsidRPr="00A03B1B">
        <w:rPr>
          <w:bCs/>
          <w:i/>
          <w:iCs/>
          <w:szCs w:val="20"/>
          <w:vertAlign w:val="subscript"/>
          <w:lang w:val="pt-BR"/>
        </w:rPr>
        <w:t>q, r</w:t>
      </w:r>
      <w:r w:rsidRPr="00A03B1B">
        <w:rPr>
          <w:bCs/>
          <w:iCs/>
          <w:szCs w:val="20"/>
          <w:lang w:val="pt-BR"/>
        </w:rPr>
        <w:t xml:space="preserve"> + RTRRNET </w:t>
      </w:r>
      <w:r w:rsidRPr="00A03B1B">
        <w:rPr>
          <w:bCs/>
          <w:i/>
          <w:iCs/>
          <w:szCs w:val="20"/>
          <w:vertAlign w:val="subscript"/>
          <w:lang w:val="pt-BR"/>
        </w:rPr>
        <w:t>q, r</w:t>
      </w:r>
      <w:r w:rsidRPr="00A03B1B">
        <w:rPr>
          <w:bCs/>
          <w:iCs/>
          <w:szCs w:val="20"/>
          <w:lang w:val="pt-BR"/>
        </w:rPr>
        <w:t xml:space="preserve"> + RTECRNET </w:t>
      </w:r>
      <w:r w:rsidRPr="00A03B1B">
        <w:rPr>
          <w:bCs/>
          <w:i/>
          <w:iCs/>
          <w:szCs w:val="20"/>
          <w:vertAlign w:val="subscript"/>
          <w:lang w:val="pt-BR"/>
        </w:rPr>
        <w:t>q, r</w:t>
      </w:r>
      <w:ins w:id="970" w:author="ERCOT" w:date="2025-12-09T11:31:00Z">
        <w:r w:rsidRPr="00A03B1B">
          <w:rPr>
            <w:bCs/>
            <w:i/>
            <w:iCs/>
            <w:szCs w:val="20"/>
            <w:vertAlign w:val="subscript"/>
            <w:lang w:val="pt-BR"/>
          </w:rPr>
          <w:t xml:space="preserve"> </w:t>
        </w:r>
        <w:r w:rsidRPr="00A03B1B">
          <w:rPr>
            <w:bCs/>
            <w:iCs/>
            <w:szCs w:val="20"/>
            <w:lang w:val="pt-BR"/>
          </w:rPr>
          <w:t xml:space="preserve">+ RTDRRNET </w:t>
        </w:r>
        <w:r w:rsidRPr="00A03B1B">
          <w:rPr>
            <w:bCs/>
            <w:i/>
            <w:iCs/>
            <w:szCs w:val="20"/>
            <w:vertAlign w:val="subscript"/>
            <w:lang w:val="pt-BR"/>
          </w:rPr>
          <w:t>q, r</w:t>
        </w:r>
      </w:ins>
    </w:p>
    <w:p w14:paraId="42004181" w14:textId="77777777" w:rsidR="00A03B1B" w:rsidRPr="00A03B1B" w:rsidRDefault="00A03B1B" w:rsidP="00A03B1B">
      <w:pPr>
        <w:tabs>
          <w:tab w:val="left" w:pos="2340"/>
          <w:tab w:val="left" w:pos="2880"/>
        </w:tabs>
        <w:spacing w:after="240"/>
        <w:ind w:left="987" w:hanging="269"/>
        <w:rPr>
          <w:bCs/>
          <w:szCs w:val="20"/>
        </w:rPr>
      </w:pPr>
      <w:r w:rsidRPr="00A03B1B">
        <w:rPr>
          <w:bCs/>
          <w:szCs w:val="20"/>
        </w:rPr>
        <w:t>Where for Reg-Up:</w:t>
      </w:r>
    </w:p>
    <w:p w14:paraId="1EDDD24C" w14:textId="77777777" w:rsidR="00A03B1B" w:rsidRPr="00A03B1B" w:rsidRDefault="00A03B1B" w:rsidP="00A03B1B">
      <w:pPr>
        <w:tabs>
          <w:tab w:val="left" w:pos="2340"/>
          <w:tab w:val="left" w:pos="2880"/>
        </w:tabs>
        <w:spacing w:after="240"/>
        <w:ind w:left="987" w:hanging="269"/>
        <w:rPr>
          <w:bCs/>
          <w:i/>
          <w:szCs w:val="20"/>
          <w:vertAlign w:val="subscript"/>
        </w:rPr>
      </w:pPr>
      <w:r w:rsidRPr="00A03B1B">
        <w:rPr>
          <w:bCs/>
          <w:szCs w:val="20"/>
        </w:rPr>
        <w:t xml:space="preserve">RTRUNET </w:t>
      </w:r>
      <w:r w:rsidRPr="00A03B1B">
        <w:rPr>
          <w:bCs/>
          <w:i/>
          <w:iCs/>
          <w:sz w:val="16"/>
          <w:szCs w:val="16"/>
        </w:rPr>
        <w:t xml:space="preserve">q, r </w:t>
      </w:r>
      <w:r w:rsidRPr="00A03B1B">
        <w:rPr>
          <w:bCs/>
          <w:szCs w:val="20"/>
        </w:rPr>
        <w:t xml:space="preserve"> </w:t>
      </w:r>
      <w:r w:rsidRPr="00A03B1B">
        <w:rPr>
          <w:bCs/>
          <w:szCs w:val="20"/>
        </w:rPr>
        <w:tab/>
      </w:r>
      <w:r w:rsidRPr="00A03B1B">
        <w:rPr>
          <w:bCs/>
          <w:szCs w:val="20"/>
        </w:rPr>
        <w:tab/>
        <w:t xml:space="preserve">= </w:t>
      </w:r>
      <w:r w:rsidRPr="00A03B1B">
        <w:rPr>
          <w:bCs/>
          <w:szCs w:val="20"/>
        </w:rPr>
        <w:tab/>
      </w:r>
      <w:r w:rsidRPr="00A03B1B">
        <w:rPr>
          <w:bCs/>
          <w:szCs w:val="20"/>
          <w:lang w:val="pt-BR"/>
        </w:rPr>
        <w:t xml:space="preserve">RTRUREV </w:t>
      </w:r>
      <w:r w:rsidRPr="00A03B1B">
        <w:rPr>
          <w:bCs/>
          <w:i/>
          <w:szCs w:val="20"/>
          <w:vertAlign w:val="subscript"/>
          <w:lang w:val="pt-BR"/>
        </w:rPr>
        <w:t xml:space="preserve">q, r </w:t>
      </w:r>
      <w:r w:rsidRPr="00A03B1B">
        <w:rPr>
          <w:bCs/>
          <w:szCs w:val="20"/>
        </w:rPr>
        <w:t>- (</w:t>
      </w:r>
      <w:r w:rsidRPr="00A03B1B">
        <w:rPr>
          <w:bCs/>
          <w:szCs w:val="20"/>
          <w:lang w:val="es-MX"/>
        </w:rPr>
        <w:t>¼</w:t>
      </w:r>
      <w:r w:rsidRPr="00A03B1B">
        <w:rPr>
          <w:bCs/>
          <w:szCs w:val="20"/>
        </w:rPr>
        <w:t xml:space="preserve">) * RTRUREVT </w:t>
      </w:r>
      <w:r w:rsidRPr="00A03B1B">
        <w:rPr>
          <w:bCs/>
          <w:i/>
          <w:iCs/>
          <w:sz w:val="16"/>
          <w:szCs w:val="16"/>
        </w:rPr>
        <w:t>q, r, p</w:t>
      </w:r>
      <w:r w:rsidRPr="00A03B1B">
        <w:rPr>
          <w:bCs/>
          <w:i/>
          <w:szCs w:val="20"/>
          <w:vertAlign w:val="subscript"/>
        </w:rPr>
        <w:t xml:space="preserve"> </w:t>
      </w:r>
    </w:p>
    <w:p w14:paraId="3ED97EAF" w14:textId="77777777" w:rsidR="00A03B1B" w:rsidRPr="00A03B1B" w:rsidRDefault="00A03B1B" w:rsidP="00A03B1B">
      <w:pPr>
        <w:tabs>
          <w:tab w:val="left" w:pos="2340"/>
          <w:tab w:val="left" w:pos="2880"/>
        </w:tabs>
        <w:spacing w:after="240"/>
        <w:ind w:left="987" w:hanging="269"/>
        <w:rPr>
          <w:bCs/>
          <w:szCs w:val="20"/>
          <w:lang w:val="pt-BR"/>
        </w:rPr>
      </w:pPr>
      <w:r w:rsidRPr="00A03B1B">
        <w:rPr>
          <w:bCs/>
          <w:szCs w:val="20"/>
          <w:lang w:val="pt-BR"/>
        </w:rPr>
        <w:t>RTRUREVT</w:t>
      </w:r>
      <w:r w:rsidRPr="00A03B1B">
        <w:rPr>
          <w:bCs/>
          <w:i/>
          <w:szCs w:val="20"/>
          <w:vertAlign w:val="subscript"/>
          <w:lang w:val="pt-BR"/>
        </w:rPr>
        <w:t>q, r, p</w:t>
      </w:r>
      <w:r w:rsidRPr="00A03B1B">
        <w:rPr>
          <w:bCs/>
          <w:szCs w:val="20"/>
          <w:lang w:val="pt-BR"/>
        </w:rPr>
        <w:tab/>
        <w:t>=</w:t>
      </w:r>
      <w:r w:rsidRPr="00A03B1B">
        <w:rPr>
          <w:bCs/>
          <w:szCs w:val="20"/>
          <w:lang w:val="pt-BR"/>
        </w:rPr>
        <w:tab/>
        <w:t xml:space="preserve">RTRUWAPR </w:t>
      </w:r>
      <w:r w:rsidRPr="00A03B1B">
        <w:rPr>
          <w:bCs/>
          <w:i/>
          <w:szCs w:val="20"/>
          <w:vertAlign w:val="subscript"/>
          <w:lang w:val="pt-BR"/>
        </w:rPr>
        <w:t>q, r, p</w:t>
      </w:r>
      <w:r w:rsidRPr="00A03B1B">
        <w:rPr>
          <w:bCs/>
          <w:szCs w:val="20"/>
          <w:lang w:val="pt-BR"/>
        </w:rPr>
        <w:t xml:space="preserve"> * RTRUAWD </w:t>
      </w:r>
      <w:r w:rsidRPr="00A03B1B">
        <w:rPr>
          <w:bCs/>
          <w:i/>
          <w:szCs w:val="20"/>
          <w:vertAlign w:val="subscript"/>
          <w:lang w:val="pt-BR"/>
        </w:rPr>
        <w:t>q, r</w:t>
      </w:r>
    </w:p>
    <w:p w14:paraId="38DDC795" w14:textId="77777777" w:rsidR="00A03B1B" w:rsidRPr="00A03B1B" w:rsidRDefault="00A03B1B" w:rsidP="00A03B1B">
      <w:pPr>
        <w:tabs>
          <w:tab w:val="left" w:pos="2340"/>
          <w:tab w:val="left" w:pos="2880"/>
        </w:tabs>
        <w:spacing w:after="240"/>
        <w:ind w:left="987" w:hanging="269"/>
        <w:rPr>
          <w:bCs/>
          <w:szCs w:val="20"/>
          <w:lang w:val="pt-BR"/>
        </w:rPr>
      </w:pPr>
      <w:r w:rsidRPr="00A03B1B">
        <w:rPr>
          <w:bCs/>
          <w:szCs w:val="20"/>
          <w:lang w:val="pt-BR"/>
        </w:rPr>
        <w:t xml:space="preserve">RTRUWAPR </w:t>
      </w:r>
      <w:r w:rsidRPr="00A03B1B">
        <w:rPr>
          <w:bCs/>
          <w:i/>
          <w:szCs w:val="20"/>
          <w:vertAlign w:val="subscript"/>
          <w:lang w:val="pt-BR"/>
        </w:rPr>
        <w:t>q, r, p</w:t>
      </w:r>
      <w:r w:rsidRPr="00A03B1B">
        <w:rPr>
          <w:bCs/>
          <w:szCs w:val="20"/>
          <w:lang w:val="pt-BR"/>
        </w:rPr>
        <w:tab/>
        <w:t xml:space="preserve">= </w:t>
      </w:r>
      <w:r w:rsidRPr="00A03B1B">
        <w:rPr>
          <w:bCs/>
          <w:szCs w:val="20"/>
          <w:lang w:val="pt-BR"/>
        </w:rPr>
        <w:tab/>
        <w:t xml:space="preserve"> </w:t>
      </w:r>
      <w:r w:rsidRPr="00A03B1B">
        <w:rPr>
          <w:bCs/>
          <w:position w:val="-22"/>
          <w:szCs w:val="20"/>
        </w:rPr>
        <w:object w:dxaOrig="225" w:dyaOrig="450" w14:anchorId="3A31D8BA">
          <v:shape id="_x0000_i1092" type="#_x0000_t75" style="width:12pt;height:24pt" o:ole="">
            <v:imagedata r:id="rId93" o:title=""/>
          </v:shape>
          <o:OLEObject Type="Embed" ProgID="Equation.3" ShapeID="_x0000_i1092" DrawAspect="Content" ObjectID="_1831281615" r:id="rId107"/>
        </w:object>
      </w:r>
      <w:r w:rsidRPr="00A03B1B">
        <w:rPr>
          <w:bCs/>
          <w:szCs w:val="20"/>
          <w:lang w:val="pt-BR"/>
        </w:rPr>
        <w:t xml:space="preserve">(RTRUOPR </w:t>
      </w:r>
      <w:r w:rsidRPr="00A03B1B">
        <w:rPr>
          <w:bCs/>
          <w:i/>
          <w:szCs w:val="20"/>
          <w:vertAlign w:val="subscript"/>
          <w:lang w:val="pt-BR"/>
        </w:rPr>
        <w:t>q, r, y</w:t>
      </w:r>
      <w:r w:rsidRPr="00A03B1B">
        <w:rPr>
          <w:bCs/>
          <w:szCs w:val="20"/>
          <w:lang w:val="pt-BR"/>
        </w:rPr>
        <w:t xml:space="preserve"> * Max (0.001, RTRUAWDS </w:t>
      </w:r>
      <w:r w:rsidRPr="00A03B1B">
        <w:rPr>
          <w:bCs/>
          <w:i/>
          <w:szCs w:val="20"/>
          <w:vertAlign w:val="subscript"/>
          <w:lang w:val="pt-BR"/>
        </w:rPr>
        <w:t>q, r, y</w:t>
      </w:r>
      <w:r w:rsidRPr="00A03B1B">
        <w:rPr>
          <w:bCs/>
          <w:szCs w:val="20"/>
          <w:lang w:val="es-MX"/>
        </w:rPr>
        <w:t>)</w:t>
      </w:r>
      <w:r w:rsidRPr="00A03B1B">
        <w:rPr>
          <w:bCs/>
          <w:szCs w:val="20"/>
          <w:lang w:val="pt-BR"/>
        </w:rPr>
        <w:t xml:space="preserve"> * TLMP </w:t>
      </w:r>
      <w:r w:rsidRPr="00A03B1B">
        <w:rPr>
          <w:bCs/>
          <w:i/>
          <w:szCs w:val="20"/>
          <w:vertAlign w:val="subscript"/>
          <w:lang w:val="pt-BR"/>
        </w:rPr>
        <w:t>y</w:t>
      </w:r>
      <w:r w:rsidRPr="00A03B1B">
        <w:rPr>
          <w:bCs/>
          <w:szCs w:val="20"/>
          <w:lang w:val="pt-BR"/>
        </w:rPr>
        <w:t xml:space="preserve">) </w:t>
      </w:r>
      <w:r w:rsidRPr="00A03B1B">
        <w:rPr>
          <w:b/>
          <w:bCs/>
          <w:sz w:val="32"/>
          <w:szCs w:val="32"/>
          <w:lang w:val="pt-BR"/>
        </w:rPr>
        <w:t>/</w:t>
      </w:r>
    </w:p>
    <w:p w14:paraId="2F3E67F6" w14:textId="77777777" w:rsidR="00A03B1B" w:rsidRPr="00A03B1B" w:rsidRDefault="00A03B1B" w:rsidP="00A03B1B">
      <w:pPr>
        <w:tabs>
          <w:tab w:val="left" w:pos="2340"/>
          <w:tab w:val="left" w:pos="2880"/>
        </w:tabs>
        <w:spacing w:after="240"/>
        <w:ind w:left="987" w:hanging="269"/>
        <w:rPr>
          <w:bCs/>
          <w:szCs w:val="20"/>
          <w:lang w:val="es-MX"/>
        </w:rPr>
      </w:pPr>
      <w:r w:rsidRPr="00A03B1B">
        <w:rPr>
          <w:bCs/>
          <w:szCs w:val="20"/>
        </w:rPr>
        <w:lastRenderedPageBreak/>
        <w:tab/>
      </w:r>
      <w:r w:rsidRPr="00A03B1B">
        <w:rPr>
          <w:bCs/>
          <w:szCs w:val="20"/>
        </w:rPr>
        <w:tab/>
      </w:r>
      <w:r w:rsidRPr="00A03B1B">
        <w:rPr>
          <w:bCs/>
          <w:szCs w:val="20"/>
        </w:rPr>
        <w:tab/>
      </w:r>
      <w:r w:rsidRPr="00A03B1B">
        <w:rPr>
          <w:bCs/>
          <w:position w:val="-22"/>
          <w:szCs w:val="20"/>
        </w:rPr>
        <w:object w:dxaOrig="225" w:dyaOrig="450" w14:anchorId="25543801">
          <v:shape id="_x0000_i1093" type="#_x0000_t75" style="width:12pt;height:24pt" o:ole="">
            <v:imagedata r:id="rId95" o:title=""/>
          </v:shape>
          <o:OLEObject Type="Embed" ProgID="Equation.3" ShapeID="_x0000_i1093" DrawAspect="Content" ObjectID="_1831281616" r:id="rId108"/>
        </w:object>
      </w:r>
      <w:r w:rsidRPr="00A03B1B">
        <w:rPr>
          <w:bCs/>
          <w:szCs w:val="20"/>
          <w:lang w:val="es-MX"/>
        </w:rPr>
        <w:t>(</w:t>
      </w:r>
      <w:r w:rsidRPr="00A03B1B">
        <w:rPr>
          <w:bCs/>
          <w:szCs w:val="20"/>
          <w:lang w:val="pt-BR"/>
        </w:rPr>
        <w:t xml:space="preserve">Max (0.001, </w:t>
      </w:r>
      <w:r w:rsidRPr="00A03B1B">
        <w:rPr>
          <w:bCs/>
          <w:szCs w:val="20"/>
          <w:lang w:val="es-MX"/>
        </w:rPr>
        <w:t xml:space="preserve">RTRUAWDS </w:t>
      </w:r>
      <w:r w:rsidRPr="00A03B1B">
        <w:rPr>
          <w:bCs/>
          <w:i/>
          <w:szCs w:val="20"/>
          <w:vertAlign w:val="subscript"/>
          <w:lang w:val="es-MX"/>
        </w:rPr>
        <w:t>q, r, y</w:t>
      </w:r>
      <w:r w:rsidRPr="00A03B1B">
        <w:rPr>
          <w:bCs/>
          <w:szCs w:val="20"/>
          <w:lang w:val="es-MX"/>
        </w:rPr>
        <w:t>)</w:t>
      </w:r>
      <w:r w:rsidRPr="00A03B1B">
        <w:rPr>
          <w:bCs/>
          <w:i/>
          <w:szCs w:val="20"/>
          <w:vertAlign w:val="subscript"/>
          <w:lang w:val="es-MX"/>
        </w:rPr>
        <w:t xml:space="preserve"> </w:t>
      </w:r>
      <w:r w:rsidRPr="00A03B1B">
        <w:rPr>
          <w:bCs/>
          <w:szCs w:val="20"/>
          <w:lang w:val="es-MX"/>
        </w:rPr>
        <w:t>* TLMP</w:t>
      </w:r>
      <w:r w:rsidRPr="00A03B1B">
        <w:rPr>
          <w:bCs/>
          <w:i/>
          <w:szCs w:val="20"/>
          <w:vertAlign w:val="subscript"/>
          <w:lang w:val="es-MX"/>
        </w:rPr>
        <w:t xml:space="preserve"> y</w:t>
      </w:r>
      <w:r w:rsidRPr="00A03B1B">
        <w:rPr>
          <w:bCs/>
          <w:szCs w:val="20"/>
          <w:lang w:val="es-MX"/>
        </w:rPr>
        <w:t>)</w:t>
      </w:r>
    </w:p>
    <w:p w14:paraId="08271120" w14:textId="77777777" w:rsidR="00A03B1B" w:rsidRPr="00A03B1B" w:rsidRDefault="00A03B1B" w:rsidP="00A03B1B">
      <w:pPr>
        <w:tabs>
          <w:tab w:val="left" w:pos="2340"/>
          <w:tab w:val="left" w:pos="2880"/>
        </w:tabs>
        <w:spacing w:after="240"/>
        <w:ind w:left="987" w:hanging="269"/>
        <w:rPr>
          <w:bCs/>
          <w:szCs w:val="20"/>
        </w:rPr>
      </w:pPr>
      <w:r w:rsidRPr="00A03B1B">
        <w:rPr>
          <w:bCs/>
          <w:szCs w:val="20"/>
        </w:rPr>
        <w:t>Where for Reg-Down:</w:t>
      </w:r>
    </w:p>
    <w:p w14:paraId="5DC8BA69" w14:textId="77777777" w:rsidR="00A03B1B" w:rsidRPr="00A03B1B" w:rsidRDefault="00A03B1B" w:rsidP="00A03B1B">
      <w:pPr>
        <w:spacing w:after="240"/>
        <w:ind w:left="2340" w:hanging="1620"/>
        <w:rPr>
          <w:i/>
          <w:szCs w:val="20"/>
          <w:vertAlign w:val="subscript"/>
          <w:lang w:val="pt-BR"/>
        </w:rPr>
      </w:pPr>
      <w:r w:rsidRPr="00A03B1B">
        <w:rPr>
          <w:szCs w:val="20"/>
          <w:lang w:val="pt-BR"/>
        </w:rPr>
        <w:t xml:space="preserve">RTRDNET </w:t>
      </w:r>
      <w:r w:rsidRPr="00A03B1B">
        <w:rPr>
          <w:bCs/>
          <w:i/>
          <w:iCs/>
          <w:sz w:val="16"/>
          <w:szCs w:val="16"/>
          <w:lang w:val="pt-BR"/>
        </w:rPr>
        <w:t>q, r</w:t>
      </w:r>
      <w:r w:rsidRPr="00A03B1B">
        <w:rPr>
          <w:bCs/>
          <w:i/>
          <w:iCs/>
          <w:sz w:val="16"/>
          <w:szCs w:val="16"/>
          <w:lang w:val="pt-BR"/>
        </w:rPr>
        <w:tab/>
      </w:r>
      <w:r w:rsidRPr="00A03B1B">
        <w:rPr>
          <w:bCs/>
          <w:i/>
          <w:iCs/>
          <w:sz w:val="16"/>
          <w:szCs w:val="16"/>
          <w:lang w:val="pt-BR"/>
        </w:rPr>
        <w:tab/>
      </w:r>
      <w:r w:rsidRPr="00A03B1B">
        <w:rPr>
          <w:szCs w:val="20"/>
          <w:lang w:val="pt-BR"/>
        </w:rPr>
        <w:t xml:space="preserve">= </w:t>
      </w:r>
      <w:r w:rsidRPr="00A03B1B">
        <w:rPr>
          <w:szCs w:val="20"/>
          <w:lang w:val="pt-BR"/>
        </w:rPr>
        <w:tab/>
      </w:r>
      <w:r w:rsidRPr="00A03B1B">
        <w:rPr>
          <w:iCs/>
          <w:szCs w:val="20"/>
          <w:lang w:val="pt-BR"/>
        </w:rPr>
        <w:t xml:space="preserve">RTRDREV </w:t>
      </w:r>
      <w:r w:rsidRPr="00A03B1B">
        <w:rPr>
          <w:i/>
          <w:szCs w:val="20"/>
          <w:vertAlign w:val="subscript"/>
          <w:lang w:val="pt-BR"/>
        </w:rPr>
        <w:t xml:space="preserve">q, r </w:t>
      </w:r>
      <w:r w:rsidRPr="00A03B1B">
        <w:rPr>
          <w:szCs w:val="20"/>
          <w:lang w:val="pt-BR"/>
        </w:rPr>
        <w:t>- (</w:t>
      </w:r>
      <w:r w:rsidRPr="00A03B1B">
        <w:rPr>
          <w:szCs w:val="20"/>
          <w:lang w:val="es-MX"/>
        </w:rPr>
        <w:t>¼</w:t>
      </w:r>
      <w:r w:rsidRPr="00A03B1B">
        <w:rPr>
          <w:szCs w:val="20"/>
          <w:lang w:val="pt-BR"/>
        </w:rPr>
        <w:t xml:space="preserve">) * RTRDREVT </w:t>
      </w:r>
      <w:r w:rsidRPr="00A03B1B">
        <w:rPr>
          <w:bCs/>
          <w:i/>
          <w:iCs/>
          <w:sz w:val="16"/>
          <w:szCs w:val="16"/>
          <w:lang w:val="pt-BR"/>
        </w:rPr>
        <w:t>q, r, p</w:t>
      </w:r>
    </w:p>
    <w:p w14:paraId="78A43A6A" w14:textId="77777777" w:rsidR="00A03B1B" w:rsidRPr="00A03B1B" w:rsidRDefault="00A03B1B" w:rsidP="00A03B1B">
      <w:pPr>
        <w:tabs>
          <w:tab w:val="left" w:pos="2340"/>
          <w:tab w:val="left" w:pos="2880"/>
        </w:tabs>
        <w:spacing w:after="240"/>
        <w:ind w:left="987" w:hanging="269"/>
        <w:rPr>
          <w:bCs/>
          <w:szCs w:val="20"/>
          <w:lang w:val="pt-BR"/>
        </w:rPr>
      </w:pPr>
      <w:r w:rsidRPr="00A03B1B">
        <w:rPr>
          <w:bCs/>
          <w:szCs w:val="20"/>
          <w:lang w:val="pt-BR"/>
        </w:rPr>
        <w:t>RTRDREVT</w:t>
      </w:r>
      <w:r w:rsidRPr="00A03B1B">
        <w:rPr>
          <w:bCs/>
          <w:i/>
          <w:szCs w:val="20"/>
          <w:vertAlign w:val="subscript"/>
          <w:lang w:val="pt-BR"/>
        </w:rPr>
        <w:t>q, r, p</w:t>
      </w:r>
      <w:r w:rsidRPr="00A03B1B">
        <w:rPr>
          <w:bCs/>
          <w:szCs w:val="20"/>
          <w:lang w:val="pt-BR"/>
        </w:rPr>
        <w:tab/>
        <w:t>=</w:t>
      </w:r>
      <w:r w:rsidRPr="00A03B1B">
        <w:rPr>
          <w:bCs/>
          <w:szCs w:val="20"/>
          <w:lang w:val="pt-BR"/>
        </w:rPr>
        <w:tab/>
        <w:t xml:space="preserve">RTRDWAPR </w:t>
      </w:r>
      <w:r w:rsidRPr="00A03B1B">
        <w:rPr>
          <w:bCs/>
          <w:i/>
          <w:szCs w:val="20"/>
          <w:vertAlign w:val="subscript"/>
          <w:lang w:val="pt-BR"/>
        </w:rPr>
        <w:t>q, r, p</w:t>
      </w:r>
      <w:r w:rsidRPr="00A03B1B">
        <w:rPr>
          <w:bCs/>
          <w:szCs w:val="20"/>
          <w:lang w:val="pt-BR"/>
        </w:rPr>
        <w:t xml:space="preserve"> * RTRDAWD </w:t>
      </w:r>
      <w:r w:rsidRPr="00A03B1B">
        <w:rPr>
          <w:bCs/>
          <w:i/>
          <w:szCs w:val="20"/>
          <w:vertAlign w:val="subscript"/>
          <w:lang w:val="pt-BR"/>
        </w:rPr>
        <w:t>q, r</w:t>
      </w:r>
    </w:p>
    <w:p w14:paraId="4F61E067" w14:textId="77777777" w:rsidR="00A03B1B" w:rsidRPr="00A03B1B" w:rsidRDefault="00A03B1B" w:rsidP="00A03B1B">
      <w:pPr>
        <w:tabs>
          <w:tab w:val="left" w:pos="2340"/>
          <w:tab w:val="left" w:pos="2880"/>
        </w:tabs>
        <w:spacing w:after="240"/>
        <w:ind w:left="987" w:hanging="269"/>
        <w:rPr>
          <w:bCs/>
          <w:szCs w:val="20"/>
          <w:lang w:val="pt-BR"/>
        </w:rPr>
      </w:pPr>
      <w:r w:rsidRPr="00A03B1B">
        <w:rPr>
          <w:bCs/>
          <w:szCs w:val="20"/>
          <w:lang w:val="pt-BR"/>
        </w:rPr>
        <w:t xml:space="preserve">RTRDWAPR </w:t>
      </w:r>
      <w:r w:rsidRPr="00A03B1B">
        <w:rPr>
          <w:bCs/>
          <w:i/>
          <w:szCs w:val="20"/>
          <w:vertAlign w:val="subscript"/>
          <w:lang w:val="pt-BR"/>
        </w:rPr>
        <w:t>q, r, p</w:t>
      </w:r>
      <w:r w:rsidRPr="00A03B1B">
        <w:rPr>
          <w:bCs/>
          <w:szCs w:val="20"/>
          <w:lang w:val="pt-BR"/>
        </w:rPr>
        <w:tab/>
        <w:t xml:space="preserve">=  </w:t>
      </w:r>
      <w:r w:rsidRPr="00A03B1B">
        <w:rPr>
          <w:bCs/>
          <w:szCs w:val="20"/>
          <w:lang w:val="pt-BR"/>
        </w:rPr>
        <w:tab/>
      </w:r>
      <w:r w:rsidRPr="00A03B1B">
        <w:rPr>
          <w:bCs/>
          <w:position w:val="-22"/>
          <w:szCs w:val="20"/>
        </w:rPr>
        <w:object w:dxaOrig="225" w:dyaOrig="450" w14:anchorId="2AF54F70">
          <v:shape id="_x0000_i1094" type="#_x0000_t75" style="width:12pt;height:24pt" o:ole="">
            <v:imagedata r:id="rId93" o:title=""/>
          </v:shape>
          <o:OLEObject Type="Embed" ProgID="Equation.3" ShapeID="_x0000_i1094" DrawAspect="Content" ObjectID="_1831281617" r:id="rId109"/>
        </w:object>
      </w:r>
      <w:r w:rsidRPr="00A03B1B">
        <w:rPr>
          <w:bCs/>
          <w:szCs w:val="20"/>
          <w:lang w:val="pt-BR"/>
        </w:rPr>
        <w:t xml:space="preserve">(RTRDOPR </w:t>
      </w:r>
      <w:r w:rsidRPr="00A03B1B">
        <w:rPr>
          <w:bCs/>
          <w:i/>
          <w:szCs w:val="20"/>
          <w:vertAlign w:val="subscript"/>
          <w:lang w:val="pt-BR"/>
        </w:rPr>
        <w:t>q, r, y</w:t>
      </w:r>
      <w:r w:rsidRPr="00A03B1B">
        <w:rPr>
          <w:bCs/>
          <w:szCs w:val="20"/>
          <w:lang w:val="pt-BR"/>
        </w:rPr>
        <w:t xml:space="preserve"> * Max (0.001, RTRDAWDS </w:t>
      </w:r>
      <w:r w:rsidRPr="00A03B1B">
        <w:rPr>
          <w:bCs/>
          <w:i/>
          <w:szCs w:val="20"/>
          <w:vertAlign w:val="subscript"/>
          <w:lang w:val="pt-BR"/>
        </w:rPr>
        <w:t>q, r, y</w:t>
      </w:r>
      <w:r w:rsidRPr="00A03B1B">
        <w:rPr>
          <w:bCs/>
          <w:szCs w:val="20"/>
          <w:lang w:val="es-MX"/>
        </w:rPr>
        <w:t xml:space="preserve">) </w:t>
      </w:r>
      <w:r w:rsidRPr="00A03B1B">
        <w:rPr>
          <w:bCs/>
          <w:szCs w:val="20"/>
          <w:lang w:val="pt-BR"/>
        </w:rPr>
        <w:t xml:space="preserve">* TLMP </w:t>
      </w:r>
      <w:r w:rsidRPr="00A03B1B">
        <w:rPr>
          <w:bCs/>
          <w:i/>
          <w:szCs w:val="20"/>
          <w:vertAlign w:val="subscript"/>
          <w:lang w:val="pt-BR"/>
        </w:rPr>
        <w:t>y</w:t>
      </w:r>
      <w:r w:rsidRPr="00A03B1B">
        <w:rPr>
          <w:bCs/>
          <w:szCs w:val="20"/>
          <w:lang w:val="pt-BR"/>
        </w:rPr>
        <w:t xml:space="preserve">) </w:t>
      </w:r>
      <w:r w:rsidRPr="00A03B1B">
        <w:rPr>
          <w:b/>
          <w:bCs/>
          <w:sz w:val="32"/>
          <w:szCs w:val="32"/>
          <w:lang w:val="pt-BR"/>
        </w:rPr>
        <w:t>/</w:t>
      </w:r>
    </w:p>
    <w:p w14:paraId="78EABED5" w14:textId="77777777" w:rsidR="00A03B1B" w:rsidRPr="00A03B1B" w:rsidRDefault="00A03B1B" w:rsidP="00A03B1B">
      <w:pPr>
        <w:tabs>
          <w:tab w:val="left" w:pos="2340"/>
          <w:tab w:val="left" w:pos="2880"/>
        </w:tabs>
        <w:spacing w:after="240"/>
        <w:ind w:left="987" w:hanging="269"/>
        <w:rPr>
          <w:bCs/>
          <w:szCs w:val="20"/>
          <w:lang w:val="es-MX"/>
        </w:rPr>
      </w:pPr>
      <w:r w:rsidRPr="00A03B1B">
        <w:rPr>
          <w:bCs/>
          <w:szCs w:val="20"/>
        </w:rPr>
        <w:tab/>
      </w:r>
      <w:r w:rsidRPr="00A03B1B">
        <w:rPr>
          <w:bCs/>
          <w:szCs w:val="20"/>
        </w:rPr>
        <w:tab/>
      </w:r>
      <w:r w:rsidRPr="00A03B1B">
        <w:rPr>
          <w:bCs/>
          <w:szCs w:val="20"/>
        </w:rPr>
        <w:tab/>
      </w:r>
      <w:r w:rsidRPr="00A03B1B">
        <w:rPr>
          <w:bCs/>
          <w:position w:val="-22"/>
          <w:szCs w:val="20"/>
        </w:rPr>
        <w:object w:dxaOrig="225" w:dyaOrig="450" w14:anchorId="1FF543B2">
          <v:shape id="_x0000_i1095" type="#_x0000_t75" style="width:12pt;height:24pt" o:ole="">
            <v:imagedata r:id="rId95" o:title=""/>
          </v:shape>
          <o:OLEObject Type="Embed" ProgID="Equation.3" ShapeID="_x0000_i1095" DrawAspect="Content" ObjectID="_1831281618" r:id="rId110"/>
        </w:object>
      </w:r>
      <w:r w:rsidRPr="00A03B1B">
        <w:rPr>
          <w:bCs/>
          <w:szCs w:val="20"/>
          <w:lang w:val="es-MX"/>
        </w:rPr>
        <w:t>(</w:t>
      </w:r>
      <w:r w:rsidRPr="00A03B1B">
        <w:rPr>
          <w:bCs/>
          <w:szCs w:val="20"/>
          <w:lang w:val="pt-BR"/>
        </w:rPr>
        <w:t xml:space="preserve">Max (0.001, </w:t>
      </w:r>
      <w:r w:rsidRPr="00A03B1B">
        <w:rPr>
          <w:bCs/>
          <w:szCs w:val="20"/>
          <w:lang w:val="es-MX"/>
        </w:rPr>
        <w:t xml:space="preserve">RTRDAWDS </w:t>
      </w:r>
      <w:r w:rsidRPr="00A03B1B">
        <w:rPr>
          <w:bCs/>
          <w:i/>
          <w:szCs w:val="20"/>
          <w:vertAlign w:val="subscript"/>
          <w:lang w:val="es-MX"/>
        </w:rPr>
        <w:t>q, r, y</w:t>
      </w:r>
      <w:r w:rsidRPr="00A03B1B">
        <w:rPr>
          <w:bCs/>
          <w:szCs w:val="20"/>
          <w:lang w:val="es-MX"/>
        </w:rPr>
        <w:t>)</w:t>
      </w:r>
      <w:r w:rsidRPr="00A03B1B">
        <w:rPr>
          <w:bCs/>
          <w:i/>
          <w:szCs w:val="20"/>
          <w:vertAlign w:val="subscript"/>
          <w:lang w:val="es-MX"/>
        </w:rPr>
        <w:t xml:space="preserve"> </w:t>
      </w:r>
      <w:r w:rsidRPr="00A03B1B">
        <w:rPr>
          <w:bCs/>
          <w:szCs w:val="20"/>
          <w:lang w:val="es-MX"/>
        </w:rPr>
        <w:t>* TLMP</w:t>
      </w:r>
      <w:r w:rsidRPr="00A03B1B">
        <w:rPr>
          <w:bCs/>
          <w:i/>
          <w:szCs w:val="20"/>
          <w:vertAlign w:val="subscript"/>
          <w:lang w:val="es-MX"/>
        </w:rPr>
        <w:t xml:space="preserve"> y</w:t>
      </w:r>
      <w:r w:rsidRPr="00A03B1B">
        <w:rPr>
          <w:bCs/>
          <w:szCs w:val="20"/>
          <w:lang w:val="es-MX"/>
        </w:rPr>
        <w:t>)</w:t>
      </w:r>
    </w:p>
    <w:p w14:paraId="60A7F567" w14:textId="77777777" w:rsidR="00A03B1B" w:rsidRPr="00A03B1B" w:rsidRDefault="00A03B1B" w:rsidP="00A03B1B">
      <w:pPr>
        <w:tabs>
          <w:tab w:val="left" w:pos="2340"/>
          <w:tab w:val="left" w:pos="2880"/>
        </w:tabs>
        <w:spacing w:after="240"/>
        <w:ind w:left="987" w:hanging="269"/>
        <w:rPr>
          <w:bCs/>
          <w:szCs w:val="20"/>
        </w:rPr>
      </w:pPr>
      <w:r w:rsidRPr="00A03B1B">
        <w:rPr>
          <w:bCs/>
          <w:szCs w:val="20"/>
        </w:rPr>
        <w:t>Where for RRS:</w:t>
      </w:r>
    </w:p>
    <w:p w14:paraId="267E4C5B" w14:textId="77777777" w:rsidR="00A03B1B" w:rsidRPr="00A03B1B" w:rsidRDefault="00A03B1B" w:rsidP="00A03B1B">
      <w:pPr>
        <w:spacing w:after="240"/>
        <w:ind w:left="2340" w:hanging="1620"/>
        <w:rPr>
          <w:bCs/>
          <w:i/>
          <w:iCs/>
          <w:sz w:val="16"/>
          <w:szCs w:val="16"/>
          <w:lang w:val="pt-BR"/>
        </w:rPr>
      </w:pPr>
      <w:r w:rsidRPr="00A03B1B">
        <w:rPr>
          <w:szCs w:val="20"/>
          <w:lang w:val="pt-BR"/>
        </w:rPr>
        <w:t xml:space="preserve">RTRRNET </w:t>
      </w:r>
      <w:r w:rsidRPr="00A03B1B">
        <w:rPr>
          <w:bCs/>
          <w:i/>
          <w:iCs/>
          <w:sz w:val="16"/>
          <w:szCs w:val="16"/>
          <w:lang w:val="pt-BR"/>
        </w:rPr>
        <w:t xml:space="preserve">q, r </w:t>
      </w:r>
      <w:r w:rsidRPr="00A03B1B">
        <w:rPr>
          <w:szCs w:val="20"/>
          <w:lang w:val="pt-BR"/>
        </w:rPr>
        <w:t xml:space="preserve"> </w:t>
      </w:r>
      <w:r w:rsidRPr="00A03B1B">
        <w:rPr>
          <w:szCs w:val="20"/>
          <w:lang w:val="pt-BR"/>
        </w:rPr>
        <w:tab/>
      </w:r>
      <w:r w:rsidRPr="00A03B1B">
        <w:rPr>
          <w:szCs w:val="20"/>
          <w:lang w:val="pt-BR"/>
        </w:rPr>
        <w:tab/>
        <w:t xml:space="preserve">= </w:t>
      </w:r>
      <w:r w:rsidRPr="00A03B1B">
        <w:rPr>
          <w:szCs w:val="20"/>
          <w:lang w:val="pt-BR"/>
        </w:rPr>
        <w:tab/>
      </w:r>
      <w:r w:rsidRPr="00A03B1B">
        <w:rPr>
          <w:iCs/>
          <w:szCs w:val="20"/>
          <w:lang w:val="pt-BR"/>
        </w:rPr>
        <w:t xml:space="preserve">RTRRREV </w:t>
      </w:r>
      <w:r w:rsidRPr="00A03B1B">
        <w:rPr>
          <w:i/>
          <w:szCs w:val="20"/>
          <w:vertAlign w:val="subscript"/>
          <w:lang w:val="pt-BR"/>
        </w:rPr>
        <w:t xml:space="preserve">q, r </w:t>
      </w:r>
      <w:r w:rsidRPr="00A03B1B">
        <w:rPr>
          <w:szCs w:val="20"/>
          <w:lang w:val="pt-BR"/>
        </w:rPr>
        <w:t>- (</w:t>
      </w:r>
      <w:r w:rsidRPr="00A03B1B">
        <w:rPr>
          <w:szCs w:val="20"/>
          <w:lang w:val="es-MX"/>
        </w:rPr>
        <w:t>¼</w:t>
      </w:r>
      <w:r w:rsidRPr="00A03B1B">
        <w:rPr>
          <w:szCs w:val="20"/>
          <w:lang w:val="pt-BR"/>
        </w:rPr>
        <w:t xml:space="preserve">) * RTRRREVT </w:t>
      </w:r>
      <w:r w:rsidRPr="00A03B1B">
        <w:rPr>
          <w:bCs/>
          <w:i/>
          <w:iCs/>
          <w:sz w:val="16"/>
          <w:szCs w:val="16"/>
          <w:lang w:val="pt-BR"/>
        </w:rPr>
        <w:t>q, r, p</w:t>
      </w:r>
    </w:p>
    <w:p w14:paraId="56441407" w14:textId="77777777" w:rsidR="00A03B1B" w:rsidRPr="00A03B1B" w:rsidRDefault="00A03B1B" w:rsidP="00A03B1B">
      <w:pPr>
        <w:tabs>
          <w:tab w:val="left" w:pos="2340"/>
          <w:tab w:val="left" w:pos="2880"/>
        </w:tabs>
        <w:spacing w:after="240"/>
        <w:ind w:left="987" w:hanging="269"/>
        <w:rPr>
          <w:bCs/>
          <w:szCs w:val="20"/>
          <w:lang w:val="pt-BR"/>
        </w:rPr>
      </w:pPr>
      <w:r w:rsidRPr="00A03B1B">
        <w:rPr>
          <w:bCs/>
          <w:szCs w:val="20"/>
          <w:lang w:val="pt-BR"/>
        </w:rPr>
        <w:t>RTRRREVT</w:t>
      </w:r>
      <w:r w:rsidRPr="00A03B1B">
        <w:rPr>
          <w:bCs/>
          <w:i/>
          <w:szCs w:val="20"/>
          <w:vertAlign w:val="subscript"/>
          <w:lang w:val="pt-BR"/>
        </w:rPr>
        <w:t>q, r, p</w:t>
      </w:r>
      <w:r w:rsidRPr="00A03B1B">
        <w:rPr>
          <w:bCs/>
          <w:szCs w:val="20"/>
          <w:lang w:val="pt-BR"/>
        </w:rPr>
        <w:tab/>
        <w:t>=</w:t>
      </w:r>
      <w:r w:rsidRPr="00A03B1B">
        <w:rPr>
          <w:bCs/>
          <w:szCs w:val="20"/>
          <w:lang w:val="pt-BR"/>
        </w:rPr>
        <w:tab/>
        <w:t xml:space="preserve">RTRRWAPR </w:t>
      </w:r>
      <w:r w:rsidRPr="00A03B1B">
        <w:rPr>
          <w:bCs/>
          <w:i/>
          <w:szCs w:val="20"/>
          <w:vertAlign w:val="subscript"/>
          <w:lang w:val="pt-BR"/>
        </w:rPr>
        <w:t>q, r, p</w:t>
      </w:r>
      <w:r w:rsidRPr="00A03B1B">
        <w:rPr>
          <w:bCs/>
          <w:szCs w:val="20"/>
          <w:lang w:val="pt-BR"/>
        </w:rPr>
        <w:t xml:space="preserve"> * RTRRAWD </w:t>
      </w:r>
      <w:r w:rsidRPr="00A03B1B">
        <w:rPr>
          <w:bCs/>
          <w:i/>
          <w:szCs w:val="20"/>
          <w:vertAlign w:val="subscript"/>
          <w:lang w:val="pt-BR"/>
        </w:rPr>
        <w:t>q, r</w:t>
      </w:r>
    </w:p>
    <w:p w14:paraId="0CC129A3" w14:textId="77777777" w:rsidR="00A03B1B" w:rsidRPr="00A03B1B" w:rsidRDefault="00A03B1B" w:rsidP="00A03B1B">
      <w:pPr>
        <w:tabs>
          <w:tab w:val="left" w:pos="2340"/>
          <w:tab w:val="left" w:pos="2880"/>
        </w:tabs>
        <w:spacing w:after="240"/>
        <w:ind w:left="987" w:hanging="269"/>
        <w:rPr>
          <w:bCs/>
          <w:szCs w:val="20"/>
          <w:lang w:val="es-MX"/>
        </w:rPr>
      </w:pPr>
      <w:r w:rsidRPr="00A03B1B">
        <w:rPr>
          <w:bCs/>
          <w:szCs w:val="20"/>
          <w:lang w:val="pt-BR"/>
        </w:rPr>
        <w:t xml:space="preserve">RTRRWAPR </w:t>
      </w:r>
      <w:r w:rsidRPr="00A03B1B">
        <w:rPr>
          <w:bCs/>
          <w:i/>
          <w:szCs w:val="20"/>
          <w:vertAlign w:val="subscript"/>
          <w:lang w:val="pt-BR"/>
        </w:rPr>
        <w:t>q, r, p</w:t>
      </w:r>
      <w:r w:rsidRPr="00A03B1B">
        <w:rPr>
          <w:bCs/>
          <w:szCs w:val="20"/>
          <w:lang w:val="pt-BR"/>
        </w:rPr>
        <w:tab/>
        <w:t>=</w:t>
      </w:r>
      <w:r w:rsidRPr="00A03B1B">
        <w:rPr>
          <w:bCs/>
          <w:szCs w:val="20"/>
          <w:lang w:val="pt-BR"/>
        </w:rPr>
        <w:tab/>
      </w:r>
      <w:r w:rsidRPr="00A03B1B">
        <w:rPr>
          <w:bCs/>
          <w:position w:val="-22"/>
          <w:szCs w:val="20"/>
        </w:rPr>
        <w:object w:dxaOrig="225" w:dyaOrig="450" w14:anchorId="1F32CC7F">
          <v:shape id="_x0000_i1096" type="#_x0000_t75" style="width:12pt;height:24pt" o:ole="">
            <v:imagedata r:id="rId93" o:title=""/>
          </v:shape>
          <o:OLEObject Type="Embed" ProgID="Equation.3" ShapeID="_x0000_i1096" DrawAspect="Content" ObjectID="_1831281619" r:id="rId111"/>
        </w:object>
      </w:r>
      <w:r w:rsidRPr="00A03B1B">
        <w:rPr>
          <w:bCs/>
          <w:szCs w:val="20"/>
          <w:lang w:val="pt-BR"/>
        </w:rPr>
        <w:t xml:space="preserve">(RTRROPR </w:t>
      </w:r>
      <w:r w:rsidRPr="00A03B1B">
        <w:rPr>
          <w:bCs/>
          <w:i/>
          <w:szCs w:val="20"/>
          <w:vertAlign w:val="subscript"/>
          <w:lang w:val="pt-BR"/>
        </w:rPr>
        <w:t>q, r, y</w:t>
      </w:r>
      <w:r w:rsidRPr="00A03B1B">
        <w:rPr>
          <w:bCs/>
          <w:szCs w:val="20"/>
          <w:lang w:val="pt-BR"/>
        </w:rPr>
        <w:t xml:space="preserve"> * Max (0.001, RTRRAWDS </w:t>
      </w:r>
      <w:r w:rsidRPr="00A03B1B">
        <w:rPr>
          <w:bCs/>
          <w:i/>
          <w:szCs w:val="20"/>
          <w:vertAlign w:val="subscript"/>
          <w:lang w:val="pt-BR"/>
        </w:rPr>
        <w:t>q, r, y</w:t>
      </w:r>
      <w:r w:rsidRPr="00A03B1B">
        <w:rPr>
          <w:bCs/>
          <w:szCs w:val="20"/>
          <w:lang w:val="es-MX"/>
        </w:rPr>
        <w:t xml:space="preserve">) </w:t>
      </w:r>
      <w:r w:rsidRPr="00A03B1B">
        <w:rPr>
          <w:bCs/>
          <w:szCs w:val="20"/>
          <w:lang w:val="pt-BR"/>
        </w:rPr>
        <w:t xml:space="preserve">* TLMP </w:t>
      </w:r>
      <w:r w:rsidRPr="00A03B1B">
        <w:rPr>
          <w:bCs/>
          <w:i/>
          <w:szCs w:val="20"/>
          <w:vertAlign w:val="subscript"/>
          <w:lang w:val="pt-BR"/>
        </w:rPr>
        <w:t>y</w:t>
      </w:r>
      <w:r w:rsidRPr="00A03B1B">
        <w:rPr>
          <w:bCs/>
          <w:szCs w:val="20"/>
          <w:lang w:val="pt-BR"/>
        </w:rPr>
        <w:t xml:space="preserve">) </w:t>
      </w:r>
      <w:r w:rsidRPr="00A03B1B">
        <w:rPr>
          <w:b/>
          <w:bCs/>
          <w:sz w:val="32"/>
          <w:szCs w:val="32"/>
          <w:lang w:val="pt-BR"/>
        </w:rPr>
        <w:t xml:space="preserve">/ </w:t>
      </w:r>
      <w:r w:rsidRPr="00A03B1B">
        <w:rPr>
          <w:bCs/>
          <w:position w:val="-22"/>
          <w:szCs w:val="20"/>
        </w:rPr>
        <w:object w:dxaOrig="225" w:dyaOrig="450" w14:anchorId="7ADBECE4">
          <v:shape id="_x0000_i1097" type="#_x0000_t75" style="width:12pt;height:24pt" o:ole="">
            <v:imagedata r:id="rId95" o:title=""/>
          </v:shape>
          <o:OLEObject Type="Embed" ProgID="Equation.3" ShapeID="_x0000_i1097" DrawAspect="Content" ObjectID="_1831281620" r:id="rId112"/>
        </w:object>
      </w:r>
      <w:r w:rsidRPr="00A03B1B">
        <w:rPr>
          <w:bCs/>
          <w:szCs w:val="20"/>
          <w:lang w:val="es-MX"/>
        </w:rPr>
        <w:t>(</w:t>
      </w:r>
      <w:r w:rsidRPr="00A03B1B">
        <w:rPr>
          <w:bCs/>
          <w:szCs w:val="20"/>
          <w:lang w:val="pt-BR"/>
        </w:rPr>
        <w:t xml:space="preserve">Max (0.001, </w:t>
      </w:r>
      <w:r w:rsidRPr="00A03B1B">
        <w:rPr>
          <w:bCs/>
          <w:szCs w:val="20"/>
          <w:lang w:val="es-MX"/>
        </w:rPr>
        <w:t xml:space="preserve">RTRRAWDS </w:t>
      </w:r>
      <w:r w:rsidRPr="00A03B1B">
        <w:rPr>
          <w:bCs/>
          <w:i/>
          <w:szCs w:val="20"/>
          <w:vertAlign w:val="subscript"/>
          <w:lang w:val="es-MX"/>
        </w:rPr>
        <w:t>q, r, y</w:t>
      </w:r>
      <w:r w:rsidRPr="00A03B1B">
        <w:rPr>
          <w:bCs/>
          <w:szCs w:val="20"/>
          <w:lang w:val="es-MX"/>
        </w:rPr>
        <w:t>)</w:t>
      </w:r>
      <w:r w:rsidRPr="00A03B1B">
        <w:rPr>
          <w:bCs/>
          <w:i/>
          <w:szCs w:val="20"/>
          <w:vertAlign w:val="subscript"/>
          <w:lang w:val="es-MX"/>
        </w:rPr>
        <w:t xml:space="preserve"> </w:t>
      </w:r>
      <w:r w:rsidRPr="00A03B1B">
        <w:rPr>
          <w:bCs/>
          <w:szCs w:val="20"/>
          <w:lang w:val="es-MX"/>
        </w:rPr>
        <w:t>* TLMP</w:t>
      </w:r>
      <w:r w:rsidRPr="00A03B1B">
        <w:rPr>
          <w:bCs/>
          <w:i/>
          <w:szCs w:val="20"/>
          <w:vertAlign w:val="subscript"/>
          <w:lang w:val="es-MX"/>
        </w:rPr>
        <w:t xml:space="preserve"> y</w:t>
      </w:r>
      <w:r w:rsidRPr="00A03B1B">
        <w:rPr>
          <w:bCs/>
          <w:szCs w:val="20"/>
          <w:lang w:val="es-MX"/>
        </w:rPr>
        <w:t>)</w:t>
      </w:r>
    </w:p>
    <w:p w14:paraId="69670491" w14:textId="77777777" w:rsidR="00A03B1B" w:rsidRPr="00A03B1B" w:rsidRDefault="00A03B1B" w:rsidP="00A03B1B">
      <w:pPr>
        <w:tabs>
          <w:tab w:val="left" w:pos="2340"/>
          <w:tab w:val="left" w:pos="2880"/>
        </w:tabs>
        <w:spacing w:after="240"/>
        <w:ind w:left="987" w:hanging="269"/>
        <w:rPr>
          <w:bCs/>
          <w:szCs w:val="20"/>
        </w:rPr>
      </w:pPr>
      <w:r w:rsidRPr="00A03B1B">
        <w:rPr>
          <w:bCs/>
          <w:szCs w:val="20"/>
        </w:rPr>
        <w:t>Where for Non-Spin:</w:t>
      </w:r>
    </w:p>
    <w:p w14:paraId="30270AEA" w14:textId="77777777" w:rsidR="00A03B1B" w:rsidRPr="00A03B1B" w:rsidRDefault="00A03B1B" w:rsidP="00A03B1B">
      <w:pPr>
        <w:spacing w:after="240"/>
        <w:ind w:left="2340" w:hanging="1620"/>
        <w:rPr>
          <w:bCs/>
          <w:i/>
          <w:iCs/>
          <w:sz w:val="16"/>
          <w:szCs w:val="16"/>
          <w:lang w:val="pt-BR"/>
        </w:rPr>
      </w:pPr>
      <w:r w:rsidRPr="00A03B1B">
        <w:rPr>
          <w:szCs w:val="20"/>
          <w:lang w:val="pt-BR"/>
        </w:rPr>
        <w:t xml:space="preserve">RTNSNET </w:t>
      </w:r>
      <w:r w:rsidRPr="00A03B1B">
        <w:rPr>
          <w:bCs/>
          <w:i/>
          <w:iCs/>
          <w:sz w:val="16"/>
          <w:szCs w:val="16"/>
          <w:lang w:val="pt-BR"/>
        </w:rPr>
        <w:t xml:space="preserve">q, r </w:t>
      </w:r>
      <w:r w:rsidRPr="00A03B1B">
        <w:rPr>
          <w:szCs w:val="20"/>
          <w:lang w:val="pt-BR"/>
        </w:rPr>
        <w:t xml:space="preserve"> </w:t>
      </w:r>
      <w:r w:rsidRPr="00A03B1B">
        <w:rPr>
          <w:szCs w:val="20"/>
          <w:lang w:val="pt-BR"/>
        </w:rPr>
        <w:tab/>
      </w:r>
      <w:r w:rsidRPr="00A03B1B">
        <w:rPr>
          <w:szCs w:val="20"/>
          <w:lang w:val="pt-BR"/>
        </w:rPr>
        <w:tab/>
        <w:t xml:space="preserve">= </w:t>
      </w:r>
      <w:r w:rsidRPr="00A03B1B">
        <w:rPr>
          <w:szCs w:val="20"/>
          <w:lang w:val="pt-BR"/>
        </w:rPr>
        <w:tab/>
      </w:r>
      <w:r w:rsidRPr="00A03B1B">
        <w:rPr>
          <w:iCs/>
          <w:szCs w:val="20"/>
          <w:lang w:val="pt-BR"/>
        </w:rPr>
        <w:t xml:space="preserve">RTNSREV </w:t>
      </w:r>
      <w:r w:rsidRPr="00A03B1B">
        <w:rPr>
          <w:i/>
          <w:szCs w:val="20"/>
          <w:vertAlign w:val="subscript"/>
          <w:lang w:val="pt-BR"/>
        </w:rPr>
        <w:t xml:space="preserve">q, r </w:t>
      </w:r>
      <w:r w:rsidRPr="00A03B1B">
        <w:rPr>
          <w:szCs w:val="20"/>
          <w:lang w:val="pt-BR"/>
        </w:rPr>
        <w:t>- (</w:t>
      </w:r>
      <w:r w:rsidRPr="00A03B1B">
        <w:rPr>
          <w:szCs w:val="20"/>
          <w:lang w:val="es-MX"/>
        </w:rPr>
        <w:t>¼</w:t>
      </w:r>
      <w:r w:rsidRPr="00A03B1B">
        <w:rPr>
          <w:szCs w:val="20"/>
          <w:lang w:val="pt-BR"/>
        </w:rPr>
        <w:t xml:space="preserve">) * RTNSREVT </w:t>
      </w:r>
      <w:r w:rsidRPr="00A03B1B">
        <w:rPr>
          <w:bCs/>
          <w:i/>
          <w:iCs/>
          <w:sz w:val="16"/>
          <w:szCs w:val="16"/>
          <w:lang w:val="pt-BR"/>
        </w:rPr>
        <w:t>q, r, p</w:t>
      </w:r>
    </w:p>
    <w:p w14:paraId="64DA7D7C" w14:textId="77777777" w:rsidR="00A03B1B" w:rsidRPr="00A03B1B" w:rsidRDefault="00A03B1B" w:rsidP="00A03B1B">
      <w:pPr>
        <w:tabs>
          <w:tab w:val="left" w:pos="2340"/>
          <w:tab w:val="left" w:pos="2880"/>
        </w:tabs>
        <w:spacing w:after="240"/>
        <w:ind w:left="987" w:hanging="269"/>
        <w:rPr>
          <w:bCs/>
          <w:szCs w:val="20"/>
          <w:lang w:val="pt-BR"/>
        </w:rPr>
      </w:pPr>
      <w:r w:rsidRPr="00A03B1B">
        <w:rPr>
          <w:bCs/>
          <w:szCs w:val="20"/>
          <w:lang w:val="pt-BR"/>
        </w:rPr>
        <w:t>RTNSREVT</w:t>
      </w:r>
      <w:r w:rsidRPr="00A03B1B">
        <w:rPr>
          <w:bCs/>
          <w:i/>
          <w:szCs w:val="20"/>
          <w:vertAlign w:val="subscript"/>
          <w:lang w:val="pt-BR"/>
        </w:rPr>
        <w:t>q, r, p</w:t>
      </w:r>
      <w:r w:rsidRPr="00A03B1B">
        <w:rPr>
          <w:bCs/>
          <w:szCs w:val="20"/>
          <w:lang w:val="pt-BR"/>
        </w:rPr>
        <w:tab/>
        <w:t>=</w:t>
      </w:r>
      <w:r w:rsidRPr="00A03B1B">
        <w:rPr>
          <w:bCs/>
          <w:szCs w:val="20"/>
          <w:lang w:val="pt-BR"/>
        </w:rPr>
        <w:tab/>
        <w:t xml:space="preserve">RTNSWAPR </w:t>
      </w:r>
      <w:r w:rsidRPr="00A03B1B">
        <w:rPr>
          <w:bCs/>
          <w:i/>
          <w:szCs w:val="20"/>
          <w:vertAlign w:val="subscript"/>
          <w:lang w:val="pt-BR"/>
        </w:rPr>
        <w:t>q, r, p</w:t>
      </w:r>
      <w:r w:rsidRPr="00A03B1B">
        <w:rPr>
          <w:bCs/>
          <w:szCs w:val="20"/>
          <w:lang w:val="pt-BR"/>
        </w:rPr>
        <w:t xml:space="preserve"> * RTNSAWD </w:t>
      </w:r>
      <w:r w:rsidRPr="00A03B1B">
        <w:rPr>
          <w:bCs/>
          <w:i/>
          <w:szCs w:val="20"/>
          <w:vertAlign w:val="subscript"/>
          <w:lang w:val="pt-BR"/>
        </w:rPr>
        <w:t>q, r</w:t>
      </w:r>
    </w:p>
    <w:p w14:paraId="2D0CED04" w14:textId="77777777" w:rsidR="00A03B1B" w:rsidRPr="00A03B1B" w:rsidRDefault="00A03B1B" w:rsidP="00A03B1B">
      <w:pPr>
        <w:tabs>
          <w:tab w:val="left" w:pos="2340"/>
          <w:tab w:val="left" w:pos="2880"/>
        </w:tabs>
        <w:spacing w:after="240"/>
        <w:ind w:left="987" w:hanging="269"/>
        <w:rPr>
          <w:bCs/>
          <w:szCs w:val="20"/>
          <w:lang w:val="es-MX"/>
        </w:rPr>
      </w:pPr>
      <w:r w:rsidRPr="00A03B1B">
        <w:rPr>
          <w:bCs/>
          <w:szCs w:val="20"/>
          <w:lang w:val="pt-BR"/>
        </w:rPr>
        <w:t xml:space="preserve">RTNSWAPR </w:t>
      </w:r>
      <w:r w:rsidRPr="00A03B1B">
        <w:rPr>
          <w:bCs/>
          <w:i/>
          <w:szCs w:val="20"/>
          <w:vertAlign w:val="subscript"/>
          <w:lang w:val="pt-BR"/>
        </w:rPr>
        <w:t>q, r, p</w:t>
      </w:r>
      <w:r w:rsidRPr="00A03B1B">
        <w:rPr>
          <w:bCs/>
          <w:szCs w:val="20"/>
          <w:lang w:val="pt-BR"/>
        </w:rPr>
        <w:tab/>
        <w:t xml:space="preserve">=  </w:t>
      </w:r>
      <w:r w:rsidRPr="00A03B1B">
        <w:rPr>
          <w:bCs/>
          <w:szCs w:val="20"/>
          <w:lang w:val="pt-BR"/>
        </w:rPr>
        <w:tab/>
      </w:r>
      <w:r w:rsidRPr="00A03B1B">
        <w:rPr>
          <w:bCs/>
          <w:position w:val="-22"/>
          <w:szCs w:val="20"/>
        </w:rPr>
        <w:object w:dxaOrig="225" w:dyaOrig="450" w14:anchorId="621BCEFA">
          <v:shape id="_x0000_i1098" type="#_x0000_t75" style="width:12pt;height:24pt" o:ole="">
            <v:imagedata r:id="rId93" o:title=""/>
          </v:shape>
          <o:OLEObject Type="Embed" ProgID="Equation.3" ShapeID="_x0000_i1098" DrawAspect="Content" ObjectID="_1831281621" r:id="rId113"/>
        </w:object>
      </w:r>
      <w:r w:rsidRPr="00A03B1B">
        <w:rPr>
          <w:bCs/>
          <w:szCs w:val="20"/>
          <w:lang w:val="pt-BR"/>
        </w:rPr>
        <w:t xml:space="preserve">(RTNSOPR </w:t>
      </w:r>
      <w:r w:rsidRPr="00A03B1B">
        <w:rPr>
          <w:bCs/>
          <w:i/>
          <w:szCs w:val="20"/>
          <w:vertAlign w:val="subscript"/>
          <w:lang w:val="pt-BR"/>
        </w:rPr>
        <w:t>q, r, y</w:t>
      </w:r>
      <w:r w:rsidRPr="00A03B1B">
        <w:rPr>
          <w:bCs/>
          <w:szCs w:val="20"/>
          <w:lang w:val="pt-BR"/>
        </w:rPr>
        <w:t xml:space="preserve"> * Max (0.001, RTNSAWDS </w:t>
      </w:r>
      <w:r w:rsidRPr="00A03B1B">
        <w:rPr>
          <w:bCs/>
          <w:i/>
          <w:szCs w:val="20"/>
          <w:vertAlign w:val="subscript"/>
          <w:lang w:val="pt-BR"/>
        </w:rPr>
        <w:t>q, r, y</w:t>
      </w:r>
      <w:r w:rsidRPr="00A03B1B">
        <w:rPr>
          <w:bCs/>
          <w:szCs w:val="20"/>
          <w:lang w:val="es-MX"/>
        </w:rPr>
        <w:t xml:space="preserve">) </w:t>
      </w:r>
      <w:r w:rsidRPr="00A03B1B">
        <w:rPr>
          <w:bCs/>
          <w:szCs w:val="20"/>
          <w:lang w:val="pt-BR"/>
        </w:rPr>
        <w:t xml:space="preserve">* TLMP </w:t>
      </w:r>
      <w:r w:rsidRPr="00A03B1B">
        <w:rPr>
          <w:bCs/>
          <w:i/>
          <w:szCs w:val="20"/>
          <w:vertAlign w:val="subscript"/>
          <w:lang w:val="pt-BR"/>
        </w:rPr>
        <w:t>y</w:t>
      </w:r>
      <w:r w:rsidRPr="00A03B1B">
        <w:rPr>
          <w:bCs/>
          <w:szCs w:val="20"/>
          <w:lang w:val="pt-BR"/>
        </w:rPr>
        <w:t xml:space="preserve">) </w:t>
      </w:r>
      <w:r w:rsidRPr="00A03B1B">
        <w:rPr>
          <w:b/>
          <w:bCs/>
          <w:sz w:val="32"/>
          <w:szCs w:val="32"/>
          <w:lang w:val="pt-BR"/>
        </w:rPr>
        <w:t>/</w:t>
      </w:r>
      <w:r w:rsidRPr="00A03B1B">
        <w:rPr>
          <w:bCs/>
          <w:position w:val="-22"/>
          <w:szCs w:val="20"/>
        </w:rPr>
        <w:object w:dxaOrig="225" w:dyaOrig="450" w14:anchorId="5FE0393D">
          <v:shape id="_x0000_i1099" type="#_x0000_t75" style="width:12pt;height:24pt" o:ole="">
            <v:imagedata r:id="rId95" o:title=""/>
          </v:shape>
          <o:OLEObject Type="Embed" ProgID="Equation.3" ShapeID="_x0000_i1099" DrawAspect="Content" ObjectID="_1831281622" r:id="rId114"/>
        </w:object>
      </w:r>
      <w:r w:rsidRPr="00A03B1B">
        <w:rPr>
          <w:bCs/>
          <w:szCs w:val="20"/>
          <w:lang w:val="es-MX"/>
        </w:rPr>
        <w:t>(</w:t>
      </w:r>
      <w:r w:rsidRPr="00A03B1B">
        <w:rPr>
          <w:bCs/>
          <w:szCs w:val="20"/>
          <w:lang w:val="pt-BR"/>
        </w:rPr>
        <w:t xml:space="preserve">Max (0.001, </w:t>
      </w:r>
      <w:r w:rsidRPr="00A03B1B">
        <w:rPr>
          <w:bCs/>
          <w:szCs w:val="20"/>
          <w:lang w:val="es-MX"/>
        </w:rPr>
        <w:t xml:space="preserve">RTNSAWDS </w:t>
      </w:r>
      <w:r w:rsidRPr="00A03B1B">
        <w:rPr>
          <w:bCs/>
          <w:i/>
          <w:szCs w:val="20"/>
          <w:vertAlign w:val="subscript"/>
          <w:lang w:val="es-MX"/>
        </w:rPr>
        <w:t>q, r, y</w:t>
      </w:r>
      <w:r w:rsidRPr="00A03B1B">
        <w:rPr>
          <w:bCs/>
          <w:szCs w:val="20"/>
          <w:lang w:val="es-MX"/>
        </w:rPr>
        <w:t>)</w:t>
      </w:r>
      <w:r w:rsidRPr="00A03B1B">
        <w:rPr>
          <w:bCs/>
          <w:i/>
          <w:szCs w:val="20"/>
          <w:vertAlign w:val="subscript"/>
          <w:lang w:val="es-MX"/>
        </w:rPr>
        <w:t xml:space="preserve"> </w:t>
      </w:r>
      <w:r w:rsidRPr="00A03B1B">
        <w:rPr>
          <w:bCs/>
          <w:szCs w:val="20"/>
          <w:lang w:val="es-MX"/>
        </w:rPr>
        <w:t>* TLMP</w:t>
      </w:r>
      <w:r w:rsidRPr="00A03B1B">
        <w:rPr>
          <w:bCs/>
          <w:i/>
          <w:szCs w:val="20"/>
          <w:vertAlign w:val="subscript"/>
          <w:lang w:val="es-MX"/>
        </w:rPr>
        <w:t xml:space="preserve"> y</w:t>
      </w:r>
      <w:r w:rsidRPr="00A03B1B">
        <w:rPr>
          <w:bCs/>
          <w:szCs w:val="20"/>
          <w:lang w:val="es-MX"/>
        </w:rPr>
        <w:t>)</w:t>
      </w:r>
    </w:p>
    <w:p w14:paraId="63ED8CAA" w14:textId="77777777" w:rsidR="00A03B1B" w:rsidRPr="00A03B1B" w:rsidRDefault="00A03B1B" w:rsidP="00A03B1B">
      <w:pPr>
        <w:tabs>
          <w:tab w:val="left" w:pos="2340"/>
          <w:tab w:val="left" w:pos="2880"/>
        </w:tabs>
        <w:spacing w:after="240"/>
        <w:ind w:left="987" w:hanging="269"/>
        <w:rPr>
          <w:bCs/>
          <w:szCs w:val="20"/>
        </w:rPr>
      </w:pPr>
      <w:r w:rsidRPr="00A03B1B">
        <w:rPr>
          <w:bCs/>
          <w:szCs w:val="20"/>
        </w:rPr>
        <w:t>Where for ERCOT Contingency Reserve (ECRS):</w:t>
      </w:r>
    </w:p>
    <w:p w14:paraId="2B3A4A46" w14:textId="77777777" w:rsidR="00A03B1B" w:rsidRPr="00A03B1B" w:rsidRDefault="00A03B1B" w:rsidP="00A03B1B">
      <w:pPr>
        <w:spacing w:after="240"/>
        <w:ind w:left="2340" w:hanging="1620"/>
        <w:rPr>
          <w:bCs/>
          <w:i/>
          <w:iCs/>
          <w:sz w:val="16"/>
          <w:szCs w:val="16"/>
          <w:lang w:val="pt-BR"/>
        </w:rPr>
      </w:pPr>
      <w:r w:rsidRPr="00A03B1B">
        <w:rPr>
          <w:szCs w:val="20"/>
          <w:lang w:val="pt-BR"/>
        </w:rPr>
        <w:t xml:space="preserve">RTECRNET </w:t>
      </w:r>
      <w:r w:rsidRPr="00A03B1B">
        <w:rPr>
          <w:bCs/>
          <w:i/>
          <w:iCs/>
          <w:sz w:val="16"/>
          <w:szCs w:val="16"/>
          <w:lang w:val="pt-BR"/>
        </w:rPr>
        <w:t xml:space="preserve">q, r </w:t>
      </w:r>
      <w:r w:rsidRPr="00A03B1B">
        <w:rPr>
          <w:szCs w:val="20"/>
          <w:lang w:val="pt-BR"/>
        </w:rPr>
        <w:t xml:space="preserve"> </w:t>
      </w:r>
      <w:r w:rsidRPr="00A03B1B">
        <w:rPr>
          <w:szCs w:val="20"/>
          <w:lang w:val="pt-BR"/>
        </w:rPr>
        <w:tab/>
        <w:t xml:space="preserve">= </w:t>
      </w:r>
      <w:r w:rsidRPr="00A03B1B">
        <w:rPr>
          <w:szCs w:val="20"/>
          <w:lang w:val="pt-BR"/>
        </w:rPr>
        <w:tab/>
      </w:r>
      <w:r w:rsidRPr="00A03B1B">
        <w:rPr>
          <w:iCs/>
          <w:szCs w:val="20"/>
          <w:lang w:val="pt-BR"/>
        </w:rPr>
        <w:t xml:space="preserve">RTECRREV </w:t>
      </w:r>
      <w:r w:rsidRPr="00A03B1B">
        <w:rPr>
          <w:i/>
          <w:szCs w:val="20"/>
          <w:vertAlign w:val="subscript"/>
          <w:lang w:val="pt-BR"/>
        </w:rPr>
        <w:t xml:space="preserve">q, r </w:t>
      </w:r>
      <w:r w:rsidRPr="00A03B1B">
        <w:rPr>
          <w:szCs w:val="20"/>
          <w:lang w:val="pt-BR"/>
        </w:rPr>
        <w:t>- (</w:t>
      </w:r>
      <w:r w:rsidRPr="00A03B1B">
        <w:rPr>
          <w:szCs w:val="20"/>
          <w:lang w:val="es-MX"/>
        </w:rPr>
        <w:t>¼</w:t>
      </w:r>
      <w:r w:rsidRPr="00A03B1B">
        <w:rPr>
          <w:szCs w:val="20"/>
          <w:lang w:val="pt-BR"/>
        </w:rPr>
        <w:t xml:space="preserve">) * RTECRREVT </w:t>
      </w:r>
      <w:r w:rsidRPr="00A03B1B">
        <w:rPr>
          <w:bCs/>
          <w:i/>
          <w:iCs/>
          <w:sz w:val="16"/>
          <w:szCs w:val="16"/>
          <w:lang w:val="pt-BR"/>
        </w:rPr>
        <w:t>q, r, p</w:t>
      </w:r>
    </w:p>
    <w:p w14:paraId="76402436" w14:textId="77777777" w:rsidR="00A03B1B" w:rsidRPr="00A03B1B" w:rsidRDefault="00A03B1B" w:rsidP="00A03B1B">
      <w:pPr>
        <w:tabs>
          <w:tab w:val="left" w:pos="2340"/>
          <w:tab w:val="left" w:pos="2880"/>
        </w:tabs>
        <w:spacing w:after="240"/>
        <w:ind w:left="987" w:hanging="269"/>
        <w:rPr>
          <w:bCs/>
          <w:szCs w:val="20"/>
          <w:lang w:val="pt-BR"/>
        </w:rPr>
      </w:pPr>
      <w:r w:rsidRPr="00A03B1B">
        <w:rPr>
          <w:bCs/>
          <w:szCs w:val="20"/>
          <w:lang w:val="pt-BR"/>
        </w:rPr>
        <w:t>RTECRREVT</w:t>
      </w:r>
      <w:r w:rsidRPr="00A03B1B">
        <w:rPr>
          <w:bCs/>
          <w:i/>
          <w:szCs w:val="20"/>
          <w:vertAlign w:val="subscript"/>
          <w:lang w:val="pt-BR"/>
        </w:rPr>
        <w:t>q, r, p</w:t>
      </w:r>
      <w:r w:rsidRPr="00A03B1B">
        <w:rPr>
          <w:bCs/>
          <w:szCs w:val="20"/>
          <w:lang w:val="pt-BR"/>
        </w:rPr>
        <w:tab/>
        <w:t>=</w:t>
      </w:r>
      <w:r w:rsidRPr="00A03B1B">
        <w:rPr>
          <w:bCs/>
          <w:szCs w:val="20"/>
          <w:lang w:val="pt-BR"/>
        </w:rPr>
        <w:tab/>
        <w:t xml:space="preserve">RTECRWAPR </w:t>
      </w:r>
      <w:r w:rsidRPr="00A03B1B">
        <w:rPr>
          <w:bCs/>
          <w:i/>
          <w:szCs w:val="20"/>
          <w:vertAlign w:val="subscript"/>
          <w:lang w:val="pt-BR"/>
        </w:rPr>
        <w:t>q, r, p</w:t>
      </w:r>
      <w:r w:rsidRPr="00A03B1B">
        <w:rPr>
          <w:bCs/>
          <w:szCs w:val="20"/>
          <w:lang w:val="pt-BR"/>
        </w:rPr>
        <w:t xml:space="preserve"> * RTECRAWD </w:t>
      </w:r>
      <w:r w:rsidRPr="00A03B1B">
        <w:rPr>
          <w:bCs/>
          <w:i/>
          <w:szCs w:val="20"/>
          <w:vertAlign w:val="subscript"/>
          <w:lang w:val="pt-BR"/>
        </w:rPr>
        <w:t>q, r</w:t>
      </w:r>
    </w:p>
    <w:p w14:paraId="15BA2215" w14:textId="77777777" w:rsidR="00A03B1B" w:rsidRPr="00A03B1B" w:rsidRDefault="00A03B1B" w:rsidP="00A03B1B">
      <w:pPr>
        <w:tabs>
          <w:tab w:val="left" w:pos="2340"/>
          <w:tab w:val="left" w:pos="2880"/>
        </w:tabs>
        <w:spacing w:after="240"/>
        <w:ind w:left="987" w:hanging="269"/>
        <w:rPr>
          <w:bCs/>
          <w:szCs w:val="20"/>
          <w:lang w:val="es-MX"/>
        </w:rPr>
      </w:pPr>
      <w:r w:rsidRPr="00A03B1B">
        <w:rPr>
          <w:bCs/>
          <w:szCs w:val="20"/>
          <w:lang w:val="pt-BR"/>
        </w:rPr>
        <w:t xml:space="preserve">RTECRWAPR </w:t>
      </w:r>
      <w:r w:rsidRPr="00A03B1B">
        <w:rPr>
          <w:bCs/>
          <w:i/>
          <w:szCs w:val="20"/>
          <w:vertAlign w:val="subscript"/>
          <w:lang w:val="pt-BR"/>
        </w:rPr>
        <w:t>q, r, p</w:t>
      </w:r>
      <w:r w:rsidRPr="00A03B1B">
        <w:rPr>
          <w:bCs/>
          <w:szCs w:val="20"/>
          <w:lang w:val="pt-BR"/>
        </w:rPr>
        <w:tab/>
        <w:t xml:space="preserve">=  </w:t>
      </w:r>
      <w:r w:rsidRPr="00A03B1B">
        <w:rPr>
          <w:bCs/>
          <w:szCs w:val="20"/>
          <w:lang w:val="pt-BR"/>
        </w:rPr>
        <w:tab/>
      </w:r>
      <w:r w:rsidRPr="00A03B1B">
        <w:rPr>
          <w:bCs/>
          <w:position w:val="-22"/>
          <w:szCs w:val="20"/>
        </w:rPr>
        <w:object w:dxaOrig="225" w:dyaOrig="450" w14:anchorId="3800D2FF">
          <v:shape id="_x0000_i1100" type="#_x0000_t75" style="width:12pt;height:24pt" o:ole="">
            <v:imagedata r:id="rId93" o:title=""/>
          </v:shape>
          <o:OLEObject Type="Embed" ProgID="Equation.3" ShapeID="_x0000_i1100" DrawAspect="Content" ObjectID="_1831281623" r:id="rId115"/>
        </w:object>
      </w:r>
      <w:r w:rsidRPr="00A03B1B">
        <w:rPr>
          <w:bCs/>
          <w:szCs w:val="20"/>
          <w:lang w:val="pt-BR"/>
        </w:rPr>
        <w:t xml:space="preserve">(RTECROPR </w:t>
      </w:r>
      <w:r w:rsidRPr="00A03B1B">
        <w:rPr>
          <w:bCs/>
          <w:i/>
          <w:szCs w:val="20"/>
          <w:vertAlign w:val="subscript"/>
          <w:lang w:val="pt-BR"/>
        </w:rPr>
        <w:t>q, r, y</w:t>
      </w:r>
      <w:r w:rsidRPr="00A03B1B">
        <w:rPr>
          <w:bCs/>
          <w:szCs w:val="20"/>
          <w:lang w:val="pt-BR"/>
        </w:rPr>
        <w:t xml:space="preserve"> * Max (0.001, RTECRAWDS </w:t>
      </w:r>
      <w:r w:rsidRPr="00A03B1B">
        <w:rPr>
          <w:bCs/>
          <w:i/>
          <w:szCs w:val="20"/>
          <w:vertAlign w:val="subscript"/>
          <w:lang w:val="pt-BR"/>
        </w:rPr>
        <w:t>q, r, y</w:t>
      </w:r>
      <w:r w:rsidRPr="00A03B1B">
        <w:rPr>
          <w:bCs/>
          <w:szCs w:val="20"/>
          <w:lang w:val="es-MX"/>
        </w:rPr>
        <w:t>)</w:t>
      </w:r>
      <w:r w:rsidRPr="00A03B1B">
        <w:rPr>
          <w:bCs/>
          <w:szCs w:val="20"/>
          <w:lang w:val="pt-BR"/>
        </w:rPr>
        <w:t xml:space="preserve"> * TLMP </w:t>
      </w:r>
      <w:r w:rsidRPr="00A03B1B">
        <w:rPr>
          <w:bCs/>
          <w:i/>
          <w:szCs w:val="20"/>
          <w:vertAlign w:val="subscript"/>
          <w:lang w:val="pt-BR"/>
        </w:rPr>
        <w:t>y</w:t>
      </w:r>
      <w:r w:rsidRPr="00A03B1B">
        <w:rPr>
          <w:bCs/>
          <w:szCs w:val="20"/>
          <w:lang w:val="pt-BR"/>
        </w:rPr>
        <w:t xml:space="preserve">) </w:t>
      </w:r>
      <w:r w:rsidRPr="00A03B1B">
        <w:rPr>
          <w:b/>
          <w:bCs/>
          <w:sz w:val="32"/>
          <w:szCs w:val="32"/>
          <w:lang w:val="pt-BR"/>
        </w:rPr>
        <w:t>/</w:t>
      </w:r>
      <w:r w:rsidRPr="00A03B1B">
        <w:rPr>
          <w:bCs/>
          <w:szCs w:val="20"/>
        </w:rPr>
        <w:tab/>
      </w:r>
      <w:r w:rsidRPr="00A03B1B">
        <w:rPr>
          <w:bCs/>
          <w:position w:val="-22"/>
          <w:szCs w:val="20"/>
        </w:rPr>
        <w:object w:dxaOrig="225" w:dyaOrig="450" w14:anchorId="12AB4174">
          <v:shape id="_x0000_i1101" type="#_x0000_t75" style="width:12pt;height:24pt" o:ole="">
            <v:imagedata r:id="rId95" o:title=""/>
          </v:shape>
          <o:OLEObject Type="Embed" ProgID="Equation.3" ShapeID="_x0000_i1101" DrawAspect="Content" ObjectID="_1831281624" r:id="rId116"/>
        </w:object>
      </w:r>
      <w:r w:rsidRPr="00A03B1B">
        <w:rPr>
          <w:bCs/>
          <w:szCs w:val="20"/>
          <w:lang w:val="es-MX"/>
        </w:rPr>
        <w:t>(</w:t>
      </w:r>
      <w:r w:rsidRPr="00A03B1B">
        <w:rPr>
          <w:bCs/>
          <w:szCs w:val="20"/>
          <w:lang w:val="pt-BR"/>
        </w:rPr>
        <w:t xml:space="preserve">Max (0.001, </w:t>
      </w:r>
      <w:r w:rsidRPr="00A03B1B">
        <w:rPr>
          <w:bCs/>
          <w:szCs w:val="20"/>
          <w:lang w:val="es-MX"/>
        </w:rPr>
        <w:t xml:space="preserve">RTECRAWDS </w:t>
      </w:r>
      <w:r w:rsidRPr="00A03B1B">
        <w:rPr>
          <w:bCs/>
          <w:i/>
          <w:szCs w:val="20"/>
          <w:vertAlign w:val="subscript"/>
          <w:lang w:val="es-MX"/>
        </w:rPr>
        <w:t>q, r, y</w:t>
      </w:r>
      <w:r w:rsidRPr="00A03B1B">
        <w:rPr>
          <w:bCs/>
          <w:szCs w:val="20"/>
          <w:lang w:val="es-MX"/>
        </w:rPr>
        <w:t>)</w:t>
      </w:r>
      <w:r w:rsidRPr="00A03B1B">
        <w:rPr>
          <w:bCs/>
          <w:i/>
          <w:szCs w:val="20"/>
          <w:vertAlign w:val="subscript"/>
          <w:lang w:val="es-MX"/>
        </w:rPr>
        <w:t xml:space="preserve"> </w:t>
      </w:r>
      <w:r w:rsidRPr="00A03B1B">
        <w:rPr>
          <w:bCs/>
          <w:szCs w:val="20"/>
          <w:lang w:val="es-MX"/>
        </w:rPr>
        <w:t>* TLMP</w:t>
      </w:r>
      <w:r w:rsidRPr="00A03B1B">
        <w:rPr>
          <w:bCs/>
          <w:i/>
          <w:szCs w:val="20"/>
          <w:vertAlign w:val="subscript"/>
          <w:lang w:val="es-MX"/>
        </w:rPr>
        <w:t xml:space="preserve"> y</w:t>
      </w:r>
      <w:r w:rsidRPr="00A03B1B">
        <w:rPr>
          <w:bCs/>
          <w:szCs w:val="20"/>
          <w:lang w:val="es-MX"/>
        </w:rPr>
        <w:t>)</w:t>
      </w:r>
    </w:p>
    <w:p w14:paraId="20BA39DA" w14:textId="77777777" w:rsidR="00A03B1B" w:rsidRPr="00A03B1B" w:rsidRDefault="00A03B1B" w:rsidP="00A03B1B">
      <w:pPr>
        <w:tabs>
          <w:tab w:val="left" w:pos="2340"/>
          <w:tab w:val="left" w:pos="2880"/>
        </w:tabs>
        <w:spacing w:after="240"/>
        <w:ind w:left="987" w:hanging="269"/>
        <w:rPr>
          <w:ins w:id="971" w:author="ERCOT" w:date="2025-07-29T16:02:00Z"/>
        </w:rPr>
      </w:pPr>
      <w:ins w:id="972" w:author="ERCOT" w:date="2025-07-29T16:02:00Z">
        <w:r w:rsidRPr="00A03B1B">
          <w:t>Where for Dispatchable Reli</w:t>
        </w:r>
      </w:ins>
      <w:ins w:id="973" w:author="ERCOT" w:date="2025-09-15T12:11:00Z">
        <w:r w:rsidRPr="00A03B1B">
          <w:t>a</w:t>
        </w:r>
      </w:ins>
      <w:ins w:id="974" w:author="ERCOT" w:date="2025-07-29T16:02:00Z">
        <w:r w:rsidRPr="00A03B1B">
          <w:t>bility Reserve</w:t>
        </w:r>
      </w:ins>
      <w:ins w:id="975" w:author="ERCOT" w:date="2025-10-24T21:09:00Z">
        <w:r w:rsidRPr="00A03B1B">
          <w:t xml:space="preserve"> Service</w:t>
        </w:r>
      </w:ins>
      <w:ins w:id="976" w:author="ERCOT" w:date="2025-07-29T16:02:00Z">
        <w:r w:rsidRPr="00A03B1B">
          <w:t xml:space="preserve"> (DRRS):</w:t>
        </w:r>
      </w:ins>
    </w:p>
    <w:p w14:paraId="234A18D8" w14:textId="77777777" w:rsidR="00A03B1B" w:rsidRPr="00A03B1B" w:rsidRDefault="00A03B1B" w:rsidP="00A03B1B">
      <w:pPr>
        <w:spacing w:after="240"/>
        <w:ind w:left="2340" w:hanging="1620"/>
        <w:rPr>
          <w:ins w:id="977" w:author="ERCOT" w:date="2025-07-29T16:02:00Z"/>
          <w:bCs/>
          <w:i/>
          <w:iCs/>
          <w:sz w:val="16"/>
          <w:szCs w:val="16"/>
          <w:lang w:val="pt-BR"/>
        </w:rPr>
      </w:pPr>
      <w:ins w:id="978" w:author="ERCOT" w:date="2025-07-29T16:02:00Z">
        <w:r w:rsidRPr="00A03B1B">
          <w:rPr>
            <w:szCs w:val="20"/>
            <w:lang w:val="pt-BR"/>
          </w:rPr>
          <w:lastRenderedPageBreak/>
          <w:t xml:space="preserve">RTDRRNET </w:t>
        </w:r>
        <w:r w:rsidRPr="00A03B1B">
          <w:rPr>
            <w:bCs/>
            <w:i/>
            <w:iCs/>
            <w:sz w:val="16"/>
            <w:szCs w:val="16"/>
            <w:lang w:val="pt-BR"/>
          </w:rPr>
          <w:t xml:space="preserve">q, r </w:t>
        </w:r>
        <w:r w:rsidRPr="00A03B1B">
          <w:rPr>
            <w:szCs w:val="20"/>
            <w:lang w:val="pt-BR"/>
          </w:rPr>
          <w:t xml:space="preserve"> </w:t>
        </w:r>
        <w:r w:rsidRPr="00A03B1B">
          <w:rPr>
            <w:szCs w:val="20"/>
            <w:lang w:val="pt-BR"/>
          </w:rPr>
          <w:tab/>
          <w:t xml:space="preserve">= </w:t>
        </w:r>
        <w:r w:rsidRPr="00A03B1B">
          <w:rPr>
            <w:szCs w:val="20"/>
            <w:lang w:val="pt-BR"/>
          </w:rPr>
          <w:tab/>
        </w:r>
        <w:r w:rsidRPr="00A03B1B">
          <w:rPr>
            <w:iCs/>
            <w:szCs w:val="20"/>
            <w:lang w:val="pt-BR"/>
          </w:rPr>
          <w:t xml:space="preserve">RTDRRREV </w:t>
        </w:r>
        <w:r w:rsidRPr="00A03B1B">
          <w:rPr>
            <w:i/>
            <w:szCs w:val="20"/>
            <w:vertAlign w:val="subscript"/>
            <w:lang w:val="pt-BR"/>
          </w:rPr>
          <w:t xml:space="preserve">q, r </w:t>
        </w:r>
        <w:r w:rsidRPr="00A03B1B">
          <w:rPr>
            <w:szCs w:val="20"/>
            <w:lang w:val="pt-BR"/>
          </w:rPr>
          <w:t>- (</w:t>
        </w:r>
        <w:r w:rsidRPr="00A03B1B">
          <w:rPr>
            <w:szCs w:val="20"/>
            <w:lang w:val="es-MX"/>
          </w:rPr>
          <w:t>¼</w:t>
        </w:r>
        <w:r w:rsidRPr="00A03B1B">
          <w:rPr>
            <w:szCs w:val="20"/>
            <w:lang w:val="pt-BR"/>
          </w:rPr>
          <w:t xml:space="preserve">) * RTDRRREVT </w:t>
        </w:r>
        <w:r w:rsidRPr="00A03B1B">
          <w:rPr>
            <w:bCs/>
            <w:i/>
            <w:iCs/>
            <w:sz w:val="16"/>
            <w:szCs w:val="16"/>
            <w:lang w:val="pt-BR"/>
          </w:rPr>
          <w:t>q, r, p</w:t>
        </w:r>
      </w:ins>
    </w:p>
    <w:p w14:paraId="6CA7D63B" w14:textId="77777777" w:rsidR="00A03B1B" w:rsidRPr="00A03B1B" w:rsidRDefault="00A03B1B" w:rsidP="00A03B1B">
      <w:pPr>
        <w:tabs>
          <w:tab w:val="left" w:pos="2340"/>
          <w:tab w:val="left" w:pos="2880"/>
        </w:tabs>
        <w:spacing w:after="240"/>
        <w:ind w:left="987" w:hanging="269"/>
        <w:rPr>
          <w:ins w:id="979" w:author="ERCOT" w:date="2025-07-29T16:02:00Z"/>
          <w:bCs/>
          <w:szCs w:val="20"/>
          <w:lang w:val="pt-BR"/>
        </w:rPr>
      </w:pPr>
      <w:ins w:id="980" w:author="ERCOT" w:date="2025-07-29T16:02:00Z">
        <w:r w:rsidRPr="00A03B1B">
          <w:rPr>
            <w:bCs/>
            <w:szCs w:val="20"/>
            <w:lang w:val="pt-BR"/>
          </w:rPr>
          <w:t>RTDRRREVT</w:t>
        </w:r>
        <w:r w:rsidRPr="00A03B1B">
          <w:rPr>
            <w:bCs/>
            <w:i/>
            <w:szCs w:val="20"/>
            <w:vertAlign w:val="subscript"/>
            <w:lang w:val="pt-BR"/>
          </w:rPr>
          <w:t>q, r, p</w:t>
        </w:r>
        <w:r w:rsidRPr="00A03B1B">
          <w:rPr>
            <w:bCs/>
            <w:szCs w:val="20"/>
            <w:lang w:val="pt-BR"/>
          </w:rPr>
          <w:tab/>
          <w:t>=</w:t>
        </w:r>
        <w:r w:rsidRPr="00A03B1B">
          <w:rPr>
            <w:bCs/>
            <w:szCs w:val="20"/>
            <w:lang w:val="pt-BR"/>
          </w:rPr>
          <w:tab/>
          <w:t xml:space="preserve">RTDRRWAPR </w:t>
        </w:r>
        <w:r w:rsidRPr="00A03B1B">
          <w:rPr>
            <w:bCs/>
            <w:i/>
            <w:szCs w:val="20"/>
            <w:vertAlign w:val="subscript"/>
            <w:lang w:val="pt-BR"/>
          </w:rPr>
          <w:t>q, r, p</w:t>
        </w:r>
        <w:r w:rsidRPr="00A03B1B">
          <w:rPr>
            <w:bCs/>
            <w:szCs w:val="20"/>
            <w:lang w:val="pt-BR"/>
          </w:rPr>
          <w:t xml:space="preserve"> * RTDRRAWD </w:t>
        </w:r>
        <w:r w:rsidRPr="00A03B1B">
          <w:rPr>
            <w:bCs/>
            <w:i/>
            <w:szCs w:val="20"/>
            <w:vertAlign w:val="subscript"/>
            <w:lang w:val="pt-BR"/>
          </w:rPr>
          <w:t>q, r</w:t>
        </w:r>
      </w:ins>
    </w:p>
    <w:p w14:paraId="7DD2855F" w14:textId="77777777" w:rsidR="00A03B1B" w:rsidRPr="00A03B1B" w:rsidRDefault="00A03B1B" w:rsidP="00A03B1B">
      <w:pPr>
        <w:tabs>
          <w:tab w:val="left" w:pos="2340"/>
          <w:tab w:val="left" w:pos="2880"/>
        </w:tabs>
        <w:spacing w:after="240"/>
        <w:ind w:left="987" w:hanging="269"/>
        <w:rPr>
          <w:lang w:val="es-MX"/>
        </w:rPr>
      </w:pPr>
      <w:ins w:id="981" w:author="ERCOT" w:date="2025-07-29T16:02:00Z">
        <w:r w:rsidRPr="00A03B1B">
          <w:rPr>
            <w:lang w:val="pt-BR"/>
          </w:rPr>
          <w:t xml:space="preserve">RTDRRWAPR </w:t>
        </w:r>
        <w:r w:rsidRPr="00A03B1B">
          <w:rPr>
            <w:i/>
            <w:iCs/>
            <w:vertAlign w:val="subscript"/>
            <w:lang w:val="pt-BR"/>
          </w:rPr>
          <w:t>q, r, p</w:t>
        </w:r>
        <w:r w:rsidRPr="00A03B1B">
          <w:rPr>
            <w:rFonts w:eastAsia="SimSun"/>
          </w:rPr>
          <w:tab/>
        </w:r>
        <w:r w:rsidRPr="00A03B1B">
          <w:rPr>
            <w:lang w:val="pt-BR"/>
          </w:rPr>
          <w:t xml:space="preserve">=  </w:t>
        </w:r>
        <w:r w:rsidRPr="00A03B1B">
          <w:rPr>
            <w:rFonts w:eastAsia="SimSun"/>
          </w:rPr>
          <w:tab/>
        </w:r>
      </w:ins>
      <w:ins w:id="982" w:author="ERCOT" w:date="2025-11-20T07:08:00Z">
        <w:r w:rsidRPr="00A03B1B">
          <w:rPr>
            <w:b/>
            <w:bCs/>
            <w:position w:val="-22"/>
          </w:rPr>
          <w:object w:dxaOrig="225" w:dyaOrig="465" w14:anchorId="4EFAB730">
            <v:shape id="_x0000_i1102" type="#_x0000_t75" style="width:21.6pt;height:26.4pt" o:ole="">
              <v:imagedata r:id="rId80" o:title=""/>
            </v:shape>
            <o:OLEObject Type="Embed" ProgID="Equation.3" ShapeID="_x0000_i1102" DrawAspect="Content" ObjectID="_1831281625" r:id="rId117"/>
          </w:object>
        </w:r>
      </w:ins>
      <w:ins w:id="983" w:author="ERCOT" w:date="2025-07-29T16:02:00Z">
        <w:r w:rsidRPr="00A03B1B">
          <w:rPr>
            <w:lang w:val="pt-BR"/>
          </w:rPr>
          <w:t xml:space="preserve">(RTDRROPR </w:t>
        </w:r>
        <w:r w:rsidRPr="00A03B1B">
          <w:rPr>
            <w:i/>
            <w:iCs/>
            <w:vertAlign w:val="subscript"/>
            <w:lang w:val="pt-BR"/>
          </w:rPr>
          <w:t>q, r, y</w:t>
        </w:r>
        <w:r w:rsidRPr="00A03B1B">
          <w:rPr>
            <w:lang w:val="pt-BR"/>
          </w:rPr>
          <w:t xml:space="preserve"> * Max (0.001, RTDRRAWDS </w:t>
        </w:r>
        <w:r w:rsidRPr="00A03B1B">
          <w:rPr>
            <w:i/>
            <w:iCs/>
            <w:vertAlign w:val="subscript"/>
            <w:lang w:val="pt-BR"/>
          </w:rPr>
          <w:t>q, r, y</w:t>
        </w:r>
        <w:r w:rsidRPr="00A03B1B">
          <w:rPr>
            <w:lang w:val="es-MX"/>
          </w:rPr>
          <w:t>)</w:t>
        </w:r>
        <w:r w:rsidRPr="00A03B1B">
          <w:rPr>
            <w:lang w:val="pt-BR"/>
          </w:rPr>
          <w:t xml:space="preserve"> * TLMP </w:t>
        </w:r>
        <w:r w:rsidRPr="00A03B1B">
          <w:rPr>
            <w:i/>
            <w:iCs/>
            <w:vertAlign w:val="subscript"/>
            <w:lang w:val="pt-BR"/>
          </w:rPr>
          <w:t>y</w:t>
        </w:r>
        <w:r w:rsidRPr="00A03B1B">
          <w:rPr>
            <w:lang w:val="pt-BR"/>
          </w:rPr>
          <w:t xml:space="preserve">) </w:t>
        </w:r>
        <w:r w:rsidRPr="00A03B1B">
          <w:rPr>
            <w:b/>
            <w:bCs/>
            <w:sz w:val="32"/>
            <w:szCs w:val="32"/>
            <w:lang w:val="pt-BR"/>
          </w:rPr>
          <w:t>/</w:t>
        </w:r>
        <w:r w:rsidRPr="00A03B1B">
          <w:rPr>
            <w:rFonts w:eastAsia="SimSun"/>
          </w:rPr>
          <w:tab/>
        </w:r>
      </w:ins>
      <w:ins w:id="984" w:author="ERCOT" w:date="2025-11-04T09:30:00Z">
        <w:r w:rsidRPr="00A03B1B">
          <w:rPr>
            <w:lang w:val="es-MX"/>
          </w:rPr>
          <w:t xml:space="preserve"> </w:t>
        </w:r>
      </w:ins>
      <w:ins w:id="985" w:author="ERCOT" w:date="2025-11-20T07:08:00Z">
        <w:r w:rsidRPr="00A03B1B">
          <w:rPr>
            <w:b/>
            <w:bCs/>
            <w:position w:val="-22"/>
          </w:rPr>
          <w:object w:dxaOrig="225" w:dyaOrig="465" w14:anchorId="0352812F">
            <v:shape id="_x0000_i1103" type="#_x0000_t75" style="width:21.6pt;height:26.4pt" o:ole="">
              <v:imagedata r:id="rId80" o:title=""/>
            </v:shape>
            <o:OLEObject Type="Embed" ProgID="Equation.3" ShapeID="_x0000_i1103" DrawAspect="Content" ObjectID="_1831281626" r:id="rId118"/>
          </w:object>
        </w:r>
      </w:ins>
      <w:ins w:id="986" w:author="ERCOT" w:date="2025-07-29T16:02:00Z">
        <w:r w:rsidRPr="00A03B1B">
          <w:rPr>
            <w:lang w:val="es-MX"/>
          </w:rPr>
          <w:t>(</w:t>
        </w:r>
        <w:r w:rsidRPr="00A03B1B">
          <w:rPr>
            <w:lang w:val="pt-BR"/>
          </w:rPr>
          <w:t xml:space="preserve">Max (0.001, </w:t>
        </w:r>
        <w:r w:rsidRPr="00A03B1B">
          <w:rPr>
            <w:lang w:val="es-MX"/>
          </w:rPr>
          <w:t xml:space="preserve">RTDRRAWDS </w:t>
        </w:r>
        <w:r w:rsidRPr="00A03B1B">
          <w:rPr>
            <w:i/>
            <w:iCs/>
            <w:vertAlign w:val="subscript"/>
            <w:lang w:val="es-MX"/>
          </w:rPr>
          <w:t>q, r, y</w:t>
        </w:r>
        <w:r w:rsidRPr="00A03B1B">
          <w:rPr>
            <w:lang w:val="es-MX"/>
          </w:rPr>
          <w:t>)</w:t>
        </w:r>
        <w:r w:rsidRPr="00A03B1B">
          <w:rPr>
            <w:i/>
            <w:iCs/>
            <w:vertAlign w:val="subscript"/>
            <w:lang w:val="es-MX"/>
          </w:rPr>
          <w:t xml:space="preserve"> </w:t>
        </w:r>
        <w:r w:rsidRPr="00A03B1B">
          <w:rPr>
            <w:lang w:val="es-MX"/>
          </w:rPr>
          <w:t>* TLMP</w:t>
        </w:r>
        <w:r w:rsidRPr="00A03B1B">
          <w:rPr>
            <w:i/>
            <w:iCs/>
            <w:vertAlign w:val="subscript"/>
            <w:lang w:val="es-MX"/>
          </w:rPr>
          <w:t xml:space="preserve"> y</w:t>
        </w:r>
        <w:r w:rsidRPr="00A03B1B">
          <w:rPr>
            <w:lang w:val="es-MX"/>
          </w:rPr>
          <w:t>)</w:t>
        </w:r>
      </w:ins>
    </w:p>
    <w:p w14:paraId="10539C1A" w14:textId="77777777" w:rsidR="00A03B1B" w:rsidRPr="00A03B1B" w:rsidRDefault="00A03B1B" w:rsidP="00A03B1B">
      <w:pPr>
        <w:rPr>
          <w:szCs w:val="20"/>
        </w:rPr>
      </w:pPr>
      <w:r w:rsidRPr="00A03B1B">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7"/>
        <w:gridCol w:w="899"/>
        <w:gridCol w:w="6704"/>
      </w:tblGrid>
      <w:tr w:rsidR="00A03B1B" w:rsidRPr="00A03B1B" w14:paraId="48E338E4" w14:textId="77777777" w:rsidTr="00B31BB1">
        <w:trPr>
          <w:cantSplit/>
          <w:tblHeader/>
        </w:trPr>
        <w:tc>
          <w:tcPr>
            <w:tcW w:w="934" w:type="pct"/>
          </w:tcPr>
          <w:p w14:paraId="72985E65" w14:textId="77777777" w:rsidR="00A03B1B" w:rsidRPr="00A03B1B" w:rsidRDefault="00A03B1B" w:rsidP="00A03B1B">
            <w:pPr>
              <w:spacing w:after="240"/>
              <w:rPr>
                <w:b/>
                <w:iCs/>
                <w:sz w:val="20"/>
                <w:szCs w:val="20"/>
              </w:rPr>
            </w:pPr>
            <w:r w:rsidRPr="00A03B1B">
              <w:rPr>
                <w:b/>
                <w:iCs/>
                <w:sz w:val="20"/>
                <w:szCs w:val="20"/>
              </w:rPr>
              <w:t>Variable</w:t>
            </w:r>
          </w:p>
        </w:tc>
        <w:tc>
          <w:tcPr>
            <w:tcW w:w="481" w:type="pct"/>
          </w:tcPr>
          <w:p w14:paraId="5A6A376F" w14:textId="77777777" w:rsidR="00A03B1B" w:rsidRPr="00A03B1B" w:rsidRDefault="00A03B1B" w:rsidP="00A03B1B">
            <w:pPr>
              <w:spacing w:after="240"/>
              <w:rPr>
                <w:b/>
                <w:iCs/>
                <w:sz w:val="20"/>
                <w:szCs w:val="20"/>
              </w:rPr>
            </w:pPr>
            <w:r w:rsidRPr="00A03B1B">
              <w:rPr>
                <w:b/>
                <w:iCs/>
                <w:sz w:val="20"/>
                <w:szCs w:val="20"/>
              </w:rPr>
              <w:t>Unit</w:t>
            </w:r>
          </w:p>
        </w:tc>
        <w:tc>
          <w:tcPr>
            <w:tcW w:w="3585" w:type="pct"/>
          </w:tcPr>
          <w:p w14:paraId="37DD8926" w14:textId="77777777" w:rsidR="00A03B1B" w:rsidRPr="00A03B1B" w:rsidRDefault="00A03B1B" w:rsidP="00A03B1B">
            <w:pPr>
              <w:spacing w:after="240"/>
              <w:rPr>
                <w:b/>
                <w:iCs/>
                <w:sz w:val="20"/>
                <w:szCs w:val="20"/>
              </w:rPr>
            </w:pPr>
            <w:r w:rsidRPr="00A03B1B">
              <w:rPr>
                <w:b/>
                <w:iCs/>
                <w:sz w:val="20"/>
                <w:szCs w:val="20"/>
              </w:rPr>
              <w:t>Definition</w:t>
            </w:r>
          </w:p>
        </w:tc>
      </w:tr>
      <w:tr w:rsidR="00A03B1B" w:rsidRPr="00A03B1B" w14:paraId="4150D86F" w14:textId="77777777" w:rsidTr="00B31BB1">
        <w:trPr>
          <w:cantSplit/>
        </w:trPr>
        <w:tc>
          <w:tcPr>
            <w:tcW w:w="934" w:type="pct"/>
          </w:tcPr>
          <w:p w14:paraId="500A649C" w14:textId="77777777" w:rsidR="00A03B1B" w:rsidRPr="00A03B1B" w:rsidRDefault="00A03B1B" w:rsidP="00A03B1B">
            <w:pPr>
              <w:spacing w:after="60"/>
              <w:rPr>
                <w:iCs/>
                <w:sz w:val="20"/>
                <w:szCs w:val="20"/>
              </w:rPr>
            </w:pPr>
            <w:r w:rsidRPr="00A03B1B">
              <w:rPr>
                <w:iCs/>
                <w:sz w:val="20"/>
                <w:szCs w:val="20"/>
              </w:rPr>
              <w:t xml:space="preserve">EMREAMT </w:t>
            </w:r>
            <w:r w:rsidRPr="00A03B1B">
              <w:rPr>
                <w:i/>
                <w:iCs/>
                <w:sz w:val="20"/>
                <w:szCs w:val="20"/>
                <w:vertAlign w:val="subscript"/>
              </w:rPr>
              <w:t>q, r, p</w:t>
            </w:r>
          </w:p>
        </w:tc>
        <w:tc>
          <w:tcPr>
            <w:tcW w:w="481" w:type="pct"/>
          </w:tcPr>
          <w:p w14:paraId="39C29016" w14:textId="77777777" w:rsidR="00A03B1B" w:rsidRPr="00A03B1B" w:rsidRDefault="00A03B1B" w:rsidP="00A03B1B">
            <w:pPr>
              <w:spacing w:after="60"/>
              <w:rPr>
                <w:iCs/>
                <w:sz w:val="20"/>
                <w:szCs w:val="20"/>
              </w:rPr>
            </w:pPr>
            <w:r w:rsidRPr="00A03B1B">
              <w:rPr>
                <w:iCs/>
                <w:sz w:val="20"/>
                <w:szCs w:val="20"/>
              </w:rPr>
              <w:t>$</w:t>
            </w:r>
          </w:p>
        </w:tc>
        <w:tc>
          <w:tcPr>
            <w:tcW w:w="3585" w:type="pct"/>
          </w:tcPr>
          <w:p w14:paraId="781E668B" w14:textId="77777777" w:rsidR="00A03B1B" w:rsidRPr="00A03B1B" w:rsidRDefault="00A03B1B" w:rsidP="00A03B1B">
            <w:pPr>
              <w:spacing w:after="60"/>
              <w:rPr>
                <w:iCs/>
                <w:sz w:val="20"/>
                <w:szCs w:val="20"/>
              </w:rPr>
            </w:pPr>
            <w:r w:rsidRPr="00A03B1B">
              <w:rPr>
                <w:i/>
                <w:iCs/>
                <w:sz w:val="20"/>
                <w:szCs w:val="20"/>
              </w:rPr>
              <w:t>Emergency Energy Amount per QSE per Settlement Point per Resource</w:t>
            </w:r>
            <w:r w:rsidRPr="00A03B1B">
              <w:rPr>
                <w:iCs/>
                <w:sz w:val="20"/>
                <w:szCs w:val="20"/>
              </w:rPr>
              <w:t xml:space="preserve">—The payment to QSE </w:t>
            </w:r>
            <w:r w:rsidRPr="00A03B1B">
              <w:rPr>
                <w:i/>
                <w:iCs/>
                <w:sz w:val="20"/>
                <w:szCs w:val="20"/>
              </w:rPr>
              <w:t>q</w:t>
            </w:r>
            <w:r w:rsidRPr="00A03B1B">
              <w:rPr>
                <w:iCs/>
                <w:sz w:val="20"/>
                <w:szCs w:val="20"/>
              </w:rPr>
              <w:t xml:space="preserve"> as additional compensation for the additional energy or Ancillary Services produced or consumed by Resource </w:t>
            </w:r>
            <w:r w:rsidRPr="00A03B1B">
              <w:rPr>
                <w:i/>
                <w:iCs/>
                <w:sz w:val="20"/>
                <w:szCs w:val="20"/>
              </w:rPr>
              <w:t>r</w:t>
            </w:r>
            <w:r w:rsidRPr="00A03B1B">
              <w:rPr>
                <w:iCs/>
                <w:sz w:val="20"/>
                <w:szCs w:val="20"/>
              </w:rPr>
              <w:t xml:space="preserve"> at Resource Node </w:t>
            </w:r>
            <w:r w:rsidRPr="00A03B1B">
              <w:rPr>
                <w:i/>
                <w:iCs/>
                <w:sz w:val="20"/>
                <w:szCs w:val="20"/>
              </w:rPr>
              <w:t>p</w:t>
            </w:r>
            <w:r w:rsidRPr="00A03B1B">
              <w:rPr>
                <w:iCs/>
                <w:sz w:val="20"/>
                <w:szCs w:val="20"/>
              </w:rPr>
              <w:t xml:space="preserve"> in Real-Time during the Emergency Condition or Watch, for 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70F8C6C3" w14:textId="77777777" w:rsidTr="00B31BB1">
        <w:trPr>
          <w:cantSplit/>
        </w:trPr>
        <w:tc>
          <w:tcPr>
            <w:tcW w:w="934" w:type="pct"/>
          </w:tcPr>
          <w:p w14:paraId="558BF091" w14:textId="77777777" w:rsidR="00A03B1B" w:rsidRPr="00A03B1B" w:rsidRDefault="00A03B1B" w:rsidP="00A03B1B">
            <w:pPr>
              <w:spacing w:after="60"/>
              <w:rPr>
                <w:iCs/>
                <w:sz w:val="20"/>
                <w:szCs w:val="20"/>
              </w:rPr>
            </w:pPr>
            <w:r w:rsidRPr="00A03B1B">
              <w:rPr>
                <w:iCs/>
                <w:sz w:val="20"/>
                <w:szCs w:val="20"/>
                <w:lang w:val="pt-BR"/>
              </w:rPr>
              <w:t xml:space="preserve">RTENET </w:t>
            </w:r>
            <w:r w:rsidRPr="00A03B1B">
              <w:rPr>
                <w:i/>
                <w:iCs/>
                <w:sz w:val="20"/>
                <w:szCs w:val="20"/>
                <w:vertAlign w:val="subscript"/>
                <w:lang w:val="pt-BR"/>
              </w:rPr>
              <w:t>q, r, p</w:t>
            </w:r>
          </w:p>
        </w:tc>
        <w:tc>
          <w:tcPr>
            <w:tcW w:w="481" w:type="pct"/>
          </w:tcPr>
          <w:p w14:paraId="7498C722" w14:textId="77777777" w:rsidR="00A03B1B" w:rsidRPr="00A03B1B" w:rsidRDefault="00A03B1B" w:rsidP="00A03B1B">
            <w:pPr>
              <w:spacing w:after="60"/>
              <w:rPr>
                <w:iCs/>
                <w:sz w:val="20"/>
                <w:szCs w:val="20"/>
              </w:rPr>
            </w:pPr>
            <w:r w:rsidRPr="00A03B1B">
              <w:rPr>
                <w:iCs/>
                <w:sz w:val="20"/>
                <w:szCs w:val="20"/>
              </w:rPr>
              <w:t>$</w:t>
            </w:r>
          </w:p>
        </w:tc>
        <w:tc>
          <w:tcPr>
            <w:tcW w:w="3585" w:type="pct"/>
          </w:tcPr>
          <w:p w14:paraId="241C691A" w14:textId="77777777" w:rsidR="00A03B1B" w:rsidRPr="00A03B1B" w:rsidRDefault="00A03B1B" w:rsidP="00A03B1B">
            <w:pPr>
              <w:spacing w:after="60"/>
              <w:rPr>
                <w:iCs/>
                <w:sz w:val="20"/>
                <w:szCs w:val="20"/>
              </w:rPr>
            </w:pPr>
            <w:r w:rsidRPr="00A03B1B">
              <w:rPr>
                <w:i/>
                <w:iCs/>
                <w:sz w:val="20"/>
                <w:szCs w:val="20"/>
              </w:rPr>
              <w:t>Real-Time Energy Net Revenue</w:t>
            </w:r>
            <w:r w:rsidRPr="00A03B1B">
              <w:rPr>
                <w:iCs/>
                <w:sz w:val="20"/>
                <w:szCs w:val="20"/>
              </w:rPr>
              <w:t xml:space="preserve">—The net difference between the Real-Time Energy Revenue and the Real-Time Energy Revenue Target for QSE </w:t>
            </w:r>
            <w:r w:rsidRPr="00A03B1B">
              <w:rPr>
                <w:i/>
                <w:iCs/>
                <w:sz w:val="20"/>
                <w:szCs w:val="20"/>
              </w:rPr>
              <w:t xml:space="preserve">q </w:t>
            </w:r>
            <w:r w:rsidRPr="00A03B1B">
              <w:rPr>
                <w:iCs/>
                <w:sz w:val="20"/>
                <w:szCs w:val="20"/>
              </w:rPr>
              <w:t xml:space="preserve">for Resource </w:t>
            </w:r>
            <w:r w:rsidRPr="00A03B1B">
              <w:rPr>
                <w:i/>
                <w:iCs/>
                <w:sz w:val="20"/>
                <w:szCs w:val="20"/>
              </w:rPr>
              <w:t xml:space="preserve">r </w:t>
            </w:r>
            <w:r w:rsidRPr="00A03B1B">
              <w:rPr>
                <w:iCs/>
                <w:sz w:val="20"/>
                <w:szCs w:val="20"/>
              </w:rPr>
              <w:t xml:space="preserve">at Resource node </w:t>
            </w:r>
            <w:r w:rsidRPr="00A03B1B">
              <w:rPr>
                <w:i/>
                <w:iCs/>
                <w:sz w:val="20"/>
                <w:szCs w:val="20"/>
              </w:rPr>
              <w:t xml:space="preserve">p </w:t>
            </w:r>
            <w:r w:rsidRPr="00A03B1B">
              <w:rPr>
                <w:iCs/>
                <w:sz w:val="20"/>
                <w:szCs w:val="20"/>
              </w:rPr>
              <w:t xml:space="preserve">for 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517495E9" w14:textId="77777777" w:rsidTr="00B31BB1">
        <w:trPr>
          <w:cantSplit/>
        </w:trPr>
        <w:tc>
          <w:tcPr>
            <w:tcW w:w="934" w:type="pct"/>
          </w:tcPr>
          <w:p w14:paraId="12EE0926" w14:textId="77777777" w:rsidR="00A03B1B" w:rsidRPr="00A03B1B" w:rsidRDefault="00A03B1B" w:rsidP="00A03B1B">
            <w:pPr>
              <w:spacing w:after="60"/>
              <w:rPr>
                <w:iCs/>
                <w:sz w:val="20"/>
                <w:szCs w:val="20"/>
                <w:lang w:val="pt-BR"/>
              </w:rPr>
            </w:pPr>
            <w:r w:rsidRPr="00A03B1B">
              <w:rPr>
                <w:iCs/>
                <w:sz w:val="20"/>
                <w:szCs w:val="20"/>
              </w:rPr>
              <w:t xml:space="preserve">RTASNET </w:t>
            </w:r>
            <w:r w:rsidRPr="00A03B1B">
              <w:rPr>
                <w:bCs/>
                <w:i/>
                <w:sz w:val="20"/>
                <w:szCs w:val="20"/>
                <w:vertAlign w:val="subscript"/>
              </w:rPr>
              <w:t>q, r</w:t>
            </w:r>
          </w:p>
        </w:tc>
        <w:tc>
          <w:tcPr>
            <w:tcW w:w="481" w:type="pct"/>
          </w:tcPr>
          <w:p w14:paraId="50E1B645" w14:textId="77777777" w:rsidR="00A03B1B" w:rsidRPr="00A03B1B" w:rsidRDefault="00A03B1B" w:rsidP="00A03B1B">
            <w:pPr>
              <w:spacing w:after="60"/>
              <w:rPr>
                <w:iCs/>
                <w:sz w:val="20"/>
                <w:szCs w:val="20"/>
              </w:rPr>
            </w:pPr>
            <w:r w:rsidRPr="00A03B1B">
              <w:rPr>
                <w:iCs/>
                <w:sz w:val="20"/>
                <w:szCs w:val="20"/>
              </w:rPr>
              <w:t>$</w:t>
            </w:r>
          </w:p>
        </w:tc>
        <w:tc>
          <w:tcPr>
            <w:tcW w:w="3585" w:type="pct"/>
          </w:tcPr>
          <w:p w14:paraId="7E1A4922" w14:textId="77777777" w:rsidR="00A03B1B" w:rsidRPr="00A03B1B" w:rsidRDefault="00A03B1B" w:rsidP="00A03B1B">
            <w:pPr>
              <w:spacing w:after="60"/>
              <w:rPr>
                <w:i/>
                <w:iCs/>
                <w:sz w:val="20"/>
                <w:szCs w:val="20"/>
              </w:rPr>
            </w:pPr>
            <w:r w:rsidRPr="00A03B1B">
              <w:rPr>
                <w:i/>
                <w:iCs/>
                <w:sz w:val="20"/>
                <w:szCs w:val="20"/>
              </w:rPr>
              <w:t>Real-Time Ancillary Service Net Revenue</w:t>
            </w:r>
            <w:r w:rsidRPr="00A03B1B">
              <w:rPr>
                <w:iCs/>
                <w:sz w:val="20"/>
                <w:szCs w:val="20"/>
              </w:rPr>
              <w:t xml:space="preserve">—The sum of the Ancillary Service net revenues for QSE </w:t>
            </w:r>
            <w:r w:rsidRPr="00A03B1B">
              <w:rPr>
                <w:i/>
                <w:iCs/>
                <w:sz w:val="20"/>
                <w:szCs w:val="20"/>
              </w:rPr>
              <w:t xml:space="preserve">q </w:t>
            </w:r>
            <w:r w:rsidRPr="00A03B1B">
              <w:rPr>
                <w:iCs/>
                <w:sz w:val="20"/>
                <w:szCs w:val="20"/>
              </w:rPr>
              <w:t xml:space="preserve">for Resource </w:t>
            </w:r>
            <w:r w:rsidRPr="00A03B1B">
              <w:rPr>
                <w:i/>
                <w:iCs/>
                <w:sz w:val="20"/>
                <w:szCs w:val="20"/>
              </w:rPr>
              <w:t xml:space="preserve">r </w:t>
            </w:r>
            <w:r w:rsidRPr="00A03B1B">
              <w:rPr>
                <w:iCs/>
                <w:sz w:val="20"/>
                <w:szCs w:val="20"/>
              </w:rPr>
              <w:t xml:space="preserve">for 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33E39DA8" w14:textId="77777777" w:rsidTr="00B31BB1">
        <w:trPr>
          <w:cantSplit/>
        </w:trPr>
        <w:tc>
          <w:tcPr>
            <w:tcW w:w="934" w:type="pct"/>
          </w:tcPr>
          <w:p w14:paraId="00A7EF87" w14:textId="77777777" w:rsidR="00A03B1B" w:rsidRPr="00A03B1B" w:rsidRDefault="00A03B1B" w:rsidP="00A03B1B">
            <w:pPr>
              <w:spacing w:after="60"/>
              <w:rPr>
                <w:bCs/>
                <w:sz w:val="20"/>
                <w:szCs w:val="20"/>
              </w:rPr>
            </w:pPr>
            <w:r w:rsidRPr="00A03B1B">
              <w:rPr>
                <w:iCs/>
                <w:sz w:val="20"/>
                <w:szCs w:val="20"/>
              </w:rPr>
              <w:t xml:space="preserve">RTEREV </w:t>
            </w:r>
            <w:r w:rsidRPr="00A03B1B">
              <w:rPr>
                <w:i/>
                <w:iCs/>
                <w:sz w:val="20"/>
                <w:szCs w:val="20"/>
                <w:vertAlign w:val="subscript"/>
              </w:rPr>
              <w:t>q, r, p</w:t>
            </w:r>
          </w:p>
        </w:tc>
        <w:tc>
          <w:tcPr>
            <w:tcW w:w="481" w:type="pct"/>
          </w:tcPr>
          <w:p w14:paraId="459CC664" w14:textId="77777777" w:rsidR="00A03B1B" w:rsidRPr="00A03B1B" w:rsidRDefault="00A03B1B" w:rsidP="00A03B1B">
            <w:pPr>
              <w:spacing w:after="60"/>
              <w:rPr>
                <w:iCs/>
                <w:sz w:val="20"/>
                <w:szCs w:val="20"/>
              </w:rPr>
            </w:pPr>
            <w:r w:rsidRPr="00A03B1B">
              <w:rPr>
                <w:iCs/>
                <w:sz w:val="20"/>
                <w:szCs w:val="20"/>
              </w:rPr>
              <w:t>$</w:t>
            </w:r>
          </w:p>
        </w:tc>
        <w:tc>
          <w:tcPr>
            <w:tcW w:w="3585" w:type="pct"/>
          </w:tcPr>
          <w:p w14:paraId="2A73B496" w14:textId="77777777" w:rsidR="00A03B1B" w:rsidRPr="00A03B1B" w:rsidRDefault="00A03B1B" w:rsidP="00A03B1B">
            <w:pPr>
              <w:spacing w:after="60"/>
              <w:rPr>
                <w:i/>
                <w:iCs/>
                <w:sz w:val="20"/>
                <w:szCs w:val="20"/>
              </w:rPr>
            </w:pPr>
            <w:r w:rsidRPr="00A03B1B">
              <w:rPr>
                <w:i/>
                <w:iCs/>
                <w:sz w:val="20"/>
                <w:szCs w:val="20"/>
              </w:rPr>
              <w:t>Real-Time Energy Revenue</w:t>
            </w:r>
            <w:r w:rsidRPr="00A03B1B">
              <w:rPr>
                <w:iCs/>
                <w:sz w:val="20"/>
                <w:szCs w:val="20"/>
              </w:rPr>
              <w:t xml:space="preserve">—The calculated Real-Time energy revenue at the RTSPP for QSE </w:t>
            </w:r>
            <w:r w:rsidRPr="00A03B1B">
              <w:rPr>
                <w:i/>
                <w:iCs/>
                <w:sz w:val="20"/>
                <w:szCs w:val="20"/>
              </w:rPr>
              <w:t xml:space="preserve">q </w:t>
            </w:r>
            <w:r w:rsidRPr="00A03B1B">
              <w:rPr>
                <w:iCs/>
                <w:sz w:val="20"/>
                <w:szCs w:val="20"/>
              </w:rPr>
              <w:t>calculated for</w:t>
            </w:r>
            <w:r w:rsidRPr="00A03B1B">
              <w:rPr>
                <w:i/>
                <w:iCs/>
                <w:sz w:val="20"/>
                <w:szCs w:val="20"/>
              </w:rPr>
              <w:t xml:space="preserve"> </w:t>
            </w:r>
            <w:r w:rsidRPr="00A03B1B">
              <w:rPr>
                <w:iCs/>
                <w:sz w:val="20"/>
                <w:szCs w:val="20"/>
              </w:rPr>
              <w:t xml:space="preserve">Resource </w:t>
            </w:r>
            <w:r w:rsidRPr="00A03B1B">
              <w:rPr>
                <w:i/>
                <w:iCs/>
                <w:sz w:val="20"/>
                <w:szCs w:val="20"/>
              </w:rPr>
              <w:t>r</w:t>
            </w:r>
            <w:r w:rsidRPr="00A03B1B">
              <w:rPr>
                <w:iCs/>
                <w:sz w:val="20"/>
                <w:szCs w:val="20"/>
              </w:rPr>
              <w:t xml:space="preserve"> at Resource node </w:t>
            </w:r>
            <w:r w:rsidRPr="00A03B1B">
              <w:rPr>
                <w:i/>
                <w:iCs/>
                <w:sz w:val="20"/>
                <w:szCs w:val="20"/>
              </w:rPr>
              <w:t xml:space="preserve">p </w:t>
            </w:r>
            <w:r w:rsidRPr="00A03B1B">
              <w:rPr>
                <w:iCs/>
                <w:sz w:val="20"/>
                <w:szCs w:val="20"/>
              </w:rPr>
              <w:t xml:space="preserve">for the 15-minute Settlement Interval.  Where for a Combined Cycle Train, the Resource </w:t>
            </w:r>
            <w:r w:rsidRPr="00A03B1B">
              <w:rPr>
                <w:i/>
                <w:iCs/>
                <w:sz w:val="20"/>
                <w:szCs w:val="20"/>
              </w:rPr>
              <w:t>r</w:t>
            </w:r>
            <w:r w:rsidRPr="00A03B1B">
              <w:rPr>
                <w:iCs/>
                <w:sz w:val="20"/>
                <w:szCs w:val="20"/>
              </w:rPr>
              <w:t xml:space="preserve"> is the Combined Cycle Train.</w:t>
            </w:r>
          </w:p>
        </w:tc>
      </w:tr>
      <w:tr w:rsidR="00A03B1B" w:rsidRPr="00A03B1B" w14:paraId="11DC7FBC" w14:textId="77777777" w:rsidTr="00B31BB1">
        <w:trPr>
          <w:cantSplit/>
        </w:trPr>
        <w:tc>
          <w:tcPr>
            <w:tcW w:w="934" w:type="pct"/>
          </w:tcPr>
          <w:p w14:paraId="3E241497" w14:textId="77777777" w:rsidR="00A03B1B" w:rsidRPr="00A03B1B" w:rsidRDefault="00A03B1B" w:rsidP="00A03B1B">
            <w:pPr>
              <w:spacing w:after="60"/>
              <w:rPr>
                <w:iCs/>
                <w:sz w:val="20"/>
                <w:szCs w:val="20"/>
              </w:rPr>
            </w:pPr>
            <w:r w:rsidRPr="00A03B1B">
              <w:rPr>
                <w:iCs/>
                <w:sz w:val="20"/>
                <w:szCs w:val="20"/>
              </w:rPr>
              <w:t xml:space="preserve">EMREGEN </w:t>
            </w:r>
            <w:r w:rsidRPr="00A03B1B">
              <w:rPr>
                <w:i/>
                <w:iCs/>
                <w:sz w:val="20"/>
                <w:szCs w:val="20"/>
                <w:vertAlign w:val="subscript"/>
              </w:rPr>
              <w:t>q, r, p</w:t>
            </w:r>
          </w:p>
        </w:tc>
        <w:tc>
          <w:tcPr>
            <w:tcW w:w="481" w:type="pct"/>
          </w:tcPr>
          <w:p w14:paraId="0936C78A" w14:textId="77777777" w:rsidR="00A03B1B" w:rsidRPr="00A03B1B" w:rsidRDefault="00A03B1B" w:rsidP="00A03B1B">
            <w:pPr>
              <w:spacing w:after="60"/>
              <w:rPr>
                <w:iCs/>
                <w:sz w:val="20"/>
                <w:szCs w:val="20"/>
              </w:rPr>
            </w:pPr>
            <w:r w:rsidRPr="00A03B1B">
              <w:rPr>
                <w:iCs/>
                <w:sz w:val="20"/>
                <w:szCs w:val="20"/>
              </w:rPr>
              <w:t>MWh</w:t>
            </w:r>
          </w:p>
        </w:tc>
        <w:tc>
          <w:tcPr>
            <w:tcW w:w="3585" w:type="pct"/>
          </w:tcPr>
          <w:p w14:paraId="1591B514" w14:textId="77777777" w:rsidR="00A03B1B" w:rsidRPr="00A03B1B" w:rsidRDefault="00A03B1B" w:rsidP="00A03B1B">
            <w:pPr>
              <w:spacing w:after="60"/>
              <w:rPr>
                <w:i/>
                <w:iCs/>
                <w:sz w:val="20"/>
                <w:szCs w:val="20"/>
              </w:rPr>
            </w:pPr>
            <w:r w:rsidRPr="00A03B1B">
              <w:rPr>
                <w:i/>
                <w:iCs/>
                <w:sz w:val="20"/>
                <w:szCs w:val="20"/>
              </w:rPr>
              <w:t>Emergency Energy for Generation per QSE per Settlement Point per Resource</w:t>
            </w:r>
            <w:r w:rsidRPr="00A03B1B">
              <w:rPr>
                <w:iCs/>
                <w:sz w:val="20"/>
                <w:szCs w:val="20"/>
              </w:rPr>
              <w:t xml:space="preserve">—The generation produced by Resource </w:t>
            </w:r>
            <w:r w:rsidRPr="00A03B1B">
              <w:rPr>
                <w:i/>
                <w:iCs/>
                <w:sz w:val="20"/>
                <w:szCs w:val="20"/>
              </w:rPr>
              <w:t>r</w:t>
            </w:r>
            <w:r w:rsidRPr="00A03B1B">
              <w:rPr>
                <w:iCs/>
                <w:sz w:val="20"/>
                <w:szCs w:val="20"/>
              </w:rPr>
              <w:t xml:space="preserve"> at Resource Node </w:t>
            </w:r>
            <w:r w:rsidRPr="00A03B1B">
              <w:rPr>
                <w:i/>
                <w:iCs/>
                <w:sz w:val="20"/>
                <w:szCs w:val="20"/>
              </w:rPr>
              <w:t>p</w:t>
            </w:r>
            <w:r w:rsidRPr="00A03B1B">
              <w:rPr>
                <w:iCs/>
                <w:sz w:val="20"/>
                <w:szCs w:val="20"/>
              </w:rPr>
              <w:t xml:space="preserve"> represented by QSE </w:t>
            </w:r>
            <w:r w:rsidRPr="00A03B1B">
              <w:rPr>
                <w:i/>
                <w:iCs/>
                <w:sz w:val="20"/>
                <w:szCs w:val="20"/>
              </w:rPr>
              <w:t>q</w:t>
            </w:r>
            <w:r w:rsidRPr="00A03B1B">
              <w:rPr>
                <w:iCs/>
                <w:sz w:val="20"/>
                <w:szCs w:val="20"/>
              </w:rPr>
              <w:t xml:space="preserve"> in Real-Time during the Emergency Condition or Watch, for 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3326D9DB" w14:textId="77777777" w:rsidTr="00B31BB1">
        <w:trPr>
          <w:cantSplit/>
        </w:trPr>
        <w:tc>
          <w:tcPr>
            <w:tcW w:w="934" w:type="pct"/>
          </w:tcPr>
          <w:p w14:paraId="531CFD01" w14:textId="77777777" w:rsidR="00A03B1B" w:rsidRPr="00A03B1B" w:rsidRDefault="00A03B1B" w:rsidP="00A03B1B">
            <w:pPr>
              <w:spacing w:after="60"/>
              <w:rPr>
                <w:iCs/>
                <w:sz w:val="20"/>
                <w:szCs w:val="20"/>
              </w:rPr>
            </w:pPr>
            <w:r w:rsidRPr="00A03B1B">
              <w:rPr>
                <w:iCs/>
                <w:sz w:val="20"/>
                <w:szCs w:val="20"/>
              </w:rPr>
              <w:t xml:space="preserve">EMRELOAD </w:t>
            </w:r>
            <w:r w:rsidRPr="00A03B1B">
              <w:rPr>
                <w:i/>
                <w:iCs/>
                <w:sz w:val="20"/>
                <w:szCs w:val="20"/>
                <w:vertAlign w:val="subscript"/>
              </w:rPr>
              <w:t>q, r, p</w:t>
            </w:r>
          </w:p>
        </w:tc>
        <w:tc>
          <w:tcPr>
            <w:tcW w:w="481" w:type="pct"/>
          </w:tcPr>
          <w:p w14:paraId="1A22E190" w14:textId="77777777" w:rsidR="00A03B1B" w:rsidRPr="00A03B1B" w:rsidRDefault="00A03B1B" w:rsidP="00A03B1B">
            <w:pPr>
              <w:spacing w:after="60"/>
              <w:rPr>
                <w:iCs/>
                <w:sz w:val="20"/>
                <w:szCs w:val="20"/>
              </w:rPr>
            </w:pPr>
            <w:r w:rsidRPr="00A03B1B">
              <w:rPr>
                <w:iCs/>
                <w:sz w:val="20"/>
                <w:szCs w:val="20"/>
              </w:rPr>
              <w:t>MWh</w:t>
            </w:r>
          </w:p>
        </w:tc>
        <w:tc>
          <w:tcPr>
            <w:tcW w:w="3585" w:type="pct"/>
          </w:tcPr>
          <w:p w14:paraId="47340EC1" w14:textId="77777777" w:rsidR="00A03B1B" w:rsidRPr="00A03B1B" w:rsidRDefault="00A03B1B" w:rsidP="00A03B1B">
            <w:pPr>
              <w:spacing w:after="60"/>
              <w:rPr>
                <w:i/>
                <w:iCs/>
                <w:sz w:val="20"/>
                <w:szCs w:val="20"/>
              </w:rPr>
            </w:pPr>
            <w:r w:rsidRPr="00A03B1B">
              <w:rPr>
                <w:i/>
                <w:iCs/>
                <w:sz w:val="20"/>
                <w:szCs w:val="20"/>
              </w:rPr>
              <w:t>Emergency Energy for Charging Load per QSE per Settlement Point per Resource</w:t>
            </w:r>
            <w:r w:rsidRPr="00A03B1B">
              <w:rPr>
                <w:iCs/>
                <w:sz w:val="20"/>
                <w:szCs w:val="20"/>
              </w:rPr>
              <w:t xml:space="preserve">—The charging load for Resource </w:t>
            </w:r>
            <w:r w:rsidRPr="00A03B1B">
              <w:rPr>
                <w:i/>
                <w:iCs/>
                <w:sz w:val="20"/>
                <w:szCs w:val="20"/>
              </w:rPr>
              <w:t>r</w:t>
            </w:r>
            <w:r w:rsidRPr="00A03B1B">
              <w:rPr>
                <w:iCs/>
                <w:sz w:val="20"/>
                <w:szCs w:val="20"/>
              </w:rPr>
              <w:t xml:space="preserve"> at Resource Node </w:t>
            </w:r>
            <w:r w:rsidRPr="00A03B1B">
              <w:rPr>
                <w:i/>
                <w:iCs/>
                <w:sz w:val="20"/>
                <w:szCs w:val="20"/>
              </w:rPr>
              <w:t>p</w:t>
            </w:r>
            <w:r w:rsidRPr="00A03B1B">
              <w:rPr>
                <w:iCs/>
                <w:sz w:val="20"/>
                <w:szCs w:val="20"/>
              </w:rPr>
              <w:t xml:space="preserve"> represented by QSE </w:t>
            </w:r>
            <w:r w:rsidRPr="00A03B1B">
              <w:rPr>
                <w:i/>
                <w:iCs/>
                <w:sz w:val="20"/>
                <w:szCs w:val="20"/>
              </w:rPr>
              <w:t>q</w:t>
            </w:r>
            <w:r w:rsidRPr="00A03B1B">
              <w:rPr>
                <w:iCs/>
                <w:sz w:val="20"/>
                <w:szCs w:val="20"/>
              </w:rPr>
              <w:t xml:space="preserve"> in Real-Time during the Emergency Condition or Watch, for the 15-minute Settlement Interval.</w:t>
            </w:r>
          </w:p>
        </w:tc>
      </w:tr>
      <w:tr w:rsidR="00A03B1B" w:rsidRPr="00A03B1B" w14:paraId="24785E84" w14:textId="77777777" w:rsidTr="00B31BB1">
        <w:trPr>
          <w:cantSplit/>
        </w:trPr>
        <w:tc>
          <w:tcPr>
            <w:tcW w:w="934" w:type="pct"/>
          </w:tcPr>
          <w:p w14:paraId="748074EE" w14:textId="77777777" w:rsidR="00A03B1B" w:rsidRPr="00A03B1B" w:rsidRDefault="00A03B1B" w:rsidP="00A03B1B">
            <w:pPr>
              <w:spacing w:after="60"/>
              <w:rPr>
                <w:bCs/>
                <w:sz w:val="20"/>
                <w:szCs w:val="20"/>
              </w:rPr>
            </w:pPr>
            <w:r w:rsidRPr="00A03B1B">
              <w:rPr>
                <w:iCs/>
                <w:sz w:val="20"/>
                <w:szCs w:val="20"/>
              </w:rPr>
              <w:t xml:space="preserve">RTEREVT </w:t>
            </w:r>
            <w:r w:rsidRPr="00A03B1B">
              <w:rPr>
                <w:bCs/>
                <w:i/>
                <w:sz w:val="20"/>
                <w:szCs w:val="16"/>
                <w:vertAlign w:val="subscript"/>
              </w:rPr>
              <w:t>q, r, p</w:t>
            </w:r>
          </w:p>
        </w:tc>
        <w:tc>
          <w:tcPr>
            <w:tcW w:w="481" w:type="pct"/>
          </w:tcPr>
          <w:p w14:paraId="7F12CE83" w14:textId="77777777" w:rsidR="00A03B1B" w:rsidRPr="00A03B1B" w:rsidRDefault="00A03B1B" w:rsidP="00A03B1B">
            <w:pPr>
              <w:spacing w:after="60"/>
              <w:rPr>
                <w:iCs/>
                <w:sz w:val="20"/>
                <w:szCs w:val="20"/>
              </w:rPr>
            </w:pPr>
            <w:r w:rsidRPr="00A03B1B">
              <w:rPr>
                <w:iCs/>
                <w:sz w:val="20"/>
                <w:szCs w:val="20"/>
              </w:rPr>
              <w:t>$</w:t>
            </w:r>
          </w:p>
        </w:tc>
        <w:tc>
          <w:tcPr>
            <w:tcW w:w="3585" w:type="pct"/>
          </w:tcPr>
          <w:p w14:paraId="0F8961C4" w14:textId="77777777" w:rsidR="00A03B1B" w:rsidRPr="00A03B1B" w:rsidRDefault="00A03B1B" w:rsidP="00A03B1B">
            <w:pPr>
              <w:spacing w:after="60"/>
              <w:rPr>
                <w:iCs/>
                <w:sz w:val="20"/>
                <w:szCs w:val="20"/>
              </w:rPr>
            </w:pPr>
            <w:r w:rsidRPr="00A03B1B">
              <w:rPr>
                <w:i/>
                <w:iCs/>
                <w:sz w:val="20"/>
                <w:szCs w:val="20"/>
              </w:rPr>
              <w:t>Real-Time Energy Revenue Target</w:t>
            </w:r>
            <w:r w:rsidRPr="00A03B1B">
              <w:rPr>
                <w:iCs/>
                <w:sz w:val="20"/>
                <w:szCs w:val="20"/>
              </w:rPr>
              <w:t xml:space="preserve">—The energy revenue target at the EBPWAPRGEN and EBPWAPRLOAD of the Resource </w:t>
            </w:r>
            <w:r w:rsidRPr="00A03B1B">
              <w:rPr>
                <w:i/>
                <w:iCs/>
                <w:sz w:val="20"/>
                <w:szCs w:val="20"/>
              </w:rPr>
              <w:t xml:space="preserve">r </w:t>
            </w:r>
            <w:r w:rsidRPr="00A03B1B">
              <w:rPr>
                <w:iCs/>
                <w:sz w:val="20"/>
                <w:szCs w:val="20"/>
              </w:rPr>
              <w:t xml:space="preserve">represented by QSE </w:t>
            </w:r>
            <w:r w:rsidRPr="00A03B1B">
              <w:rPr>
                <w:i/>
                <w:iCs/>
                <w:sz w:val="20"/>
                <w:szCs w:val="20"/>
              </w:rPr>
              <w:t>q</w:t>
            </w:r>
            <w:r w:rsidRPr="00A03B1B">
              <w:rPr>
                <w:iCs/>
                <w:sz w:val="20"/>
                <w:szCs w:val="20"/>
              </w:rPr>
              <w:t xml:space="preserve">, for the 15-minute Settlement Interval.  Where for a Combined Cycle Train, the Resource </w:t>
            </w:r>
            <w:r w:rsidRPr="00A03B1B">
              <w:rPr>
                <w:i/>
                <w:iCs/>
                <w:sz w:val="20"/>
                <w:szCs w:val="20"/>
              </w:rPr>
              <w:t>r</w:t>
            </w:r>
            <w:r w:rsidRPr="00A03B1B">
              <w:rPr>
                <w:iCs/>
                <w:sz w:val="20"/>
                <w:szCs w:val="20"/>
              </w:rPr>
              <w:t xml:space="preserve"> is the Combined Cycle Train.</w:t>
            </w:r>
          </w:p>
        </w:tc>
      </w:tr>
      <w:tr w:rsidR="00A03B1B" w:rsidRPr="00A03B1B" w14:paraId="0BC2F0F8" w14:textId="77777777" w:rsidTr="00B31BB1">
        <w:trPr>
          <w:cantSplit/>
        </w:trPr>
        <w:tc>
          <w:tcPr>
            <w:tcW w:w="934" w:type="pct"/>
          </w:tcPr>
          <w:p w14:paraId="38CEBE47" w14:textId="77777777" w:rsidR="00A03B1B" w:rsidRPr="00A03B1B" w:rsidRDefault="00A03B1B" w:rsidP="00A03B1B">
            <w:pPr>
              <w:spacing w:after="60"/>
              <w:rPr>
                <w:iCs/>
                <w:sz w:val="20"/>
                <w:szCs w:val="20"/>
              </w:rPr>
            </w:pPr>
            <w:r w:rsidRPr="00A03B1B">
              <w:rPr>
                <w:iCs/>
                <w:sz w:val="20"/>
                <w:szCs w:val="20"/>
              </w:rPr>
              <w:t xml:space="preserve">EBPWAPRGEN </w:t>
            </w:r>
            <w:r w:rsidRPr="00A03B1B">
              <w:rPr>
                <w:i/>
                <w:iCs/>
                <w:sz w:val="20"/>
                <w:szCs w:val="20"/>
                <w:vertAlign w:val="subscript"/>
              </w:rPr>
              <w:t>q, r, p</w:t>
            </w:r>
          </w:p>
        </w:tc>
        <w:tc>
          <w:tcPr>
            <w:tcW w:w="481" w:type="pct"/>
          </w:tcPr>
          <w:p w14:paraId="6E6678D7" w14:textId="77777777" w:rsidR="00A03B1B" w:rsidRPr="00A03B1B" w:rsidRDefault="00A03B1B" w:rsidP="00A03B1B">
            <w:pPr>
              <w:spacing w:after="60"/>
              <w:rPr>
                <w:iCs/>
                <w:sz w:val="20"/>
                <w:szCs w:val="20"/>
              </w:rPr>
            </w:pPr>
            <w:r w:rsidRPr="00A03B1B">
              <w:rPr>
                <w:iCs/>
                <w:sz w:val="20"/>
                <w:szCs w:val="20"/>
              </w:rPr>
              <w:t>$/MWh</w:t>
            </w:r>
          </w:p>
        </w:tc>
        <w:tc>
          <w:tcPr>
            <w:tcW w:w="3585" w:type="pct"/>
          </w:tcPr>
          <w:p w14:paraId="6C36C225" w14:textId="77777777" w:rsidR="00A03B1B" w:rsidRPr="00A03B1B" w:rsidRDefault="00A03B1B" w:rsidP="00A03B1B">
            <w:pPr>
              <w:spacing w:after="60"/>
              <w:rPr>
                <w:i/>
                <w:iCs/>
                <w:sz w:val="20"/>
                <w:szCs w:val="20"/>
              </w:rPr>
            </w:pPr>
            <w:r w:rsidRPr="00A03B1B">
              <w:rPr>
                <w:i/>
                <w:iCs/>
                <w:sz w:val="20"/>
                <w:szCs w:val="20"/>
              </w:rPr>
              <w:t>Emergency Base Point Weighted Average Price for Generation per QSE per Settlement Point per Resource</w:t>
            </w:r>
            <w:r w:rsidRPr="00A03B1B">
              <w:rPr>
                <w:iCs/>
                <w:sz w:val="20"/>
                <w:szCs w:val="20"/>
              </w:rPr>
              <w:t xml:space="preserve">—The weighted average of the Emergency Base Point Prices corresponding with the positive Emergency Base Points for Resource </w:t>
            </w:r>
            <w:r w:rsidRPr="00A03B1B">
              <w:rPr>
                <w:i/>
                <w:iCs/>
                <w:sz w:val="20"/>
                <w:szCs w:val="20"/>
              </w:rPr>
              <w:t>r</w:t>
            </w:r>
            <w:r w:rsidRPr="00A03B1B">
              <w:rPr>
                <w:iCs/>
                <w:sz w:val="20"/>
                <w:szCs w:val="20"/>
              </w:rPr>
              <w:t xml:space="preserve"> at Resource Node </w:t>
            </w:r>
            <w:r w:rsidRPr="00A03B1B">
              <w:rPr>
                <w:i/>
                <w:iCs/>
                <w:sz w:val="20"/>
                <w:szCs w:val="20"/>
              </w:rPr>
              <w:t>p</w:t>
            </w:r>
            <w:r w:rsidRPr="00A03B1B">
              <w:rPr>
                <w:iCs/>
                <w:sz w:val="20"/>
                <w:szCs w:val="20"/>
              </w:rPr>
              <w:t xml:space="preserve"> represented by QSE </w:t>
            </w:r>
            <w:r w:rsidRPr="00A03B1B">
              <w:rPr>
                <w:i/>
                <w:iCs/>
                <w:sz w:val="20"/>
                <w:szCs w:val="20"/>
              </w:rPr>
              <w:t>q</w:t>
            </w:r>
            <w:r w:rsidRPr="00A03B1B">
              <w:rPr>
                <w:iCs/>
                <w:sz w:val="20"/>
                <w:szCs w:val="20"/>
              </w:rPr>
              <w:t xml:space="preserve">, for 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0ED56BC5" w14:textId="77777777" w:rsidTr="00B31BB1">
        <w:trPr>
          <w:cantSplit/>
        </w:trPr>
        <w:tc>
          <w:tcPr>
            <w:tcW w:w="934" w:type="pct"/>
          </w:tcPr>
          <w:p w14:paraId="50A30062" w14:textId="77777777" w:rsidR="00A03B1B" w:rsidRPr="00A03B1B" w:rsidRDefault="00A03B1B" w:rsidP="00A03B1B">
            <w:pPr>
              <w:spacing w:after="60"/>
              <w:rPr>
                <w:iCs/>
                <w:sz w:val="20"/>
                <w:szCs w:val="20"/>
              </w:rPr>
            </w:pPr>
            <w:r w:rsidRPr="00A03B1B">
              <w:rPr>
                <w:iCs/>
                <w:sz w:val="20"/>
                <w:szCs w:val="20"/>
              </w:rPr>
              <w:lastRenderedPageBreak/>
              <w:t xml:space="preserve">EBPWAPRLOAD </w:t>
            </w:r>
            <w:r w:rsidRPr="00A03B1B">
              <w:rPr>
                <w:i/>
                <w:iCs/>
                <w:sz w:val="20"/>
                <w:szCs w:val="20"/>
                <w:vertAlign w:val="subscript"/>
              </w:rPr>
              <w:t>q, r, p</w:t>
            </w:r>
          </w:p>
        </w:tc>
        <w:tc>
          <w:tcPr>
            <w:tcW w:w="481" w:type="pct"/>
          </w:tcPr>
          <w:p w14:paraId="1852827A" w14:textId="77777777" w:rsidR="00A03B1B" w:rsidRPr="00A03B1B" w:rsidRDefault="00A03B1B" w:rsidP="00A03B1B">
            <w:pPr>
              <w:spacing w:after="60"/>
              <w:rPr>
                <w:iCs/>
                <w:sz w:val="20"/>
                <w:szCs w:val="20"/>
              </w:rPr>
            </w:pPr>
            <w:r w:rsidRPr="00A03B1B">
              <w:rPr>
                <w:iCs/>
                <w:sz w:val="20"/>
                <w:szCs w:val="20"/>
              </w:rPr>
              <w:t>$/MWh</w:t>
            </w:r>
          </w:p>
        </w:tc>
        <w:tc>
          <w:tcPr>
            <w:tcW w:w="3585" w:type="pct"/>
          </w:tcPr>
          <w:p w14:paraId="306431C0" w14:textId="77777777" w:rsidR="00A03B1B" w:rsidRPr="00A03B1B" w:rsidRDefault="00A03B1B" w:rsidP="00A03B1B">
            <w:pPr>
              <w:spacing w:after="60"/>
              <w:rPr>
                <w:i/>
                <w:iCs/>
                <w:sz w:val="20"/>
                <w:szCs w:val="20"/>
              </w:rPr>
            </w:pPr>
            <w:r w:rsidRPr="00A03B1B">
              <w:rPr>
                <w:i/>
                <w:iCs/>
                <w:sz w:val="20"/>
                <w:szCs w:val="20"/>
              </w:rPr>
              <w:t>Emergency Base Point Weighted Average Price for Charging Load per QSE per Settlement Point per Resource</w:t>
            </w:r>
            <w:r w:rsidRPr="00A03B1B">
              <w:rPr>
                <w:iCs/>
                <w:sz w:val="20"/>
                <w:szCs w:val="20"/>
              </w:rPr>
              <w:t xml:space="preserve">—The weighted average of the Emergency Base Point Prices corresponding with the negative Emergency Base Points, for Resource </w:t>
            </w:r>
            <w:r w:rsidRPr="00A03B1B">
              <w:rPr>
                <w:i/>
                <w:iCs/>
                <w:sz w:val="20"/>
                <w:szCs w:val="20"/>
              </w:rPr>
              <w:t>r</w:t>
            </w:r>
            <w:r w:rsidRPr="00A03B1B">
              <w:rPr>
                <w:iCs/>
                <w:sz w:val="20"/>
                <w:szCs w:val="20"/>
              </w:rPr>
              <w:t xml:space="preserve"> at Resource Node </w:t>
            </w:r>
            <w:r w:rsidRPr="00A03B1B">
              <w:rPr>
                <w:i/>
                <w:iCs/>
                <w:sz w:val="20"/>
                <w:szCs w:val="20"/>
              </w:rPr>
              <w:t>p</w:t>
            </w:r>
            <w:r w:rsidRPr="00A03B1B">
              <w:rPr>
                <w:iCs/>
                <w:sz w:val="20"/>
                <w:szCs w:val="20"/>
              </w:rPr>
              <w:t xml:space="preserve"> represented by QSE </w:t>
            </w:r>
            <w:r w:rsidRPr="00A03B1B">
              <w:rPr>
                <w:i/>
                <w:iCs/>
                <w:sz w:val="20"/>
                <w:szCs w:val="20"/>
              </w:rPr>
              <w:t>q</w:t>
            </w:r>
            <w:r w:rsidRPr="00A03B1B">
              <w:rPr>
                <w:iCs/>
                <w:sz w:val="20"/>
                <w:szCs w:val="20"/>
              </w:rPr>
              <w:t>, for the 15-minute Settlement Interval.</w:t>
            </w:r>
          </w:p>
        </w:tc>
      </w:tr>
      <w:tr w:rsidR="00A03B1B" w:rsidRPr="00A03B1B" w14:paraId="58B975EA" w14:textId="77777777" w:rsidTr="00B31BB1">
        <w:trPr>
          <w:cantSplit/>
        </w:trPr>
        <w:tc>
          <w:tcPr>
            <w:tcW w:w="934" w:type="pct"/>
            <w:tcBorders>
              <w:top w:val="single" w:sz="4" w:space="0" w:color="auto"/>
              <w:left w:val="single" w:sz="4" w:space="0" w:color="auto"/>
              <w:bottom w:val="single" w:sz="4" w:space="0" w:color="auto"/>
              <w:right w:val="single" w:sz="4" w:space="0" w:color="auto"/>
            </w:tcBorders>
          </w:tcPr>
          <w:p w14:paraId="2C940FF4" w14:textId="77777777" w:rsidR="00A03B1B" w:rsidRPr="00A03B1B" w:rsidRDefault="00A03B1B" w:rsidP="00A03B1B">
            <w:pPr>
              <w:spacing w:after="60"/>
              <w:rPr>
                <w:iCs/>
                <w:sz w:val="20"/>
                <w:szCs w:val="20"/>
              </w:rPr>
            </w:pPr>
            <w:r w:rsidRPr="00A03B1B">
              <w:rPr>
                <w:iCs/>
                <w:sz w:val="20"/>
                <w:szCs w:val="20"/>
              </w:rPr>
              <w:t>AEBPGEN</w:t>
            </w:r>
            <w:r w:rsidRPr="00A03B1B">
              <w:rPr>
                <w:iCs/>
                <w:sz w:val="20"/>
                <w:szCs w:val="20"/>
                <w:vertAlign w:val="subscript"/>
              </w:rPr>
              <w:t xml:space="preserve"> </w:t>
            </w:r>
            <w:r w:rsidRPr="00A03B1B">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4734BDA3" w14:textId="77777777" w:rsidR="00A03B1B" w:rsidRPr="00A03B1B" w:rsidRDefault="00A03B1B" w:rsidP="00A03B1B">
            <w:pPr>
              <w:spacing w:after="60"/>
              <w:rPr>
                <w:iCs/>
                <w:sz w:val="20"/>
                <w:szCs w:val="20"/>
              </w:rPr>
            </w:pPr>
            <w:r w:rsidRPr="00A03B1B">
              <w:rPr>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4D5BE052" w14:textId="77777777" w:rsidR="00A03B1B" w:rsidRPr="00A03B1B" w:rsidRDefault="00A03B1B" w:rsidP="00A03B1B">
            <w:pPr>
              <w:spacing w:after="60"/>
              <w:rPr>
                <w:i/>
                <w:iCs/>
                <w:sz w:val="20"/>
                <w:szCs w:val="20"/>
              </w:rPr>
            </w:pPr>
            <w:r w:rsidRPr="00A03B1B">
              <w:rPr>
                <w:i/>
                <w:iCs/>
                <w:sz w:val="20"/>
                <w:szCs w:val="20"/>
              </w:rPr>
              <w:t>Aggregated Emergency Base Point for Generation</w:t>
            </w:r>
            <w:r w:rsidRPr="00A03B1B">
              <w:rPr>
                <w:iCs/>
                <w:sz w:val="20"/>
                <w:szCs w:val="20"/>
              </w:rPr>
              <w:t xml:space="preserve">—The aggregation of the positive Emergency Base Points for the Resource </w:t>
            </w:r>
            <w:r w:rsidRPr="00A03B1B">
              <w:rPr>
                <w:i/>
                <w:iCs/>
                <w:sz w:val="20"/>
                <w:szCs w:val="20"/>
              </w:rPr>
              <w:t>r</w:t>
            </w:r>
            <w:r w:rsidRPr="00A03B1B">
              <w:rPr>
                <w:iCs/>
                <w:sz w:val="20"/>
                <w:szCs w:val="20"/>
              </w:rPr>
              <w:t xml:space="preserve"> represented by QSE </w:t>
            </w:r>
            <w:r w:rsidRPr="00A03B1B">
              <w:rPr>
                <w:i/>
                <w:iCs/>
                <w:sz w:val="20"/>
                <w:szCs w:val="20"/>
              </w:rPr>
              <w:t>q</w:t>
            </w:r>
            <w:r w:rsidRPr="00A03B1B">
              <w:rPr>
                <w:iCs/>
                <w:sz w:val="20"/>
                <w:szCs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A03B1B" w:rsidRPr="00A03B1B" w14:paraId="536497B0" w14:textId="77777777" w:rsidTr="00B31BB1">
        <w:trPr>
          <w:cantSplit/>
        </w:trPr>
        <w:tc>
          <w:tcPr>
            <w:tcW w:w="934" w:type="pct"/>
            <w:tcBorders>
              <w:top w:val="single" w:sz="4" w:space="0" w:color="auto"/>
              <w:left w:val="single" w:sz="4" w:space="0" w:color="auto"/>
              <w:bottom w:val="single" w:sz="4" w:space="0" w:color="auto"/>
              <w:right w:val="single" w:sz="4" w:space="0" w:color="auto"/>
            </w:tcBorders>
          </w:tcPr>
          <w:p w14:paraId="5DED80D3" w14:textId="77777777" w:rsidR="00A03B1B" w:rsidRPr="00A03B1B" w:rsidRDefault="00A03B1B" w:rsidP="00A03B1B">
            <w:pPr>
              <w:spacing w:after="60"/>
              <w:rPr>
                <w:iCs/>
                <w:sz w:val="20"/>
                <w:szCs w:val="20"/>
              </w:rPr>
            </w:pPr>
            <w:r w:rsidRPr="00A03B1B">
              <w:rPr>
                <w:iCs/>
                <w:sz w:val="20"/>
                <w:szCs w:val="20"/>
              </w:rPr>
              <w:t>AEBPLOAD</w:t>
            </w:r>
            <w:r w:rsidRPr="00A03B1B">
              <w:rPr>
                <w:iCs/>
                <w:sz w:val="20"/>
                <w:szCs w:val="20"/>
                <w:vertAlign w:val="subscript"/>
              </w:rPr>
              <w:t xml:space="preserve"> </w:t>
            </w:r>
            <w:r w:rsidRPr="00A03B1B">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7B74114A" w14:textId="77777777" w:rsidR="00A03B1B" w:rsidRPr="00A03B1B" w:rsidRDefault="00A03B1B" w:rsidP="00A03B1B">
            <w:pPr>
              <w:spacing w:after="60"/>
              <w:rPr>
                <w:iCs/>
                <w:sz w:val="20"/>
                <w:szCs w:val="20"/>
              </w:rPr>
            </w:pPr>
            <w:r w:rsidRPr="00A03B1B">
              <w:rPr>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2EC840A4" w14:textId="77777777" w:rsidR="00A03B1B" w:rsidRPr="00A03B1B" w:rsidRDefault="00A03B1B" w:rsidP="00A03B1B">
            <w:pPr>
              <w:spacing w:after="60"/>
              <w:rPr>
                <w:i/>
                <w:iCs/>
                <w:sz w:val="20"/>
                <w:szCs w:val="20"/>
              </w:rPr>
            </w:pPr>
            <w:r w:rsidRPr="00A03B1B">
              <w:rPr>
                <w:i/>
                <w:iCs/>
                <w:sz w:val="20"/>
                <w:szCs w:val="20"/>
              </w:rPr>
              <w:t>Aggregated Emergency Base Point for Charging Load</w:t>
            </w:r>
            <w:r w:rsidRPr="00A03B1B">
              <w:rPr>
                <w:iCs/>
                <w:sz w:val="20"/>
                <w:szCs w:val="20"/>
              </w:rPr>
              <w:t xml:space="preserve">—The aggregation of the negative Emergency Base Points for the Resource </w:t>
            </w:r>
            <w:r w:rsidRPr="00A03B1B">
              <w:rPr>
                <w:i/>
                <w:iCs/>
                <w:sz w:val="20"/>
                <w:szCs w:val="20"/>
              </w:rPr>
              <w:t xml:space="preserve">r </w:t>
            </w:r>
            <w:r w:rsidRPr="00A03B1B">
              <w:rPr>
                <w:iCs/>
                <w:sz w:val="20"/>
                <w:szCs w:val="20"/>
              </w:rPr>
              <w:t xml:space="preserve">represented by QSE </w:t>
            </w:r>
            <w:r w:rsidRPr="00A03B1B">
              <w:rPr>
                <w:i/>
                <w:iCs/>
                <w:sz w:val="20"/>
                <w:szCs w:val="20"/>
              </w:rPr>
              <w:t>q</w:t>
            </w:r>
            <w:r w:rsidRPr="00A03B1B">
              <w:rPr>
                <w:iCs/>
                <w:sz w:val="20"/>
                <w:szCs w:val="20"/>
              </w:rPr>
              <w:t xml:space="preserve">, for the 15-minute Settlement Interval.  </w:t>
            </w:r>
          </w:p>
        </w:tc>
      </w:tr>
      <w:tr w:rsidR="00A03B1B" w:rsidRPr="00A03B1B" w14:paraId="1FF7F70C" w14:textId="77777777" w:rsidTr="00B31BB1">
        <w:trPr>
          <w:cantSplit/>
        </w:trPr>
        <w:tc>
          <w:tcPr>
            <w:tcW w:w="934" w:type="pct"/>
          </w:tcPr>
          <w:p w14:paraId="551C190C" w14:textId="77777777" w:rsidR="00A03B1B" w:rsidRPr="00A03B1B" w:rsidRDefault="00A03B1B" w:rsidP="00A03B1B">
            <w:pPr>
              <w:spacing w:after="60"/>
              <w:rPr>
                <w:iCs/>
                <w:sz w:val="20"/>
                <w:szCs w:val="20"/>
              </w:rPr>
            </w:pPr>
            <w:r w:rsidRPr="00A03B1B">
              <w:rPr>
                <w:iCs/>
                <w:sz w:val="20"/>
                <w:szCs w:val="20"/>
              </w:rPr>
              <w:t xml:space="preserve">EBP </w:t>
            </w:r>
            <w:r w:rsidRPr="00A03B1B">
              <w:rPr>
                <w:i/>
                <w:iCs/>
                <w:sz w:val="20"/>
                <w:szCs w:val="20"/>
                <w:vertAlign w:val="subscript"/>
              </w:rPr>
              <w:t>q, r, p, y</w:t>
            </w:r>
          </w:p>
        </w:tc>
        <w:tc>
          <w:tcPr>
            <w:tcW w:w="481" w:type="pct"/>
          </w:tcPr>
          <w:p w14:paraId="31F9C098" w14:textId="77777777" w:rsidR="00A03B1B" w:rsidRPr="00A03B1B" w:rsidRDefault="00A03B1B" w:rsidP="00A03B1B">
            <w:pPr>
              <w:spacing w:after="60"/>
              <w:rPr>
                <w:iCs/>
                <w:sz w:val="20"/>
                <w:szCs w:val="20"/>
              </w:rPr>
            </w:pPr>
            <w:r w:rsidRPr="00A03B1B">
              <w:rPr>
                <w:iCs/>
                <w:sz w:val="20"/>
                <w:szCs w:val="20"/>
              </w:rPr>
              <w:t>MW</w:t>
            </w:r>
          </w:p>
        </w:tc>
        <w:tc>
          <w:tcPr>
            <w:tcW w:w="3585" w:type="pct"/>
          </w:tcPr>
          <w:p w14:paraId="555E5BE3" w14:textId="77777777" w:rsidR="00A03B1B" w:rsidRPr="00A03B1B" w:rsidRDefault="00A03B1B" w:rsidP="00A03B1B">
            <w:pPr>
              <w:spacing w:after="60"/>
              <w:rPr>
                <w:iCs/>
                <w:sz w:val="20"/>
                <w:szCs w:val="20"/>
              </w:rPr>
            </w:pPr>
            <w:r w:rsidRPr="00A03B1B">
              <w:rPr>
                <w:i/>
                <w:iCs/>
                <w:sz w:val="20"/>
                <w:szCs w:val="20"/>
              </w:rPr>
              <w:t>Emergency Base Point per QSE per Settlement Point per Resource by interval</w:t>
            </w:r>
            <w:r w:rsidRPr="00A03B1B">
              <w:rPr>
                <w:iCs/>
                <w:sz w:val="20"/>
                <w:szCs w:val="20"/>
              </w:rPr>
              <w:t xml:space="preserve">—The Emergency Base Point of Resource </w:t>
            </w:r>
            <w:r w:rsidRPr="00A03B1B">
              <w:rPr>
                <w:i/>
                <w:iCs/>
                <w:sz w:val="20"/>
                <w:szCs w:val="20"/>
              </w:rPr>
              <w:t>r</w:t>
            </w:r>
            <w:r w:rsidRPr="00A03B1B">
              <w:rPr>
                <w:iCs/>
                <w:sz w:val="20"/>
                <w:szCs w:val="20"/>
              </w:rPr>
              <w:t xml:space="preserve"> at Resource Node </w:t>
            </w:r>
            <w:r w:rsidRPr="00A03B1B">
              <w:rPr>
                <w:i/>
                <w:iCs/>
                <w:sz w:val="20"/>
                <w:szCs w:val="20"/>
              </w:rPr>
              <w:t>p</w:t>
            </w:r>
            <w:r w:rsidRPr="00A03B1B">
              <w:rPr>
                <w:iCs/>
                <w:sz w:val="20"/>
                <w:szCs w:val="20"/>
              </w:rPr>
              <w:t xml:space="preserve"> represented by QSE </w:t>
            </w:r>
            <w:r w:rsidRPr="00A03B1B">
              <w:rPr>
                <w:i/>
                <w:iCs/>
                <w:sz w:val="20"/>
                <w:szCs w:val="20"/>
              </w:rPr>
              <w:t>q</w:t>
            </w:r>
            <w:r w:rsidRPr="00A03B1B">
              <w:rPr>
                <w:iCs/>
                <w:sz w:val="20"/>
                <w:szCs w:val="20"/>
              </w:rPr>
              <w:t xml:space="preserve"> for the Emergency Base Point interval or SCED interval</w:t>
            </w:r>
            <w:r w:rsidRPr="00A03B1B">
              <w:rPr>
                <w:i/>
                <w:iCs/>
                <w:sz w:val="20"/>
                <w:szCs w:val="20"/>
              </w:rPr>
              <w:t xml:space="preserve"> y</w:t>
            </w:r>
            <w:r w:rsidRPr="00A03B1B">
              <w:rPr>
                <w:iCs/>
                <w:sz w:val="20"/>
                <w:szCs w:val="20"/>
              </w:rPr>
              <w:t xml:space="preserve">.  If a Base Point instead of an Emergency Base Point is effective during the interval </w:t>
            </w:r>
            <w:r w:rsidRPr="00A03B1B">
              <w:rPr>
                <w:i/>
                <w:iCs/>
                <w:sz w:val="20"/>
                <w:szCs w:val="20"/>
              </w:rPr>
              <w:t>y</w:t>
            </w:r>
            <w:r w:rsidRPr="00A03B1B">
              <w:rPr>
                <w:iCs/>
                <w:sz w:val="20"/>
                <w:szCs w:val="20"/>
              </w:rPr>
              <w:t xml:space="preserve">, its value equals the Base Point.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78A4CB58" w14:textId="77777777" w:rsidTr="00B31BB1">
        <w:trPr>
          <w:cantSplit/>
        </w:trPr>
        <w:tc>
          <w:tcPr>
            <w:tcW w:w="934" w:type="pct"/>
          </w:tcPr>
          <w:p w14:paraId="06CD4A33" w14:textId="77777777" w:rsidR="00A03B1B" w:rsidRPr="00A03B1B" w:rsidRDefault="00A03B1B" w:rsidP="00A03B1B">
            <w:pPr>
              <w:spacing w:after="60"/>
              <w:rPr>
                <w:iCs/>
                <w:sz w:val="20"/>
                <w:szCs w:val="20"/>
              </w:rPr>
            </w:pPr>
            <w:r w:rsidRPr="00A03B1B">
              <w:rPr>
                <w:iCs/>
                <w:sz w:val="20"/>
                <w:szCs w:val="20"/>
              </w:rPr>
              <w:t xml:space="preserve">EBPPR </w:t>
            </w:r>
            <w:r w:rsidRPr="00A03B1B">
              <w:rPr>
                <w:i/>
                <w:iCs/>
                <w:sz w:val="20"/>
                <w:szCs w:val="20"/>
                <w:vertAlign w:val="subscript"/>
              </w:rPr>
              <w:t>q, r, p, y</w:t>
            </w:r>
          </w:p>
        </w:tc>
        <w:tc>
          <w:tcPr>
            <w:tcW w:w="481" w:type="pct"/>
          </w:tcPr>
          <w:p w14:paraId="0CA43AE8" w14:textId="77777777" w:rsidR="00A03B1B" w:rsidRPr="00A03B1B" w:rsidRDefault="00A03B1B" w:rsidP="00A03B1B">
            <w:pPr>
              <w:spacing w:after="60"/>
              <w:rPr>
                <w:iCs/>
                <w:sz w:val="20"/>
                <w:szCs w:val="20"/>
              </w:rPr>
            </w:pPr>
            <w:r w:rsidRPr="00A03B1B">
              <w:rPr>
                <w:iCs/>
                <w:sz w:val="20"/>
                <w:szCs w:val="20"/>
              </w:rPr>
              <w:t>$/MWh</w:t>
            </w:r>
          </w:p>
        </w:tc>
        <w:tc>
          <w:tcPr>
            <w:tcW w:w="3585" w:type="pct"/>
          </w:tcPr>
          <w:p w14:paraId="1374887C" w14:textId="77777777" w:rsidR="00A03B1B" w:rsidRPr="00A03B1B" w:rsidRDefault="00A03B1B" w:rsidP="00A03B1B">
            <w:pPr>
              <w:spacing w:after="60"/>
              <w:rPr>
                <w:iCs/>
                <w:sz w:val="20"/>
                <w:szCs w:val="20"/>
              </w:rPr>
            </w:pPr>
            <w:r w:rsidRPr="00A03B1B">
              <w:rPr>
                <w:i/>
                <w:iCs/>
                <w:sz w:val="20"/>
                <w:szCs w:val="20"/>
              </w:rPr>
              <w:t>Emergency Base Point Price per QSE per Settlement Point per Resource by interval</w:t>
            </w:r>
            <w:r w:rsidRPr="00A03B1B">
              <w:rPr>
                <w:iCs/>
                <w:sz w:val="20"/>
                <w:szCs w:val="20"/>
              </w:rPr>
              <w:t>—The price on the Energy Offer Curve</w:t>
            </w:r>
            <w:r w:rsidRPr="00A03B1B">
              <w:rPr>
                <w:rFonts w:ascii="Calibri" w:eastAsia="Calibri" w:hAnsi="Calibri"/>
                <w:sz w:val="22"/>
                <w:szCs w:val="22"/>
              </w:rPr>
              <w:t xml:space="preserve"> </w:t>
            </w:r>
            <w:r w:rsidRPr="00A03B1B">
              <w:rPr>
                <w:iCs/>
                <w:sz w:val="20"/>
                <w:szCs w:val="20"/>
              </w:rPr>
              <w:t>or Energy Bid/Offer Curve corresponding to the Emergency Base Point</w:t>
            </w:r>
            <w:r w:rsidRPr="00A03B1B">
              <w:rPr>
                <w:rFonts w:ascii="Calibri" w:eastAsia="Calibri" w:hAnsi="Calibri"/>
                <w:sz w:val="22"/>
                <w:szCs w:val="22"/>
              </w:rPr>
              <w:t xml:space="preserve"> </w:t>
            </w:r>
            <w:r w:rsidRPr="00A03B1B">
              <w:rPr>
                <w:iCs/>
                <w:sz w:val="20"/>
                <w:szCs w:val="20"/>
              </w:rPr>
              <w:t xml:space="preserve">for Resource </w:t>
            </w:r>
            <w:r w:rsidRPr="00A03B1B">
              <w:rPr>
                <w:i/>
                <w:iCs/>
                <w:sz w:val="20"/>
                <w:szCs w:val="20"/>
              </w:rPr>
              <w:t>r</w:t>
            </w:r>
            <w:r w:rsidRPr="00A03B1B">
              <w:rPr>
                <w:iCs/>
                <w:sz w:val="20"/>
                <w:szCs w:val="20"/>
              </w:rPr>
              <w:t xml:space="preserve"> at Resource Node </w:t>
            </w:r>
            <w:r w:rsidRPr="00A03B1B">
              <w:rPr>
                <w:i/>
                <w:iCs/>
                <w:sz w:val="20"/>
                <w:szCs w:val="20"/>
              </w:rPr>
              <w:t>p</w:t>
            </w:r>
            <w:r w:rsidRPr="00A03B1B">
              <w:rPr>
                <w:iCs/>
                <w:sz w:val="20"/>
                <w:szCs w:val="20"/>
              </w:rPr>
              <w:t xml:space="preserve"> represented by QSE </w:t>
            </w:r>
            <w:r w:rsidRPr="00A03B1B">
              <w:rPr>
                <w:i/>
                <w:iCs/>
                <w:sz w:val="20"/>
                <w:szCs w:val="20"/>
              </w:rPr>
              <w:t>q</w:t>
            </w:r>
            <w:r w:rsidRPr="00A03B1B">
              <w:rPr>
                <w:iCs/>
                <w:sz w:val="20"/>
                <w:szCs w:val="20"/>
              </w:rPr>
              <w:t xml:space="preserve"> for the Emergency Base Point interval or SCED interval </w:t>
            </w:r>
            <w:r w:rsidRPr="00A03B1B">
              <w:rPr>
                <w:i/>
                <w:iCs/>
                <w:sz w:val="20"/>
                <w:szCs w:val="20"/>
              </w:rPr>
              <w:t>y</w:t>
            </w:r>
            <w:r w:rsidRPr="00A03B1B">
              <w:rPr>
                <w:iCs/>
                <w:sz w:val="20"/>
                <w:szCs w:val="20"/>
              </w:rPr>
              <w:t xml:space="preserve">.  The Energy Offer Curve shall be capped by the MOC pursuant to Section 4.4.9.4.1, Mitigated Offer Cap, and the Energy Bid/Offer Curve shall be capped by the maximum RTSPP at the Settlement Point for the Operating Day, per paragraph (12) of Section 6.6.9.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0A7B8433" w14:textId="77777777" w:rsidTr="00B31BB1">
        <w:trPr>
          <w:cantSplit/>
        </w:trPr>
        <w:tc>
          <w:tcPr>
            <w:tcW w:w="934" w:type="pct"/>
          </w:tcPr>
          <w:p w14:paraId="6519E80D" w14:textId="77777777" w:rsidR="00A03B1B" w:rsidRPr="00A03B1B" w:rsidRDefault="00A03B1B" w:rsidP="00A03B1B">
            <w:pPr>
              <w:spacing w:after="60"/>
              <w:rPr>
                <w:iCs/>
                <w:sz w:val="20"/>
                <w:szCs w:val="20"/>
              </w:rPr>
            </w:pPr>
            <w:r w:rsidRPr="00A03B1B">
              <w:rPr>
                <w:iCs/>
                <w:sz w:val="20"/>
                <w:szCs w:val="20"/>
              </w:rPr>
              <w:t>RTSPP</w:t>
            </w:r>
            <w:r w:rsidRPr="00A03B1B">
              <w:rPr>
                <w:i/>
                <w:iCs/>
                <w:sz w:val="20"/>
                <w:szCs w:val="20"/>
              </w:rPr>
              <w:t xml:space="preserve"> </w:t>
            </w:r>
            <w:r w:rsidRPr="00A03B1B">
              <w:rPr>
                <w:i/>
                <w:iCs/>
                <w:sz w:val="20"/>
                <w:szCs w:val="20"/>
                <w:vertAlign w:val="subscript"/>
              </w:rPr>
              <w:t>p</w:t>
            </w:r>
          </w:p>
        </w:tc>
        <w:tc>
          <w:tcPr>
            <w:tcW w:w="481" w:type="pct"/>
          </w:tcPr>
          <w:p w14:paraId="2DE828F2" w14:textId="77777777" w:rsidR="00A03B1B" w:rsidRPr="00A03B1B" w:rsidRDefault="00A03B1B" w:rsidP="00A03B1B">
            <w:pPr>
              <w:spacing w:after="60"/>
              <w:rPr>
                <w:iCs/>
                <w:sz w:val="20"/>
                <w:szCs w:val="20"/>
              </w:rPr>
            </w:pPr>
            <w:r w:rsidRPr="00A03B1B">
              <w:rPr>
                <w:iCs/>
                <w:sz w:val="20"/>
                <w:szCs w:val="20"/>
              </w:rPr>
              <w:t>$/MWh</w:t>
            </w:r>
          </w:p>
        </w:tc>
        <w:tc>
          <w:tcPr>
            <w:tcW w:w="3585" w:type="pct"/>
          </w:tcPr>
          <w:p w14:paraId="3E7786CF" w14:textId="77777777" w:rsidR="00A03B1B" w:rsidRPr="00A03B1B" w:rsidRDefault="00A03B1B" w:rsidP="00A03B1B">
            <w:pPr>
              <w:spacing w:after="60"/>
              <w:rPr>
                <w:iCs/>
                <w:sz w:val="20"/>
                <w:szCs w:val="20"/>
              </w:rPr>
            </w:pPr>
            <w:r w:rsidRPr="00A03B1B">
              <w:rPr>
                <w:i/>
                <w:iCs/>
                <w:sz w:val="20"/>
                <w:szCs w:val="20"/>
              </w:rPr>
              <w:t>Real-Time Settlement Point Price per Settlement Point</w:t>
            </w:r>
            <w:r w:rsidRPr="00A03B1B">
              <w:rPr>
                <w:iCs/>
                <w:sz w:val="20"/>
                <w:szCs w:val="20"/>
              </w:rPr>
              <w:t xml:space="preserve">—The Real-Time Settlement Point Price at Settlement Point </w:t>
            </w:r>
            <w:r w:rsidRPr="00A03B1B">
              <w:rPr>
                <w:i/>
                <w:iCs/>
                <w:sz w:val="20"/>
                <w:szCs w:val="20"/>
              </w:rPr>
              <w:t>p</w:t>
            </w:r>
            <w:r w:rsidRPr="00A03B1B">
              <w:rPr>
                <w:iCs/>
                <w:sz w:val="20"/>
                <w:szCs w:val="20"/>
              </w:rPr>
              <w:t>, for the 15-minute Settlement Interval.</w:t>
            </w:r>
          </w:p>
        </w:tc>
      </w:tr>
      <w:tr w:rsidR="00A03B1B" w:rsidRPr="00A03B1B" w14:paraId="6D0E3451" w14:textId="77777777" w:rsidTr="00B31BB1">
        <w:trPr>
          <w:cantSplit/>
        </w:trPr>
        <w:tc>
          <w:tcPr>
            <w:tcW w:w="934" w:type="pct"/>
          </w:tcPr>
          <w:p w14:paraId="3F8B5991" w14:textId="77777777" w:rsidR="00A03B1B" w:rsidRPr="00A03B1B" w:rsidRDefault="00A03B1B" w:rsidP="00A03B1B">
            <w:pPr>
              <w:spacing w:after="60"/>
              <w:rPr>
                <w:iCs/>
                <w:sz w:val="20"/>
                <w:szCs w:val="20"/>
              </w:rPr>
            </w:pPr>
            <w:r w:rsidRPr="00A03B1B">
              <w:rPr>
                <w:iCs/>
                <w:sz w:val="20"/>
                <w:szCs w:val="20"/>
              </w:rPr>
              <w:t xml:space="preserve">RTMG </w:t>
            </w:r>
            <w:r w:rsidRPr="00A03B1B">
              <w:rPr>
                <w:i/>
                <w:iCs/>
                <w:sz w:val="20"/>
                <w:szCs w:val="20"/>
                <w:vertAlign w:val="subscript"/>
              </w:rPr>
              <w:t>q, r, p</w:t>
            </w:r>
          </w:p>
        </w:tc>
        <w:tc>
          <w:tcPr>
            <w:tcW w:w="481" w:type="pct"/>
          </w:tcPr>
          <w:p w14:paraId="5FF7DCA0" w14:textId="77777777" w:rsidR="00A03B1B" w:rsidRPr="00A03B1B" w:rsidRDefault="00A03B1B" w:rsidP="00A03B1B">
            <w:pPr>
              <w:spacing w:after="60"/>
              <w:rPr>
                <w:iCs/>
                <w:sz w:val="20"/>
                <w:szCs w:val="20"/>
              </w:rPr>
            </w:pPr>
            <w:r w:rsidRPr="00A03B1B">
              <w:rPr>
                <w:iCs/>
                <w:sz w:val="20"/>
                <w:szCs w:val="20"/>
              </w:rPr>
              <w:t>MWh</w:t>
            </w:r>
          </w:p>
        </w:tc>
        <w:tc>
          <w:tcPr>
            <w:tcW w:w="3585" w:type="pct"/>
          </w:tcPr>
          <w:p w14:paraId="42D7D4DF" w14:textId="77777777" w:rsidR="00A03B1B" w:rsidRPr="00A03B1B" w:rsidRDefault="00A03B1B" w:rsidP="00A03B1B">
            <w:pPr>
              <w:spacing w:after="60"/>
              <w:rPr>
                <w:iCs/>
                <w:sz w:val="20"/>
                <w:szCs w:val="20"/>
              </w:rPr>
            </w:pPr>
            <w:r w:rsidRPr="00A03B1B">
              <w:rPr>
                <w:i/>
                <w:iCs/>
                <w:sz w:val="20"/>
                <w:szCs w:val="20"/>
              </w:rPr>
              <w:t>Real-Time Metered Generation per QSE per Settlement Point per Resource</w:t>
            </w:r>
            <w:r w:rsidRPr="00A03B1B">
              <w:rPr>
                <w:iCs/>
                <w:sz w:val="20"/>
                <w:szCs w:val="20"/>
              </w:rPr>
              <w:t xml:space="preserve">—The metered generation of Resource </w:t>
            </w:r>
            <w:r w:rsidRPr="00A03B1B">
              <w:rPr>
                <w:i/>
                <w:iCs/>
                <w:sz w:val="20"/>
                <w:szCs w:val="20"/>
              </w:rPr>
              <w:t>r</w:t>
            </w:r>
            <w:r w:rsidRPr="00A03B1B">
              <w:rPr>
                <w:iCs/>
                <w:sz w:val="20"/>
                <w:szCs w:val="20"/>
              </w:rPr>
              <w:t xml:space="preserve"> at Resource Node </w:t>
            </w:r>
            <w:r w:rsidRPr="00A03B1B">
              <w:rPr>
                <w:i/>
                <w:iCs/>
                <w:sz w:val="20"/>
                <w:szCs w:val="20"/>
              </w:rPr>
              <w:t>p</w:t>
            </w:r>
            <w:r w:rsidRPr="00A03B1B">
              <w:rPr>
                <w:iCs/>
                <w:sz w:val="20"/>
                <w:szCs w:val="20"/>
              </w:rPr>
              <w:t xml:space="preserve"> represented by QSE </w:t>
            </w:r>
            <w:r w:rsidRPr="00A03B1B">
              <w:rPr>
                <w:i/>
                <w:iCs/>
                <w:sz w:val="20"/>
                <w:szCs w:val="20"/>
              </w:rPr>
              <w:t>q</w:t>
            </w:r>
            <w:r w:rsidRPr="00A03B1B">
              <w:rPr>
                <w:iCs/>
                <w:sz w:val="20"/>
                <w:szCs w:val="20"/>
              </w:rPr>
              <w:t xml:space="preserve"> in Real-Time for 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4866FB92" w14:textId="77777777" w:rsidTr="00B31BB1">
        <w:trPr>
          <w:cantSplit/>
        </w:trPr>
        <w:tc>
          <w:tcPr>
            <w:tcW w:w="934" w:type="pct"/>
          </w:tcPr>
          <w:p w14:paraId="54FA084D" w14:textId="77777777" w:rsidR="00A03B1B" w:rsidRPr="00A03B1B" w:rsidRDefault="00A03B1B" w:rsidP="00A03B1B">
            <w:pPr>
              <w:spacing w:after="60"/>
              <w:rPr>
                <w:iCs/>
                <w:sz w:val="20"/>
                <w:szCs w:val="20"/>
              </w:rPr>
            </w:pPr>
            <w:r w:rsidRPr="00A03B1B">
              <w:rPr>
                <w:iCs/>
                <w:sz w:val="20"/>
                <w:szCs w:val="20"/>
              </w:rPr>
              <w:t xml:space="preserve">RTCL </w:t>
            </w:r>
            <w:r w:rsidRPr="00A03B1B">
              <w:rPr>
                <w:i/>
                <w:iCs/>
                <w:sz w:val="20"/>
                <w:szCs w:val="20"/>
                <w:vertAlign w:val="subscript"/>
              </w:rPr>
              <w:t>q, r, p</w:t>
            </w:r>
          </w:p>
        </w:tc>
        <w:tc>
          <w:tcPr>
            <w:tcW w:w="481" w:type="pct"/>
          </w:tcPr>
          <w:p w14:paraId="171D5C00" w14:textId="77777777" w:rsidR="00A03B1B" w:rsidRPr="00A03B1B" w:rsidRDefault="00A03B1B" w:rsidP="00A03B1B">
            <w:pPr>
              <w:spacing w:after="60"/>
              <w:rPr>
                <w:iCs/>
                <w:sz w:val="20"/>
                <w:szCs w:val="20"/>
              </w:rPr>
            </w:pPr>
            <w:r w:rsidRPr="00A03B1B">
              <w:rPr>
                <w:iCs/>
                <w:sz w:val="20"/>
                <w:szCs w:val="20"/>
              </w:rPr>
              <w:t>MWh</w:t>
            </w:r>
          </w:p>
        </w:tc>
        <w:tc>
          <w:tcPr>
            <w:tcW w:w="3585" w:type="pct"/>
          </w:tcPr>
          <w:p w14:paraId="5C5F204C" w14:textId="77777777" w:rsidR="00A03B1B" w:rsidRPr="00A03B1B" w:rsidRDefault="00A03B1B" w:rsidP="00A03B1B">
            <w:pPr>
              <w:spacing w:after="60"/>
              <w:rPr>
                <w:i/>
                <w:iCs/>
                <w:sz w:val="20"/>
                <w:szCs w:val="20"/>
              </w:rPr>
            </w:pPr>
            <w:r w:rsidRPr="00A03B1B">
              <w:rPr>
                <w:i/>
                <w:iCs/>
                <w:sz w:val="20"/>
                <w:szCs w:val="20"/>
              </w:rPr>
              <w:t>Real-Time Charging Load per QSE per Resource per Settlement Point</w:t>
            </w:r>
            <w:r w:rsidRPr="00A03B1B">
              <w:rPr>
                <w:iCs/>
                <w:sz w:val="20"/>
                <w:szCs w:val="20"/>
              </w:rPr>
              <w:t xml:space="preserve">—The charging load for Resource </w:t>
            </w:r>
            <w:r w:rsidRPr="00A03B1B">
              <w:rPr>
                <w:i/>
                <w:iCs/>
                <w:sz w:val="20"/>
                <w:szCs w:val="20"/>
              </w:rPr>
              <w:t xml:space="preserve">r </w:t>
            </w:r>
            <w:r w:rsidRPr="00A03B1B">
              <w:rPr>
                <w:iCs/>
                <w:sz w:val="20"/>
                <w:szCs w:val="20"/>
              </w:rPr>
              <w:t xml:space="preserve">at Resource Node </w:t>
            </w:r>
            <w:r w:rsidRPr="00A03B1B">
              <w:rPr>
                <w:i/>
                <w:iCs/>
                <w:sz w:val="20"/>
                <w:szCs w:val="20"/>
              </w:rPr>
              <w:t xml:space="preserve">p </w:t>
            </w:r>
            <w:r w:rsidRPr="00A03B1B">
              <w:rPr>
                <w:iCs/>
                <w:sz w:val="20"/>
                <w:szCs w:val="20"/>
              </w:rPr>
              <w:t xml:space="preserve">represented by the QSE </w:t>
            </w:r>
            <w:r w:rsidRPr="00A03B1B">
              <w:rPr>
                <w:i/>
                <w:iCs/>
                <w:sz w:val="20"/>
                <w:szCs w:val="20"/>
              </w:rPr>
              <w:t xml:space="preserve">q, </w:t>
            </w:r>
            <w:r w:rsidRPr="00A03B1B">
              <w:rPr>
                <w:iCs/>
                <w:sz w:val="20"/>
                <w:szCs w:val="20"/>
              </w:rPr>
              <w:t>represented as a negative value,</w:t>
            </w:r>
            <w:r w:rsidRPr="00A03B1B">
              <w:rPr>
                <w:i/>
                <w:iCs/>
                <w:sz w:val="20"/>
                <w:szCs w:val="20"/>
              </w:rPr>
              <w:t xml:space="preserve"> </w:t>
            </w:r>
            <w:r w:rsidRPr="00A03B1B">
              <w:rPr>
                <w:iCs/>
                <w:sz w:val="20"/>
                <w:szCs w:val="20"/>
              </w:rPr>
              <w:t xml:space="preserve">for the 15-minute Settlement Interval. </w:t>
            </w:r>
          </w:p>
        </w:tc>
      </w:tr>
      <w:tr w:rsidR="00A03B1B" w:rsidRPr="00A03B1B" w14:paraId="37DA90EC" w14:textId="77777777" w:rsidTr="00B31BB1">
        <w:trPr>
          <w:cantSplit/>
        </w:trPr>
        <w:tc>
          <w:tcPr>
            <w:tcW w:w="934" w:type="pct"/>
          </w:tcPr>
          <w:p w14:paraId="31CDE276" w14:textId="77777777" w:rsidR="00A03B1B" w:rsidRPr="00A03B1B" w:rsidRDefault="00A03B1B" w:rsidP="00A03B1B">
            <w:pPr>
              <w:spacing w:after="60"/>
              <w:rPr>
                <w:iCs/>
                <w:sz w:val="20"/>
                <w:szCs w:val="20"/>
              </w:rPr>
            </w:pPr>
            <w:r w:rsidRPr="00A03B1B">
              <w:rPr>
                <w:bCs/>
                <w:sz w:val="20"/>
                <w:szCs w:val="20"/>
              </w:rPr>
              <w:t>RTRUNET</w:t>
            </w:r>
            <w:r w:rsidRPr="00A03B1B">
              <w:rPr>
                <w:bCs/>
                <w:iCs/>
                <w:szCs w:val="20"/>
              </w:rPr>
              <w:t xml:space="preserve"> </w:t>
            </w:r>
            <w:r w:rsidRPr="00A03B1B">
              <w:rPr>
                <w:bCs/>
                <w:i/>
                <w:iCs/>
                <w:szCs w:val="20"/>
                <w:vertAlign w:val="subscript"/>
              </w:rPr>
              <w:t>q, r</w:t>
            </w:r>
          </w:p>
        </w:tc>
        <w:tc>
          <w:tcPr>
            <w:tcW w:w="481" w:type="pct"/>
          </w:tcPr>
          <w:p w14:paraId="42759B37" w14:textId="77777777" w:rsidR="00A03B1B" w:rsidRPr="00A03B1B" w:rsidRDefault="00A03B1B" w:rsidP="00A03B1B">
            <w:pPr>
              <w:spacing w:after="60"/>
              <w:rPr>
                <w:iCs/>
                <w:sz w:val="20"/>
                <w:szCs w:val="20"/>
              </w:rPr>
            </w:pPr>
            <w:r w:rsidRPr="00A03B1B">
              <w:rPr>
                <w:iCs/>
                <w:sz w:val="20"/>
                <w:szCs w:val="20"/>
              </w:rPr>
              <w:t>$</w:t>
            </w:r>
          </w:p>
        </w:tc>
        <w:tc>
          <w:tcPr>
            <w:tcW w:w="3585" w:type="pct"/>
          </w:tcPr>
          <w:p w14:paraId="34D0585C" w14:textId="77777777" w:rsidR="00A03B1B" w:rsidRPr="00A03B1B" w:rsidRDefault="00A03B1B" w:rsidP="00A03B1B">
            <w:pPr>
              <w:spacing w:after="60"/>
              <w:rPr>
                <w:iCs/>
                <w:sz w:val="20"/>
                <w:szCs w:val="20"/>
              </w:rPr>
            </w:pPr>
            <w:r w:rsidRPr="00A03B1B">
              <w:rPr>
                <w:i/>
                <w:iCs/>
                <w:sz w:val="20"/>
                <w:szCs w:val="20"/>
              </w:rPr>
              <w:t>Real-Time Reg-Up Net Revenue</w:t>
            </w:r>
            <w:r w:rsidRPr="00A03B1B">
              <w:rPr>
                <w:iCs/>
                <w:sz w:val="20"/>
                <w:szCs w:val="20"/>
              </w:rPr>
              <w:t xml:space="preserve">—The difference between the Real-Time Reg-Up Revenue and the Real-Time Reg-Up Revenue Target for QSE </w:t>
            </w:r>
            <w:r w:rsidRPr="00A03B1B">
              <w:rPr>
                <w:i/>
                <w:iCs/>
                <w:sz w:val="20"/>
                <w:szCs w:val="20"/>
              </w:rPr>
              <w:t>q</w:t>
            </w:r>
            <w:r w:rsidRPr="00A03B1B">
              <w:rPr>
                <w:iCs/>
                <w:sz w:val="20"/>
                <w:szCs w:val="20"/>
              </w:rPr>
              <w:t xml:space="preserve"> for Resource </w:t>
            </w:r>
            <w:r w:rsidRPr="00A03B1B">
              <w:rPr>
                <w:i/>
                <w:iCs/>
                <w:sz w:val="20"/>
                <w:szCs w:val="20"/>
              </w:rPr>
              <w:t xml:space="preserve">r </w:t>
            </w:r>
            <w:r w:rsidRPr="00A03B1B">
              <w:rPr>
                <w:iCs/>
                <w:sz w:val="20"/>
                <w:szCs w:val="20"/>
              </w:rPr>
              <w:t xml:space="preserve">for 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6D70EC79" w14:textId="77777777" w:rsidTr="00B31BB1">
        <w:trPr>
          <w:cantSplit/>
        </w:trPr>
        <w:tc>
          <w:tcPr>
            <w:tcW w:w="934" w:type="pct"/>
          </w:tcPr>
          <w:p w14:paraId="56F67CDC" w14:textId="77777777" w:rsidR="00A03B1B" w:rsidRPr="00A03B1B" w:rsidRDefault="00A03B1B" w:rsidP="00A03B1B">
            <w:pPr>
              <w:spacing w:after="60"/>
              <w:rPr>
                <w:iCs/>
                <w:sz w:val="20"/>
                <w:szCs w:val="20"/>
              </w:rPr>
            </w:pPr>
            <w:r w:rsidRPr="00A03B1B">
              <w:rPr>
                <w:bCs/>
                <w:sz w:val="20"/>
                <w:szCs w:val="20"/>
              </w:rPr>
              <w:t>RTRDNET</w:t>
            </w:r>
            <w:r w:rsidRPr="00A03B1B">
              <w:rPr>
                <w:bCs/>
                <w:iCs/>
                <w:szCs w:val="20"/>
              </w:rPr>
              <w:t xml:space="preserve"> </w:t>
            </w:r>
            <w:r w:rsidRPr="00A03B1B">
              <w:rPr>
                <w:bCs/>
                <w:i/>
                <w:iCs/>
                <w:szCs w:val="20"/>
                <w:vertAlign w:val="subscript"/>
              </w:rPr>
              <w:t>q, r</w:t>
            </w:r>
          </w:p>
        </w:tc>
        <w:tc>
          <w:tcPr>
            <w:tcW w:w="481" w:type="pct"/>
          </w:tcPr>
          <w:p w14:paraId="4920D691" w14:textId="77777777" w:rsidR="00A03B1B" w:rsidRPr="00A03B1B" w:rsidRDefault="00A03B1B" w:rsidP="00A03B1B">
            <w:pPr>
              <w:spacing w:after="60"/>
              <w:rPr>
                <w:iCs/>
                <w:sz w:val="20"/>
                <w:szCs w:val="20"/>
              </w:rPr>
            </w:pPr>
            <w:r w:rsidRPr="00A03B1B">
              <w:rPr>
                <w:iCs/>
                <w:sz w:val="20"/>
                <w:szCs w:val="20"/>
              </w:rPr>
              <w:t>$</w:t>
            </w:r>
          </w:p>
        </w:tc>
        <w:tc>
          <w:tcPr>
            <w:tcW w:w="3585" w:type="pct"/>
          </w:tcPr>
          <w:p w14:paraId="0BD45FEE" w14:textId="77777777" w:rsidR="00A03B1B" w:rsidRPr="00A03B1B" w:rsidRDefault="00A03B1B" w:rsidP="00A03B1B">
            <w:pPr>
              <w:spacing w:after="60"/>
              <w:rPr>
                <w:i/>
                <w:iCs/>
                <w:sz w:val="20"/>
                <w:szCs w:val="20"/>
              </w:rPr>
            </w:pPr>
            <w:r w:rsidRPr="00A03B1B">
              <w:rPr>
                <w:i/>
                <w:iCs/>
                <w:sz w:val="20"/>
                <w:szCs w:val="20"/>
              </w:rPr>
              <w:t>Real-Time Reg-Down Net Revenue</w:t>
            </w:r>
            <w:r w:rsidRPr="00A03B1B">
              <w:rPr>
                <w:iCs/>
                <w:sz w:val="20"/>
                <w:szCs w:val="20"/>
              </w:rPr>
              <w:t xml:space="preserve">—The difference between calculated revenue for the Real-Time Reg-Down Revenue and the Real-Time Reg-Down Revenue Target for QSE </w:t>
            </w:r>
            <w:r w:rsidRPr="00A03B1B">
              <w:rPr>
                <w:i/>
                <w:iCs/>
                <w:sz w:val="20"/>
                <w:szCs w:val="20"/>
              </w:rPr>
              <w:t>q</w:t>
            </w:r>
            <w:r w:rsidRPr="00A03B1B">
              <w:rPr>
                <w:iCs/>
                <w:sz w:val="20"/>
                <w:szCs w:val="20"/>
              </w:rPr>
              <w:t xml:space="preserve"> for Resource </w:t>
            </w:r>
            <w:r w:rsidRPr="00A03B1B">
              <w:rPr>
                <w:i/>
                <w:iCs/>
                <w:sz w:val="20"/>
                <w:szCs w:val="20"/>
              </w:rPr>
              <w:t xml:space="preserve">r </w:t>
            </w:r>
            <w:r w:rsidRPr="00A03B1B">
              <w:rPr>
                <w:iCs/>
                <w:sz w:val="20"/>
                <w:szCs w:val="20"/>
              </w:rPr>
              <w:t xml:space="preserve">for 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76BE119C" w14:textId="77777777" w:rsidTr="00B31BB1">
        <w:trPr>
          <w:cantSplit/>
        </w:trPr>
        <w:tc>
          <w:tcPr>
            <w:tcW w:w="934" w:type="pct"/>
          </w:tcPr>
          <w:p w14:paraId="202CD4F2" w14:textId="77777777" w:rsidR="00A03B1B" w:rsidRPr="00A03B1B" w:rsidRDefault="00A03B1B" w:rsidP="00A03B1B">
            <w:pPr>
              <w:spacing w:after="60"/>
              <w:rPr>
                <w:bCs/>
                <w:sz w:val="20"/>
                <w:szCs w:val="20"/>
              </w:rPr>
            </w:pPr>
            <w:r w:rsidRPr="00A03B1B">
              <w:rPr>
                <w:bCs/>
                <w:sz w:val="20"/>
                <w:szCs w:val="20"/>
              </w:rPr>
              <w:lastRenderedPageBreak/>
              <w:t>RTRRNET</w:t>
            </w:r>
            <w:r w:rsidRPr="00A03B1B">
              <w:rPr>
                <w:bCs/>
                <w:iCs/>
                <w:szCs w:val="20"/>
              </w:rPr>
              <w:t xml:space="preserve"> </w:t>
            </w:r>
            <w:r w:rsidRPr="00A03B1B">
              <w:rPr>
                <w:bCs/>
                <w:i/>
                <w:iCs/>
                <w:szCs w:val="20"/>
                <w:vertAlign w:val="subscript"/>
              </w:rPr>
              <w:t>q, r</w:t>
            </w:r>
          </w:p>
        </w:tc>
        <w:tc>
          <w:tcPr>
            <w:tcW w:w="481" w:type="pct"/>
          </w:tcPr>
          <w:p w14:paraId="72F20C78" w14:textId="77777777" w:rsidR="00A03B1B" w:rsidRPr="00A03B1B" w:rsidRDefault="00A03B1B" w:rsidP="00A03B1B">
            <w:pPr>
              <w:spacing w:after="60"/>
              <w:rPr>
                <w:iCs/>
                <w:sz w:val="20"/>
                <w:szCs w:val="20"/>
              </w:rPr>
            </w:pPr>
            <w:r w:rsidRPr="00A03B1B">
              <w:rPr>
                <w:iCs/>
                <w:sz w:val="20"/>
                <w:szCs w:val="20"/>
              </w:rPr>
              <w:t>$</w:t>
            </w:r>
          </w:p>
        </w:tc>
        <w:tc>
          <w:tcPr>
            <w:tcW w:w="3585" w:type="pct"/>
          </w:tcPr>
          <w:p w14:paraId="4AD55F83" w14:textId="77777777" w:rsidR="00A03B1B" w:rsidRPr="00A03B1B" w:rsidRDefault="00A03B1B" w:rsidP="00A03B1B">
            <w:pPr>
              <w:spacing w:after="60"/>
              <w:rPr>
                <w:i/>
                <w:iCs/>
                <w:sz w:val="20"/>
                <w:szCs w:val="20"/>
              </w:rPr>
            </w:pPr>
            <w:r w:rsidRPr="00A03B1B">
              <w:rPr>
                <w:i/>
                <w:iCs/>
                <w:sz w:val="20"/>
                <w:szCs w:val="20"/>
              </w:rPr>
              <w:t>Real-Time Responsive Reserve Net Revenue</w:t>
            </w:r>
            <w:r w:rsidRPr="00A03B1B">
              <w:rPr>
                <w:iCs/>
                <w:sz w:val="20"/>
                <w:szCs w:val="20"/>
              </w:rPr>
              <w:t xml:space="preserve">—The difference between Real-Time RRS Revenue and the Real-Time RRS Revenue Target for QSE </w:t>
            </w:r>
            <w:r w:rsidRPr="00A03B1B">
              <w:rPr>
                <w:i/>
                <w:iCs/>
                <w:sz w:val="20"/>
                <w:szCs w:val="20"/>
              </w:rPr>
              <w:t>q</w:t>
            </w:r>
            <w:r w:rsidRPr="00A03B1B">
              <w:rPr>
                <w:iCs/>
                <w:sz w:val="20"/>
                <w:szCs w:val="20"/>
              </w:rPr>
              <w:t xml:space="preserve"> for Resource </w:t>
            </w:r>
            <w:r w:rsidRPr="00A03B1B">
              <w:rPr>
                <w:i/>
                <w:iCs/>
                <w:sz w:val="20"/>
                <w:szCs w:val="20"/>
              </w:rPr>
              <w:t xml:space="preserve">r </w:t>
            </w:r>
            <w:r w:rsidRPr="00A03B1B">
              <w:rPr>
                <w:iCs/>
                <w:sz w:val="20"/>
                <w:szCs w:val="20"/>
              </w:rPr>
              <w:t xml:space="preserve">for 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54F65A9E" w14:textId="77777777" w:rsidTr="00B31BB1">
        <w:trPr>
          <w:cantSplit/>
        </w:trPr>
        <w:tc>
          <w:tcPr>
            <w:tcW w:w="934" w:type="pct"/>
          </w:tcPr>
          <w:p w14:paraId="74B67286" w14:textId="77777777" w:rsidR="00A03B1B" w:rsidRPr="00A03B1B" w:rsidRDefault="00A03B1B" w:rsidP="00A03B1B">
            <w:pPr>
              <w:spacing w:after="60"/>
              <w:rPr>
                <w:bCs/>
                <w:sz w:val="20"/>
                <w:szCs w:val="20"/>
              </w:rPr>
            </w:pPr>
            <w:r w:rsidRPr="00A03B1B">
              <w:rPr>
                <w:bCs/>
                <w:sz w:val="20"/>
                <w:szCs w:val="20"/>
              </w:rPr>
              <w:t>RTNSNET</w:t>
            </w:r>
            <w:r w:rsidRPr="00A03B1B">
              <w:rPr>
                <w:bCs/>
                <w:iCs/>
                <w:szCs w:val="20"/>
              </w:rPr>
              <w:t xml:space="preserve"> </w:t>
            </w:r>
            <w:r w:rsidRPr="00A03B1B">
              <w:rPr>
                <w:bCs/>
                <w:i/>
                <w:iCs/>
                <w:szCs w:val="20"/>
                <w:vertAlign w:val="subscript"/>
              </w:rPr>
              <w:t>q, r</w:t>
            </w:r>
          </w:p>
        </w:tc>
        <w:tc>
          <w:tcPr>
            <w:tcW w:w="481" w:type="pct"/>
          </w:tcPr>
          <w:p w14:paraId="16546B67" w14:textId="77777777" w:rsidR="00A03B1B" w:rsidRPr="00A03B1B" w:rsidRDefault="00A03B1B" w:rsidP="00A03B1B">
            <w:pPr>
              <w:spacing w:after="60"/>
              <w:rPr>
                <w:iCs/>
                <w:sz w:val="20"/>
                <w:szCs w:val="20"/>
              </w:rPr>
            </w:pPr>
            <w:r w:rsidRPr="00A03B1B">
              <w:rPr>
                <w:iCs/>
                <w:sz w:val="20"/>
                <w:szCs w:val="20"/>
              </w:rPr>
              <w:t>$</w:t>
            </w:r>
          </w:p>
        </w:tc>
        <w:tc>
          <w:tcPr>
            <w:tcW w:w="3585" w:type="pct"/>
          </w:tcPr>
          <w:p w14:paraId="3FA91779" w14:textId="77777777" w:rsidR="00A03B1B" w:rsidRPr="00A03B1B" w:rsidRDefault="00A03B1B" w:rsidP="00A03B1B">
            <w:pPr>
              <w:spacing w:after="60"/>
              <w:rPr>
                <w:i/>
                <w:iCs/>
                <w:sz w:val="20"/>
                <w:szCs w:val="20"/>
              </w:rPr>
            </w:pPr>
            <w:r w:rsidRPr="00A03B1B">
              <w:rPr>
                <w:i/>
                <w:iCs/>
                <w:sz w:val="20"/>
                <w:szCs w:val="20"/>
              </w:rPr>
              <w:t>Real-Time Non-Spin Net Revenue</w:t>
            </w:r>
            <w:r w:rsidRPr="00A03B1B">
              <w:rPr>
                <w:iCs/>
                <w:sz w:val="20"/>
                <w:szCs w:val="20"/>
              </w:rPr>
              <w:t xml:space="preserve">—The difference between Real-Time Non-Spin Revenue and the Real-Time Non-Spin Revenue Target for Resource </w:t>
            </w:r>
            <w:r w:rsidRPr="00A03B1B">
              <w:rPr>
                <w:i/>
                <w:iCs/>
                <w:sz w:val="20"/>
                <w:szCs w:val="20"/>
              </w:rPr>
              <w:t xml:space="preserve">r </w:t>
            </w:r>
            <w:r w:rsidRPr="00A03B1B">
              <w:rPr>
                <w:iCs/>
                <w:sz w:val="20"/>
                <w:szCs w:val="20"/>
              </w:rPr>
              <w:t xml:space="preserve">for 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4BE82710" w14:textId="77777777" w:rsidTr="00B31BB1">
        <w:trPr>
          <w:cantSplit/>
        </w:trPr>
        <w:tc>
          <w:tcPr>
            <w:tcW w:w="934" w:type="pct"/>
          </w:tcPr>
          <w:p w14:paraId="09FF3B30" w14:textId="77777777" w:rsidR="00A03B1B" w:rsidRPr="00A03B1B" w:rsidRDefault="00A03B1B" w:rsidP="00A03B1B">
            <w:pPr>
              <w:spacing w:after="60"/>
              <w:rPr>
                <w:bCs/>
                <w:sz w:val="20"/>
                <w:szCs w:val="20"/>
              </w:rPr>
            </w:pPr>
            <w:r w:rsidRPr="00A03B1B">
              <w:rPr>
                <w:bCs/>
                <w:sz w:val="20"/>
                <w:szCs w:val="20"/>
              </w:rPr>
              <w:t>RTECRNET</w:t>
            </w:r>
            <w:r w:rsidRPr="00A03B1B">
              <w:rPr>
                <w:bCs/>
                <w:iCs/>
                <w:szCs w:val="20"/>
              </w:rPr>
              <w:t xml:space="preserve"> </w:t>
            </w:r>
            <w:r w:rsidRPr="00A03B1B">
              <w:rPr>
                <w:bCs/>
                <w:i/>
                <w:iCs/>
                <w:szCs w:val="20"/>
                <w:vertAlign w:val="subscript"/>
              </w:rPr>
              <w:t>q, r</w:t>
            </w:r>
          </w:p>
        </w:tc>
        <w:tc>
          <w:tcPr>
            <w:tcW w:w="481" w:type="pct"/>
          </w:tcPr>
          <w:p w14:paraId="1F8E6779" w14:textId="77777777" w:rsidR="00A03B1B" w:rsidRPr="00A03B1B" w:rsidRDefault="00A03B1B" w:rsidP="00A03B1B">
            <w:pPr>
              <w:spacing w:after="60"/>
              <w:rPr>
                <w:iCs/>
                <w:sz w:val="20"/>
                <w:szCs w:val="20"/>
              </w:rPr>
            </w:pPr>
            <w:r w:rsidRPr="00A03B1B">
              <w:rPr>
                <w:iCs/>
                <w:sz w:val="20"/>
                <w:szCs w:val="20"/>
              </w:rPr>
              <w:t>$</w:t>
            </w:r>
          </w:p>
        </w:tc>
        <w:tc>
          <w:tcPr>
            <w:tcW w:w="3585" w:type="pct"/>
          </w:tcPr>
          <w:p w14:paraId="352447ED" w14:textId="77777777" w:rsidR="00A03B1B" w:rsidRPr="00A03B1B" w:rsidRDefault="00A03B1B" w:rsidP="00A03B1B">
            <w:pPr>
              <w:spacing w:after="60"/>
              <w:rPr>
                <w:i/>
                <w:iCs/>
                <w:sz w:val="20"/>
                <w:szCs w:val="20"/>
              </w:rPr>
            </w:pPr>
            <w:r w:rsidRPr="00A03B1B">
              <w:rPr>
                <w:i/>
                <w:iCs/>
                <w:sz w:val="20"/>
                <w:szCs w:val="20"/>
              </w:rPr>
              <w:t>Real-Time ERCOT Contingency Reserve Service Net Revenue</w:t>
            </w:r>
            <w:r w:rsidRPr="00A03B1B">
              <w:rPr>
                <w:iCs/>
                <w:sz w:val="20"/>
                <w:szCs w:val="20"/>
              </w:rPr>
              <w:t xml:space="preserve">—The difference between Real-Time ECRS Revenue and the Real-Time ECRS Revenue Target for Resource </w:t>
            </w:r>
            <w:r w:rsidRPr="00A03B1B">
              <w:rPr>
                <w:i/>
                <w:iCs/>
                <w:sz w:val="20"/>
                <w:szCs w:val="20"/>
              </w:rPr>
              <w:t xml:space="preserve">r </w:t>
            </w:r>
            <w:r w:rsidRPr="00A03B1B">
              <w:rPr>
                <w:iCs/>
                <w:sz w:val="20"/>
                <w:szCs w:val="20"/>
              </w:rPr>
              <w:t xml:space="preserve">for 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71A14268" w14:textId="77777777" w:rsidTr="00B31BB1">
        <w:trPr>
          <w:cantSplit/>
          <w:ins w:id="987" w:author="ERCOT" w:date="2025-12-09T11:37:00Z"/>
        </w:trPr>
        <w:tc>
          <w:tcPr>
            <w:tcW w:w="934" w:type="pct"/>
          </w:tcPr>
          <w:p w14:paraId="242F7418" w14:textId="77777777" w:rsidR="00A03B1B" w:rsidRPr="00A03B1B" w:rsidRDefault="00A03B1B" w:rsidP="00A03B1B">
            <w:pPr>
              <w:spacing w:after="60"/>
              <w:rPr>
                <w:ins w:id="988" w:author="ERCOT" w:date="2025-12-09T11:37:00Z"/>
                <w:bCs/>
                <w:sz w:val="20"/>
                <w:szCs w:val="20"/>
              </w:rPr>
            </w:pPr>
            <w:ins w:id="989" w:author="ERCOT" w:date="2025-12-09T11:37:00Z">
              <w:r w:rsidRPr="00A03B1B">
                <w:rPr>
                  <w:bCs/>
                  <w:sz w:val="20"/>
                  <w:szCs w:val="20"/>
                </w:rPr>
                <w:t>RTDRRNET</w:t>
              </w:r>
              <w:r w:rsidRPr="00A03B1B">
                <w:rPr>
                  <w:bCs/>
                  <w:iCs/>
                  <w:szCs w:val="20"/>
                </w:rPr>
                <w:t xml:space="preserve"> </w:t>
              </w:r>
              <w:r w:rsidRPr="00A03B1B">
                <w:rPr>
                  <w:bCs/>
                  <w:i/>
                  <w:iCs/>
                  <w:szCs w:val="20"/>
                  <w:vertAlign w:val="subscript"/>
                </w:rPr>
                <w:t>q, r</w:t>
              </w:r>
            </w:ins>
          </w:p>
        </w:tc>
        <w:tc>
          <w:tcPr>
            <w:tcW w:w="481" w:type="pct"/>
          </w:tcPr>
          <w:p w14:paraId="4B858A0B" w14:textId="77777777" w:rsidR="00A03B1B" w:rsidRPr="00A03B1B" w:rsidRDefault="00A03B1B" w:rsidP="00A03B1B">
            <w:pPr>
              <w:spacing w:after="60"/>
              <w:rPr>
                <w:ins w:id="990" w:author="ERCOT" w:date="2025-12-09T11:37:00Z"/>
                <w:iCs/>
                <w:sz w:val="20"/>
                <w:szCs w:val="20"/>
              </w:rPr>
            </w:pPr>
            <w:ins w:id="991" w:author="ERCOT" w:date="2025-12-09T11:37:00Z">
              <w:r w:rsidRPr="00A03B1B">
                <w:rPr>
                  <w:iCs/>
                  <w:sz w:val="20"/>
                  <w:szCs w:val="20"/>
                </w:rPr>
                <w:t>$</w:t>
              </w:r>
            </w:ins>
          </w:p>
        </w:tc>
        <w:tc>
          <w:tcPr>
            <w:tcW w:w="3585" w:type="pct"/>
          </w:tcPr>
          <w:p w14:paraId="5D0DB338" w14:textId="77777777" w:rsidR="00A03B1B" w:rsidRPr="00A03B1B" w:rsidRDefault="00A03B1B" w:rsidP="00A03B1B">
            <w:pPr>
              <w:spacing w:after="60"/>
              <w:rPr>
                <w:ins w:id="992" w:author="ERCOT" w:date="2025-12-09T11:37:00Z"/>
                <w:i/>
                <w:iCs/>
                <w:sz w:val="20"/>
                <w:szCs w:val="20"/>
              </w:rPr>
            </w:pPr>
            <w:ins w:id="993" w:author="ERCOT" w:date="2025-12-09T11:37:00Z">
              <w:r w:rsidRPr="00A03B1B">
                <w:rPr>
                  <w:i/>
                  <w:iCs/>
                  <w:sz w:val="20"/>
                  <w:szCs w:val="20"/>
                </w:rPr>
                <w:t>Real-Time Dispatchable Reliability Reserve Service Net Revenue</w:t>
              </w:r>
              <w:r w:rsidRPr="00A03B1B">
                <w:rPr>
                  <w:iCs/>
                  <w:sz w:val="20"/>
                  <w:szCs w:val="20"/>
                </w:rPr>
                <w:t xml:space="preserve">—The difference between Real-Time DRRS Revenue and the Real-Time DRRS Revenue Target for Resource </w:t>
              </w:r>
              <w:r w:rsidRPr="00A03B1B">
                <w:rPr>
                  <w:i/>
                  <w:iCs/>
                  <w:sz w:val="20"/>
                  <w:szCs w:val="20"/>
                </w:rPr>
                <w:t xml:space="preserve">r </w:t>
              </w:r>
              <w:r w:rsidRPr="00A03B1B">
                <w:rPr>
                  <w:iCs/>
                  <w:sz w:val="20"/>
                  <w:szCs w:val="20"/>
                </w:rPr>
                <w:t xml:space="preserve">for the 15-minute Settlement Interval.  Where for a Combined Cycle Train, the Resource </w:t>
              </w:r>
              <w:r w:rsidRPr="00A03B1B">
                <w:rPr>
                  <w:i/>
                  <w:iCs/>
                  <w:sz w:val="20"/>
                  <w:szCs w:val="20"/>
                </w:rPr>
                <w:t xml:space="preserve">r </w:t>
              </w:r>
              <w:r w:rsidRPr="00A03B1B">
                <w:rPr>
                  <w:iCs/>
                  <w:sz w:val="20"/>
                  <w:szCs w:val="20"/>
                </w:rPr>
                <w:t>is the Combined Cycle Train.</w:t>
              </w:r>
            </w:ins>
          </w:p>
        </w:tc>
      </w:tr>
      <w:tr w:rsidR="00A03B1B" w:rsidRPr="00A03B1B" w14:paraId="663AFC4E" w14:textId="77777777" w:rsidTr="00B31BB1">
        <w:trPr>
          <w:cantSplit/>
        </w:trPr>
        <w:tc>
          <w:tcPr>
            <w:tcW w:w="934" w:type="pct"/>
          </w:tcPr>
          <w:p w14:paraId="527D9288" w14:textId="77777777" w:rsidR="00A03B1B" w:rsidRPr="00A03B1B" w:rsidRDefault="00A03B1B" w:rsidP="00A03B1B">
            <w:pPr>
              <w:spacing w:after="60"/>
              <w:rPr>
                <w:bCs/>
                <w:sz w:val="20"/>
                <w:szCs w:val="20"/>
              </w:rPr>
            </w:pPr>
            <w:r w:rsidRPr="00A03B1B">
              <w:rPr>
                <w:iCs/>
                <w:sz w:val="20"/>
                <w:szCs w:val="20"/>
              </w:rPr>
              <w:t xml:space="preserve">RTRUREV </w:t>
            </w:r>
            <w:r w:rsidRPr="00A03B1B">
              <w:rPr>
                <w:i/>
                <w:iCs/>
                <w:sz w:val="20"/>
                <w:szCs w:val="20"/>
                <w:vertAlign w:val="subscript"/>
              </w:rPr>
              <w:t>q, r</w:t>
            </w:r>
          </w:p>
        </w:tc>
        <w:tc>
          <w:tcPr>
            <w:tcW w:w="481" w:type="pct"/>
          </w:tcPr>
          <w:p w14:paraId="366B43E6" w14:textId="77777777" w:rsidR="00A03B1B" w:rsidRPr="00A03B1B" w:rsidRDefault="00A03B1B" w:rsidP="00A03B1B">
            <w:pPr>
              <w:spacing w:after="60"/>
              <w:rPr>
                <w:iCs/>
                <w:sz w:val="20"/>
                <w:szCs w:val="20"/>
              </w:rPr>
            </w:pPr>
            <w:r w:rsidRPr="00A03B1B">
              <w:rPr>
                <w:iCs/>
                <w:sz w:val="20"/>
                <w:szCs w:val="20"/>
              </w:rPr>
              <w:t>$</w:t>
            </w:r>
          </w:p>
        </w:tc>
        <w:tc>
          <w:tcPr>
            <w:tcW w:w="3585" w:type="pct"/>
          </w:tcPr>
          <w:p w14:paraId="4C1895E3" w14:textId="77777777" w:rsidR="00A03B1B" w:rsidRPr="00A03B1B" w:rsidRDefault="00A03B1B" w:rsidP="00A03B1B">
            <w:pPr>
              <w:spacing w:after="60"/>
              <w:rPr>
                <w:i/>
                <w:iCs/>
                <w:sz w:val="20"/>
                <w:szCs w:val="20"/>
              </w:rPr>
            </w:pPr>
            <w:r w:rsidRPr="00A03B1B">
              <w:rPr>
                <w:i/>
                <w:iCs/>
                <w:sz w:val="20"/>
                <w:szCs w:val="20"/>
              </w:rPr>
              <w:t>Real-Time Reg-Up Revenue</w:t>
            </w:r>
            <w:r w:rsidRPr="00A03B1B">
              <w:rPr>
                <w:iCs/>
                <w:sz w:val="20"/>
                <w:szCs w:val="20"/>
              </w:rPr>
              <w:t xml:space="preserve">—The calculated Real-Time Reg-Up revenue for QSE </w:t>
            </w:r>
            <w:r w:rsidRPr="00A03B1B">
              <w:rPr>
                <w:i/>
                <w:iCs/>
                <w:sz w:val="20"/>
                <w:szCs w:val="20"/>
              </w:rPr>
              <w:t xml:space="preserve">q </w:t>
            </w:r>
            <w:r w:rsidRPr="00A03B1B">
              <w:rPr>
                <w:iCs/>
                <w:sz w:val="20"/>
                <w:szCs w:val="20"/>
              </w:rPr>
              <w:t>calculated for</w:t>
            </w:r>
            <w:r w:rsidRPr="00A03B1B">
              <w:rPr>
                <w:i/>
                <w:iCs/>
                <w:sz w:val="20"/>
                <w:szCs w:val="20"/>
              </w:rPr>
              <w:t xml:space="preserve"> </w:t>
            </w:r>
            <w:r w:rsidRPr="00A03B1B">
              <w:rPr>
                <w:iCs/>
                <w:sz w:val="20"/>
                <w:szCs w:val="20"/>
              </w:rPr>
              <w:t xml:space="preserve">Resource </w:t>
            </w:r>
            <w:r w:rsidRPr="00A03B1B">
              <w:rPr>
                <w:i/>
                <w:iCs/>
                <w:sz w:val="20"/>
                <w:szCs w:val="20"/>
              </w:rPr>
              <w:t xml:space="preserve">r </w:t>
            </w:r>
            <w:r w:rsidRPr="00A03B1B">
              <w:rPr>
                <w:iCs/>
                <w:sz w:val="20"/>
                <w:szCs w:val="20"/>
              </w:rPr>
              <w:t xml:space="preserve">for the 15-minute Settlement Interval.  Where for a Combined Cycle Train, the Resource </w:t>
            </w:r>
            <w:r w:rsidRPr="00A03B1B">
              <w:rPr>
                <w:i/>
                <w:iCs/>
                <w:sz w:val="20"/>
                <w:szCs w:val="20"/>
              </w:rPr>
              <w:t>r</w:t>
            </w:r>
            <w:r w:rsidRPr="00A03B1B">
              <w:rPr>
                <w:iCs/>
                <w:sz w:val="20"/>
                <w:szCs w:val="20"/>
              </w:rPr>
              <w:t xml:space="preserve"> is the Combined Cycle Train.</w:t>
            </w:r>
          </w:p>
        </w:tc>
      </w:tr>
      <w:tr w:rsidR="00A03B1B" w:rsidRPr="00A03B1B" w14:paraId="2AD85891" w14:textId="77777777" w:rsidTr="00B31BB1">
        <w:trPr>
          <w:cantSplit/>
        </w:trPr>
        <w:tc>
          <w:tcPr>
            <w:tcW w:w="934" w:type="pct"/>
          </w:tcPr>
          <w:p w14:paraId="7FEE2A2D" w14:textId="77777777" w:rsidR="00A03B1B" w:rsidRPr="00A03B1B" w:rsidRDefault="00A03B1B" w:rsidP="00A03B1B">
            <w:pPr>
              <w:spacing w:after="60"/>
              <w:rPr>
                <w:bCs/>
                <w:sz w:val="20"/>
                <w:szCs w:val="20"/>
              </w:rPr>
            </w:pPr>
            <w:r w:rsidRPr="00A03B1B">
              <w:rPr>
                <w:iCs/>
                <w:sz w:val="20"/>
                <w:szCs w:val="20"/>
              </w:rPr>
              <w:t xml:space="preserve">RTRDREV </w:t>
            </w:r>
            <w:r w:rsidRPr="00A03B1B">
              <w:rPr>
                <w:i/>
                <w:iCs/>
                <w:sz w:val="20"/>
                <w:szCs w:val="20"/>
                <w:vertAlign w:val="subscript"/>
              </w:rPr>
              <w:t>q, r</w:t>
            </w:r>
          </w:p>
        </w:tc>
        <w:tc>
          <w:tcPr>
            <w:tcW w:w="481" w:type="pct"/>
          </w:tcPr>
          <w:p w14:paraId="6ED50B7D" w14:textId="77777777" w:rsidR="00A03B1B" w:rsidRPr="00A03B1B" w:rsidRDefault="00A03B1B" w:rsidP="00A03B1B">
            <w:pPr>
              <w:spacing w:after="60"/>
              <w:rPr>
                <w:iCs/>
                <w:sz w:val="20"/>
                <w:szCs w:val="20"/>
              </w:rPr>
            </w:pPr>
            <w:r w:rsidRPr="00A03B1B">
              <w:rPr>
                <w:iCs/>
                <w:sz w:val="20"/>
                <w:szCs w:val="20"/>
              </w:rPr>
              <w:t>$</w:t>
            </w:r>
          </w:p>
        </w:tc>
        <w:tc>
          <w:tcPr>
            <w:tcW w:w="3585" w:type="pct"/>
          </w:tcPr>
          <w:p w14:paraId="7E26A016" w14:textId="77777777" w:rsidR="00A03B1B" w:rsidRPr="00A03B1B" w:rsidRDefault="00A03B1B" w:rsidP="00A03B1B">
            <w:pPr>
              <w:spacing w:after="60"/>
              <w:rPr>
                <w:i/>
                <w:iCs/>
                <w:sz w:val="20"/>
                <w:szCs w:val="20"/>
              </w:rPr>
            </w:pPr>
            <w:r w:rsidRPr="00A03B1B">
              <w:rPr>
                <w:i/>
                <w:iCs/>
                <w:sz w:val="20"/>
                <w:szCs w:val="20"/>
              </w:rPr>
              <w:t>Real-Time Reg-Down Revenue</w:t>
            </w:r>
            <w:r w:rsidRPr="00A03B1B">
              <w:rPr>
                <w:iCs/>
                <w:sz w:val="20"/>
                <w:szCs w:val="20"/>
              </w:rPr>
              <w:t xml:space="preserve">—The calculated Real-Time Reg-Down revenue for QSE </w:t>
            </w:r>
            <w:r w:rsidRPr="00A03B1B">
              <w:rPr>
                <w:i/>
                <w:iCs/>
                <w:sz w:val="20"/>
                <w:szCs w:val="20"/>
              </w:rPr>
              <w:t xml:space="preserve">q </w:t>
            </w:r>
            <w:r w:rsidRPr="00A03B1B">
              <w:rPr>
                <w:iCs/>
                <w:sz w:val="20"/>
                <w:szCs w:val="20"/>
              </w:rPr>
              <w:t>calculated for</w:t>
            </w:r>
            <w:r w:rsidRPr="00A03B1B">
              <w:rPr>
                <w:i/>
                <w:iCs/>
                <w:sz w:val="20"/>
                <w:szCs w:val="20"/>
              </w:rPr>
              <w:t xml:space="preserve"> </w:t>
            </w:r>
            <w:r w:rsidRPr="00A03B1B">
              <w:rPr>
                <w:iCs/>
                <w:sz w:val="20"/>
                <w:szCs w:val="20"/>
              </w:rPr>
              <w:t xml:space="preserve">Resource </w:t>
            </w:r>
            <w:r w:rsidRPr="00A03B1B">
              <w:rPr>
                <w:i/>
                <w:iCs/>
                <w:sz w:val="20"/>
                <w:szCs w:val="20"/>
              </w:rPr>
              <w:t xml:space="preserve">r </w:t>
            </w:r>
            <w:r w:rsidRPr="00A03B1B">
              <w:rPr>
                <w:iCs/>
                <w:sz w:val="20"/>
                <w:szCs w:val="20"/>
              </w:rPr>
              <w:t xml:space="preserve">for the 15-minute Settlement interval.  Where for a Combined Cycle Train, the Resource </w:t>
            </w:r>
            <w:r w:rsidRPr="00A03B1B">
              <w:rPr>
                <w:i/>
                <w:iCs/>
                <w:sz w:val="20"/>
                <w:szCs w:val="20"/>
              </w:rPr>
              <w:t>r</w:t>
            </w:r>
            <w:r w:rsidRPr="00A03B1B">
              <w:rPr>
                <w:iCs/>
                <w:sz w:val="20"/>
                <w:szCs w:val="20"/>
              </w:rPr>
              <w:t xml:space="preserve"> is the Combined Cycle Train.</w:t>
            </w:r>
          </w:p>
        </w:tc>
      </w:tr>
      <w:tr w:rsidR="00A03B1B" w:rsidRPr="00A03B1B" w14:paraId="387CA70B" w14:textId="77777777" w:rsidTr="00B31BB1">
        <w:trPr>
          <w:cantSplit/>
        </w:trPr>
        <w:tc>
          <w:tcPr>
            <w:tcW w:w="934" w:type="pct"/>
          </w:tcPr>
          <w:p w14:paraId="48CA6DCB" w14:textId="77777777" w:rsidR="00A03B1B" w:rsidRPr="00A03B1B" w:rsidRDefault="00A03B1B" w:rsidP="00A03B1B">
            <w:pPr>
              <w:spacing w:after="60"/>
              <w:rPr>
                <w:bCs/>
                <w:sz w:val="20"/>
                <w:szCs w:val="20"/>
              </w:rPr>
            </w:pPr>
            <w:r w:rsidRPr="00A03B1B">
              <w:rPr>
                <w:iCs/>
                <w:sz w:val="20"/>
                <w:szCs w:val="20"/>
              </w:rPr>
              <w:t xml:space="preserve">RTRRREV </w:t>
            </w:r>
            <w:r w:rsidRPr="00A03B1B">
              <w:rPr>
                <w:i/>
                <w:iCs/>
                <w:sz w:val="20"/>
                <w:szCs w:val="20"/>
                <w:vertAlign w:val="subscript"/>
              </w:rPr>
              <w:t>q, r</w:t>
            </w:r>
          </w:p>
        </w:tc>
        <w:tc>
          <w:tcPr>
            <w:tcW w:w="481" w:type="pct"/>
          </w:tcPr>
          <w:p w14:paraId="18E2EAA7" w14:textId="77777777" w:rsidR="00A03B1B" w:rsidRPr="00A03B1B" w:rsidRDefault="00A03B1B" w:rsidP="00A03B1B">
            <w:pPr>
              <w:spacing w:after="60"/>
              <w:rPr>
                <w:iCs/>
                <w:sz w:val="20"/>
                <w:szCs w:val="20"/>
              </w:rPr>
            </w:pPr>
            <w:r w:rsidRPr="00A03B1B">
              <w:rPr>
                <w:iCs/>
                <w:sz w:val="20"/>
                <w:szCs w:val="20"/>
              </w:rPr>
              <w:t>$</w:t>
            </w:r>
          </w:p>
        </w:tc>
        <w:tc>
          <w:tcPr>
            <w:tcW w:w="3585" w:type="pct"/>
          </w:tcPr>
          <w:p w14:paraId="5450BD57" w14:textId="77777777" w:rsidR="00A03B1B" w:rsidRPr="00A03B1B" w:rsidRDefault="00A03B1B" w:rsidP="00A03B1B">
            <w:pPr>
              <w:spacing w:after="60"/>
              <w:rPr>
                <w:i/>
                <w:iCs/>
                <w:sz w:val="20"/>
                <w:szCs w:val="20"/>
              </w:rPr>
            </w:pPr>
            <w:r w:rsidRPr="00A03B1B">
              <w:rPr>
                <w:i/>
                <w:iCs/>
                <w:sz w:val="20"/>
                <w:szCs w:val="20"/>
              </w:rPr>
              <w:t>Real-Time Responsive Reserve Revenue</w:t>
            </w:r>
            <w:r w:rsidRPr="00A03B1B">
              <w:rPr>
                <w:iCs/>
                <w:sz w:val="20"/>
                <w:szCs w:val="20"/>
              </w:rPr>
              <w:t xml:space="preserve">—The calculated Real-Time RRS revenue for QSE </w:t>
            </w:r>
            <w:r w:rsidRPr="00A03B1B">
              <w:rPr>
                <w:i/>
                <w:iCs/>
                <w:sz w:val="20"/>
                <w:szCs w:val="20"/>
              </w:rPr>
              <w:t xml:space="preserve">q </w:t>
            </w:r>
            <w:r w:rsidRPr="00A03B1B">
              <w:rPr>
                <w:iCs/>
                <w:sz w:val="20"/>
                <w:szCs w:val="20"/>
              </w:rPr>
              <w:t>calculated for</w:t>
            </w:r>
            <w:r w:rsidRPr="00A03B1B">
              <w:rPr>
                <w:i/>
                <w:iCs/>
                <w:sz w:val="20"/>
                <w:szCs w:val="20"/>
              </w:rPr>
              <w:t xml:space="preserve"> </w:t>
            </w:r>
            <w:r w:rsidRPr="00A03B1B">
              <w:rPr>
                <w:iCs/>
                <w:sz w:val="20"/>
                <w:szCs w:val="20"/>
              </w:rPr>
              <w:t xml:space="preserve">Resource </w:t>
            </w:r>
            <w:r w:rsidRPr="00A03B1B">
              <w:rPr>
                <w:i/>
                <w:iCs/>
                <w:sz w:val="20"/>
                <w:szCs w:val="20"/>
              </w:rPr>
              <w:t xml:space="preserve">r </w:t>
            </w:r>
            <w:r w:rsidRPr="00A03B1B">
              <w:rPr>
                <w:iCs/>
                <w:sz w:val="20"/>
                <w:szCs w:val="20"/>
              </w:rPr>
              <w:t xml:space="preserve">for the 15-minute Settlement interval.  Where for a Combined Cycle Train, the Resource </w:t>
            </w:r>
            <w:r w:rsidRPr="00A03B1B">
              <w:rPr>
                <w:i/>
                <w:iCs/>
                <w:sz w:val="20"/>
                <w:szCs w:val="20"/>
              </w:rPr>
              <w:t>r</w:t>
            </w:r>
            <w:r w:rsidRPr="00A03B1B">
              <w:rPr>
                <w:iCs/>
                <w:sz w:val="20"/>
                <w:szCs w:val="20"/>
              </w:rPr>
              <w:t xml:space="preserve"> is the Combined Cycle Train.</w:t>
            </w:r>
          </w:p>
        </w:tc>
      </w:tr>
      <w:tr w:rsidR="00A03B1B" w:rsidRPr="00A03B1B" w14:paraId="02CF7DC4" w14:textId="77777777" w:rsidTr="00B31BB1">
        <w:trPr>
          <w:cantSplit/>
        </w:trPr>
        <w:tc>
          <w:tcPr>
            <w:tcW w:w="934" w:type="pct"/>
          </w:tcPr>
          <w:p w14:paraId="2121352D" w14:textId="77777777" w:rsidR="00A03B1B" w:rsidRPr="00A03B1B" w:rsidRDefault="00A03B1B" w:rsidP="00A03B1B">
            <w:pPr>
              <w:spacing w:after="60"/>
              <w:rPr>
                <w:bCs/>
                <w:sz w:val="20"/>
                <w:szCs w:val="20"/>
              </w:rPr>
            </w:pPr>
            <w:r w:rsidRPr="00A03B1B">
              <w:rPr>
                <w:iCs/>
                <w:sz w:val="20"/>
                <w:szCs w:val="20"/>
              </w:rPr>
              <w:t xml:space="preserve">RTNSREV </w:t>
            </w:r>
            <w:r w:rsidRPr="00A03B1B">
              <w:rPr>
                <w:i/>
                <w:iCs/>
                <w:sz w:val="20"/>
                <w:szCs w:val="20"/>
                <w:vertAlign w:val="subscript"/>
              </w:rPr>
              <w:t>q, r</w:t>
            </w:r>
          </w:p>
        </w:tc>
        <w:tc>
          <w:tcPr>
            <w:tcW w:w="481" w:type="pct"/>
          </w:tcPr>
          <w:p w14:paraId="1201D392" w14:textId="77777777" w:rsidR="00A03B1B" w:rsidRPr="00A03B1B" w:rsidRDefault="00A03B1B" w:rsidP="00A03B1B">
            <w:pPr>
              <w:spacing w:after="60"/>
              <w:rPr>
                <w:iCs/>
                <w:sz w:val="20"/>
                <w:szCs w:val="20"/>
              </w:rPr>
            </w:pPr>
            <w:r w:rsidRPr="00A03B1B">
              <w:rPr>
                <w:iCs/>
                <w:sz w:val="20"/>
                <w:szCs w:val="20"/>
              </w:rPr>
              <w:t>$</w:t>
            </w:r>
          </w:p>
        </w:tc>
        <w:tc>
          <w:tcPr>
            <w:tcW w:w="3585" w:type="pct"/>
          </w:tcPr>
          <w:p w14:paraId="6B1E41CE" w14:textId="77777777" w:rsidR="00A03B1B" w:rsidRPr="00A03B1B" w:rsidRDefault="00A03B1B" w:rsidP="00A03B1B">
            <w:pPr>
              <w:spacing w:after="60"/>
              <w:rPr>
                <w:i/>
                <w:iCs/>
                <w:sz w:val="20"/>
                <w:szCs w:val="20"/>
              </w:rPr>
            </w:pPr>
            <w:r w:rsidRPr="00A03B1B">
              <w:rPr>
                <w:i/>
                <w:iCs/>
                <w:sz w:val="20"/>
                <w:szCs w:val="20"/>
              </w:rPr>
              <w:t>Real-Time Non-Spin Revenue</w:t>
            </w:r>
            <w:r w:rsidRPr="00A03B1B">
              <w:rPr>
                <w:iCs/>
                <w:sz w:val="20"/>
                <w:szCs w:val="20"/>
              </w:rPr>
              <w:t xml:space="preserve">—The calculated Real-Time Non-Spin revenue for QSE </w:t>
            </w:r>
            <w:r w:rsidRPr="00A03B1B">
              <w:rPr>
                <w:i/>
                <w:iCs/>
                <w:sz w:val="20"/>
                <w:szCs w:val="20"/>
              </w:rPr>
              <w:t xml:space="preserve">q </w:t>
            </w:r>
            <w:r w:rsidRPr="00A03B1B">
              <w:rPr>
                <w:iCs/>
                <w:sz w:val="20"/>
                <w:szCs w:val="20"/>
              </w:rPr>
              <w:t>calculated for</w:t>
            </w:r>
            <w:r w:rsidRPr="00A03B1B">
              <w:rPr>
                <w:i/>
                <w:iCs/>
                <w:sz w:val="20"/>
                <w:szCs w:val="20"/>
              </w:rPr>
              <w:t xml:space="preserve"> </w:t>
            </w:r>
            <w:r w:rsidRPr="00A03B1B">
              <w:rPr>
                <w:iCs/>
                <w:sz w:val="20"/>
                <w:szCs w:val="20"/>
              </w:rPr>
              <w:t xml:space="preserve">Resource </w:t>
            </w:r>
            <w:r w:rsidRPr="00A03B1B">
              <w:rPr>
                <w:i/>
                <w:iCs/>
                <w:sz w:val="20"/>
                <w:szCs w:val="20"/>
              </w:rPr>
              <w:t xml:space="preserve">r </w:t>
            </w:r>
            <w:r w:rsidRPr="00A03B1B">
              <w:rPr>
                <w:iCs/>
                <w:sz w:val="20"/>
                <w:szCs w:val="20"/>
              </w:rPr>
              <w:t xml:space="preserve">for the 15-minute Settlement interval.  Where for a Combined Cycle Train, the Resource </w:t>
            </w:r>
            <w:r w:rsidRPr="00A03B1B">
              <w:rPr>
                <w:i/>
                <w:iCs/>
                <w:sz w:val="20"/>
                <w:szCs w:val="20"/>
              </w:rPr>
              <w:t>r</w:t>
            </w:r>
            <w:r w:rsidRPr="00A03B1B">
              <w:rPr>
                <w:iCs/>
                <w:sz w:val="20"/>
                <w:szCs w:val="20"/>
              </w:rPr>
              <w:t xml:space="preserve"> is the Combined Cycle Train.</w:t>
            </w:r>
          </w:p>
        </w:tc>
      </w:tr>
      <w:tr w:rsidR="00A03B1B" w:rsidRPr="00A03B1B" w14:paraId="7F61EAEB" w14:textId="77777777" w:rsidTr="00B31BB1">
        <w:trPr>
          <w:cantSplit/>
        </w:trPr>
        <w:tc>
          <w:tcPr>
            <w:tcW w:w="934" w:type="pct"/>
          </w:tcPr>
          <w:p w14:paraId="6D187A7A" w14:textId="77777777" w:rsidR="00A03B1B" w:rsidRPr="00A03B1B" w:rsidRDefault="00A03B1B" w:rsidP="00A03B1B">
            <w:pPr>
              <w:spacing w:after="60"/>
              <w:rPr>
                <w:bCs/>
                <w:sz w:val="20"/>
                <w:szCs w:val="20"/>
              </w:rPr>
            </w:pPr>
            <w:r w:rsidRPr="00A03B1B">
              <w:rPr>
                <w:iCs/>
                <w:sz w:val="20"/>
                <w:szCs w:val="20"/>
              </w:rPr>
              <w:t xml:space="preserve">RTECRREV </w:t>
            </w:r>
            <w:r w:rsidRPr="00A03B1B">
              <w:rPr>
                <w:i/>
                <w:iCs/>
                <w:sz w:val="20"/>
                <w:szCs w:val="20"/>
                <w:vertAlign w:val="subscript"/>
              </w:rPr>
              <w:t>q, r</w:t>
            </w:r>
          </w:p>
        </w:tc>
        <w:tc>
          <w:tcPr>
            <w:tcW w:w="481" w:type="pct"/>
          </w:tcPr>
          <w:p w14:paraId="5F1F95F4" w14:textId="77777777" w:rsidR="00A03B1B" w:rsidRPr="00A03B1B" w:rsidRDefault="00A03B1B" w:rsidP="00A03B1B">
            <w:pPr>
              <w:spacing w:after="60"/>
              <w:rPr>
                <w:iCs/>
                <w:sz w:val="20"/>
                <w:szCs w:val="20"/>
              </w:rPr>
            </w:pPr>
            <w:r w:rsidRPr="00A03B1B">
              <w:rPr>
                <w:iCs/>
                <w:sz w:val="20"/>
                <w:szCs w:val="20"/>
              </w:rPr>
              <w:t>$</w:t>
            </w:r>
          </w:p>
        </w:tc>
        <w:tc>
          <w:tcPr>
            <w:tcW w:w="3585" w:type="pct"/>
          </w:tcPr>
          <w:p w14:paraId="59C89751" w14:textId="77777777" w:rsidR="00A03B1B" w:rsidRPr="00A03B1B" w:rsidRDefault="00A03B1B" w:rsidP="00A03B1B">
            <w:pPr>
              <w:spacing w:after="60"/>
              <w:rPr>
                <w:i/>
                <w:iCs/>
                <w:sz w:val="20"/>
                <w:szCs w:val="20"/>
              </w:rPr>
            </w:pPr>
            <w:r w:rsidRPr="00A03B1B">
              <w:rPr>
                <w:i/>
                <w:iCs/>
                <w:sz w:val="20"/>
                <w:szCs w:val="20"/>
              </w:rPr>
              <w:t>Real-Time ERCOT Contingency Reserve Service Revenue</w:t>
            </w:r>
            <w:r w:rsidRPr="00A03B1B">
              <w:rPr>
                <w:iCs/>
                <w:sz w:val="20"/>
                <w:szCs w:val="20"/>
              </w:rPr>
              <w:t xml:space="preserve">—The calculated Real-Time ECRS revenue for QSE </w:t>
            </w:r>
            <w:r w:rsidRPr="00A03B1B">
              <w:rPr>
                <w:i/>
                <w:iCs/>
                <w:sz w:val="20"/>
                <w:szCs w:val="20"/>
              </w:rPr>
              <w:t xml:space="preserve">q </w:t>
            </w:r>
            <w:r w:rsidRPr="00A03B1B">
              <w:rPr>
                <w:iCs/>
                <w:sz w:val="20"/>
                <w:szCs w:val="20"/>
              </w:rPr>
              <w:t>calculated for</w:t>
            </w:r>
            <w:r w:rsidRPr="00A03B1B">
              <w:rPr>
                <w:i/>
                <w:iCs/>
                <w:sz w:val="20"/>
                <w:szCs w:val="20"/>
              </w:rPr>
              <w:t xml:space="preserve"> </w:t>
            </w:r>
            <w:r w:rsidRPr="00A03B1B">
              <w:rPr>
                <w:iCs/>
                <w:sz w:val="20"/>
                <w:szCs w:val="20"/>
              </w:rPr>
              <w:t xml:space="preserve">Resource </w:t>
            </w:r>
            <w:r w:rsidRPr="00A03B1B">
              <w:rPr>
                <w:i/>
                <w:iCs/>
                <w:sz w:val="20"/>
                <w:szCs w:val="20"/>
              </w:rPr>
              <w:t xml:space="preserve">r </w:t>
            </w:r>
            <w:r w:rsidRPr="00A03B1B">
              <w:rPr>
                <w:iCs/>
                <w:sz w:val="20"/>
                <w:szCs w:val="20"/>
              </w:rPr>
              <w:t xml:space="preserve">for the 15-minute Settlement interval.  Where for a Combined Cycle Train, the Resource </w:t>
            </w:r>
            <w:r w:rsidRPr="00A03B1B">
              <w:rPr>
                <w:i/>
                <w:iCs/>
                <w:sz w:val="20"/>
                <w:szCs w:val="20"/>
              </w:rPr>
              <w:t>r</w:t>
            </w:r>
            <w:r w:rsidRPr="00A03B1B">
              <w:rPr>
                <w:iCs/>
                <w:sz w:val="20"/>
                <w:szCs w:val="20"/>
              </w:rPr>
              <w:t xml:space="preserve"> is the Combined Cycle Train.</w:t>
            </w:r>
          </w:p>
        </w:tc>
      </w:tr>
      <w:tr w:rsidR="00A03B1B" w:rsidRPr="00A03B1B" w14:paraId="68711EFB" w14:textId="77777777" w:rsidTr="00B31BB1">
        <w:trPr>
          <w:cantSplit/>
          <w:ins w:id="994" w:author="ERCOT" w:date="2025-12-09T11:38:00Z"/>
        </w:trPr>
        <w:tc>
          <w:tcPr>
            <w:tcW w:w="934" w:type="pct"/>
          </w:tcPr>
          <w:p w14:paraId="6A7E3A2C" w14:textId="77777777" w:rsidR="00A03B1B" w:rsidRPr="00A03B1B" w:rsidRDefault="00A03B1B" w:rsidP="00A03B1B">
            <w:pPr>
              <w:spacing w:after="60"/>
              <w:rPr>
                <w:ins w:id="995" w:author="ERCOT" w:date="2025-12-09T11:38:00Z"/>
                <w:iCs/>
                <w:sz w:val="20"/>
                <w:szCs w:val="20"/>
              </w:rPr>
            </w:pPr>
            <w:ins w:id="996" w:author="ERCOT" w:date="2025-12-09T11:38:00Z">
              <w:r w:rsidRPr="00A03B1B">
                <w:rPr>
                  <w:iCs/>
                  <w:sz w:val="20"/>
                  <w:szCs w:val="20"/>
                </w:rPr>
                <w:t xml:space="preserve">RTDRRREV </w:t>
              </w:r>
              <w:r w:rsidRPr="00A03B1B">
                <w:rPr>
                  <w:i/>
                  <w:iCs/>
                  <w:sz w:val="20"/>
                  <w:szCs w:val="20"/>
                  <w:vertAlign w:val="subscript"/>
                </w:rPr>
                <w:t>q, r</w:t>
              </w:r>
            </w:ins>
          </w:p>
        </w:tc>
        <w:tc>
          <w:tcPr>
            <w:tcW w:w="481" w:type="pct"/>
          </w:tcPr>
          <w:p w14:paraId="078A8D1E" w14:textId="77777777" w:rsidR="00A03B1B" w:rsidRPr="00A03B1B" w:rsidRDefault="00A03B1B" w:rsidP="00A03B1B">
            <w:pPr>
              <w:spacing w:after="60"/>
              <w:rPr>
                <w:ins w:id="997" w:author="ERCOT" w:date="2025-12-09T11:38:00Z"/>
                <w:iCs/>
                <w:sz w:val="20"/>
                <w:szCs w:val="20"/>
              </w:rPr>
            </w:pPr>
            <w:ins w:id="998" w:author="ERCOT" w:date="2025-12-09T11:38:00Z">
              <w:r w:rsidRPr="00A03B1B">
                <w:rPr>
                  <w:iCs/>
                  <w:sz w:val="20"/>
                  <w:szCs w:val="20"/>
                </w:rPr>
                <w:t>$</w:t>
              </w:r>
            </w:ins>
          </w:p>
        </w:tc>
        <w:tc>
          <w:tcPr>
            <w:tcW w:w="3585" w:type="pct"/>
          </w:tcPr>
          <w:p w14:paraId="69547749" w14:textId="77777777" w:rsidR="00A03B1B" w:rsidRPr="00A03B1B" w:rsidRDefault="00A03B1B" w:rsidP="00A03B1B">
            <w:pPr>
              <w:spacing w:after="60"/>
              <w:rPr>
                <w:ins w:id="999" w:author="ERCOT" w:date="2025-12-09T11:38:00Z"/>
                <w:i/>
                <w:iCs/>
                <w:sz w:val="20"/>
                <w:szCs w:val="20"/>
              </w:rPr>
            </w:pPr>
            <w:ins w:id="1000" w:author="ERCOT" w:date="2025-12-09T11:38:00Z">
              <w:r w:rsidRPr="00A03B1B">
                <w:rPr>
                  <w:i/>
                  <w:iCs/>
                  <w:sz w:val="20"/>
                  <w:szCs w:val="20"/>
                </w:rPr>
                <w:t>Real-Time Dispatchable Reliability Reserve Service Revenue</w:t>
              </w:r>
              <w:r w:rsidRPr="00A03B1B">
                <w:rPr>
                  <w:iCs/>
                  <w:sz w:val="20"/>
                  <w:szCs w:val="20"/>
                </w:rPr>
                <w:t xml:space="preserve">—The calculated Real-Time DRRS revenue for QSE </w:t>
              </w:r>
              <w:r w:rsidRPr="00A03B1B">
                <w:rPr>
                  <w:i/>
                  <w:iCs/>
                  <w:sz w:val="20"/>
                  <w:szCs w:val="20"/>
                </w:rPr>
                <w:t xml:space="preserve">q </w:t>
              </w:r>
              <w:r w:rsidRPr="00A03B1B">
                <w:rPr>
                  <w:iCs/>
                  <w:sz w:val="20"/>
                  <w:szCs w:val="20"/>
                </w:rPr>
                <w:t>calculated for</w:t>
              </w:r>
              <w:r w:rsidRPr="00A03B1B">
                <w:rPr>
                  <w:i/>
                  <w:iCs/>
                  <w:sz w:val="20"/>
                  <w:szCs w:val="20"/>
                </w:rPr>
                <w:t xml:space="preserve"> </w:t>
              </w:r>
              <w:r w:rsidRPr="00A03B1B">
                <w:rPr>
                  <w:iCs/>
                  <w:sz w:val="20"/>
                  <w:szCs w:val="20"/>
                </w:rPr>
                <w:t xml:space="preserve">Resource </w:t>
              </w:r>
              <w:r w:rsidRPr="00A03B1B">
                <w:rPr>
                  <w:i/>
                  <w:iCs/>
                  <w:sz w:val="20"/>
                  <w:szCs w:val="20"/>
                </w:rPr>
                <w:t xml:space="preserve">r </w:t>
              </w:r>
              <w:r w:rsidRPr="00A03B1B">
                <w:rPr>
                  <w:iCs/>
                  <w:sz w:val="20"/>
                  <w:szCs w:val="20"/>
                </w:rPr>
                <w:t xml:space="preserve">for the 15-minute Settlement interval.  Where for a Combined Cycle Train, the Resource </w:t>
              </w:r>
              <w:r w:rsidRPr="00A03B1B">
                <w:rPr>
                  <w:i/>
                  <w:iCs/>
                  <w:sz w:val="20"/>
                  <w:szCs w:val="20"/>
                </w:rPr>
                <w:t>r</w:t>
              </w:r>
              <w:r w:rsidRPr="00A03B1B">
                <w:rPr>
                  <w:iCs/>
                  <w:sz w:val="20"/>
                  <w:szCs w:val="20"/>
                </w:rPr>
                <w:t xml:space="preserve"> is the Combined Cycle Train.</w:t>
              </w:r>
            </w:ins>
          </w:p>
        </w:tc>
      </w:tr>
      <w:tr w:rsidR="00A03B1B" w:rsidRPr="00A03B1B" w14:paraId="32216B01" w14:textId="77777777" w:rsidTr="00B31BB1">
        <w:trPr>
          <w:cantSplit/>
        </w:trPr>
        <w:tc>
          <w:tcPr>
            <w:tcW w:w="934" w:type="pct"/>
          </w:tcPr>
          <w:p w14:paraId="56BE7FDD" w14:textId="77777777" w:rsidR="00A03B1B" w:rsidRPr="00A03B1B" w:rsidRDefault="00A03B1B" w:rsidP="00A03B1B">
            <w:pPr>
              <w:spacing w:after="60"/>
              <w:rPr>
                <w:bCs/>
                <w:sz w:val="20"/>
                <w:szCs w:val="20"/>
              </w:rPr>
            </w:pPr>
            <w:r w:rsidRPr="00A03B1B">
              <w:rPr>
                <w:iCs/>
                <w:sz w:val="20"/>
                <w:szCs w:val="20"/>
              </w:rPr>
              <w:t xml:space="preserve">RTRUREVT </w:t>
            </w:r>
            <w:r w:rsidRPr="00A03B1B">
              <w:rPr>
                <w:bCs/>
                <w:i/>
                <w:sz w:val="20"/>
                <w:szCs w:val="16"/>
                <w:vertAlign w:val="subscript"/>
              </w:rPr>
              <w:t>q, r, p</w:t>
            </w:r>
          </w:p>
        </w:tc>
        <w:tc>
          <w:tcPr>
            <w:tcW w:w="481" w:type="pct"/>
          </w:tcPr>
          <w:p w14:paraId="653C24B7" w14:textId="77777777" w:rsidR="00A03B1B" w:rsidRPr="00A03B1B" w:rsidRDefault="00A03B1B" w:rsidP="00A03B1B">
            <w:pPr>
              <w:spacing w:after="60"/>
              <w:rPr>
                <w:iCs/>
                <w:sz w:val="20"/>
                <w:szCs w:val="20"/>
              </w:rPr>
            </w:pPr>
            <w:r w:rsidRPr="00A03B1B">
              <w:rPr>
                <w:iCs/>
                <w:sz w:val="20"/>
                <w:szCs w:val="20"/>
              </w:rPr>
              <w:t>$</w:t>
            </w:r>
          </w:p>
        </w:tc>
        <w:tc>
          <w:tcPr>
            <w:tcW w:w="3585" w:type="pct"/>
          </w:tcPr>
          <w:p w14:paraId="4F595BBE" w14:textId="77777777" w:rsidR="00A03B1B" w:rsidRPr="00A03B1B" w:rsidRDefault="00A03B1B" w:rsidP="00A03B1B">
            <w:pPr>
              <w:spacing w:after="60"/>
              <w:rPr>
                <w:iCs/>
                <w:sz w:val="20"/>
                <w:szCs w:val="20"/>
              </w:rPr>
            </w:pPr>
            <w:r w:rsidRPr="00A03B1B">
              <w:rPr>
                <w:i/>
                <w:iCs/>
                <w:sz w:val="20"/>
                <w:szCs w:val="20"/>
              </w:rPr>
              <w:t>Real-Time Reg-Up Revenue Target</w:t>
            </w:r>
            <w:r w:rsidRPr="00A03B1B">
              <w:rPr>
                <w:iCs/>
                <w:sz w:val="20"/>
                <w:szCs w:val="20"/>
              </w:rPr>
              <w:t xml:space="preserve">—The revenue target of the Reg-Up award to Resource </w:t>
            </w:r>
            <w:r w:rsidRPr="00A03B1B">
              <w:rPr>
                <w:i/>
                <w:iCs/>
                <w:sz w:val="20"/>
                <w:szCs w:val="20"/>
              </w:rPr>
              <w:t xml:space="preserve">r </w:t>
            </w:r>
            <w:r w:rsidRPr="00A03B1B">
              <w:rPr>
                <w:iCs/>
                <w:sz w:val="20"/>
                <w:szCs w:val="20"/>
              </w:rPr>
              <w:t xml:space="preserve">at Resource Node </w:t>
            </w:r>
            <w:r w:rsidRPr="00A03B1B">
              <w:rPr>
                <w:i/>
                <w:iCs/>
                <w:sz w:val="20"/>
                <w:szCs w:val="20"/>
              </w:rPr>
              <w:t xml:space="preserve">p </w:t>
            </w:r>
            <w:r w:rsidRPr="00A03B1B">
              <w:rPr>
                <w:iCs/>
                <w:sz w:val="20"/>
                <w:szCs w:val="20"/>
              </w:rPr>
              <w:t xml:space="preserve">represented by QSE </w:t>
            </w:r>
            <w:r w:rsidRPr="00A03B1B">
              <w:rPr>
                <w:i/>
                <w:iCs/>
                <w:sz w:val="20"/>
                <w:szCs w:val="20"/>
              </w:rPr>
              <w:t>q</w:t>
            </w:r>
            <w:r w:rsidRPr="00A03B1B">
              <w:rPr>
                <w:iCs/>
                <w:sz w:val="20"/>
                <w:szCs w:val="20"/>
              </w:rPr>
              <w:t xml:space="preserve"> based on the Ancillary Service Offer for the 15-minute Settlement Interval.  Where for a Combined Cycle Train, the Resource </w:t>
            </w:r>
            <w:r w:rsidRPr="00A03B1B">
              <w:rPr>
                <w:i/>
                <w:iCs/>
                <w:sz w:val="20"/>
                <w:szCs w:val="20"/>
              </w:rPr>
              <w:t>r</w:t>
            </w:r>
            <w:r w:rsidRPr="00A03B1B">
              <w:rPr>
                <w:iCs/>
                <w:sz w:val="20"/>
                <w:szCs w:val="20"/>
              </w:rPr>
              <w:t xml:space="preserve"> is the Combined Cycle Train.</w:t>
            </w:r>
          </w:p>
        </w:tc>
      </w:tr>
      <w:tr w:rsidR="00A03B1B" w:rsidRPr="00A03B1B" w14:paraId="06BBC225" w14:textId="77777777" w:rsidTr="00B31BB1">
        <w:trPr>
          <w:cantSplit/>
        </w:trPr>
        <w:tc>
          <w:tcPr>
            <w:tcW w:w="934" w:type="pct"/>
          </w:tcPr>
          <w:p w14:paraId="4712DD2E" w14:textId="77777777" w:rsidR="00A03B1B" w:rsidRPr="00A03B1B" w:rsidRDefault="00A03B1B" w:rsidP="00A03B1B">
            <w:pPr>
              <w:spacing w:after="60"/>
              <w:rPr>
                <w:bCs/>
                <w:sz w:val="20"/>
                <w:szCs w:val="20"/>
              </w:rPr>
            </w:pPr>
            <w:r w:rsidRPr="00A03B1B">
              <w:rPr>
                <w:iCs/>
                <w:sz w:val="20"/>
                <w:szCs w:val="20"/>
              </w:rPr>
              <w:t xml:space="preserve">RTRDREVT </w:t>
            </w:r>
            <w:r w:rsidRPr="00A03B1B">
              <w:rPr>
                <w:bCs/>
                <w:i/>
                <w:sz w:val="20"/>
                <w:szCs w:val="16"/>
                <w:vertAlign w:val="subscript"/>
              </w:rPr>
              <w:t>q, r, p</w:t>
            </w:r>
          </w:p>
        </w:tc>
        <w:tc>
          <w:tcPr>
            <w:tcW w:w="481" w:type="pct"/>
          </w:tcPr>
          <w:p w14:paraId="39BC030E" w14:textId="77777777" w:rsidR="00A03B1B" w:rsidRPr="00A03B1B" w:rsidRDefault="00A03B1B" w:rsidP="00A03B1B">
            <w:pPr>
              <w:spacing w:after="60"/>
              <w:rPr>
                <w:iCs/>
                <w:sz w:val="20"/>
                <w:szCs w:val="20"/>
              </w:rPr>
            </w:pPr>
            <w:r w:rsidRPr="00A03B1B">
              <w:rPr>
                <w:iCs/>
                <w:sz w:val="20"/>
                <w:szCs w:val="20"/>
              </w:rPr>
              <w:t>$</w:t>
            </w:r>
          </w:p>
        </w:tc>
        <w:tc>
          <w:tcPr>
            <w:tcW w:w="3585" w:type="pct"/>
          </w:tcPr>
          <w:p w14:paraId="7CCE05A7" w14:textId="77777777" w:rsidR="00A03B1B" w:rsidRPr="00A03B1B" w:rsidRDefault="00A03B1B" w:rsidP="00A03B1B">
            <w:pPr>
              <w:spacing w:after="60"/>
              <w:rPr>
                <w:i/>
                <w:iCs/>
                <w:sz w:val="20"/>
                <w:szCs w:val="20"/>
              </w:rPr>
            </w:pPr>
            <w:r w:rsidRPr="00A03B1B">
              <w:rPr>
                <w:i/>
                <w:iCs/>
                <w:sz w:val="20"/>
                <w:szCs w:val="20"/>
              </w:rPr>
              <w:t>Real-Time Reg-Down Revenue Target</w:t>
            </w:r>
            <w:r w:rsidRPr="00A03B1B">
              <w:rPr>
                <w:iCs/>
                <w:sz w:val="20"/>
                <w:szCs w:val="20"/>
              </w:rPr>
              <w:t xml:space="preserve">—The revenue target of the Reg-Down award to Resource </w:t>
            </w:r>
            <w:r w:rsidRPr="00A03B1B">
              <w:rPr>
                <w:i/>
                <w:iCs/>
                <w:sz w:val="20"/>
                <w:szCs w:val="20"/>
              </w:rPr>
              <w:t>r</w:t>
            </w:r>
            <w:r w:rsidRPr="00A03B1B">
              <w:rPr>
                <w:iCs/>
                <w:sz w:val="20"/>
                <w:szCs w:val="20"/>
              </w:rPr>
              <w:t xml:space="preserve"> at Resource Node </w:t>
            </w:r>
            <w:r w:rsidRPr="00A03B1B">
              <w:rPr>
                <w:i/>
                <w:iCs/>
                <w:sz w:val="20"/>
                <w:szCs w:val="20"/>
              </w:rPr>
              <w:t xml:space="preserve">p </w:t>
            </w:r>
            <w:r w:rsidRPr="00A03B1B">
              <w:rPr>
                <w:iCs/>
                <w:sz w:val="20"/>
                <w:szCs w:val="20"/>
              </w:rPr>
              <w:t xml:space="preserve">represented by QSE </w:t>
            </w:r>
            <w:r w:rsidRPr="00A03B1B">
              <w:rPr>
                <w:i/>
                <w:iCs/>
                <w:sz w:val="20"/>
                <w:szCs w:val="20"/>
              </w:rPr>
              <w:t>q</w:t>
            </w:r>
            <w:r w:rsidRPr="00A03B1B">
              <w:rPr>
                <w:iCs/>
                <w:sz w:val="20"/>
                <w:szCs w:val="20"/>
              </w:rPr>
              <w:t xml:space="preserve"> based on the Ancillary Service Offer for the 15-minute Settlement Interval.  Where for a Combined Cycle Train, the Resource </w:t>
            </w:r>
            <w:r w:rsidRPr="00A03B1B">
              <w:rPr>
                <w:i/>
                <w:iCs/>
                <w:sz w:val="20"/>
                <w:szCs w:val="20"/>
              </w:rPr>
              <w:t>r</w:t>
            </w:r>
            <w:r w:rsidRPr="00A03B1B">
              <w:rPr>
                <w:iCs/>
                <w:sz w:val="20"/>
                <w:szCs w:val="20"/>
              </w:rPr>
              <w:t xml:space="preserve"> is the Combined Cycle Train.</w:t>
            </w:r>
          </w:p>
        </w:tc>
      </w:tr>
      <w:tr w:rsidR="00A03B1B" w:rsidRPr="00A03B1B" w14:paraId="08029BF4" w14:textId="77777777" w:rsidTr="00B31BB1">
        <w:trPr>
          <w:cantSplit/>
        </w:trPr>
        <w:tc>
          <w:tcPr>
            <w:tcW w:w="934" w:type="pct"/>
          </w:tcPr>
          <w:p w14:paraId="6C13BD43" w14:textId="77777777" w:rsidR="00A03B1B" w:rsidRPr="00A03B1B" w:rsidRDefault="00A03B1B" w:rsidP="00A03B1B">
            <w:pPr>
              <w:spacing w:after="60"/>
              <w:rPr>
                <w:bCs/>
                <w:sz w:val="20"/>
                <w:szCs w:val="20"/>
              </w:rPr>
            </w:pPr>
            <w:r w:rsidRPr="00A03B1B">
              <w:rPr>
                <w:iCs/>
                <w:sz w:val="20"/>
                <w:szCs w:val="20"/>
              </w:rPr>
              <w:t xml:space="preserve">RTRRREVT </w:t>
            </w:r>
            <w:r w:rsidRPr="00A03B1B">
              <w:rPr>
                <w:bCs/>
                <w:i/>
                <w:sz w:val="20"/>
                <w:szCs w:val="16"/>
                <w:vertAlign w:val="subscript"/>
              </w:rPr>
              <w:t>q, r, p</w:t>
            </w:r>
          </w:p>
        </w:tc>
        <w:tc>
          <w:tcPr>
            <w:tcW w:w="481" w:type="pct"/>
          </w:tcPr>
          <w:p w14:paraId="4C50998B" w14:textId="77777777" w:rsidR="00A03B1B" w:rsidRPr="00A03B1B" w:rsidRDefault="00A03B1B" w:rsidP="00A03B1B">
            <w:pPr>
              <w:spacing w:after="60"/>
              <w:rPr>
                <w:iCs/>
                <w:sz w:val="20"/>
                <w:szCs w:val="20"/>
              </w:rPr>
            </w:pPr>
            <w:r w:rsidRPr="00A03B1B">
              <w:rPr>
                <w:iCs/>
                <w:sz w:val="20"/>
                <w:szCs w:val="20"/>
              </w:rPr>
              <w:t>$</w:t>
            </w:r>
          </w:p>
        </w:tc>
        <w:tc>
          <w:tcPr>
            <w:tcW w:w="3585" w:type="pct"/>
          </w:tcPr>
          <w:p w14:paraId="4B1F3A0B" w14:textId="77777777" w:rsidR="00A03B1B" w:rsidRPr="00A03B1B" w:rsidRDefault="00A03B1B" w:rsidP="00A03B1B">
            <w:pPr>
              <w:spacing w:after="60"/>
              <w:rPr>
                <w:i/>
                <w:iCs/>
                <w:sz w:val="20"/>
                <w:szCs w:val="20"/>
              </w:rPr>
            </w:pPr>
            <w:r w:rsidRPr="00A03B1B">
              <w:rPr>
                <w:i/>
                <w:iCs/>
                <w:sz w:val="20"/>
                <w:szCs w:val="20"/>
              </w:rPr>
              <w:t>Real-Time Responsive Reserve Revenue Target</w:t>
            </w:r>
            <w:r w:rsidRPr="00A03B1B">
              <w:rPr>
                <w:iCs/>
                <w:sz w:val="20"/>
                <w:szCs w:val="20"/>
              </w:rPr>
              <w:t xml:space="preserve">—The revenue target of the RRS award to Resource </w:t>
            </w:r>
            <w:r w:rsidRPr="00A03B1B">
              <w:rPr>
                <w:i/>
                <w:iCs/>
                <w:sz w:val="20"/>
                <w:szCs w:val="20"/>
              </w:rPr>
              <w:t>r</w:t>
            </w:r>
            <w:r w:rsidRPr="00A03B1B">
              <w:rPr>
                <w:iCs/>
                <w:sz w:val="20"/>
                <w:szCs w:val="20"/>
              </w:rPr>
              <w:t xml:space="preserve"> at Resource Node </w:t>
            </w:r>
            <w:r w:rsidRPr="00A03B1B">
              <w:rPr>
                <w:i/>
                <w:iCs/>
                <w:sz w:val="20"/>
                <w:szCs w:val="20"/>
              </w:rPr>
              <w:t xml:space="preserve">p </w:t>
            </w:r>
            <w:r w:rsidRPr="00A03B1B">
              <w:rPr>
                <w:iCs/>
                <w:sz w:val="20"/>
                <w:szCs w:val="20"/>
              </w:rPr>
              <w:t xml:space="preserve">represented by QSE </w:t>
            </w:r>
            <w:r w:rsidRPr="00A03B1B">
              <w:rPr>
                <w:i/>
                <w:iCs/>
                <w:sz w:val="20"/>
                <w:szCs w:val="20"/>
              </w:rPr>
              <w:t>q</w:t>
            </w:r>
            <w:r w:rsidRPr="00A03B1B">
              <w:rPr>
                <w:iCs/>
                <w:sz w:val="20"/>
                <w:szCs w:val="20"/>
              </w:rPr>
              <w:t xml:space="preserve"> based on the Ancillary Service Offer for the 15-minute Settlement Interval.  Where for a Combined Cycle Train, the Resource </w:t>
            </w:r>
            <w:r w:rsidRPr="00A03B1B">
              <w:rPr>
                <w:i/>
                <w:iCs/>
                <w:sz w:val="20"/>
                <w:szCs w:val="20"/>
              </w:rPr>
              <w:t>r</w:t>
            </w:r>
            <w:r w:rsidRPr="00A03B1B">
              <w:rPr>
                <w:iCs/>
                <w:sz w:val="20"/>
                <w:szCs w:val="20"/>
              </w:rPr>
              <w:t xml:space="preserve"> is the Combined Cycle Train.</w:t>
            </w:r>
          </w:p>
        </w:tc>
      </w:tr>
      <w:tr w:rsidR="00A03B1B" w:rsidRPr="00A03B1B" w14:paraId="67AC0B39" w14:textId="77777777" w:rsidTr="00B31BB1">
        <w:trPr>
          <w:cantSplit/>
        </w:trPr>
        <w:tc>
          <w:tcPr>
            <w:tcW w:w="934" w:type="pct"/>
          </w:tcPr>
          <w:p w14:paraId="67259EF4" w14:textId="77777777" w:rsidR="00A03B1B" w:rsidRPr="00A03B1B" w:rsidRDefault="00A03B1B" w:rsidP="00A03B1B">
            <w:pPr>
              <w:spacing w:after="60"/>
              <w:rPr>
                <w:iCs/>
                <w:sz w:val="20"/>
                <w:szCs w:val="20"/>
              </w:rPr>
            </w:pPr>
            <w:r w:rsidRPr="00A03B1B">
              <w:rPr>
                <w:iCs/>
                <w:sz w:val="20"/>
                <w:szCs w:val="20"/>
              </w:rPr>
              <w:lastRenderedPageBreak/>
              <w:t xml:space="preserve">RTNSREVT </w:t>
            </w:r>
            <w:r w:rsidRPr="00A03B1B">
              <w:rPr>
                <w:bCs/>
                <w:i/>
                <w:sz w:val="20"/>
                <w:szCs w:val="16"/>
                <w:vertAlign w:val="subscript"/>
              </w:rPr>
              <w:t>q, r, p</w:t>
            </w:r>
          </w:p>
        </w:tc>
        <w:tc>
          <w:tcPr>
            <w:tcW w:w="481" w:type="pct"/>
          </w:tcPr>
          <w:p w14:paraId="294FE323" w14:textId="77777777" w:rsidR="00A03B1B" w:rsidRPr="00A03B1B" w:rsidRDefault="00A03B1B" w:rsidP="00A03B1B">
            <w:pPr>
              <w:spacing w:after="60"/>
              <w:rPr>
                <w:iCs/>
                <w:sz w:val="20"/>
                <w:szCs w:val="20"/>
              </w:rPr>
            </w:pPr>
            <w:r w:rsidRPr="00A03B1B">
              <w:rPr>
                <w:iCs/>
                <w:sz w:val="20"/>
                <w:szCs w:val="20"/>
              </w:rPr>
              <w:t>$</w:t>
            </w:r>
          </w:p>
        </w:tc>
        <w:tc>
          <w:tcPr>
            <w:tcW w:w="3585" w:type="pct"/>
          </w:tcPr>
          <w:p w14:paraId="78C99026" w14:textId="77777777" w:rsidR="00A03B1B" w:rsidRPr="00A03B1B" w:rsidRDefault="00A03B1B" w:rsidP="00A03B1B">
            <w:pPr>
              <w:spacing w:after="60"/>
              <w:rPr>
                <w:i/>
                <w:iCs/>
                <w:sz w:val="20"/>
                <w:szCs w:val="20"/>
              </w:rPr>
            </w:pPr>
            <w:r w:rsidRPr="00A03B1B">
              <w:rPr>
                <w:i/>
                <w:iCs/>
                <w:sz w:val="20"/>
                <w:szCs w:val="20"/>
              </w:rPr>
              <w:t>Real-Time Non-Spin Revenue Target</w:t>
            </w:r>
            <w:r w:rsidRPr="00A03B1B">
              <w:rPr>
                <w:iCs/>
                <w:sz w:val="20"/>
                <w:szCs w:val="20"/>
              </w:rPr>
              <w:t xml:space="preserve">—The revenue target of the Non-Spin award to Resource </w:t>
            </w:r>
            <w:r w:rsidRPr="00A03B1B">
              <w:rPr>
                <w:i/>
                <w:iCs/>
                <w:sz w:val="20"/>
                <w:szCs w:val="20"/>
              </w:rPr>
              <w:t>r</w:t>
            </w:r>
            <w:r w:rsidRPr="00A03B1B">
              <w:rPr>
                <w:iCs/>
                <w:sz w:val="20"/>
                <w:szCs w:val="20"/>
              </w:rPr>
              <w:t xml:space="preserve"> at Resource Node </w:t>
            </w:r>
            <w:r w:rsidRPr="00A03B1B">
              <w:rPr>
                <w:i/>
                <w:iCs/>
                <w:sz w:val="20"/>
                <w:szCs w:val="20"/>
              </w:rPr>
              <w:t xml:space="preserve">p </w:t>
            </w:r>
            <w:r w:rsidRPr="00A03B1B">
              <w:rPr>
                <w:iCs/>
                <w:sz w:val="20"/>
                <w:szCs w:val="20"/>
              </w:rPr>
              <w:t xml:space="preserve">represented by QSE </w:t>
            </w:r>
            <w:r w:rsidRPr="00A03B1B">
              <w:rPr>
                <w:i/>
                <w:iCs/>
                <w:sz w:val="20"/>
                <w:szCs w:val="20"/>
              </w:rPr>
              <w:t>q</w:t>
            </w:r>
            <w:r w:rsidRPr="00A03B1B">
              <w:rPr>
                <w:iCs/>
                <w:sz w:val="20"/>
                <w:szCs w:val="20"/>
              </w:rPr>
              <w:t xml:space="preserve"> based on the Ancillary Service Offer for the 15-minute Settlement Interval.  Where for a Combined Cycle Train, the Resource </w:t>
            </w:r>
            <w:r w:rsidRPr="00A03B1B">
              <w:rPr>
                <w:i/>
                <w:iCs/>
                <w:sz w:val="20"/>
                <w:szCs w:val="20"/>
              </w:rPr>
              <w:t>r</w:t>
            </w:r>
            <w:r w:rsidRPr="00A03B1B">
              <w:rPr>
                <w:iCs/>
                <w:sz w:val="20"/>
                <w:szCs w:val="20"/>
              </w:rPr>
              <w:t xml:space="preserve"> is the Combined Cycle Train.</w:t>
            </w:r>
          </w:p>
        </w:tc>
      </w:tr>
      <w:tr w:rsidR="00A03B1B" w:rsidRPr="00A03B1B" w14:paraId="1FB0DB20" w14:textId="77777777" w:rsidTr="00B31BB1">
        <w:trPr>
          <w:cantSplit/>
        </w:trPr>
        <w:tc>
          <w:tcPr>
            <w:tcW w:w="934" w:type="pct"/>
          </w:tcPr>
          <w:p w14:paraId="4E3768A4" w14:textId="77777777" w:rsidR="00A03B1B" w:rsidRPr="00A03B1B" w:rsidRDefault="00A03B1B" w:rsidP="00A03B1B">
            <w:pPr>
              <w:spacing w:after="60"/>
              <w:rPr>
                <w:iCs/>
                <w:sz w:val="20"/>
                <w:szCs w:val="20"/>
              </w:rPr>
            </w:pPr>
            <w:r w:rsidRPr="00A03B1B">
              <w:rPr>
                <w:iCs/>
                <w:sz w:val="20"/>
                <w:szCs w:val="20"/>
              </w:rPr>
              <w:t xml:space="preserve">RTECRREVT </w:t>
            </w:r>
            <w:r w:rsidRPr="00A03B1B">
              <w:rPr>
                <w:bCs/>
                <w:i/>
                <w:sz w:val="20"/>
                <w:szCs w:val="16"/>
                <w:vertAlign w:val="subscript"/>
              </w:rPr>
              <w:t>q, r, p</w:t>
            </w:r>
          </w:p>
        </w:tc>
        <w:tc>
          <w:tcPr>
            <w:tcW w:w="481" w:type="pct"/>
          </w:tcPr>
          <w:p w14:paraId="3EB63ABD" w14:textId="77777777" w:rsidR="00A03B1B" w:rsidRPr="00A03B1B" w:rsidRDefault="00A03B1B" w:rsidP="00A03B1B">
            <w:pPr>
              <w:spacing w:after="60"/>
              <w:rPr>
                <w:iCs/>
                <w:sz w:val="20"/>
                <w:szCs w:val="20"/>
              </w:rPr>
            </w:pPr>
            <w:r w:rsidRPr="00A03B1B">
              <w:rPr>
                <w:iCs/>
                <w:sz w:val="20"/>
                <w:szCs w:val="20"/>
              </w:rPr>
              <w:t>$</w:t>
            </w:r>
          </w:p>
        </w:tc>
        <w:tc>
          <w:tcPr>
            <w:tcW w:w="3585" w:type="pct"/>
          </w:tcPr>
          <w:p w14:paraId="6FF8325C" w14:textId="77777777" w:rsidR="00A03B1B" w:rsidRPr="00A03B1B" w:rsidRDefault="00A03B1B" w:rsidP="00A03B1B">
            <w:pPr>
              <w:spacing w:after="60"/>
              <w:rPr>
                <w:i/>
                <w:iCs/>
                <w:sz w:val="20"/>
                <w:szCs w:val="20"/>
              </w:rPr>
            </w:pPr>
            <w:r w:rsidRPr="00A03B1B">
              <w:rPr>
                <w:i/>
                <w:iCs/>
                <w:sz w:val="20"/>
                <w:szCs w:val="20"/>
              </w:rPr>
              <w:t>Real-Time ERCOT Contingency Reserve Service Revenue Target</w:t>
            </w:r>
            <w:r w:rsidRPr="00A03B1B">
              <w:rPr>
                <w:iCs/>
                <w:sz w:val="20"/>
                <w:szCs w:val="20"/>
              </w:rPr>
              <w:t xml:space="preserve">—The revenue target of the ECRS award to Resource </w:t>
            </w:r>
            <w:r w:rsidRPr="00A03B1B">
              <w:rPr>
                <w:i/>
                <w:iCs/>
                <w:sz w:val="20"/>
                <w:szCs w:val="20"/>
              </w:rPr>
              <w:t>r</w:t>
            </w:r>
            <w:r w:rsidRPr="00A03B1B">
              <w:rPr>
                <w:iCs/>
                <w:sz w:val="20"/>
                <w:szCs w:val="20"/>
              </w:rPr>
              <w:t xml:space="preserve"> at Resource Node </w:t>
            </w:r>
            <w:r w:rsidRPr="00A03B1B">
              <w:rPr>
                <w:i/>
                <w:iCs/>
                <w:sz w:val="20"/>
                <w:szCs w:val="20"/>
              </w:rPr>
              <w:t xml:space="preserve">p </w:t>
            </w:r>
            <w:r w:rsidRPr="00A03B1B">
              <w:rPr>
                <w:iCs/>
                <w:sz w:val="20"/>
                <w:szCs w:val="20"/>
              </w:rPr>
              <w:t xml:space="preserve">represented by QSE </w:t>
            </w:r>
            <w:r w:rsidRPr="00A03B1B">
              <w:rPr>
                <w:i/>
                <w:iCs/>
                <w:sz w:val="20"/>
                <w:szCs w:val="20"/>
              </w:rPr>
              <w:t>q</w:t>
            </w:r>
            <w:r w:rsidRPr="00A03B1B">
              <w:rPr>
                <w:iCs/>
                <w:sz w:val="20"/>
                <w:szCs w:val="20"/>
              </w:rPr>
              <w:t xml:space="preserve"> based on the Ancillary Service Offer for the 15-minute Settlement Interval.  Where for a Combined Cycle Train, the Resource </w:t>
            </w:r>
            <w:r w:rsidRPr="00A03B1B">
              <w:rPr>
                <w:i/>
                <w:iCs/>
                <w:sz w:val="20"/>
                <w:szCs w:val="20"/>
              </w:rPr>
              <w:t>r</w:t>
            </w:r>
            <w:r w:rsidRPr="00A03B1B">
              <w:rPr>
                <w:iCs/>
                <w:sz w:val="20"/>
                <w:szCs w:val="20"/>
              </w:rPr>
              <w:t xml:space="preserve"> is the Combined Cycle Train.</w:t>
            </w:r>
          </w:p>
        </w:tc>
      </w:tr>
      <w:tr w:rsidR="00A03B1B" w:rsidRPr="00A03B1B" w14:paraId="7E5D7AA8" w14:textId="77777777" w:rsidTr="00B31BB1">
        <w:trPr>
          <w:cantSplit/>
          <w:ins w:id="1001" w:author="ERCOT" w:date="2025-12-09T11:39:00Z"/>
        </w:trPr>
        <w:tc>
          <w:tcPr>
            <w:tcW w:w="934" w:type="pct"/>
          </w:tcPr>
          <w:p w14:paraId="5ED31D16" w14:textId="77777777" w:rsidR="00A03B1B" w:rsidRPr="00A03B1B" w:rsidRDefault="00A03B1B" w:rsidP="00A03B1B">
            <w:pPr>
              <w:spacing w:after="60"/>
              <w:rPr>
                <w:ins w:id="1002" w:author="ERCOT" w:date="2025-12-09T11:39:00Z"/>
                <w:iCs/>
                <w:sz w:val="20"/>
                <w:szCs w:val="20"/>
              </w:rPr>
            </w:pPr>
            <w:ins w:id="1003" w:author="ERCOT" w:date="2025-12-09T11:39:00Z">
              <w:r w:rsidRPr="00A03B1B">
                <w:rPr>
                  <w:iCs/>
                  <w:sz w:val="20"/>
                  <w:szCs w:val="20"/>
                </w:rPr>
                <w:t xml:space="preserve">RTDRRREVT </w:t>
              </w:r>
              <w:r w:rsidRPr="00A03B1B">
                <w:rPr>
                  <w:bCs/>
                  <w:i/>
                  <w:sz w:val="20"/>
                  <w:szCs w:val="16"/>
                  <w:vertAlign w:val="subscript"/>
                </w:rPr>
                <w:t>q, r, p</w:t>
              </w:r>
            </w:ins>
          </w:p>
        </w:tc>
        <w:tc>
          <w:tcPr>
            <w:tcW w:w="481" w:type="pct"/>
          </w:tcPr>
          <w:p w14:paraId="640FB340" w14:textId="77777777" w:rsidR="00A03B1B" w:rsidRPr="00A03B1B" w:rsidRDefault="00A03B1B" w:rsidP="00A03B1B">
            <w:pPr>
              <w:spacing w:after="60"/>
              <w:rPr>
                <w:ins w:id="1004" w:author="ERCOT" w:date="2025-12-09T11:39:00Z"/>
                <w:iCs/>
                <w:sz w:val="20"/>
                <w:szCs w:val="20"/>
              </w:rPr>
            </w:pPr>
            <w:ins w:id="1005" w:author="ERCOT" w:date="2025-12-09T11:39:00Z">
              <w:r w:rsidRPr="00A03B1B">
                <w:rPr>
                  <w:iCs/>
                  <w:sz w:val="20"/>
                  <w:szCs w:val="20"/>
                </w:rPr>
                <w:t>$</w:t>
              </w:r>
            </w:ins>
          </w:p>
        </w:tc>
        <w:tc>
          <w:tcPr>
            <w:tcW w:w="3585" w:type="pct"/>
          </w:tcPr>
          <w:p w14:paraId="495C8B6C" w14:textId="77777777" w:rsidR="00A03B1B" w:rsidRPr="00A03B1B" w:rsidRDefault="00A03B1B" w:rsidP="00A03B1B">
            <w:pPr>
              <w:spacing w:after="60"/>
              <w:rPr>
                <w:ins w:id="1006" w:author="ERCOT" w:date="2025-12-09T11:39:00Z"/>
                <w:i/>
                <w:iCs/>
                <w:sz w:val="20"/>
                <w:szCs w:val="20"/>
              </w:rPr>
            </w:pPr>
            <w:ins w:id="1007" w:author="ERCOT" w:date="2025-12-09T11:39:00Z">
              <w:r w:rsidRPr="00A03B1B">
                <w:rPr>
                  <w:i/>
                  <w:iCs/>
                  <w:sz w:val="20"/>
                  <w:szCs w:val="20"/>
                </w:rPr>
                <w:t>Real-Time Dispatchable Reliability Reserve Service Revenue Target</w:t>
              </w:r>
              <w:r w:rsidRPr="00A03B1B">
                <w:rPr>
                  <w:iCs/>
                  <w:sz w:val="20"/>
                  <w:szCs w:val="20"/>
                </w:rPr>
                <w:t xml:space="preserve">—The revenue target of the DRRS award to Resource </w:t>
              </w:r>
              <w:r w:rsidRPr="00A03B1B">
                <w:rPr>
                  <w:i/>
                  <w:iCs/>
                  <w:sz w:val="20"/>
                  <w:szCs w:val="20"/>
                </w:rPr>
                <w:t>r</w:t>
              </w:r>
              <w:r w:rsidRPr="00A03B1B">
                <w:rPr>
                  <w:iCs/>
                  <w:sz w:val="20"/>
                  <w:szCs w:val="20"/>
                </w:rPr>
                <w:t xml:space="preserve"> at Resource Node </w:t>
              </w:r>
              <w:r w:rsidRPr="00A03B1B">
                <w:rPr>
                  <w:i/>
                  <w:iCs/>
                  <w:sz w:val="20"/>
                  <w:szCs w:val="20"/>
                </w:rPr>
                <w:t xml:space="preserve">p </w:t>
              </w:r>
              <w:r w:rsidRPr="00A03B1B">
                <w:rPr>
                  <w:iCs/>
                  <w:sz w:val="20"/>
                  <w:szCs w:val="20"/>
                </w:rPr>
                <w:t xml:space="preserve">represented by QSE </w:t>
              </w:r>
              <w:r w:rsidRPr="00A03B1B">
                <w:rPr>
                  <w:i/>
                  <w:iCs/>
                  <w:sz w:val="20"/>
                  <w:szCs w:val="20"/>
                </w:rPr>
                <w:t>q</w:t>
              </w:r>
              <w:r w:rsidRPr="00A03B1B">
                <w:rPr>
                  <w:iCs/>
                  <w:sz w:val="20"/>
                  <w:szCs w:val="20"/>
                </w:rPr>
                <w:t xml:space="preserve"> based on the Ancillary Service Offer for the 15-minute Settlement Interval.  Where for a Combined Cycle Train, the Resource </w:t>
              </w:r>
              <w:r w:rsidRPr="00A03B1B">
                <w:rPr>
                  <w:i/>
                  <w:iCs/>
                  <w:sz w:val="20"/>
                  <w:szCs w:val="20"/>
                </w:rPr>
                <w:t>r</w:t>
              </w:r>
              <w:r w:rsidRPr="00A03B1B">
                <w:rPr>
                  <w:iCs/>
                  <w:sz w:val="20"/>
                  <w:szCs w:val="20"/>
                </w:rPr>
                <w:t xml:space="preserve"> is the Combined Cycle Train.</w:t>
              </w:r>
            </w:ins>
          </w:p>
        </w:tc>
      </w:tr>
      <w:tr w:rsidR="00A03B1B" w:rsidRPr="00A03B1B" w14:paraId="0C1FDE0E" w14:textId="77777777" w:rsidTr="00B31BB1">
        <w:trPr>
          <w:cantSplit/>
        </w:trPr>
        <w:tc>
          <w:tcPr>
            <w:tcW w:w="934" w:type="pct"/>
          </w:tcPr>
          <w:p w14:paraId="633789B9" w14:textId="77777777" w:rsidR="00A03B1B" w:rsidRPr="00A03B1B" w:rsidRDefault="00A03B1B" w:rsidP="00A03B1B">
            <w:pPr>
              <w:spacing w:after="60"/>
              <w:rPr>
                <w:iCs/>
                <w:sz w:val="20"/>
                <w:szCs w:val="20"/>
              </w:rPr>
            </w:pPr>
            <w:r w:rsidRPr="00A03B1B">
              <w:rPr>
                <w:iCs/>
                <w:sz w:val="20"/>
                <w:szCs w:val="20"/>
                <w:lang w:val="pt-BR"/>
              </w:rPr>
              <w:t xml:space="preserve">RTRUWAPR </w:t>
            </w:r>
            <w:r w:rsidRPr="00A03B1B">
              <w:rPr>
                <w:i/>
                <w:iCs/>
                <w:sz w:val="20"/>
                <w:szCs w:val="20"/>
                <w:vertAlign w:val="subscript"/>
                <w:lang w:val="pt-BR"/>
              </w:rPr>
              <w:t>q, r, p</w:t>
            </w:r>
          </w:p>
        </w:tc>
        <w:tc>
          <w:tcPr>
            <w:tcW w:w="481" w:type="pct"/>
          </w:tcPr>
          <w:p w14:paraId="64AB6070" w14:textId="77777777" w:rsidR="00A03B1B" w:rsidRPr="00A03B1B" w:rsidRDefault="00A03B1B" w:rsidP="00A03B1B">
            <w:pPr>
              <w:spacing w:after="60"/>
              <w:rPr>
                <w:iCs/>
                <w:sz w:val="20"/>
                <w:szCs w:val="20"/>
              </w:rPr>
            </w:pPr>
            <w:r w:rsidRPr="00A03B1B">
              <w:rPr>
                <w:iCs/>
                <w:sz w:val="20"/>
                <w:szCs w:val="20"/>
              </w:rPr>
              <w:t>$/MW</w:t>
            </w:r>
          </w:p>
        </w:tc>
        <w:tc>
          <w:tcPr>
            <w:tcW w:w="3585" w:type="pct"/>
          </w:tcPr>
          <w:p w14:paraId="1D9F878D" w14:textId="77777777" w:rsidR="00A03B1B" w:rsidRPr="00A03B1B" w:rsidRDefault="00A03B1B" w:rsidP="00A03B1B">
            <w:pPr>
              <w:spacing w:after="60"/>
              <w:rPr>
                <w:iCs/>
                <w:sz w:val="20"/>
                <w:szCs w:val="20"/>
              </w:rPr>
            </w:pPr>
            <w:r w:rsidRPr="00A03B1B">
              <w:rPr>
                <w:i/>
                <w:iCs/>
                <w:sz w:val="20"/>
                <w:szCs w:val="20"/>
              </w:rPr>
              <w:t>Real-Time Reg-Up Weighted-Average Price</w:t>
            </w:r>
            <w:r w:rsidRPr="00A03B1B">
              <w:rPr>
                <w:iCs/>
                <w:sz w:val="20"/>
                <w:szCs w:val="20"/>
              </w:rPr>
              <w:t xml:space="preserve">—The weighted average of the Ancillary Service Offer prices corresponding with the Reg-Up awards from the Ancillary Service Offer for Resource </w:t>
            </w:r>
            <w:r w:rsidRPr="00A03B1B">
              <w:rPr>
                <w:i/>
                <w:iCs/>
                <w:sz w:val="20"/>
                <w:szCs w:val="20"/>
              </w:rPr>
              <w:t>r</w:t>
            </w:r>
            <w:r w:rsidRPr="00A03B1B">
              <w:rPr>
                <w:iCs/>
                <w:sz w:val="20"/>
                <w:szCs w:val="20"/>
              </w:rPr>
              <w:t xml:space="preserve"> at Resource Node </w:t>
            </w:r>
            <w:r w:rsidRPr="00A03B1B">
              <w:rPr>
                <w:i/>
                <w:iCs/>
                <w:sz w:val="20"/>
                <w:szCs w:val="20"/>
              </w:rPr>
              <w:t>p</w:t>
            </w:r>
            <w:r w:rsidRPr="00A03B1B">
              <w:rPr>
                <w:iCs/>
                <w:sz w:val="20"/>
                <w:szCs w:val="20"/>
              </w:rPr>
              <w:t xml:space="preserve"> represented by QSE </w:t>
            </w:r>
            <w:r w:rsidRPr="00A03B1B">
              <w:rPr>
                <w:i/>
                <w:iCs/>
                <w:sz w:val="20"/>
                <w:szCs w:val="20"/>
              </w:rPr>
              <w:t>q</w:t>
            </w:r>
            <w:r w:rsidRPr="00A03B1B">
              <w:rPr>
                <w:iCs/>
                <w:sz w:val="20"/>
                <w:szCs w:val="20"/>
              </w:rPr>
              <w:t xml:space="preserve">, for 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5F6872B7" w14:textId="77777777" w:rsidTr="00B31BB1">
        <w:trPr>
          <w:cantSplit/>
        </w:trPr>
        <w:tc>
          <w:tcPr>
            <w:tcW w:w="934" w:type="pct"/>
          </w:tcPr>
          <w:p w14:paraId="3D966A8B" w14:textId="77777777" w:rsidR="00A03B1B" w:rsidRPr="00A03B1B" w:rsidRDefault="00A03B1B" w:rsidP="00A03B1B">
            <w:pPr>
              <w:spacing w:after="60"/>
              <w:rPr>
                <w:iCs/>
                <w:sz w:val="20"/>
                <w:szCs w:val="20"/>
              </w:rPr>
            </w:pPr>
            <w:r w:rsidRPr="00A03B1B">
              <w:rPr>
                <w:iCs/>
                <w:sz w:val="20"/>
                <w:szCs w:val="20"/>
                <w:lang w:val="pt-BR"/>
              </w:rPr>
              <w:t xml:space="preserve">RTRDWAPR </w:t>
            </w:r>
            <w:r w:rsidRPr="00A03B1B">
              <w:rPr>
                <w:i/>
                <w:iCs/>
                <w:sz w:val="20"/>
                <w:szCs w:val="20"/>
                <w:vertAlign w:val="subscript"/>
                <w:lang w:val="pt-BR"/>
              </w:rPr>
              <w:t>q, r, p</w:t>
            </w:r>
          </w:p>
        </w:tc>
        <w:tc>
          <w:tcPr>
            <w:tcW w:w="481" w:type="pct"/>
          </w:tcPr>
          <w:p w14:paraId="4E823DD2" w14:textId="77777777" w:rsidR="00A03B1B" w:rsidRPr="00A03B1B" w:rsidRDefault="00A03B1B" w:rsidP="00A03B1B">
            <w:pPr>
              <w:spacing w:after="60"/>
              <w:rPr>
                <w:iCs/>
                <w:sz w:val="20"/>
                <w:szCs w:val="20"/>
              </w:rPr>
            </w:pPr>
            <w:r w:rsidRPr="00A03B1B">
              <w:rPr>
                <w:iCs/>
                <w:sz w:val="20"/>
                <w:szCs w:val="20"/>
              </w:rPr>
              <w:t>$/MW</w:t>
            </w:r>
          </w:p>
        </w:tc>
        <w:tc>
          <w:tcPr>
            <w:tcW w:w="3585" w:type="pct"/>
          </w:tcPr>
          <w:p w14:paraId="758A8DA2" w14:textId="77777777" w:rsidR="00A03B1B" w:rsidRPr="00A03B1B" w:rsidRDefault="00A03B1B" w:rsidP="00A03B1B">
            <w:pPr>
              <w:spacing w:after="60"/>
              <w:rPr>
                <w:i/>
                <w:iCs/>
                <w:sz w:val="20"/>
                <w:szCs w:val="20"/>
              </w:rPr>
            </w:pPr>
            <w:r w:rsidRPr="00A03B1B">
              <w:rPr>
                <w:i/>
                <w:iCs/>
                <w:sz w:val="20"/>
                <w:szCs w:val="20"/>
              </w:rPr>
              <w:t>Real-Time Reg-Down Weighted-Average Price</w:t>
            </w:r>
            <w:r w:rsidRPr="00A03B1B">
              <w:rPr>
                <w:iCs/>
                <w:sz w:val="20"/>
                <w:szCs w:val="20"/>
              </w:rPr>
              <w:t xml:space="preserve">—The weighted average of the Ancillary Service Offer prices corresponding with the Reg-Down awards from the Ancillary Service Offer for Resource </w:t>
            </w:r>
            <w:r w:rsidRPr="00A03B1B">
              <w:rPr>
                <w:i/>
                <w:iCs/>
                <w:sz w:val="20"/>
                <w:szCs w:val="20"/>
              </w:rPr>
              <w:t>r</w:t>
            </w:r>
            <w:r w:rsidRPr="00A03B1B">
              <w:rPr>
                <w:iCs/>
                <w:sz w:val="20"/>
                <w:szCs w:val="20"/>
              </w:rPr>
              <w:t xml:space="preserve"> at Resource Node </w:t>
            </w:r>
            <w:r w:rsidRPr="00A03B1B">
              <w:rPr>
                <w:i/>
                <w:iCs/>
                <w:sz w:val="20"/>
                <w:szCs w:val="20"/>
              </w:rPr>
              <w:t>p</w:t>
            </w:r>
            <w:r w:rsidRPr="00A03B1B">
              <w:rPr>
                <w:iCs/>
                <w:sz w:val="20"/>
                <w:szCs w:val="20"/>
              </w:rPr>
              <w:t xml:space="preserve"> represented by QSE </w:t>
            </w:r>
            <w:r w:rsidRPr="00A03B1B">
              <w:rPr>
                <w:i/>
                <w:iCs/>
                <w:sz w:val="20"/>
                <w:szCs w:val="20"/>
              </w:rPr>
              <w:t>q</w:t>
            </w:r>
            <w:r w:rsidRPr="00A03B1B">
              <w:rPr>
                <w:iCs/>
                <w:sz w:val="20"/>
                <w:szCs w:val="20"/>
              </w:rPr>
              <w:t xml:space="preserve">, for 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50610CA6" w14:textId="77777777" w:rsidTr="00B31BB1">
        <w:trPr>
          <w:cantSplit/>
        </w:trPr>
        <w:tc>
          <w:tcPr>
            <w:tcW w:w="934" w:type="pct"/>
          </w:tcPr>
          <w:p w14:paraId="4505C1DA" w14:textId="77777777" w:rsidR="00A03B1B" w:rsidRPr="00A03B1B" w:rsidRDefault="00A03B1B" w:rsidP="00A03B1B">
            <w:pPr>
              <w:spacing w:after="60"/>
              <w:rPr>
                <w:iCs/>
                <w:sz w:val="20"/>
                <w:szCs w:val="20"/>
              </w:rPr>
            </w:pPr>
            <w:r w:rsidRPr="00A03B1B">
              <w:rPr>
                <w:iCs/>
                <w:sz w:val="20"/>
                <w:szCs w:val="20"/>
                <w:lang w:val="pt-BR"/>
              </w:rPr>
              <w:t xml:space="preserve">RTRRWAPR </w:t>
            </w:r>
            <w:r w:rsidRPr="00A03B1B">
              <w:rPr>
                <w:i/>
                <w:iCs/>
                <w:sz w:val="20"/>
                <w:szCs w:val="20"/>
                <w:vertAlign w:val="subscript"/>
                <w:lang w:val="pt-BR"/>
              </w:rPr>
              <w:t>q, r, p</w:t>
            </w:r>
          </w:p>
        </w:tc>
        <w:tc>
          <w:tcPr>
            <w:tcW w:w="481" w:type="pct"/>
          </w:tcPr>
          <w:p w14:paraId="08EAAD34" w14:textId="77777777" w:rsidR="00A03B1B" w:rsidRPr="00A03B1B" w:rsidRDefault="00A03B1B" w:rsidP="00A03B1B">
            <w:pPr>
              <w:spacing w:after="60"/>
              <w:rPr>
                <w:iCs/>
                <w:sz w:val="20"/>
                <w:szCs w:val="20"/>
              </w:rPr>
            </w:pPr>
            <w:r w:rsidRPr="00A03B1B">
              <w:rPr>
                <w:iCs/>
                <w:sz w:val="20"/>
                <w:szCs w:val="20"/>
              </w:rPr>
              <w:t>$/MW</w:t>
            </w:r>
          </w:p>
        </w:tc>
        <w:tc>
          <w:tcPr>
            <w:tcW w:w="3585" w:type="pct"/>
          </w:tcPr>
          <w:p w14:paraId="2E0351AC" w14:textId="77777777" w:rsidR="00A03B1B" w:rsidRPr="00A03B1B" w:rsidRDefault="00A03B1B" w:rsidP="00A03B1B">
            <w:pPr>
              <w:spacing w:after="60"/>
              <w:rPr>
                <w:i/>
                <w:iCs/>
                <w:sz w:val="20"/>
                <w:szCs w:val="20"/>
              </w:rPr>
            </w:pPr>
            <w:r w:rsidRPr="00A03B1B">
              <w:rPr>
                <w:i/>
                <w:iCs/>
                <w:sz w:val="20"/>
                <w:szCs w:val="20"/>
              </w:rPr>
              <w:t>Real-Time Responsive Reserve Weighted-Average Price</w:t>
            </w:r>
            <w:r w:rsidRPr="00A03B1B">
              <w:rPr>
                <w:iCs/>
                <w:sz w:val="20"/>
                <w:szCs w:val="20"/>
              </w:rPr>
              <w:t xml:space="preserve">—The weighted average of the Ancillary Service Offer prices corresponding with the RRS awards from the Ancillary Service Offer for Resource </w:t>
            </w:r>
            <w:r w:rsidRPr="00A03B1B">
              <w:rPr>
                <w:i/>
                <w:iCs/>
                <w:sz w:val="20"/>
                <w:szCs w:val="20"/>
              </w:rPr>
              <w:t>r</w:t>
            </w:r>
            <w:r w:rsidRPr="00A03B1B">
              <w:rPr>
                <w:iCs/>
                <w:sz w:val="20"/>
                <w:szCs w:val="20"/>
              </w:rPr>
              <w:t xml:space="preserve"> at Resource Node </w:t>
            </w:r>
            <w:r w:rsidRPr="00A03B1B">
              <w:rPr>
                <w:i/>
                <w:iCs/>
                <w:sz w:val="20"/>
                <w:szCs w:val="20"/>
              </w:rPr>
              <w:t>p</w:t>
            </w:r>
            <w:r w:rsidRPr="00A03B1B">
              <w:rPr>
                <w:iCs/>
                <w:sz w:val="20"/>
                <w:szCs w:val="20"/>
              </w:rPr>
              <w:t xml:space="preserve"> represented by QSE </w:t>
            </w:r>
            <w:r w:rsidRPr="00A03B1B">
              <w:rPr>
                <w:i/>
                <w:iCs/>
                <w:sz w:val="20"/>
                <w:szCs w:val="20"/>
              </w:rPr>
              <w:t>q</w:t>
            </w:r>
            <w:r w:rsidRPr="00A03B1B">
              <w:rPr>
                <w:iCs/>
                <w:sz w:val="20"/>
                <w:szCs w:val="20"/>
              </w:rPr>
              <w:t xml:space="preserve">, for 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2C250224" w14:textId="77777777" w:rsidTr="00B31BB1">
        <w:trPr>
          <w:cantSplit/>
        </w:trPr>
        <w:tc>
          <w:tcPr>
            <w:tcW w:w="934" w:type="pct"/>
          </w:tcPr>
          <w:p w14:paraId="362F1BFD" w14:textId="77777777" w:rsidR="00A03B1B" w:rsidRPr="00A03B1B" w:rsidRDefault="00A03B1B" w:rsidP="00A03B1B">
            <w:pPr>
              <w:spacing w:after="60"/>
              <w:rPr>
                <w:iCs/>
                <w:sz w:val="20"/>
                <w:szCs w:val="20"/>
              </w:rPr>
            </w:pPr>
            <w:r w:rsidRPr="00A03B1B">
              <w:rPr>
                <w:iCs/>
                <w:sz w:val="20"/>
                <w:szCs w:val="20"/>
                <w:lang w:val="pt-BR"/>
              </w:rPr>
              <w:t xml:space="preserve">RTNSWAPR </w:t>
            </w:r>
            <w:r w:rsidRPr="00A03B1B">
              <w:rPr>
                <w:i/>
                <w:iCs/>
                <w:sz w:val="20"/>
                <w:szCs w:val="20"/>
                <w:vertAlign w:val="subscript"/>
                <w:lang w:val="pt-BR"/>
              </w:rPr>
              <w:t>q, r, p</w:t>
            </w:r>
          </w:p>
        </w:tc>
        <w:tc>
          <w:tcPr>
            <w:tcW w:w="481" w:type="pct"/>
          </w:tcPr>
          <w:p w14:paraId="48519107" w14:textId="77777777" w:rsidR="00A03B1B" w:rsidRPr="00A03B1B" w:rsidRDefault="00A03B1B" w:rsidP="00A03B1B">
            <w:pPr>
              <w:spacing w:after="60"/>
              <w:rPr>
                <w:iCs/>
                <w:sz w:val="20"/>
                <w:szCs w:val="20"/>
              </w:rPr>
            </w:pPr>
            <w:r w:rsidRPr="00A03B1B">
              <w:rPr>
                <w:iCs/>
                <w:sz w:val="20"/>
                <w:szCs w:val="20"/>
              </w:rPr>
              <w:t>$/MW</w:t>
            </w:r>
          </w:p>
        </w:tc>
        <w:tc>
          <w:tcPr>
            <w:tcW w:w="3585" w:type="pct"/>
          </w:tcPr>
          <w:p w14:paraId="7C358465" w14:textId="77777777" w:rsidR="00A03B1B" w:rsidRPr="00A03B1B" w:rsidRDefault="00A03B1B" w:rsidP="00A03B1B">
            <w:pPr>
              <w:spacing w:after="60"/>
              <w:rPr>
                <w:i/>
                <w:iCs/>
                <w:sz w:val="20"/>
                <w:szCs w:val="20"/>
              </w:rPr>
            </w:pPr>
            <w:r w:rsidRPr="00A03B1B">
              <w:rPr>
                <w:i/>
                <w:iCs/>
                <w:sz w:val="20"/>
                <w:szCs w:val="20"/>
              </w:rPr>
              <w:t>Real-Time Non-Spin Weighted-Average Price</w:t>
            </w:r>
            <w:r w:rsidRPr="00A03B1B">
              <w:rPr>
                <w:iCs/>
                <w:sz w:val="20"/>
                <w:szCs w:val="20"/>
              </w:rPr>
              <w:t xml:space="preserve">—The weighted average of the Ancillary Service Offer prices corresponding with the Non-Spin awards from the Ancillary Service Offer for Resource </w:t>
            </w:r>
            <w:r w:rsidRPr="00A03B1B">
              <w:rPr>
                <w:i/>
                <w:iCs/>
                <w:sz w:val="20"/>
                <w:szCs w:val="20"/>
              </w:rPr>
              <w:t>r</w:t>
            </w:r>
            <w:r w:rsidRPr="00A03B1B">
              <w:rPr>
                <w:iCs/>
                <w:sz w:val="20"/>
                <w:szCs w:val="20"/>
              </w:rPr>
              <w:t xml:space="preserve"> at Resource Node </w:t>
            </w:r>
            <w:r w:rsidRPr="00A03B1B">
              <w:rPr>
                <w:i/>
                <w:iCs/>
                <w:sz w:val="20"/>
                <w:szCs w:val="20"/>
              </w:rPr>
              <w:t>p</w:t>
            </w:r>
            <w:r w:rsidRPr="00A03B1B">
              <w:rPr>
                <w:iCs/>
                <w:sz w:val="20"/>
                <w:szCs w:val="20"/>
              </w:rPr>
              <w:t xml:space="preserve"> represented by QSE </w:t>
            </w:r>
            <w:r w:rsidRPr="00A03B1B">
              <w:rPr>
                <w:i/>
                <w:iCs/>
                <w:sz w:val="20"/>
                <w:szCs w:val="20"/>
              </w:rPr>
              <w:t>q</w:t>
            </w:r>
            <w:r w:rsidRPr="00A03B1B">
              <w:rPr>
                <w:iCs/>
                <w:sz w:val="20"/>
                <w:szCs w:val="20"/>
              </w:rPr>
              <w:t xml:space="preserve">, for 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3881B9D9" w14:textId="77777777" w:rsidTr="00B31BB1">
        <w:trPr>
          <w:cantSplit/>
        </w:trPr>
        <w:tc>
          <w:tcPr>
            <w:tcW w:w="934" w:type="pct"/>
          </w:tcPr>
          <w:p w14:paraId="22CFE4D7" w14:textId="77777777" w:rsidR="00A03B1B" w:rsidRPr="00A03B1B" w:rsidRDefault="00A03B1B" w:rsidP="00A03B1B">
            <w:pPr>
              <w:spacing w:after="60"/>
              <w:rPr>
                <w:iCs/>
                <w:sz w:val="20"/>
                <w:szCs w:val="20"/>
                <w:lang w:val="pt-BR"/>
              </w:rPr>
            </w:pPr>
            <w:r w:rsidRPr="00A03B1B">
              <w:rPr>
                <w:iCs/>
                <w:sz w:val="20"/>
                <w:szCs w:val="20"/>
                <w:lang w:val="pt-BR"/>
              </w:rPr>
              <w:t xml:space="preserve">RTECRWAPR </w:t>
            </w:r>
            <w:r w:rsidRPr="00A03B1B">
              <w:rPr>
                <w:i/>
                <w:iCs/>
                <w:sz w:val="20"/>
                <w:szCs w:val="20"/>
                <w:vertAlign w:val="subscript"/>
                <w:lang w:val="pt-BR"/>
              </w:rPr>
              <w:t>q, r, p</w:t>
            </w:r>
          </w:p>
        </w:tc>
        <w:tc>
          <w:tcPr>
            <w:tcW w:w="481" w:type="pct"/>
          </w:tcPr>
          <w:p w14:paraId="1C8AC3B4" w14:textId="77777777" w:rsidR="00A03B1B" w:rsidRPr="00A03B1B" w:rsidRDefault="00A03B1B" w:rsidP="00A03B1B">
            <w:pPr>
              <w:spacing w:after="60"/>
              <w:rPr>
                <w:iCs/>
                <w:sz w:val="20"/>
                <w:szCs w:val="20"/>
              </w:rPr>
            </w:pPr>
            <w:r w:rsidRPr="00A03B1B">
              <w:rPr>
                <w:iCs/>
                <w:sz w:val="20"/>
                <w:szCs w:val="20"/>
              </w:rPr>
              <w:t>$/MW</w:t>
            </w:r>
          </w:p>
        </w:tc>
        <w:tc>
          <w:tcPr>
            <w:tcW w:w="3585" w:type="pct"/>
          </w:tcPr>
          <w:p w14:paraId="1282A1B1" w14:textId="77777777" w:rsidR="00A03B1B" w:rsidRPr="00A03B1B" w:rsidRDefault="00A03B1B" w:rsidP="00A03B1B">
            <w:pPr>
              <w:spacing w:after="60"/>
              <w:rPr>
                <w:i/>
                <w:iCs/>
                <w:sz w:val="20"/>
                <w:szCs w:val="20"/>
              </w:rPr>
            </w:pPr>
            <w:r w:rsidRPr="00A03B1B">
              <w:rPr>
                <w:i/>
                <w:iCs/>
                <w:sz w:val="20"/>
                <w:szCs w:val="20"/>
              </w:rPr>
              <w:t>Real-Time ERCOT Contingency Reserve Service Weighted-Average Price</w:t>
            </w:r>
            <w:r w:rsidRPr="00A03B1B">
              <w:rPr>
                <w:iCs/>
                <w:sz w:val="20"/>
                <w:szCs w:val="20"/>
              </w:rPr>
              <w:t xml:space="preserve">—The weighted average of the Ancillary Service Offer prices corresponding with the ECRS awards from the Ancillary Service Offer for Resource </w:t>
            </w:r>
            <w:r w:rsidRPr="00A03B1B">
              <w:rPr>
                <w:i/>
                <w:iCs/>
                <w:sz w:val="20"/>
                <w:szCs w:val="20"/>
              </w:rPr>
              <w:t>r</w:t>
            </w:r>
            <w:r w:rsidRPr="00A03B1B">
              <w:rPr>
                <w:iCs/>
                <w:sz w:val="20"/>
                <w:szCs w:val="20"/>
              </w:rPr>
              <w:t xml:space="preserve"> at Resource Node </w:t>
            </w:r>
            <w:r w:rsidRPr="00A03B1B">
              <w:rPr>
                <w:i/>
                <w:iCs/>
                <w:sz w:val="20"/>
                <w:szCs w:val="20"/>
              </w:rPr>
              <w:t>p</w:t>
            </w:r>
            <w:r w:rsidRPr="00A03B1B">
              <w:rPr>
                <w:iCs/>
                <w:sz w:val="20"/>
                <w:szCs w:val="20"/>
              </w:rPr>
              <w:t xml:space="preserve"> represented by QSE </w:t>
            </w:r>
            <w:r w:rsidRPr="00A03B1B">
              <w:rPr>
                <w:i/>
                <w:iCs/>
                <w:sz w:val="20"/>
                <w:szCs w:val="20"/>
              </w:rPr>
              <w:t>q</w:t>
            </w:r>
            <w:r w:rsidRPr="00A03B1B">
              <w:rPr>
                <w:iCs/>
                <w:sz w:val="20"/>
                <w:szCs w:val="20"/>
              </w:rPr>
              <w:t xml:space="preserve">, for 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66E7164A" w14:textId="77777777" w:rsidTr="00B31BB1">
        <w:trPr>
          <w:cantSplit/>
          <w:ins w:id="1008" w:author="ERCOT" w:date="2025-12-09T11:39:00Z"/>
        </w:trPr>
        <w:tc>
          <w:tcPr>
            <w:tcW w:w="934" w:type="pct"/>
          </w:tcPr>
          <w:p w14:paraId="63C39CA9" w14:textId="77777777" w:rsidR="00A03B1B" w:rsidRPr="00A03B1B" w:rsidRDefault="00A03B1B" w:rsidP="00A03B1B">
            <w:pPr>
              <w:spacing w:after="60"/>
              <w:rPr>
                <w:ins w:id="1009" w:author="ERCOT" w:date="2025-12-09T11:39:00Z"/>
                <w:iCs/>
                <w:sz w:val="20"/>
                <w:szCs w:val="20"/>
                <w:lang w:val="pt-BR"/>
              </w:rPr>
            </w:pPr>
            <w:ins w:id="1010" w:author="ERCOT" w:date="2025-12-09T11:39:00Z">
              <w:r w:rsidRPr="00A03B1B">
                <w:rPr>
                  <w:iCs/>
                  <w:sz w:val="20"/>
                  <w:szCs w:val="20"/>
                  <w:lang w:val="pt-BR"/>
                </w:rPr>
                <w:t xml:space="preserve">RTDRRWAPR </w:t>
              </w:r>
              <w:r w:rsidRPr="00A03B1B">
                <w:rPr>
                  <w:i/>
                  <w:iCs/>
                  <w:sz w:val="20"/>
                  <w:szCs w:val="20"/>
                  <w:vertAlign w:val="subscript"/>
                  <w:lang w:val="pt-BR"/>
                </w:rPr>
                <w:t>q, r, p</w:t>
              </w:r>
            </w:ins>
          </w:p>
        </w:tc>
        <w:tc>
          <w:tcPr>
            <w:tcW w:w="481" w:type="pct"/>
          </w:tcPr>
          <w:p w14:paraId="625DEFA3" w14:textId="77777777" w:rsidR="00A03B1B" w:rsidRPr="00A03B1B" w:rsidRDefault="00A03B1B" w:rsidP="00A03B1B">
            <w:pPr>
              <w:spacing w:after="60"/>
              <w:rPr>
                <w:ins w:id="1011" w:author="ERCOT" w:date="2025-12-09T11:39:00Z"/>
                <w:iCs/>
                <w:sz w:val="20"/>
                <w:szCs w:val="20"/>
              </w:rPr>
            </w:pPr>
            <w:ins w:id="1012" w:author="ERCOT" w:date="2025-12-09T11:39:00Z">
              <w:r w:rsidRPr="00A03B1B">
                <w:rPr>
                  <w:iCs/>
                  <w:sz w:val="20"/>
                  <w:szCs w:val="20"/>
                </w:rPr>
                <w:t>$/MW</w:t>
              </w:r>
            </w:ins>
          </w:p>
        </w:tc>
        <w:tc>
          <w:tcPr>
            <w:tcW w:w="3585" w:type="pct"/>
          </w:tcPr>
          <w:p w14:paraId="48BF1DCD" w14:textId="77777777" w:rsidR="00A03B1B" w:rsidRPr="00A03B1B" w:rsidRDefault="00A03B1B" w:rsidP="00A03B1B">
            <w:pPr>
              <w:spacing w:after="60"/>
              <w:rPr>
                <w:ins w:id="1013" w:author="ERCOT" w:date="2025-12-09T11:39:00Z"/>
                <w:i/>
                <w:iCs/>
                <w:sz w:val="20"/>
                <w:szCs w:val="20"/>
              </w:rPr>
            </w:pPr>
            <w:ins w:id="1014" w:author="ERCOT" w:date="2025-12-09T11:39:00Z">
              <w:r w:rsidRPr="00A03B1B">
                <w:rPr>
                  <w:i/>
                  <w:iCs/>
                  <w:sz w:val="20"/>
                  <w:szCs w:val="20"/>
                </w:rPr>
                <w:t>Real-Time Dispatchable Reliability Reserve Service Weighted-Average Price</w:t>
              </w:r>
              <w:r w:rsidRPr="00A03B1B">
                <w:rPr>
                  <w:iCs/>
                  <w:sz w:val="20"/>
                  <w:szCs w:val="20"/>
                </w:rPr>
                <w:t xml:space="preserve">—The weighted average of the Ancillary Service Offer prices corresponding with the DRRS awards from the Ancillary Service Offer for Resource </w:t>
              </w:r>
              <w:r w:rsidRPr="00A03B1B">
                <w:rPr>
                  <w:i/>
                  <w:iCs/>
                  <w:sz w:val="20"/>
                  <w:szCs w:val="20"/>
                </w:rPr>
                <w:t>r</w:t>
              </w:r>
              <w:r w:rsidRPr="00A03B1B">
                <w:rPr>
                  <w:iCs/>
                  <w:sz w:val="20"/>
                  <w:szCs w:val="20"/>
                </w:rPr>
                <w:t xml:space="preserve"> at Resource Node </w:t>
              </w:r>
              <w:r w:rsidRPr="00A03B1B">
                <w:rPr>
                  <w:i/>
                  <w:iCs/>
                  <w:sz w:val="20"/>
                  <w:szCs w:val="20"/>
                </w:rPr>
                <w:t>p</w:t>
              </w:r>
              <w:r w:rsidRPr="00A03B1B">
                <w:rPr>
                  <w:iCs/>
                  <w:sz w:val="20"/>
                  <w:szCs w:val="20"/>
                </w:rPr>
                <w:t xml:space="preserve"> represented by QSE </w:t>
              </w:r>
              <w:r w:rsidRPr="00A03B1B">
                <w:rPr>
                  <w:i/>
                  <w:iCs/>
                  <w:sz w:val="20"/>
                  <w:szCs w:val="20"/>
                </w:rPr>
                <w:t>q</w:t>
              </w:r>
              <w:r w:rsidRPr="00A03B1B">
                <w:rPr>
                  <w:iCs/>
                  <w:sz w:val="20"/>
                  <w:szCs w:val="20"/>
                </w:rPr>
                <w:t xml:space="preserve">, for the 15-minute Settlement Interval.  Where for a Combined Cycle Train, the Resource </w:t>
              </w:r>
              <w:r w:rsidRPr="00A03B1B">
                <w:rPr>
                  <w:i/>
                  <w:iCs/>
                  <w:sz w:val="20"/>
                  <w:szCs w:val="20"/>
                </w:rPr>
                <w:t xml:space="preserve">r </w:t>
              </w:r>
              <w:r w:rsidRPr="00A03B1B">
                <w:rPr>
                  <w:iCs/>
                  <w:sz w:val="20"/>
                  <w:szCs w:val="20"/>
                </w:rPr>
                <w:t>is the Combined Cycle Train.</w:t>
              </w:r>
            </w:ins>
          </w:p>
        </w:tc>
      </w:tr>
      <w:tr w:rsidR="00A03B1B" w:rsidRPr="00A03B1B" w14:paraId="74E66D49" w14:textId="77777777" w:rsidTr="00B31BB1">
        <w:trPr>
          <w:cantSplit/>
        </w:trPr>
        <w:tc>
          <w:tcPr>
            <w:tcW w:w="934" w:type="pct"/>
          </w:tcPr>
          <w:p w14:paraId="4A4F0666" w14:textId="77777777" w:rsidR="00A03B1B" w:rsidRPr="00A03B1B" w:rsidRDefault="00A03B1B" w:rsidP="00A03B1B">
            <w:pPr>
              <w:spacing w:after="60"/>
              <w:rPr>
                <w:iCs/>
                <w:sz w:val="20"/>
                <w:szCs w:val="20"/>
                <w:lang w:val="pt-BR"/>
              </w:rPr>
            </w:pPr>
            <w:r w:rsidRPr="00A03B1B">
              <w:rPr>
                <w:iCs/>
                <w:sz w:val="20"/>
                <w:szCs w:val="20"/>
              </w:rPr>
              <w:t>RTRUAWD</w:t>
            </w:r>
            <w:r w:rsidRPr="00A03B1B">
              <w:rPr>
                <w:i/>
                <w:iCs/>
                <w:sz w:val="20"/>
                <w:szCs w:val="20"/>
                <w:vertAlign w:val="subscript"/>
              </w:rPr>
              <w:t xml:space="preserve"> q, r</w:t>
            </w:r>
          </w:p>
        </w:tc>
        <w:tc>
          <w:tcPr>
            <w:tcW w:w="481" w:type="pct"/>
          </w:tcPr>
          <w:p w14:paraId="54B55803" w14:textId="77777777" w:rsidR="00A03B1B" w:rsidRPr="00A03B1B" w:rsidRDefault="00A03B1B" w:rsidP="00A03B1B">
            <w:pPr>
              <w:spacing w:after="60"/>
              <w:rPr>
                <w:iCs/>
                <w:sz w:val="20"/>
                <w:szCs w:val="20"/>
              </w:rPr>
            </w:pPr>
            <w:r w:rsidRPr="00A03B1B">
              <w:rPr>
                <w:iCs/>
                <w:sz w:val="20"/>
                <w:szCs w:val="20"/>
              </w:rPr>
              <w:t>MW</w:t>
            </w:r>
          </w:p>
        </w:tc>
        <w:tc>
          <w:tcPr>
            <w:tcW w:w="3585" w:type="pct"/>
          </w:tcPr>
          <w:p w14:paraId="4BFE4694" w14:textId="77777777" w:rsidR="00A03B1B" w:rsidRPr="00A03B1B" w:rsidRDefault="00A03B1B" w:rsidP="00A03B1B">
            <w:pPr>
              <w:spacing w:after="60"/>
              <w:rPr>
                <w:i/>
                <w:iCs/>
                <w:sz w:val="20"/>
                <w:szCs w:val="20"/>
              </w:rPr>
            </w:pPr>
            <w:r w:rsidRPr="00A03B1B">
              <w:rPr>
                <w:i/>
                <w:iCs/>
                <w:sz w:val="20"/>
                <w:szCs w:val="20"/>
              </w:rPr>
              <w:t>Real-Time Reg-Up Award per Resource per QSE</w:t>
            </w:r>
            <w:r w:rsidRPr="00A03B1B">
              <w:rPr>
                <w:iCs/>
                <w:sz w:val="20"/>
                <w:szCs w:val="20"/>
              </w:rPr>
              <w:t xml:space="preserve">—The Reg-Up amount awarded to QSE </w:t>
            </w:r>
            <w:r w:rsidRPr="00A03B1B">
              <w:rPr>
                <w:i/>
                <w:iCs/>
                <w:sz w:val="20"/>
                <w:szCs w:val="20"/>
              </w:rPr>
              <w:t>q</w:t>
            </w:r>
            <w:r w:rsidRPr="00A03B1B">
              <w:rPr>
                <w:iCs/>
                <w:sz w:val="20"/>
                <w:szCs w:val="20"/>
              </w:rPr>
              <w:t xml:space="preserve"> for Resource </w:t>
            </w:r>
            <w:r w:rsidRPr="00A03B1B">
              <w:rPr>
                <w:i/>
                <w:iCs/>
                <w:sz w:val="20"/>
                <w:szCs w:val="20"/>
              </w:rPr>
              <w:t>r</w:t>
            </w:r>
            <w:r w:rsidRPr="00A03B1B">
              <w:rPr>
                <w:iCs/>
                <w:sz w:val="20"/>
                <w:szCs w:val="20"/>
              </w:rPr>
              <w:t xml:space="preserve"> in Real-Time </w:t>
            </w:r>
            <w:r w:rsidRPr="00A03B1B">
              <w:rPr>
                <w:iCs/>
                <w:sz w:val="20"/>
                <w:szCs w:val="18"/>
              </w:rPr>
              <w:t xml:space="preserve">for </w:t>
            </w:r>
            <w:r w:rsidRPr="00A03B1B">
              <w:rPr>
                <w:iCs/>
                <w:sz w:val="20"/>
                <w:szCs w:val="20"/>
              </w:rPr>
              <w:t xml:space="preserve">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6134B72C" w14:textId="77777777" w:rsidTr="00B31BB1">
        <w:trPr>
          <w:cantSplit/>
        </w:trPr>
        <w:tc>
          <w:tcPr>
            <w:tcW w:w="934" w:type="pct"/>
          </w:tcPr>
          <w:p w14:paraId="46FB7B56" w14:textId="77777777" w:rsidR="00A03B1B" w:rsidRPr="00A03B1B" w:rsidRDefault="00A03B1B" w:rsidP="00A03B1B">
            <w:pPr>
              <w:spacing w:after="60"/>
              <w:rPr>
                <w:iCs/>
                <w:sz w:val="20"/>
                <w:szCs w:val="20"/>
                <w:lang w:val="pt-BR"/>
              </w:rPr>
            </w:pPr>
            <w:r w:rsidRPr="00A03B1B">
              <w:rPr>
                <w:iCs/>
                <w:sz w:val="20"/>
                <w:szCs w:val="20"/>
              </w:rPr>
              <w:lastRenderedPageBreak/>
              <w:t>RTRDAWD</w:t>
            </w:r>
            <w:r w:rsidRPr="00A03B1B">
              <w:rPr>
                <w:i/>
                <w:iCs/>
                <w:sz w:val="20"/>
                <w:szCs w:val="20"/>
                <w:vertAlign w:val="subscript"/>
              </w:rPr>
              <w:t xml:space="preserve"> q, r</w:t>
            </w:r>
          </w:p>
        </w:tc>
        <w:tc>
          <w:tcPr>
            <w:tcW w:w="481" w:type="pct"/>
          </w:tcPr>
          <w:p w14:paraId="38B768C9" w14:textId="77777777" w:rsidR="00A03B1B" w:rsidRPr="00A03B1B" w:rsidRDefault="00A03B1B" w:rsidP="00A03B1B">
            <w:pPr>
              <w:spacing w:after="60"/>
              <w:rPr>
                <w:iCs/>
                <w:sz w:val="20"/>
                <w:szCs w:val="20"/>
              </w:rPr>
            </w:pPr>
            <w:r w:rsidRPr="00A03B1B">
              <w:rPr>
                <w:iCs/>
                <w:sz w:val="20"/>
                <w:szCs w:val="20"/>
              </w:rPr>
              <w:t>MW</w:t>
            </w:r>
          </w:p>
        </w:tc>
        <w:tc>
          <w:tcPr>
            <w:tcW w:w="3585" w:type="pct"/>
          </w:tcPr>
          <w:p w14:paraId="6F3BB8FD" w14:textId="77777777" w:rsidR="00A03B1B" w:rsidRPr="00A03B1B" w:rsidRDefault="00A03B1B" w:rsidP="00A03B1B">
            <w:pPr>
              <w:spacing w:after="60"/>
              <w:rPr>
                <w:i/>
                <w:iCs/>
                <w:sz w:val="20"/>
                <w:szCs w:val="20"/>
              </w:rPr>
            </w:pPr>
            <w:r w:rsidRPr="00A03B1B">
              <w:rPr>
                <w:i/>
                <w:iCs/>
                <w:sz w:val="20"/>
                <w:szCs w:val="20"/>
              </w:rPr>
              <w:t>Real-Time Reg-Down Award per Resource per QSE</w:t>
            </w:r>
            <w:r w:rsidRPr="00A03B1B">
              <w:rPr>
                <w:iCs/>
                <w:sz w:val="20"/>
                <w:szCs w:val="20"/>
              </w:rPr>
              <w:t xml:space="preserve">—The Reg-Down amount awarded to QSE </w:t>
            </w:r>
            <w:r w:rsidRPr="00A03B1B">
              <w:rPr>
                <w:i/>
                <w:iCs/>
                <w:sz w:val="20"/>
                <w:szCs w:val="20"/>
              </w:rPr>
              <w:t>q</w:t>
            </w:r>
            <w:r w:rsidRPr="00A03B1B">
              <w:rPr>
                <w:iCs/>
                <w:sz w:val="20"/>
                <w:szCs w:val="20"/>
              </w:rPr>
              <w:t xml:space="preserve"> for Resource </w:t>
            </w:r>
            <w:r w:rsidRPr="00A03B1B">
              <w:rPr>
                <w:i/>
                <w:iCs/>
                <w:sz w:val="20"/>
                <w:szCs w:val="20"/>
              </w:rPr>
              <w:t>r</w:t>
            </w:r>
            <w:r w:rsidRPr="00A03B1B">
              <w:rPr>
                <w:iCs/>
                <w:sz w:val="20"/>
                <w:szCs w:val="20"/>
              </w:rPr>
              <w:t xml:space="preserve"> in Real-Time </w:t>
            </w:r>
            <w:r w:rsidRPr="00A03B1B">
              <w:rPr>
                <w:iCs/>
                <w:sz w:val="20"/>
                <w:szCs w:val="18"/>
              </w:rPr>
              <w:t xml:space="preserve">for </w:t>
            </w:r>
            <w:r w:rsidRPr="00A03B1B">
              <w:rPr>
                <w:iCs/>
                <w:sz w:val="20"/>
                <w:szCs w:val="20"/>
              </w:rPr>
              <w:t xml:space="preserve">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7C31EFB3" w14:textId="77777777" w:rsidTr="00B31BB1">
        <w:trPr>
          <w:cantSplit/>
        </w:trPr>
        <w:tc>
          <w:tcPr>
            <w:tcW w:w="934" w:type="pct"/>
          </w:tcPr>
          <w:p w14:paraId="3E63F72A" w14:textId="77777777" w:rsidR="00A03B1B" w:rsidRPr="00A03B1B" w:rsidRDefault="00A03B1B" w:rsidP="00A03B1B">
            <w:pPr>
              <w:spacing w:after="60"/>
              <w:rPr>
                <w:iCs/>
                <w:sz w:val="20"/>
                <w:szCs w:val="20"/>
                <w:lang w:val="pt-BR"/>
              </w:rPr>
            </w:pPr>
            <w:r w:rsidRPr="00A03B1B">
              <w:rPr>
                <w:iCs/>
                <w:sz w:val="20"/>
                <w:szCs w:val="20"/>
              </w:rPr>
              <w:t>RTRRAWD</w:t>
            </w:r>
            <w:r w:rsidRPr="00A03B1B">
              <w:rPr>
                <w:i/>
                <w:iCs/>
                <w:sz w:val="20"/>
                <w:szCs w:val="20"/>
                <w:vertAlign w:val="subscript"/>
              </w:rPr>
              <w:t xml:space="preserve"> q, r</w:t>
            </w:r>
          </w:p>
        </w:tc>
        <w:tc>
          <w:tcPr>
            <w:tcW w:w="481" w:type="pct"/>
          </w:tcPr>
          <w:p w14:paraId="1C0DDA7B" w14:textId="77777777" w:rsidR="00A03B1B" w:rsidRPr="00A03B1B" w:rsidRDefault="00A03B1B" w:rsidP="00A03B1B">
            <w:pPr>
              <w:spacing w:after="60"/>
              <w:rPr>
                <w:iCs/>
                <w:sz w:val="20"/>
                <w:szCs w:val="20"/>
              </w:rPr>
            </w:pPr>
            <w:r w:rsidRPr="00A03B1B">
              <w:rPr>
                <w:iCs/>
                <w:sz w:val="20"/>
                <w:szCs w:val="20"/>
              </w:rPr>
              <w:t>MW</w:t>
            </w:r>
          </w:p>
        </w:tc>
        <w:tc>
          <w:tcPr>
            <w:tcW w:w="3585" w:type="pct"/>
          </w:tcPr>
          <w:p w14:paraId="5A835A74" w14:textId="77777777" w:rsidR="00A03B1B" w:rsidRPr="00A03B1B" w:rsidRDefault="00A03B1B" w:rsidP="00A03B1B">
            <w:pPr>
              <w:spacing w:after="60"/>
              <w:rPr>
                <w:i/>
                <w:iCs/>
                <w:sz w:val="20"/>
                <w:szCs w:val="20"/>
              </w:rPr>
            </w:pPr>
            <w:r w:rsidRPr="00A03B1B">
              <w:rPr>
                <w:i/>
                <w:iCs/>
                <w:sz w:val="20"/>
                <w:szCs w:val="20"/>
              </w:rPr>
              <w:t>Real-Time Responsive Reserve Award per Resource per QSE</w:t>
            </w:r>
            <w:r w:rsidRPr="00A03B1B">
              <w:rPr>
                <w:iCs/>
                <w:sz w:val="20"/>
                <w:szCs w:val="20"/>
              </w:rPr>
              <w:t xml:space="preserve">—The RRS amount awarded to QSE </w:t>
            </w:r>
            <w:r w:rsidRPr="00A03B1B">
              <w:rPr>
                <w:i/>
                <w:iCs/>
                <w:sz w:val="20"/>
                <w:szCs w:val="20"/>
              </w:rPr>
              <w:t>q</w:t>
            </w:r>
            <w:r w:rsidRPr="00A03B1B">
              <w:rPr>
                <w:iCs/>
                <w:sz w:val="20"/>
                <w:szCs w:val="20"/>
              </w:rPr>
              <w:t xml:space="preserve"> for Resource </w:t>
            </w:r>
            <w:r w:rsidRPr="00A03B1B">
              <w:rPr>
                <w:i/>
                <w:iCs/>
                <w:sz w:val="20"/>
                <w:szCs w:val="20"/>
              </w:rPr>
              <w:t>r</w:t>
            </w:r>
            <w:r w:rsidRPr="00A03B1B">
              <w:rPr>
                <w:iCs/>
                <w:sz w:val="20"/>
                <w:szCs w:val="20"/>
              </w:rPr>
              <w:t xml:space="preserve"> in Real-Time </w:t>
            </w:r>
            <w:r w:rsidRPr="00A03B1B">
              <w:rPr>
                <w:iCs/>
                <w:sz w:val="20"/>
                <w:szCs w:val="18"/>
              </w:rPr>
              <w:t xml:space="preserve">for </w:t>
            </w:r>
            <w:r w:rsidRPr="00A03B1B">
              <w:rPr>
                <w:iCs/>
                <w:sz w:val="20"/>
                <w:szCs w:val="20"/>
              </w:rPr>
              <w:t xml:space="preserve">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677158FE" w14:textId="77777777" w:rsidTr="00B31BB1">
        <w:trPr>
          <w:cantSplit/>
        </w:trPr>
        <w:tc>
          <w:tcPr>
            <w:tcW w:w="934" w:type="pct"/>
          </w:tcPr>
          <w:p w14:paraId="22C5A4E2" w14:textId="77777777" w:rsidR="00A03B1B" w:rsidRPr="00A03B1B" w:rsidRDefault="00A03B1B" w:rsidP="00A03B1B">
            <w:pPr>
              <w:spacing w:after="60"/>
              <w:rPr>
                <w:iCs/>
                <w:sz w:val="20"/>
                <w:szCs w:val="20"/>
                <w:lang w:val="pt-BR"/>
              </w:rPr>
            </w:pPr>
            <w:r w:rsidRPr="00A03B1B">
              <w:rPr>
                <w:iCs/>
                <w:sz w:val="20"/>
                <w:szCs w:val="20"/>
              </w:rPr>
              <w:t>RTNSAWD</w:t>
            </w:r>
            <w:r w:rsidRPr="00A03B1B">
              <w:rPr>
                <w:i/>
                <w:iCs/>
                <w:sz w:val="20"/>
                <w:szCs w:val="20"/>
                <w:vertAlign w:val="subscript"/>
              </w:rPr>
              <w:t xml:space="preserve"> q, r</w:t>
            </w:r>
          </w:p>
        </w:tc>
        <w:tc>
          <w:tcPr>
            <w:tcW w:w="481" w:type="pct"/>
          </w:tcPr>
          <w:p w14:paraId="13533983" w14:textId="77777777" w:rsidR="00A03B1B" w:rsidRPr="00A03B1B" w:rsidRDefault="00A03B1B" w:rsidP="00A03B1B">
            <w:pPr>
              <w:spacing w:after="60"/>
              <w:rPr>
                <w:iCs/>
                <w:sz w:val="20"/>
                <w:szCs w:val="20"/>
              </w:rPr>
            </w:pPr>
            <w:r w:rsidRPr="00A03B1B">
              <w:rPr>
                <w:iCs/>
                <w:sz w:val="20"/>
                <w:szCs w:val="20"/>
              </w:rPr>
              <w:t>MW</w:t>
            </w:r>
          </w:p>
        </w:tc>
        <w:tc>
          <w:tcPr>
            <w:tcW w:w="3585" w:type="pct"/>
          </w:tcPr>
          <w:p w14:paraId="7AD20E09" w14:textId="77777777" w:rsidR="00A03B1B" w:rsidRPr="00A03B1B" w:rsidRDefault="00A03B1B" w:rsidP="00A03B1B">
            <w:pPr>
              <w:spacing w:after="60"/>
              <w:rPr>
                <w:i/>
                <w:iCs/>
                <w:sz w:val="20"/>
                <w:szCs w:val="20"/>
              </w:rPr>
            </w:pPr>
            <w:r w:rsidRPr="00A03B1B">
              <w:rPr>
                <w:i/>
                <w:iCs/>
                <w:sz w:val="20"/>
                <w:szCs w:val="20"/>
              </w:rPr>
              <w:t>Real-Time Non-Spin Award per Resource per QSE</w:t>
            </w:r>
            <w:r w:rsidRPr="00A03B1B">
              <w:rPr>
                <w:iCs/>
                <w:sz w:val="20"/>
                <w:szCs w:val="20"/>
              </w:rPr>
              <w:t xml:space="preserve">—The Non-Spin amount awarded to QSE </w:t>
            </w:r>
            <w:r w:rsidRPr="00A03B1B">
              <w:rPr>
                <w:i/>
                <w:iCs/>
                <w:sz w:val="20"/>
                <w:szCs w:val="20"/>
              </w:rPr>
              <w:t>q</w:t>
            </w:r>
            <w:r w:rsidRPr="00A03B1B">
              <w:rPr>
                <w:iCs/>
                <w:sz w:val="20"/>
                <w:szCs w:val="20"/>
              </w:rPr>
              <w:t xml:space="preserve"> for Resource </w:t>
            </w:r>
            <w:r w:rsidRPr="00A03B1B">
              <w:rPr>
                <w:i/>
                <w:iCs/>
                <w:sz w:val="20"/>
                <w:szCs w:val="20"/>
              </w:rPr>
              <w:t>r</w:t>
            </w:r>
            <w:r w:rsidRPr="00A03B1B">
              <w:rPr>
                <w:iCs/>
                <w:sz w:val="20"/>
                <w:szCs w:val="20"/>
              </w:rPr>
              <w:t xml:space="preserve"> in Real-Time </w:t>
            </w:r>
            <w:r w:rsidRPr="00A03B1B">
              <w:rPr>
                <w:iCs/>
                <w:sz w:val="20"/>
                <w:szCs w:val="18"/>
              </w:rPr>
              <w:t xml:space="preserve">for </w:t>
            </w:r>
            <w:r w:rsidRPr="00A03B1B">
              <w:rPr>
                <w:iCs/>
                <w:sz w:val="20"/>
                <w:szCs w:val="20"/>
              </w:rPr>
              <w:t xml:space="preserve">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7A3A03FD" w14:textId="77777777" w:rsidTr="00B31BB1">
        <w:trPr>
          <w:cantSplit/>
        </w:trPr>
        <w:tc>
          <w:tcPr>
            <w:tcW w:w="934" w:type="pct"/>
          </w:tcPr>
          <w:p w14:paraId="026FED81" w14:textId="77777777" w:rsidR="00A03B1B" w:rsidRPr="00A03B1B" w:rsidRDefault="00A03B1B" w:rsidP="00A03B1B">
            <w:pPr>
              <w:spacing w:after="60"/>
              <w:rPr>
                <w:iCs/>
                <w:sz w:val="20"/>
                <w:szCs w:val="20"/>
                <w:lang w:val="pt-BR"/>
              </w:rPr>
            </w:pPr>
            <w:r w:rsidRPr="00A03B1B">
              <w:rPr>
                <w:iCs/>
                <w:sz w:val="20"/>
                <w:szCs w:val="20"/>
              </w:rPr>
              <w:t>RTECRAWD</w:t>
            </w:r>
            <w:r w:rsidRPr="00A03B1B">
              <w:rPr>
                <w:i/>
                <w:iCs/>
                <w:sz w:val="20"/>
                <w:szCs w:val="20"/>
                <w:vertAlign w:val="subscript"/>
              </w:rPr>
              <w:t xml:space="preserve"> q, r</w:t>
            </w:r>
          </w:p>
        </w:tc>
        <w:tc>
          <w:tcPr>
            <w:tcW w:w="481" w:type="pct"/>
          </w:tcPr>
          <w:p w14:paraId="1AF7308D" w14:textId="77777777" w:rsidR="00A03B1B" w:rsidRPr="00A03B1B" w:rsidRDefault="00A03B1B" w:rsidP="00A03B1B">
            <w:pPr>
              <w:spacing w:after="60"/>
              <w:rPr>
                <w:iCs/>
                <w:sz w:val="20"/>
                <w:szCs w:val="20"/>
              </w:rPr>
            </w:pPr>
            <w:r w:rsidRPr="00A03B1B">
              <w:rPr>
                <w:iCs/>
                <w:sz w:val="20"/>
                <w:szCs w:val="20"/>
              </w:rPr>
              <w:t>MW</w:t>
            </w:r>
          </w:p>
        </w:tc>
        <w:tc>
          <w:tcPr>
            <w:tcW w:w="3585" w:type="pct"/>
          </w:tcPr>
          <w:p w14:paraId="180E5E07" w14:textId="77777777" w:rsidR="00A03B1B" w:rsidRPr="00A03B1B" w:rsidRDefault="00A03B1B" w:rsidP="00A03B1B">
            <w:pPr>
              <w:spacing w:after="60"/>
              <w:rPr>
                <w:i/>
                <w:iCs/>
                <w:sz w:val="20"/>
                <w:szCs w:val="20"/>
              </w:rPr>
            </w:pPr>
            <w:r w:rsidRPr="00A03B1B">
              <w:rPr>
                <w:i/>
                <w:iCs/>
                <w:sz w:val="20"/>
                <w:szCs w:val="20"/>
              </w:rPr>
              <w:t>Real-Time ERCOT Contingency Reserve Service Award per Resource per QSE</w:t>
            </w:r>
            <w:r w:rsidRPr="00A03B1B">
              <w:rPr>
                <w:iCs/>
                <w:sz w:val="20"/>
                <w:szCs w:val="20"/>
              </w:rPr>
              <w:t xml:space="preserve">—The ECRS amount awarded to QSE </w:t>
            </w:r>
            <w:r w:rsidRPr="00A03B1B">
              <w:rPr>
                <w:i/>
                <w:iCs/>
                <w:sz w:val="20"/>
                <w:szCs w:val="20"/>
              </w:rPr>
              <w:t>q</w:t>
            </w:r>
            <w:r w:rsidRPr="00A03B1B">
              <w:rPr>
                <w:iCs/>
                <w:sz w:val="20"/>
                <w:szCs w:val="20"/>
              </w:rPr>
              <w:t xml:space="preserve"> for Resource </w:t>
            </w:r>
            <w:r w:rsidRPr="00A03B1B">
              <w:rPr>
                <w:i/>
                <w:iCs/>
                <w:sz w:val="20"/>
                <w:szCs w:val="20"/>
              </w:rPr>
              <w:t>r</w:t>
            </w:r>
            <w:r w:rsidRPr="00A03B1B">
              <w:rPr>
                <w:iCs/>
                <w:sz w:val="20"/>
                <w:szCs w:val="20"/>
              </w:rPr>
              <w:t xml:space="preserve"> in Real-Time </w:t>
            </w:r>
            <w:r w:rsidRPr="00A03B1B">
              <w:rPr>
                <w:iCs/>
                <w:sz w:val="20"/>
                <w:szCs w:val="18"/>
              </w:rPr>
              <w:t xml:space="preserve">for </w:t>
            </w:r>
            <w:r w:rsidRPr="00A03B1B">
              <w:rPr>
                <w:iCs/>
                <w:sz w:val="20"/>
                <w:szCs w:val="20"/>
              </w:rPr>
              <w:t xml:space="preserve">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28227329" w14:textId="77777777" w:rsidTr="00B31BB1">
        <w:trPr>
          <w:cantSplit/>
          <w:ins w:id="1015" w:author="ERCOT" w:date="2025-12-09T11:40:00Z"/>
        </w:trPr>
        <w:tc>
          <w:tcPr>
            <w:tcW w:w="934" w:type="pct"/>
          </w:tcPr>
          <w:p w14:paraId="1EB7EBC3" w14:textId="77777777" w:rsidR="00A03B1B" w:rsidRPr="00A03B1B" w:rsidRDefault="00A03B1B" w:rsidP="00A03B1B">
            <w:pPr>
              <w:spacing w:after="60"/>
              <w:rPr>
                <w:ins w:id="1016" w:author="ERCOT" w:date="2025-12-09T11:40:00Z"/>
                <w:iCs/>
                <w:sz w:val="20"/>
                <w:szCs w:val="20"/>
              </w:rPr>
            </w:pPr>
            <w:ins w:id="1017" w:author="ERCOT" w:date="2025-12-09T11:40:00Z">
              <w:r w:rsidRPr="00A03B1B">
                <w:rPr>
                  <w:iCs/>
                  <w:sz w:val="20"/>
                  <w:szCs w:val="20"/>
                </w:rPr>
                <w:t>RTDRRAWD</w:t>
              </w:r>
              <w:r w:rsidRPr="00A03B1B">
                <w:rPr>
                  <w:i/>
                  <w:iCs/>
                  <w:sz w:val="20"/>
                  <w:szCs w:val="20"/>
                  <w:vertAlign w:val="subscript"/>
                </w:rPr>
                <w:t xml:space="preserve"> q, r</w:t>
              </w:r>
            </w:ins>
          </w:p>
        </w:tc>
        <w:tc>
          <w:tcPr>
            <w:tcW w:w="481" w:type="pct"/>
          </w:tcPr>
          <w:p w14:paraId="10DC4C38" w14:textId="77777777" w:rsidR="00A03B1B" w:rsidRPr="00A03B1B" w:rsidRDefault="00A03B1B" w:rsidP="00A03B1B">
            <w:pPr>
              <w:spacing w:after="60"/>
              <w:rPr>
                <w:ins w:id="1018" w:author="ERCOT" w:date="2025-12-09T11:40:00Z"/>
                <w:iCs/>
                <w:sz w:val="20"/>
                <w:szCs w:val="20"/>
              </w:rPr>
            </w:pPr>
            <w:ins w:id="1019" w:author="ERCOT" w:date="2025-12-09T11:40:00Z">
              <w:r w:rsidRPr="00A03B1B">
                <w:rPr>
                  <w:iCs/>
                  <w:sz w:val="20"/>
                  <w:szCs w:val="20"/>
                </w:rPr>
                <w:t>MW</w:t>
              </w:r>
            </w:ins>
          </w:p>
        </w:tc>
        <w:tc>
          <w:tcPr>
            <w:tcW w:w="3585" w:type="pct"/>
          </w:tcPr>
          <w:p w14:paraId="6E64B28B" w14:textId="77777777" w:rsidR="00A03B1B" w:rsidRPr="00A03B1B" w:rsidRDefault="00A03B1B" w:rsidP="00A03B1B">
            <w:pPr>
              <w:spacing w:after="60"/>
              <w:rPr>
                <w:ins w:id="1020" w:author="ERCOT" w:date="2025-12-09T11:40:00Z"/>
                <w:i/>
                <w:iCs/>
                <w:sz w:val="20"/>
                <w:szCs w:val="20"/>
              </w:rPr>
            </w:pPr>
            <w:ins w:id="1021" w:author="ERCOT" w:date="2025-12-09T11:40:00Z">
              <w:r w:rsidRPr="00A03B1B">
                <w:rPr>
                  <w:i/>
                  <w:iCs/>
                  <w:sz w:val="20"/>
                  <w:szCs w:val="20"/>
                </w:rPr>
                <w:t>Real-Time Dispatchable Reliability Reserve Service Award per Resource per QSE</w:t>
              </w:r>
              <w:r w:rsidRPr="00A03B1B">
                <w:rPr>
                  <w:iCs/>
                  <w:sz w:val="20"/>
                  <w:szCs w:val="20"/>
                </w:rPr>
                <w:t xml:space="preserve">—The DRRS amount awarded to QSE </w:t>
              </w:r>
              <w:r w:rsidRPr="00A03B1B">
                <w:rPr>
                  <w:i/>
                  <w:iCs/>
                  <w:sz w:val="20"/>
                  <w:szCs w:val="20"/>
                </w:rPr>
                <w:t>q</w:t>
              </w:r>
              <w:r w:rsidRPr="00A03B1B">
                <w:rPr>
                  <w:iCs/>
                  <w:sz w:val="20"/>
                  <w:szCs w:val="20"/>
                </w:rPr>
                <w:t xml:space="preserve"> for Resource </w:t>
              </w:r>
              <w:r w:rsidRPr="00A03B1B">
                <w:rPr>
                  <w:i/>
                  <w:iCs/>
                  <w:sz w:val="20"/>
                  <w:szCs w:val="20"/>
                </w:rPr>
                <w:t>r</w:t>
              </w:r>
              <w:r w:rsidRPr="00A03B1B">
                <w:rPr>
                  <w:iCs/>
                  <w:sz w:val="20"/>
                  <w:szCs w:val="20"/>
                </w:rPr>
                <w:t xml:space="preserve"> in Real-Time </w:t>
              </w:r>
              <w:r w:rsidRPr="00A03B1B">
                <w:rPr>
                  <w:iCs/>
                  <w:sz w:val="20"/>
                  <w:szCs w:val="18"/>
                </w:rPr>
                <w:t xml:space="preserve">for </w:t>
              </w:r>
              <w:r w:rsidRPr="00A03B1B">
                <w:rPr>
                  <w:iCs/>
                  <w:sz w:val="20"/>
                  <w:szCs w:val="20"/>
                </w:rPr>
                <w:t xml:space="preserve">the 15-minute Settlement Interval.  Where for a Combined Cycle Train, the Resource </w:t>
              </w:r>
              <w:r w:rsidRPr="00A03B1B">
                <w:rPr>
                  <w:i/>
                  <w:iCs/>
                  <w:sz w:val="20"/>
                  <w:szCs w:val="20"/>
                </w:rPr>
                <w:t xml:space="preserve">r </w:t>
              </w:r>
              <w:r w:rsidRPr="00A03B1B">
                <w:rPr>
                  <w:iCs/>
                  <w:sz w:val="20"/>
                  <w:szCs w:val="20"/>
                </w:rPr>
                <w:t>is the Combined Cycle Train.</w:t>
              </w:r>
            </w:ins>
          </w:p>
        </w:tc>
      </w:tr>
      <w:tr w:rsidR="00A03B1B" w:rsidRPr="00A03B1B" w14:paraId="43E28537" w14:textId="77777777" w:rsidTr="00B31BB1">
        <w:trPr>
          <w:cantSplit/>
        </w:trPr>
        <w:tc>
          <w:tcPr>
            <w:tcW w:w="934" w:type="pct"/>
          </w:tcPr>
          <w:p w14:paraId="4CA8BEB1" w14:textId="77777777" w:rsidR="00A03B1B" w:rsidRPr="00A03B1B" w:rsidRDefault="00A03B1B" w:rsidP="00A03B1B">
            <w:pPr>
              <w:spacing w:after="60"/>
              <w:rPr>
                <w:iCs/>
                <w:sz w:val="20"/>
                <w:szCs w:val="20"/>
              </w:rPr>
            </w:pPr>
            <w:r w:rsidRPr="00A03B1B">
              <w:rPr>
                <w:iCs/>
                <w:sz w:val="20"/>
                <w:szCs w:val="20"/>
                <w:lang w:val="pt-BR"/>
              </w:rPr>
              <w:t xml:space="preserve">RTRUOPR </w:t>
            </w:r>
            <w:r w:rsidRPr="00A03B1B">
              <w:rPr>
                <w:i/>
                <w:iCs/>
                <w:sz w:val="20"/>
                <w:szCs w:val="20"/>
                <w:vertAlign w:val="subscript"/>
                <w:lang w:val="pt-BR"/>
              </w:rPr>
              <w:t>q, r, y</w:t>
            </w:r>
          </w:p>
        </w:tc>
        <w:tc>
          <w:tcPr>
            <w:tcW w:w="481" w:type="pct"/>
          </w:tcPr>
          <w:p w14:paraId="00A85B21" w14:textId="77777777" w:rsidR="00A03B1B" w:rsidRPr="00A03B1B" w:rsidRDefault="00A03B1B" w:rsidP="00A03B1B">
            <w:pPr>
              <w:spacing w:after="60"/>
              <w:rPr>
                <w:iCs/>
                <w:sz w:val="20"/>
                <w:szCs w:val="20"/>
              </w:rPr>
            </w:pPr>
            <w:r w:rsidRPr="00A03B1B">
              <w:rPr>
                <w:iCs/>
                <w:sz w:val="20"/>
                <w:szCs w:val="20"/>
              </w:rPr>
              <w:t>$/MW</w:t>
            </w:r>
          </w:p>
        </w:tc>
        <w:tc>
          <w:tcPr>
            <w:tcW w:w="3585" w:type="pct"/>
          </w:tcPr>
          <w:p w14:paraId="55BCB7C3" w14:textId="77777777" w:rsidR="00A03B1B" w:rsidRPr="00A03B1B" w:rsidRDefault="00A03B1B" w:rsidP="00A03B1B">
            <w:pPr>
              <w:spacing w:after="60"/>
              <w:rPr>
                <w:iCs/>
                <w:sz w:val="20"/>
                <w:szCs w:val="20"/>
              </w:rPr>
            </w:pPr>
            <w:r w:rsidRPr="00A03B1B">
              <w:rPr>
                <w:i/>
                <w:iCs/>
                <w:sz w:val="20"/>
                <w:szCs w:val="20"/>
              </w:rPr>
              <w:t>Real-Time Reg-Up Offer Price</w:t>
            </w:r>
            <w:r w:rsidRPr="00A03B1B">
              <w:rPr>
                <w:iCs/>
                <w:sz w:val="20"/>
                <w:szCs w:val="20"/>
              </w:rPr>
              <w:t xml:space="preserve">—The price from the submitted Ancillary Service Offer at the Reg-Up award of Resource </w:t>
            </w:r>
            <w:r w:rsidRPr="00A03B1B">
              <w:rPr>
                <w:i/>
                <w:iCs/>
                <w:sz w:val="20"/>
                <w:szCs w:val="20"/>
              </w:rPr>
              <w:t>r</w:t>
            </w:r>
            <w:r w:rsidRPr="00A03B1B">
              <w:rPr>
                <w:iCs/>
                <w:sz w:val="20"/>
                <w:szCs w:val="20"/>
              </w:rPr>
              <w:t xml:space="preserve"> represented by QSE </w:t>
            </w:r>
            <w:r w:rsidRPr="00A03B1B">
              <w:rPr>
                <w:i/>
                <w:iCs/>
                <w:sz w:val="20"/>
                <w:szCs w:val="20"/>
              </w:rPr>
              <w:t>q</w:t>
            </w:r>
            <w:r w:rsidRPr="00A03B1B">
              <w:rPr>
                <w:iCs/>
                <w:sz w:val="20"/>
                <w:szCs w:val="20"/>
              </w:rPr>
              <w:t xml:space="preserve"> for the SCED interval</w:t>
            </w:r>
            <w:r w:rsidRPr="00A03B1B">
              <w:rPr>
                <w:i/>
                <w:iCs/>
                <w:sz w:val="20"/>
                <w:szCs w:val="20"/>
              </w:rPr>
              <w:t xml:space="preserve"> y</w:t>
            </w:r>
            <w:r w:rsidRPr="00A03B1B">
              <w:rPr>
                <w:iCs/>
                <w:sz w:val="20"/>
                <w:szCs w:val="20"/>
              </w:rPr>
              <w:t xml:space="preserve">.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1BA7DA15" w14:textId="77777777" w:rsidTr="00B31BB1">
        <w:trPr>
          <w:cantSplit/>
        </w:trPr>
        <w:tc>
          <w:tcPr>
            <w:tcW w:w="934" w:type="pct"/>
          </w:tcPr>
          <w:p w14:paraId="641D57F5" w14:textId="77777777" w:rsidR="00A03B1B" w:rsidRPr="00A03B1B" w:rsidRDefault="00A03B1B" w:rsidP="00A03B1B">
            <w:pPr>
              <w:spacing w:after="60"/>
              <w:rPr>
                <w:iCs/>
                <w:sz w:val="20"/>
                <w:szCs w:val="20"/>
              </w:rPr>
            </w:pPr>
            <w:r w:rsidRPr="00A03B1B">
              <w:rPr>
                <w:iCs/>
                <w:sz w:val="20"/>
                <w:szCs w:val="20"/>
                <w:lang w:val="pt-BR"/>
              </w:rPr>
              <w:t xml:space="preserve">RTRDOPR </w:t>
            </w:r>
            <w:r w:rsidRPr="00A03B1B">
              <w:rPr>
                <w:i/>
                <w:iCs/>
                <w:sz w:val="20"/>
                <w:szCs w:val="20"/>
                <w:vertAlign w:val="subscript"/>
                <w:lang w:val="pt-BR"/>
              </w:rPr>
              <w:t>q, r, y</w:t>
            </w:r>
          </w:p>
        </w:tc>
        <w:tc>
          <w:tcPr>
            <w:tcW w:w="481" w:type="pct"/>
          </w:tcPr>
          <w:p w14:paraId="54C44F0F" w14:textId="77777777" w:rsidR="00A03B1B" w:rsidRPr="00A03B1B" w:rsidRDefault="00A03B1B" w:rsidP="00A03B1B">
            <w:pPr>
              <w:spacing w:after="60"/>
              <w:rPr>
                <w:iCs/>
                <w:sz w:val="20"/>
                <w:szCs w:val="20"/>
              </w:rPr>
            </w:pPr>
            <w:r w:rsidRPr="00A03B1B">
              <w:rPr>
                <w:iCs/>
                <w:sz w:val="20"/>
                <w:szCs w:val="20"/>
              </w:rPr>
              <w:t>$/MW</w:t>
            </w:r>
          </w:p>
        </w:tc>
        <w:tc>
          <w:tcPr>
            <w:tcW w:w="3585" w:type="pct"/>
          </w:tcPr>
          <w:p w14:paraId="0A19D25C" w14:textId="77777777" w:rsidR="00A03B1B" w:rsidRPr="00A03B1B" w:rsidRDefault="00A03B1B" w:rsidP="00A03B1B">
            <w:pPr>
              <w:spacing w:after="60"/>
              <w:rPr>
                <w:i/>
                <w:iCs/>
                <w:sz w:val="20"/>
                <w:szCs w:val="20"/>
              </w:rPr>
            </w:pPr>
            <w:r w:rsidRPr="00A03B1B">
              <w:rPr>
                <w:i/>
                <w:iCs/>
                <w:sz w:val="20"/>
                <w:szCs w:val="20"/>
              </w:rPr>
              <w:t>Real-Time Reg-Down Offer Price</w:t>
            </w:r>
            <w:r w:rsidRPr="00A03B1B">
              <w:rPr>
                <w:iCs/>
                <w:sz w:val="20"/>
                <w:szCs w:val="20"/>
              </w:rPr>
              <w:t xml:space="preserve">—The price from the submitted Ancillary Service Offer at the Reg-Down award of Resource </w:t>
            </w:r>
            <w:r w:rsidRPr="00A03B1B">
              <w:rPr>
                <w:i/>
                <w:iCs/>
                <w:sz w:val="20"/>
                <w:szCs w:val="20"/>
              </w:rPr>
              <w:t>r</w:t>
            </w:r>
            <w:r w:rsidRPr="00A03B1B">
              <w:rPr>
                <w:iCs/>
                <w:sz w:val="20"/>
                <w:szCs w:val="20"/>
              </w:rPr>
              <w:t xml:space="preserve"> represented by QSE </w:t>
            </w:r>
            <w:r w:rsidRPr="00A03B1B">
              <w:rPr>
                <w:i/>
                <w:iCs/>
                <w:sz w:val="20"/>
                <w:szCs w:val="20"/>
              </w:rPr>
              <w:t>q</w:t>
            </w:r>
            <w:r w:rsidRPr="00A03B1B">
              <w:rPr>
                <w:iCs/>
                <w:sz w:val="20"/>
                <w:szCs w:val="20"/>
              </w:rPr>
              <w:t xml:space="preserve"> for the SCED interval</w:t>
            </w:r>
            <w:r w:rsidRPr="00A03B1B">
              <w:rPr>
                <w:i/>
                <w:iCs/>
                <w:sz w:val="20"/>
                <w:szCs w:val="20"/>
              </w:rPr>
              <w:t xml:space="preserve"> y</w:t>
            </w:r>
            <w:r w:rsidRPr="00A03B1B">
              <w:rPr>
                <w:iCs/>
                <w:sz w:val="20"/>
                <w:szCs w:val="20"/>
              </w:rPr>
              <w:t xml:space="preserve">.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35EB98EF" w14:textId="77777777" w:rsidTr="00B31BB1">
        <w:trPr>
          <w:cantSplit/>
        </w:trPr>
        <w:tc>
          <w:tcPr>
            <w:tcW w:w="934" w:type="pct"/>
          </w:tcPr>
          <w:p w14:paraId="1166161F" w14:textId="77777777" w:rsidR="00A03B1B" w:rsidRPr="00A03B1B" w:rsidRDefault="00A03B1B" w:rsidP="00A03B1B">
            <w:pPr>
              <w:spacing w:after="60"/>
              <w:rPr>
                <w:iCs/>
                <w:sz w:val="20"/>
                <w:szCs w:val="20"/>
              </w:rPr>
            </w:pPr>
            <w:r w:rsidRPr="00A03B1B">
              <w:rPr>
                <w:iCs/>
                <w:sz w:val="20"/>
                <w:szCs w:val="20"/>
                <w:lang w:val="pt-BR"/>
              </w:rPr>
              <w:t xml:space="preserve">RTRROPR </w:t>
            </w:r>
            <w:r w:rsidRPr="00A03B1B">
              <w:rPr>
                <w:i/>
                <w:iCs/>
                <w:sz w:val="20"/>
                <w:szCs w:val="20"/>
                <w:vertAlign w:val="subscript"/>
                <w:lang w:val="pt-BR"/>
              </w:rPr>
              <w:t>q, r, y</w:t>
            </w:r>
          </w:p>
        </w:tc>
        <w:tc>
          <w:tcPr>
            <w:tcW w:w="481" w:type="pct"/>
          </w:tcPr>
          <w:p w14:paraId="146B6979" w14:textId="77777777" w:rsidR="00A03B1B" w:rsidRPr="00A03B1B" w:rsidRDefault="00A03B1B" w:rsidP="00A03B1B">
            <w:pPr>
              <w:spacing w:after="60"/>
              <w:rPr>
                <w:iCs/>
                <w:sz w:val="20"/>
                <w:szCs w:val="20"/>
              </w:rPr>
            </w:pPr>
            <w:r w:rsidRPr="00A03B1B">
              <w:rPr>
                <w:iCs/>
                <w:sz w:val="20"/>
                <w:szCs w:val="20"/>
              </w:rPr>
              <w:t>$/MW</w:t>
            </w:r>
          </w:p>
        </w:tc>
        <w:tc>
          <w:tcPr>
            <w:tcW w:w="3585" w:type="pct"/>
          </w:tcPr>
          <w:p w14:paraId="77BA01FF" w14:textId="77777777" w:rsidR="00A03B1B" w:rsidRPr="00A03B1B" w:rsidRDefault="00A03B1B" w:rsidP="00A03B1B">
            <w:pPr>
              <w:spacing w:after="60"/>
              <w:rPr>
                <w:i/>
                <w:iCs/>
                <w:sz w:val="20"/>
                <w:szCs w:val="20"/>
              </w:rPr>
            </w:pPr>
            <w:r w:rsidRPr="00A03B1B">
              <w:rPr>
                <w:i/>
                <w:iCs/>
                <w:sz w:val="20"/>
                <w:szCs w:val="20"/>
              </w:rPr>
              <w:t>Real-Time Responsive Reserve Offer Price</w:t>
            </w:r>
            <w:r w:rsidRPr="00A03B1B">
              <w:rPr>
                <w:iCs/>
                <w:sz w:val="20"/>
                <w:szCs w:val="20"/>
              </w:rPr>
              <w:t xml:space="preserve">—The price from the submitted Ancillary Service Offer at the RRS award of Resource </w:t>
            </w:r>
            <w:r w:rsidRPr="00A03B1B">
              <w:rPr>
                <w:i/>
                <w:iCs/>
                <w:sz w:val="20"/>
                <w:szCs w:val="20"/>
              </w:rPr>
              <w:t>r</w:t>
            </w:r>
            <w:r w:rsidRPr="00A03B1B">
              <w:rPr>
                <w:iCs/>
                <w:sz w:val="20"/>
                <w:szCs w:val="20"/>
              </w:rPr>
              <w:t xml:space="preserve"> represented by QSE </w:t>
            </w:r>
            <w:r w:rsidRPr="00A03B1B">
              <w:rPr>
                <w:i/>
                <w:iCs/>
                <w:sz w:val="20"/>
                <w:szCs w:val="20"/>
              </w:rPr>
              <w:t>q</w:t>
            </w:r>
            <w:r w:rsidRPr="00A03B1B">
              <w:rPr>
                <w:iCs/>
                <w:sz w:val="20"/>
                <w:szCs w:val="20"/>
              </w:rPr>
              <w:t xml:space="preserve"> for the SCED interval</w:t>
            </w:r>
            <w:r w:rsidRPr="00A03B1B">
              <w:rPr>
                <w:i/>
                <w:iCs/>
                <w:sz w:val="20"/>
                <w:szCs w:val="20"/>
              </w:rPr>
              <w:t xml:space="preserve"> y</w:t>
            </w:r>
            <w:r w:rsidRPr="00A03B1B">
              <w:rPr>
                <w:iCs/>
                <w:sz w:val="20"/>
                <w:szCs w:val="20"/>
              </w:rPr>
              <w:t xml:space="preserve">.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42890785" w14:textId="77777777" w:rsidTr="00B31BB1">
        <w:trPr>
          <w:cantSplit/>
        </w:trPr>
        <w:tc>
          <w:tcPr>
            <w:tcW w:w="934" w:type="pct"/>
          </w:tcPr>
          <w:p w14:paraId="2A56E80F" w14:textId="77777777" w:rsidR="00A03B1B" w:rsidRPr="00A03B1B" w:rsidRDefault="00A03B1B" w:rsidP="00A03B1B">
            <w:pPr>
              <w:spacing w:after="60"/>
              <w:rPr>
                <w:iCs/>
                <w:sz w:val="20"/>
                <w:szCs w:val="20"/>
              </w:rPr>
            </w:pPr>
            <w:r w:rsidRPr="00A03B1B">
              <w:rPr>
                <w:iCs/>
                <w:sz w:val="20"/>
                <w:szCs w:val="20"/>
                <w:lang w:val="pt-BR"/>
              </w:rPr>
              <w:t xml:space="preserve">RTNSOPR </w:t>
            </w:r>
            <w:r w:rsidRPr="00A03B1B">
              <w:rPr>
                <w:i/>
                <w:iCs/>
                <w:sz w:val="20"/>
                <w:szCs w:val="20"/>
                <w:vertAlign w:val="subscript"/>
                <w:lang w:val="pt-BR"/>
              </w:rPr>
              <w:t>q, r, y</w:t>
            </w:r>
          </w:p>
        </w:tc>
        <w:tc>
          <w:tcPr>
            <w:tcW w:w="481" w:type="pct"/>
          </w:tcPr>
          <w:p w14:paraId="63115C1E" w14:textId="77777777" w:rsidR="00A03B1B" w:rsidRPr="00A03B1B" w:rsidRDefault="00A03B1B" w:rsidP="00A03B1B">
            <w:pPr>
              <w:spacing w:after="60"/>
              <w:rPr>
                <w:iCs/>
                <w:sz w:val="20"/>
                <w:szCs w:val="20"/>
              </w:rPr>
            </w:pPr>
            <w:r w:rsidRPr="00A03B1B">
              <w:rPr>
                <w:iCs/>
                <w:sz w:val="20"/>
                <w:szCs w:val="20"/>
              </w:rPr>
              <w:t>$/MW</w:t>
            </w:r>
          </w:p>
        </w:tc>
        <w:tc>
          <w:tcPr>
            <w:tcW w:w="3585" w:type="pct"/>
          </w:tcPr>
          <w:p w14:paraId="2C07CE7B" w14:textId="77777777" w:rsidR="00A03B1B" w:rsidRPr="00A03B1B" w:rsidRDefault="00A03B1B" w:rsidP="00A03B1B">
            <w:pPr>
              <w:spacing w:after="60"/>
              <w:rPr>
                <w:i/>
                <w:iCs/>
                <w:sz w:val="20"/>
                <w:szCs w:val="20"/>
              </w:rPr>
            </w:pPr>
            <w:r w:rsidRPr="00A03B1B">
              <w:rPr>
                <w:i/>
                <w:iCs/>
                <w:sz w:val="20"/>
                <w:szCs w:val="20"/>
              </w:rPr>
              <w:t>Real-Time Non-Spin Offer Price</w:t>
            </w:r>
            <w:r w:rsidRPr="00A03B1B">
              <w:rPr>
                <w:iCs/>
                <w:sz w:val="20"/>
                <w:szCs w:val="20"/>
              </w:rPr>
              <w:t xml:space="preserve">—The price from the submitted Ancillary Service Offer at the Non-Spin award of Resource </w:t>
            </w:r>
            <w:r w:rsidRPr="00A03B1B">
              <w:rPr>
                <w:i/>
                <w:iCs/>
                <w:sz w:val="20"/>
                <w:szCs w:val="20"/>
              </w:rPr>
              <w:t>r</w:t>
            </w:r>
            <w:r w:rsidRPr="00A03B1B">
              <w:rPr>
                <w:iCs/>
                <w:sz w:val="20"/>
                <w:szCs w:val="20"/>
              </w:rPr>
              <w:t xml:space="preserve"> represented by QSE </w:t>
            </w:r>
            <w:r w:rsidRPr="00A03B1B">
              <w:rPr>
                <w:i/>
                <w:iCs/>
                <w:sz w:val="20"/>
                <w:szCs w:val="20"/>
              </w:rPr>
              <w:t>q</w:t>
            </w:r>
            <w:r w:rsidRPr="00A03B1B">
              <w:rPr>
                <w:iCs/>
                <w:sz w:val="20"/>
                <w:szCs w:val="20"/>
              </w:rPr>
              <w:t xml:space="preserve"> for the SCED interval</w:t>
            </w:r>
            <w:r w:rsidRPr="00A03B1B">
              <w:rPr>
                <w:i/>
                <w:iCs/>
                <w:sz w:val="20"/>
                <w:szCs w:val="20"/>
              </w:rPr>
              <w:t xml:space="preserve"> y</w:t>
            </w:r>
            <w:r w:rsidRPr="00A03B1B">
              <w:rPr>
                <w:iCs/>
                <w:sz w:val="20"/>
                <w:szCs w:val="20"/>
              </w:rPr>
              <w:t xml:space="preserve">.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4E6BDDE4" w14:textId="77777777" w:rsidTr="00B31BB1">
        <w:trPr>
          <w:cantSplit/>
        </w:trPr>
        <w:tc>
          <w:tcPr>
            <w:tcW w:w="934" w:type="pct"/>
          </w:tcPr>
          <w:p w14:paraId="1DF2540F" w14:textId="77777777" w:rsidR="00A03B1B" w:rsidRPr="00A03B1B" w:rsidRDefault="00A03B1B" w:rsidP="00A03B1B">
            <w:pPr>
              <w:spacing w:after="60"/>
              <w:rPr>
                <w:iCs/>
                <w:sz w:val="20"/>
                <w:szCs w:val="20"/>
              </w:rPr>
            </w:pPr>
            <w:r w:rsidRPr="00A03B1B">
              <w:rPr>
                <w:iCs/>
                <w:sz w:val="20"/>
                <w:szCs w:val="20"/>
                <w:lang w:val="pt-BR"/>
              </w:rPr>
              <w:t xml:space="preserve">RTECROPR </w:t>
            </w:r>
            <w:r w:rsidRPr="00A03B1B">
              <w:rPr>
                <w:i/>
                <w:iCs/>
                <w:sz w:val="20"/>
                <w:szCs w:val="20"/>
                <w:vertAlign w:val="subscript"/>
                <w:lang w:val="pt-BR"/>
              </w:rPr>
              <w:t>q, r, y</w:t>
            </w:r>
          </w:p>
        </w:tc>
        <w:tc>
          <w:tcPr>
            <w:tcW w:w="481" w:type="pct"/>
          </w:tcPr>
          <w:p w14:paraId="748F75A6" w14:textId="77777777" w:rsidR="00A03B1B" w:rsidRPr="00A03B1B" w:rsidRDefault="00A03B1B" w:rsidP="00A03B1B">
            <w:pPr>
              <w:spacing w:after="60"/>
              <w:rPr>
                <w:iCs/>
                <w:sz w:val="20"/>
                <w:szCs w:val="20"/>
              </w:rPr>
            </w:pPr>
            <w:r w:rsidRPr="00A03B1B">
              <w:rPr>
                <w:iCs/>
                <w:sz w:val="20"/>
                <w:szCs w:val="20"/>
              </w:rPr>
              <w:t>$/MW</w:t>
            </w:r>
          </w:p>
        </w:tc>
        <w:tc>
          <w:tcPr>
            <w:tcW w:w="3585" w:type="pct"/>
          </w:tcPr>
          <w:p w14:paraId="3EA155F8" w14:textId="77777777" w:rsidR="00A03B1B" w:rsidRPr="00A03B1B" w:rsidRDefault="00A03B1B" w:rsidP="00A03B1B">
            <w:pPr>
              <w:spacing w:after="60"/>
              <w:rPr>
                <w:i/>
                <w:iCs/>
                <w:sz w:val="20"/>
                <w:szCs w:val="20"/>
              </w:rPr>
            </w:pPr>
            <w:r w:rsidRPr="00A03B1B">
              <w:rPr>
                <w:i/>
                <w:iCs/>
                <w:sz w:val="20"/>
                <w:szCs w:val="20"/>
              </w:rPr>
              <w:t>Real-Time ERCOT Contingency Reserve Service Offer Price</w:t>
            </w:r>
            <w:r w:rsidRPr="00A03B1B">
              <w:rPr>
                <w:iCs/>
                <w:sz w:val="20"/>
                <w:szCs w:val="20"/>
              </w:rPr>
              <w:t xml:space="preserve">—The price from the submitted Ancillary Service Offer at the ECRS award of Resource </w:t>
            </w:r>
            <w:r w:rsidRPr="00A03B1B">
              <w:rPr>
                <w:i/>
                <w:iCs/>
                <w:sz w:val="20"/>
                <w:szCs w:val="20"/>
              </w:rPr>
              <w:t>r</w:t>
            </w:r>
            <w:r w:rsidRPr="00A03B1B">
              <w:rPr>
                <w:iCs/>
                <w:sz w:val="20"/>
                <w:szCs w:val="20"/>
              </w:rPr>
              <w:t xml:space="preserve"> represented by QSE </w:t>
            </w:r>
            <w:r w:rsidRPr="00A03B1B">
              <w:rPr>
                <w:i/>
                <w:iCs/>
                <w:sz w:val="20"/>
                <w:szCs w:val="20"/>
              </w:rPr>
              <w:t>q</w:t>
            </w:r>
            <w:r w:rsidRPr="00A03B1B">
              <w:rPr>
                <w:iCs/>
                <w:sz w:val="20"/>
                <w:szCs w:val="20"/>
              </w:rPr>
              <w:t xml:space="preserve"> for the SCED interval</w:t>
            </w:r>
            <w:r w:rsidRPr="00A03B1B">
              <w:rPr>
                <w:i/>
                <w:iCs/>
                <w:sz w:val="20"/>
                <w:szCs w:val="20"/>
              </w:rPr>
              <w:t xml:space="preserve"> y</w:t>
            </w:r>
            <w:r w:rsidRPr="00A03B1B">
              <w:rPr>
                <w:iCs/>
                <w:sz w:val="20"/>
                <w:szCs w:val="20"/>
              </w:rPr>
              <w:t xml:space="preserve">.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1DD74A23" w14:textId="77777777" w:rsidTr="00B31BB1">
        <w:trPr>
          <w:cantSplit/>
          <w:ins w:id="1022" w:author="ERCOT" w:date="2025-12-09T11:41:00Z"/>
        </w:trPr>
        <w:tc>
          <w:tcPr>
            <w:tcW w:w="934" w:type="pct"/>
          </w:tcPr>
          <w:p w14:paraId="1B2C42A8" w14:textId="77777777" w:rsidR="00A03B1B" w:rsidRPr="00A03B1B" w:rsidRDefault="00A03B1B" w:rsidP="00A03B1B">
            <w:pPr>
              <w:spacing w:after="60"/>
              <w:rPr>
                <w:ins w:id="1023" w:author="ERCOT" w:date="2025-12-09T11:41:00Z"/>
                <w:iCs/>
                <w:sz w:val="20"/>
                <w:szCs w:val="20"/>
                <w:lang w:val="pt-BR"/>
              </w:rPr>
            </w:pPr>
            <w:ins w:id="1024" w:author="ERCOT" w:date="2025-12-09T11:41:00Z">
              <w:r w:rsidRPr="00A03B1B">
                <w:rPr>
                  <w:iCs/>
                  <w:sz w:val="20"/>
                  <w:szCs w:val="20"/>
                  <w:lang w:val="pt-BR"/>
                </w:rPr>
                <w:t xml:space="preserve">RTDRROPR </w:t>
              </w:r>
              <w:r w:rsidRPr="00A03B1B">
                <w:rPr>
                  <w:i/>
                  <w:iCs/>
                  <w:sz w:val="20"/>
                  <w:szCs w:val="20"/>
                  <w:vertAlign w:val="subscript"/>
                  <w:lang w:val="pt-BR"/>
                </w:rPr>
                <w:t>q, r, y</w:t>
              </w:r>
            </w:ins>
          </w:p>
        </w:tc>
        <w:tc>
          <w:tcPr>
            <w:tcW w:w="481" w:type="pct"/>
          </w:tcPr>
          <w:p w14:paraId="0C05DDCF" w14:textId="77777777" w:rsidR="00A03B1B" w:rsidRPr="00A03B1B" w:rsidRDefault="00A03B1B" w:rsidP="00A03B1B">
            <w:pPr>
              <w:spacing w:after="60"/>
              <w:rPr>
                <w:ins w:id="1025" w:author="ERCOT" w:date="2025-12-09T11:41:00Z"/>
                <w:iCs/>
                <w:sz w:val="20"/>
                <w:szCs w:val="20"/>
              </w:rPr>
            </w:pPr>
            <w:ins w:id="1026" w:author="ERCOT" w:date="2025-12-09T11:41:00Z">
              <w:r w:rsidRPr="00A03B1B">
                <w:rPr>
                  <w:iCs/>
                  <w:sz w:val="20"/>
                  <w:szCs w:val="20"/>
                </w:rPr>
                <w:t>$/MW</w:t>
              </w:r>
            </w:ins>
          </w:p>
        </w:tc>
        <w:tc>
          <w:tcPr>
            <w:tcW w:w="3585" w:type="pct"/>
          </w:tcPr>
          <w:p w14:paraId="581AF935" w14:textId="77777777" w:rsidR="00A03B1B" w:rsidRPr="00A03B1B" w:rsidRDefault="00A03B1B" w:rsidP="00A03B1B">
            <w:pPr>
              <w:spacing w:after="60"/>
              <w:rPr>
                <w:ins w:id="1027" w:author="ERCOT" w:date="2025-12-09T11:41:00Z"/>
                <w:i/>
                <w:iCs/>
                <w:sz w:val="20"/>
                <w:szCs w:val="20"/>
              </w:rPr>
            </w:pPr>
            <w:ins w:id="1028" w:author="ERCOT" w:date="2025-12-09T11:41:00Z">
              <w:r w:rsidRPr="00A03B1B">
                <w:rPr>
                  <w:i/>
                  <w:iCs/>
                  <w:sz w:val="20"/>
                  <w:szCs w:val="20"/>
                </w:rPr>
                <w:t>Real-Time Dispatchable Reliability Reserve Service Offer Price</w:t>
              </w:r>
              <w:r w:rsidRPr="00A03B1B">
                <w:rPr>
                  <w:iCs/>
                  <w:sz w:val="20"/>
                  <w:szCs w:val="20"/>
                </w:rPr>
                <w:t xml:space="preserve">—The price from the submitted Ancillary Service Offer at the DRRS award of Resource </w:t>
              </w:r>
              <w:r w:rsidRPr="00A03B1B">
                <w:rPr>
                  <w:i/>
                  <w:iCs/>
                  <w:sz w:val="20"/>
                  <w:szCs w:val="20"/>
                </w:rPr>
                <w:t>r</w:t>
              </w:r>
              <w:r w:rsidRPr="00A03B1B">
                <w:rPr>
                  <w:iCs/>
                  <w:sz w:val="20"/>
                  <w:szCs w:val="20"/>
                </w:rPr>
                <w:t xml:space="preserve"> represented by QSE </w:t>
              </w:r>
              <w:r w:rsidRPr="00A03B1B">
                <w:rPr>
                  <w:i/>
                  <w:iCs/>
                  <w:sz w:val="20"/>
                  <w:szCs w:val="20"/>
                </w:rPr>
                <w:t>q</w:t>
              </w:r>
              <w:r w:rsidRPr="00A03B1B">
                <w:rPr>
                  <w:iCs/>
                  <w:sz w:val="20"/>
                  <w:szCs w:val="20"/>
                </w:rPr>
                <w:t xml:space="preserve"> for the SCED interval</w:t>
              </w:r>
              <w:r w:rsidRPr="00A03B1B">
                <w:rPr>
                  <w:i/>
                  <w:iCs/>
                  <w:sz w:val="20"/>
                  <w:szCs w:val="20"/>
                </w:rPr>
                <w:t xml:space="preserve"> y</w:t>
              </w:r>
              <w:r w:rsidRPr="00A03B1B">
                <w:rPr>
                  <w:iCs/>
                  <w:sz w:val="20"/>
                  <w:szCs w:val="20"/>
                </w:rPr>
                <w:t xml:space="preserve">.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ins>
          </w:p>
        </w:tc>
      </w:tr>
      <w:tr w:rsidR="00A03B1B" w:rsidRPr="00A03B1B" w14:paraId="5F0A05BC" w14:textId="77777777" w:rsidTr="00B31BB1">
        <w:trPr>
          <w:cantSplit/>
        </w:trPr>
        <w:tc>
          <w:tcPr>
            <w:tcW w:w="934" w:type="pct"/>
          </w:tcPr>
          <w:p w14:paraId="6743D90F" w14:textId="77777777" w:rsidR="00A03B1B" w:rsidRPr="00A03B1B" w:rsidRDefault="00A03B1B" w:rsidP="00A03B1B">
            <w:pPr>
              <w:spacing w:after="60"/>
              <w:rPr>
                <w:iCs/>
                <w:sz w:val="20"/>
                <w:szCs w:val="20"/>
                <w:lang w:val="pt-BR"/>
              </w:rPr>
            </w:pPr>
            <w:r w:rsidRPr="00A03B1B">
              <w:rPr>
                <w:iCs/>
                <w:sz w:val="20"/>
                <w:szCs w:val="20"/>
              </w:rPr>
              <w:t xml:space="preserve">RTRUAWDS </w:t>
            </w:r>
            <w:r w:rsidRPr="00A03B1B">
              <w:rPr>
                <w:i/>
                <w:iCs/>
                <w:sz w:val="20"/>
                <w:szCs w:val="20"/>
                <w:vertAlign w:val="subscript"/>
              </w:rPr>
              <w:t>q, r, y</w:t>
            </w:r>
          </w:p>
        </w:tc>
        <w:tc>
          <w:tcPr>
            <w:tcW w:w="481" w:type="pct"/>
          </w:tcPr>
          <w:p w14:paraId="30EB0511" w14:textId="77777777" w:rsidR="00A03B1B" w:rsidRPr="00A03B1B" w:rsidRDefault="00A03B1B" w:rsidP="00A03B1B">
            <w:pPr>
              <w:spacing w:after="60"/>
              <w:rPr>
                <w:iCs/>
                <w:sz w:val="20"/>
                <w:szCs w:val="20"/>
              </w:rPr>
            </w:pPr>
            <w:r w:rsidRPr="00A03B1B">
              <w:rPr>
                <w:iCs/>
                <w:sz w:val="20"/>
                <w:szCs w:val="20"/>
              </w:rPr>
              <w:t>MW</w:t>
            </w:r>
          </w:p>
        </w:tc>
        <w:tc>
          <w:tcPr>
            <w:tcW w:w="3585" w:type="pct"/>
          </w:tcPr>
          <w:p w14:paraId="432E373D" w14:textId="77777777" w:rsidR="00A03B1B" w:rsidRPr="00A03B1B" w:rsidRDefault="00A03B1B" w:rsidP="00A03B1B">
            <w:pPr>
              <w:spacing w:after="60"/>
              <w:rPr>
                <w:i/>
                <w:iCs/>
                <w:sz w:val="20"/>
                <w:szCs w:val="20"/>
              </w:rPr>
            </w:pPr>
            <w:r w:rsidRPr="00A03B1B">
              <w:rPr>
                <w:i/>
                <w:iCs/>
                <w:sz w:val="20"/>
                <w:szCs w:val="20"/>
              </w:rPr>
              <w:t>Real-Time Reg-Up Award per Resource per QSE per SCED interval</w:t>
            </w:r>
            <w:r w:rsidRPr="00A03B1B">
              <w:rPr>
                <w:iCs/>
                <w:sz w:val="20"/>
                <w:szCs w:val="20"/>
              </w:rPr>
              <w:t xml:space="preserve">—The Reg-Up amount awarded to QSE </w:t>
            </w:r>
            <w:r w:rsidRPr="00A03B1B">
              <w:rPr>
                <w:i/>
                <w:iCs/>
                <w:sz w:val="20"/>
                <w:szCs w:val="20"/>
              </w:rPr>
              <w:t>q</w:t>
            </w:r>
            <w:r w:rsidRPr="00A03B1B">
              <w:rPr>
                <w:iCs/>
                <w:sz w:val="20"/>
                <w:szCs w:val="20"/>
              </w:rPr>
              <w:t xml:space="preserve"> for Resource </w:t>
            </w:r>
            <w:r w:rsidRPr="00A03B1B">
              <w:rPr>
                <w:i/>
                <w:iCs/>
                <w:sz w:val="20"/>
                <w:szCs w:val="20"/>
              </w:rPr>
              <w:t xml:space="preserve">r </w:t>
            </w:r>
            <w:r w:rsidRPr="00A03B1B">
              <w:rPr>
                <w:iCs/>
                <w:sz w:val="20"/>
                <w:szCs w:val="20"/>
              </w:rPr>
              <w:t>in Real-Time</w:t>
            </w:r>
            <w:r w:rsidRPr="00A03B1B">
              <w:rPr>
                <w:i/>
                <w:iCs/>
                <w:sz w:val="20"/>
                <w:szCs w:val="20"/>
              </w:rPr>
              <w:t xml:space="preserve"> </w:t>
            </w:r>
            <w:r w:rsidRPr="00A03B1B">
              <w:rPr>
                <w:iCs/>
                <w:sz w:val="20"/>
                <w:szCs w:val="20"/>
              </w:rPr>
              <w:t xml:space="preserve">for the SCED interval </w:t>
            </w:r>
            <w:r w:rsidRPr="00A03B1B">
              <w:rPr>
                <w:i/>
                <w:iCs/>
                <w:sz w:val="20"/>
                <w:szCs w:val="20"/>
              </w:rPr>
              <w:t xml:space="preserve">y.  </w:t>
            </w:r>
            <w:r w:rsidRPr="00A03B1B">
              <w:rPr>
                <w:iCs/>
                <w:sz w:val="20"/>
                <w:szCs w:val="20"/>
              </w:rPr>
              <w:t xml:space="preserve">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41769C6D" w14:textId="77777777" w:rsidTr="00B31BB1">
        <w:trPr>
          <w:cantSplit/>
        </w:trPr>
        <w:tc>
          <w:tcPr>
            <w:tcW w:w="934" w:type="pct"/>
          </w:tcPr>
          <w:p w14:paraId="1E8AF0B0" w14:textId="77777777" w:rsidR="00A03B1B" w:rsidRPr="00A03B1B" w:rsidRDefault="00A03B1B" w:rsidP="00A03B1B">
            <w:pPr>
              <w:spacing w:after="60"/>
              <w:rPr>
                <w:iCs/>
                <w:sz w:val="20"/>
                <w:szCs w:val="20"/>
              </w:rPr>
            </w:pPr>
            <w:r w:rsidRPr="00A03B1B">
              <w:rPr>
                <w:iCs/>
                <w:sz w:val="20"/>
                <w:szCs w:val="20"/>
              </w:rPr>
              <w:lastRenderedPageBreak/>
              <w:t xml:space="preserve">RTRDAWDS </w:t>
            </w:r>
            <w:r w:rsidRPr="00A03B1B">
              <w:rPr>
                <w:i/>
                <w:iCs/>
                <w:sz w:val="20"/>
                <w:szCs w:val="20"/>
                <w:vertAlign w:val="subscript"/>
              </w:rPr>
              <w:t>q, r, y</w:t>
            </w:r>
          </w:p>
        </w:tc>
        <w:tc>
          <w:tcPr>
            <w:tcW w:w="481" w:type="pct"/>
          </w:tcPr>
          <w:p w14:paraId="53405F49" w14:textId="77777777" w:rsidR="00A03B1B" w:rsidRPr="00A03B1B" w:rsidRDefault="00A03B1B" w:rsidP="00A03B1B">
            <w:pPr>
              <w:spacing w:after="60"/>
              <w:rPr>
                <w:iCs/>
                <w:sz w:val="20"/>
                <w:szCs w:val="20"/>
              </w:rPr>
            </w:pPr>
            <w:r w:rsidRPr="00A03B1B">
              <w:rPr>
                <w:iCs/>
                <w:sz w:val="20"/>
                <w:szCs w:val="20"/>
              </w:rPr>
              <w:t>MW</w:t>
            </w:r>
          </w:p>
        </w:tc>
        <w:tc>
          <w:tcPr>
            <w:tcW w:w="3585" w:type="pct"/>
          </w:tcPr>
          <w:p w14:paraId="67945B11" w14:textId="77777777" w:rsidR="00A03B1B" w:rsidRPr="00A03B1B" w:rsidRDefault="00A03B1B" w:rsidP="00A03B1B">
            <w:pPr>
              <w:spacing w:after="60"/>
              <w:rPr>
                <w:i/>
                <w:iCs/>
                <w:sz w:val="20"/>
                <w:szCs w:val="20"/>
              </w:rPr>
            </w:pPr>
            <w:r w:rsidRPr="00A03B1B">
              <w:rPr>
                <w:i/>
                <w:iCs/>
                <w:sz w:val="20"/>
                <w:szCs w:val="20"/>
              </w:rPr>
              <w:t>Real-Time Reg-Down Award per Resource per QSE per SCED interval</w:t>
            </w:r>
            <w:r w:rsidRPr="00A03B1B">
              <w:rPr>
                <w:iCs/>
                <w:sz w:val="20"/>
                <w:szCs w:val="20"/>
              </w:rPr>
              <w:t xml:space="preserve">—The Reg-Down amount awarded to QSE </w:t>
            </w:r>
            <w:r w:rsidRPr="00A03B1B">
              <w:rPr>
                <w:i/>
                <w:iCs/>
                <w:sz w:val="20"/>
                <w:szCs w:val="20"/>
              </w:rPr>
              <w:t>q</w:t>
            </w:r>
            <w:r w:rsidRPr="00A03B1B">
              <w:rPr>
                <w:iCs/>
                <w:sz w:val="20"/>
                <w:szCs w:val="20"/>
              </w:rPr>
              <w:t xml:space="preserve"> for Resource </w:t>
            </w:r>
            <w:r w:rsidRPr="00A03B1B">
              <w:rPr>
                <w:i/>
                <w:iCs/>
                <w:sz w:val="20"/>
                <w:szCs w:val="20"/>
              </w:rPr>
              <w:t xml:space="preserve">r </w:t>
            </w:r>
            <w:r w:rsidRPr="00A03B1B">
              <w:rPr>
                <w:iCs/>
                <w:sz w:val="20"/>
                <w:szCs w:val="20"/>
              </w:rPr>
              <w:t>in Real-Time</w:t>
            </w:r>
            <w:r w:rsidRPr="00A03B1B">
              <w:rPr>
                <w:i/>
                <w:iCs/>
                <w:sz w:val="20"/>
                <w:szCs w:val="20"/>
              </w:rPr>
              <w:t xml:space="preserve"> </w:t>
            </w:r>
            <w:r w:rsidRPr="00A03B1B">
              <w:rPr>
                <w:iCs/>
                <w:sz w:val="20"/>
                <w:szCs w:val="20"/>
              </w:rPr>
              <w:t xml:space="preserve">for the SCED interval </w:t>
            </w:r>
            <w:r w:rsidRPr="00A03B1B">
              <w:rPr>
                <w:i/>
                <w:iCs/>
                <w:sz w:val="20"/>
                <w:szCs w:val="20"/>
              </w:rPr>
              <w:t xml:space="preserve">y.  </w:t>
            </w:r>
            <w:r w:rsidRPr="00A03B1B">
              <w:rPr>
                <w:iCs/>
                <w:sz w:val="20"/>
                <w:szCs w:val="20"/>
              </w:rPr>
              <w:t xml:space="preserve">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5C1BD6ED" w14:textId="77777777" w:rsidTr="00B31BB1">
        <w:trPr>
          <w:cantSplit/>
        </w:trPr>
        <w:tc>
          <w:tcPr>
            <w:tcW w:w="934" w:type="pct"/>
          </w:tcPr>
          <w:p w14:paraId="7E5BE819" w14:textId="77777777" w:rsidR="00A03B1B" w:rsidRPr="00A03B1B" w:rsidRDefault="00A03B1B" w:rsidP="00A03B1B">
            <w:pPr>
              <w:spacing w:after="60"/>
              <w:rPr>
                <w:iCs/>
                <w:sz w:val="20"/>
                <w:szCs w:val="20"/>
              </w:rPr>
            </w:pPr>
            <w:r w:rsidRPr="00A03B1B">
              <w:rPr>
                <w:iCs/>
                <w:sz w:val="20"/>
                <w:szCs w:val="20"/>
              </w:rPr>
              <w:t xml:space="preserve">RTRRAWDS </w:t>
            </w:r>
            <w:r w:rsidRPr="00A03B1B">
              <w:rPr>
                <w:i/>
                <w:iCs/>
                <w:sz w:val="20"/>
                <w:szCs w:val="20"/>
                <w:vertAlign w:val="subscript"/>
              </w:rPr>
              <w:t>q, r, y</w:t>
            </w:r>
          </w:p>
        </w:tc>
        <w:tc>
          <w:tcPr>
            <w:tcW w:w="481" w:type="pct"/>
          </w:tcPr>
          <w:p w14:paraId="26E3F381" w14:textId="77777777" w:rsidR="00A03B1B" w:rsidRPr="00A03B1B" w:rsidRDefault="00A03B1B" w:rsidP="00A03B1B">
            <w:pPr>
              <w:spacing w:after="60"/>
              <w:rPr>
                <w:iCs/>
                <w:sz w:val="20"/>
                <w:szCs w:val="20"/>
              </w:rPr>
            </w:pPr>
            <w:r w:rsidRPr="00A03B1B">
              <w:rPr>
                <w:iCs/>
                <w:sz w:val="20"/>
                <w:szCs w:val="20"/>
              </w:rPr>
              <w:t>MW</w:t>
            </w:r>
          </w:p>
        </w:tc>
        <w:tc>
          <w:tcPr>
            <w:tcW w:w="3585" w:type="pct"/>
          </w:tcPr>
          <w:p w14:paraId="12016F69" w14:textId="77777777" w:rsidR="00A03B1B" w:rsidRPr="00A03B1B" w:rsidRDefault="00A03B1B" w:rsidP="00A03B1B">
            <w:pPr>
              <w:spacing w:after="60"/>
              <w:rPr>
                <w:i/>
                <w:iCs/>
                <w:sz w:val="20"/>
                <w:szCs w:val="20"/>
              </w:rPr>
            </w:pPr>
            <w:r w:rsidRPr="00A03B1B">
              <w:rPr>
                <w:i/>
                <w:iCs/>
                <w:sz w:val="20"/>
                <w:szCs w:val="20"/>
              </w:rPr>
              <w:t>Real-Time Responsive Reserve Award per Resource per QSE per SCED interval</w:t>
            </w:r>
            <w:r w:rsidRPr="00A03B1B">
              <w:rPr>
                <w:iCs/>
                <w:sz w:val="20"/>
                <w:szCs w:val="20"/>
              </w:rPr>
              <w:t xml:space="preserve">—The RRS amount awarded to QSE </w:t>
            </w:r>
            <w:r w:rsidRPr="00A03B1B">
              <w:rPr>
                <w:i/>
                <w:iCs/>
                <w:sz w:val="20"/>
                <w:szCs w:val="20"/>
              </w:rPr>
              <w:t>q</w:t>
            </w:r>
            <w:r w:rsidRPr="00A03B1B">
              <w:rPr>
                <w:iCs/>
                <w:sz w:val="20"/>
                <w:szCs w:val="20"/>
              </w:rPr>
              <w:t xml:space="preserve"> for Resource </w:t>
            </w:r>
            <w:r w:rsidRPr="00A03B1B">
              <w:rPr>
                <w:i/>
                <w:iCs/>
                <w:sz w:val="20"/>
                <w:szCs w:val="20"/>
              </w:rPr>
              <w:t xml:space="preserve">r </w:t>
            </w:r>
            <w:r w:rsidRPr="00A03B1B">
              <w:rPr>
                <w:iCs/>
                <w:sz w:val="20"/>
                <w:szCs w:val="20"/>
              </w:rPr>
              <w:t>in Real-Time</w:t>
            </w:r>
            <w:r w:rsidRPr="00A03B1B">
              <w:rPr>
                <w:i/>
                <w:iCs/>
                <w:sz w:val="20"/>
                <w:szCs w:val="20"/>
              </w:rPr>
              <w:t xml:space="preserve"> </w:t>
            </w:r>
            <w:r w:rsidRPr="00A03B1B">
              <w:rPr>
                <w:iCs/>
                <w:sz w:val="20"/>
                <w:szCs w:val="20"/>
              </w:rPr>
              <w:t xml:space="preserve">for the SCED interval </w:t>
            </w:r>
            <w:r w:rsidRPr="00A03B1B">
              <w:rPr>
                <w:i/>
                <w:iCs/>
                <w:sz w:val="20"/>
                <w:szCs w:val="20"/>
              </w:rPr>
              <w:t xml:space="preserve">y.  </w:t>
            </w:r>
            <w:r w:rsidRPr="00A03B1B">
              <w:rPr>
                <w:iCs/>
                <w:sz w:val="20"/>
                <w:szCs w:val="20"/>
              </w:rPr>
              <w:t xml:space="preserve">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0DF02882" w14:textId="77777777" w:rsidTr="00B31BB1">
        <w:trPr>
          <w:cantSplit/>
        </w:trPr>
        <w:tc>
          <w:tcPr>
            <w:tcW w:w="934" w:type="pct"/>
          </w:tcPr>
          <w:p w14:paraId="33111C63" w14:textId="77777777" w:rsidR="00A03B1B" w:rsidRPr="00A03B1B" w:rsidRDefault="00A03B1B" w:rsidP="00A03B1B">
            <w:pPr>
              <w:spacing w:after="60"/>
              <w:rPr>
                <w:iCs/>
                <w:sz w:val="20"/>
                <w:szCs w:val="20"/>
              </w:rPr>
            </w:pPr>
            <w:r w:rsidRPr="00A03B1B">
              <w:rPr>
                <w:iCs/>
                <w:sz w:val="20"/>
                <w:szCs w:val="20"/>
              </w:rPr>
              <w:t xml:space="preserve">RTNSAWDS </w:t>
            </w:r>
            <w:r w:rsidRPr="00A03B1B">
              <w:rPr>
                <w:i/>
                <w:iCs/>
                <w:sz w:val="20"/>
                <w:szCs w:val="20"/>
                <w:vertAlign w:val="subscript"/>
              </w:rPr>
              <w:t>q, r, y</w:t>
            </w:r>
          </w:p>
        </w:tc>
        <w:tc>
          <w:tcPr>
            <w:tcW w:w="481" w:type="pct"/>
          </w:tcPr>
          <w:p w14:paraId="327AD716" w14:textId="77777777" w:rsidR="00A03B1B" w:rsidRPr="00A03B1B" w:rsidRDefault="00A03B1B" w:rsidP="00A03B1B">
            <w:pPr>
              <w:spacing w:after="60"/>
              <w:rPr>
                <w:iCs/>
                <w:sz w:val="20"/>
                <w:szCs w:val="20"/>
              </w:rPr>
            </w:pPr>
            <w:r w:rsidRPr="00A03B1B">
              <w:rPr>
                <w:iCs/>
                <w:sz w:val="20"/>
                <w:szCs w:val="20"/>
              </w:rPr>
              <w:t>MW</w:t>
            </w:r>
          </w:p>
        </w:tc>
        <w:tc>
          <w:tcPr>
            <w:tcW w:w="3585" w:type="pct"/>
          </w:tcPr>
          <w:p w14:paraId="2D9A27A8" w14:textId="77777777" w:rsidR="00A03B1B" w:rsidRPr="00A03B1B" w:rsidRDefault="00A03B1B" w:rsidP="00A03B1B">
            <w:pPr>
              <w:spacing w:after="60"/>
              <w:rPr>
                <w:i/>
                <w:iCs/>
                <w:sz w:val="20"/>
                <w:szCs w:val="20"/>
              </w:rPr>
            </w:pPr>
            <w:r w:rsidRPr="00A03B1B">
              <w:rPr>
                <w:i/>
                <w:iCs/>
                <w:sz w:val="20"/>
                <w:szCs w:val="20"/>
              </w:rPr>
              <w:t>Real-Time Non-Spin Award per Resource per QSE per SCED interval</w:t>
            </w:r>
            <w:r w:rsidRPr="00A03B1B">
              <w:rPr>
                <w:iCs/>
                <w:sz w:val="20"/>
                <w:szCs w:val="20"/>
              </w:rPr>
              <w:t xml:space="preserve">—The Non-Spin amount awarded to QSE </w:t>
            </w:r>
            <w:r w:rsidRPr="00A03B1B">
              <w:rPr>
                <w:i/>
                <w:iCs/>
                <w:sz w:val="20"/>
                <w:szCs w:val="20"/>
              </w:rPr>
              <w:t>q</w:t>
            </w:r>
            <w:r w:rsidRPr="00A03B1B">
              <w:rPr>
                <w:iCs/>
                <w:sz w:val="20"/>
                <w:szCs w:val="20"/>
              </w:rPr>
              <w:t xml:space="preserve"> for Resource </w:t>
            </w:r>
            <w:r w:rsidRPr="00A03B1B">
              <w:rPr>
                <w:i/>
                <w:iCs/>
                <w:sz w:val="20"/>
                <w:szCs w:val="20"/>
              </w:rPr>
              <w:t xml:space="preserve">r </w:t>
            </w:r>
            <w:r w:rsidRPr="00A03B1B">
              <w:rPr>
                <w:iCs/>
                <w:sz w:val="20"/>
                <w:szCs w:val="20"/>
              </w:rPr>
              <w:t>in Real-Time</w:t>
            </w:r>
            <w:r w:rsidRPr="00A03B1B">
              <w:rPr>
                <w:i/>
                <w:iCs/>
                <w:sz w:val="20"/>
                <w:szCs w:val="20"/>
              </w:rPr>
              <w:t xml:space="preserve"> </w:t>
            </w:r>
            <w:r w:rsidRPr="00A03B1B">
              <w:rPr>
                <w:iCs/>
                <w:sz w:val="20"/>
                <w:szCs w:val="20"/>
              </w:rPr>
              <w:t xml:space="preserve">for the SCED interval </w:t>
            </w:r>
            <w:r w:rsidRPr="00A03B1B">
              <w:rPr>
                <w:i/>
                <w:iCs/>
                <w:sz w:val="20"/>
                <w:szCs w:val="20"/>
              </w:rPr>
              <w:t xml:space="preserve">y.  </w:t>
            </w:r>
            <w:r w:rsidRPr="00A03B1B">
              <w:rPr>
                <w:iCs/>
                <w:sz w:val="20"/>
                <w:szCs w:val="20"/>
              </w:rPr>
              <w:t xml:space="preserve">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7C5495A1" w14:textId="77777777" w:rsidTr="00B31BB1">
        <w:trPr>
          <w:cantSplit/>
        </w:trPr>
        <w:tc>
          <w:tcPr>
            <w:tcW w:w="934" w:type="pct"/>
          </w:tcPr>
          <w:p w14:paraId="514EB9D9" w14:textId="77777777" w:rsidR="00A03B1B" w:rsidRPr="00A03B1B" w:rsidRDefault="00A03B1B" w:rsidP="00A03B1B">
            <w:pPr>
              <w:spacing w:after="60"/>
              <w:rPr>
                <w:iCs/>
                <w:sz w:val="20"/>
                <w:szCs w:val="20"/>
              </w:rPr>
            </w:pPr>
            <w:r w:rsidRPr="00A03B1B">
              <w:rPr>
                <w:iCs/>
                <w:sz w:val="20"/>
                <w:szCs w:val="20"/>
              </w:rPr>
              <w:t xml:space="preserve">RTECRAWDS </w:t>
            </w:r>
            <w:r w:rsidRPr="00A03B1B">
              <w:rPr>
                <w:i/>
                <w:iCs/>
                <w:sz w:val="20"/>
                <w:szCs w:val="20"/>
                <w:vertAlign w:val="subscript"/>
              </w:rPr>
              <w:t>q, r, y</w:t>
            </w:r>
          </w:p>
        </w:tc>
        <w:tc>
          <w:tcPr>
            <w:tcW w:w="481" w:type="pct"/>
          </w:tcPr>
          <w:p w14:paraId="543CA3A1" w14:textId="77777777" w:rsidR="00A03B1B" w:rsidRPr="00A03B1B" w:rsidRDefault="00A03B1B" w:rsidP="00A03B1B">
            <w:pPr>
              <w:spacing w:after="60"/>
              <w:rPr>
                <w:iCs/>
                <w:sz w:val="20"/>
                <w:szCs w:val="20"/>
              </w:rPr>
            </w:pPr>
            <w:r w:rsidRPr="00A03B1B">
              <w:rPr>
                <w:iCs/>
                <w:sz w:val="20"/>
                <w:szCs w:val="20"/>
              </w:rPr>
              <w:t>MW</w:t>
            </w:r>
          </w:p>
        </w:tc>
        <w:tc>
          <w:tcPr>
            <w:tcW w:w="3585" w:type="pct"/>
          </w:tcPr>
          <w:p w14:paraId="355E439C" w14:textId="77777777" w:rsidR="00A03B1B" w:rsidRPr="00A03B1B" w:rsidRDefault="00A03B1B" w:rsidP="00A03B1B">
            <w:pPr>
              <w:spacing w:after="60"/>
              <w:rPr>
                <w:i/>
                <w:iCs/>
                <w:sz w:val="20"/>
                <w:szCs w:val="20"/>
              </w:rPr>
            </w:pPr>
            <w:r w:rsidRPr="00A03B1B">
              <w:rPr>
                <w:i/>
                <w:iCs/>
                <w:sz w:val="20"/>
                <w:szCs w:val="20"/>
              </w:rPr>
              <w:t>Real-Time ERCOT Contingency Reserve Service Award per Resource per QSE per SCED interval</w:t>
            </w:r>
            <w:r w:rsidRPr="00A03B1B">
              <w:rPr>
                <w:iCs/>
                <w:sz w:val="20"/>
                <w:szCs w:val="20"/>
              </w:rPr>
              <w:t xml:space="preserve">—The ECRS amount awarded to QSE </w:t>
            </w:r>
            <w:r w:rsidRPr="00A03B1B">
              <w:rPr>
                <w:i/>
                <w:iCs/>
                <w:sz w:val="20"/>
                <w:szCs w:val="20"/>
              </w:rPr>
              <w:t>q</w:t>
            </w:r>
            <w:r w:rsidRPr="00A03B1B">
              <w:rPr>
                <w:iCs/>
                <w:sz w:val="20"/>
                <w:szCs w:val="20"/>
              </w:rPr>
              <w:t xml:space="preserve"> for Resource </w:t>
            </w:r>
            <w:r w:rsidRPr="00A03B1B">
              <w:rPr>
                <w:i/>
                <w:iCs/>
                <w:sz w:val="20"/>
                <w:szCs w:val="20"/>
              </w:rPr>
              <w:t xml:space="preserve">r </w:t>
            </w:r>
            <w:r w:rsidRPr="00A03B1B">
              <w:rPr>
                <w:iCs/>
                <w:sz w:val="20"/>
                <w:szCs w:val="20"/>
              </w:rPr>
              <w:t>in Real-Time</w:t>
            </w:r>
            <w:r w:rsidRPr="00A03B1B">
              <w:rPr>
                <w:i/>
                <w:iCs/>
                <w:sz w:val="20"/>
                <w:szCs w:val="20"/>
              </w:rPr>
              <w:t xml:space="preserve"> </w:t>
            </w:r>
            <w:r w:rsidRPr="00A03B1B">
              <w:rPr>
                <w:iCs/>
                <w:sz w:val="20"/>
                <w:szCs w:val="20"/>
              </w:rPr>
              <w:t xml:space="preserve">for the SCED interval </w:t>
            </w:r>
            <w:r w:rsidRPr="00A03B1B">
              <w:rPr>
                <w:i/>
                <w:iCs/>
                <w:sz w:val="20"/>
                <w:szCs w:val="20"/>
              </w:rPr>
              <w:t xml:space="preserve">y.  </w:t>
            </w:r>
            <w:r w:rsidRPr="00A03B1B">
              <w:rPr>
                <w:iCs/>
                <w:sz w:val="20"/>
                <w:szCs w:val="20"/>
              </w:rPr>
              <w:t xml:space="preserve">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3C9F7ED5" w14:textId="77777777" w:rsidTr="00B31BB1">
        <w:trPr>
          <w:cantSplit/>
          <w:ins w:id="1029" w:author="ERCOT" w:date="2025-12-09T11:42:00Z"/>
        </w:trPr>
        <w:tc>
          <w:tcPr>
            <w:tcW w:w="934" w:type="pct"/>
          </w:tcPr>
          <w:p w14:paraId="53FD3926" w14:textId="77777777" w:rsidR="00A03B1B" w:rsidRPr="00A03B1B" w:rsidRDefault="00A03B1B" w:rsidP="00A03B1B">
            <w:pPr>
              <w:spacing w:after="60"/>
              <w:rPr>
                <w:ins w:id="1030" w:author="ERCOT" w:date="2025-12-09T11:42:00Z"/>
                <w:iCs/>
                <w:sz w:val="20"/>
                <w:szCs w:val="20"/>
              </w:rPr>
            </w:pPr>
            <w:ins w:id="1031" w:author="ERCOT" w:date="2025-12-09T11:42:00Z">
              <w:r w:rsidRPr="00A03B1B">
                <w:rPr>
                  <w:iCs/>
                  <w:sz w:val="20"/>
                  <w:szCs w:val="20"/>
                </w:rPr>
                <w:t xml:space="preserve">RTDRRAWDS </w:t>
              </w:r>
              <w:r w:rsidRPr="00A03B1B">
                <w:rPr>
                  <w:i/>
                  <w:iCs/>
                  <w:sz w:val="20"/>
                  <w:szCs w:val="20"/>
                  <w:vertAlign w:val="subscript"/>
                </w:rPr>
                <w:t>q, r, y</w:t>
              </w:r>
            </w:ins>
          </w:p>
        </w:tc>
        <w:tc>
          <w:tcPr>
            <w:tcW w:w="481" w:type="pct"/>
          </w:tcPr>
          <w:p w14:paraId="348643CB" w14:textId="77777777" w:rsidR="00A03B1B" w:rsidRPr="00A03B1B" w:rsidRDefault="00A03B1B" w:rsidP="00A03B1B">
            <w:pPr>
              <w:spacing w:after="60"/>
              <w:rPr>
                <w:ins w:id="1032" w:author="ERCOT" w:date="2025-12-09T11:42:00Z"/>
                <w:iCs/>
                <w:sz w:val="20"/>
                <w:szCs w:val="20"/>
              </w:rPr>
            </w:pPr>
            <w:ins w:id="1033" w:author="ERCOT" w:date="2025-12-09T11:42:00Z">
              <w:r w:rsidRPr="00A03B1B">
                <w:rPr>
                  <w:iCs/>
                  <w:sz w:val="20"/>
                  <w:szCs w:val="20"/>
                </w:rPr>
                <w:t>MW</w:t>
              </w:r>
            </w:ins>
          </w:p>
        </w:tc>
        <w:tc>
          <w:tcPr>
            <w:tcW w:w="3585" w:type="pct"/>
          </w:tcPr>
          <w:p w14:paraId="1DE3862F" w14:textId="77777777" w:rsidR="00A03B1B" w:rsidRPr="00A03B1B" w:rsidRDefault="00A03B1B" w:rsidP="00A03B1B">
            <w:pPr>
              <w:spacing w:after="60"/>
              <w:rPr>
                <w:ins w:id="1034" w:author="ERCOT" w:date="2025-12-09T11:42:00Z"/>
                <w:i/>
                <w:iCs/>
                <w:sz w:val="20"/>
                <w:szCs w:val="20"/>
              </w:rPr>
            </w:pPr>
            <w:ins w:id="1035" w:author="ERCOT" w:date="2025-12-09T11:42:00Z">
              <w:r w:rsidRPr="00A03B1B">
                <w:rPr>
                  <w:i/>
                  <w:iCs/>
                  <w:sz w:val="20"/>
                  <w:szCs w:val="20"/>
                </w:rPr>
                <w:t>Real-Time Dispatchable Reliability Reserve Service Award per Resource per QSE per SCED interval</w:t>
              </w:r>
              <w:r w:rsidRPr="00A03B1B">
                <w:rPr>
                  <w:iCs/>
                  <w:sz w:val="20"/>
                  <w:szCs w:val="20"/>
                </w:rPr>
                <w:t xml:space="preserve">—The DRRS amount awarded to QSE </w:t>
              </w:r>
              <w:r w:rsidRPr="00A03B1B">
                <w:rPr>
                  <w:i/>
                  <w:iCs/>
                  <w:sz w:val="20"/>
                  <w:szCs w:val="20"/>
                </w:rPr>
                <w:t>q</w:t>
              </w:r>
              <w:r w:rsidRPr="00A03B1B">
                <w:rPr>
                  <w:iCs/>
                  <w:sz w:val="20"/>
                  <w:szCs w:val="20"/>
                </w:rPr>
                <w:t xml:space="preserve"> for Resource </w:t>
              </w:r>
              <w:r w:rsidRPr="00A03B1B">
                <w:rPr>
                  <w:i/>
                  <w:iCs/>
                  <w:sz w:val="20"/>
                  <w:szCs w:val="20"/>
                </w:rPr>
                <w:t xml:space="preserve">r </w:t>
              </w:r>
              <w:r w:rsidRPr="00A03B1B">
                <w:rPr>
                  <w:iCs/>
                  <w:sz w:val="20"/>
                  <w:szCs w:val="20"/>
                </w:rPr>
                <w:t>in Real-Time</w:t>
              </w:r>
              <w:r w:rsidRPr="00A03B1B">
                <w:rPr>
                  <w:i/>
                  <w:iCs/>
                  <w:sz w:val="20"/>
                  <w:szCs w:val="20"/>
                </w:rPr>
                <w:t xml:space="preserve"> </w:t>
              </w:r>
              <w:r w:rsidRPr="00A03B1B">
                <w:rPr>
                  <w:iCs/>
                  <w:sz w:val="20"/>
                  <w:szCs w:val="20"/>
                </w:rPr>
                <w:t xml:space="preserve">for the SCED interval </w:t>
              </w:r>
              <w:r w:rsidRPr="00A03B1B">
                <w:rPr>
                  <w:i/>
                  <w:iCs/>
                  <w:sz w:val="20"/>
                  <w:szCs w:val="20"/>
                </w:rPr>
                <w:t xml:space="preserve">y.  </w:t>
              </w:r>
              <w:r w:rsidRPr="00A03B1B">
                <w:rPr>
                  <w:iCs/>
                  <w:sz w:val="20"/>
                  <w:szCs w:val="20"/>
                </w:rPr>
                <w:t xml:space="preserve">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ins>
          </w:p>
        </w:tc>
      </w:tr>
      <w:tr w:rsidR="00A03B1B" w:rsidRPr="00A03B1B" w14:paraId="2495EED9" w14:textId="77777777" w:rsidTr="00B31BB1">
        <w:trPr>
          <w:cantSplit/>
        </w:trPr>
        <w:tc>
          <w:tcPr>
            <w:tcW w:w="934" w:type="pct"/>
            <w:tcBorders>
              <w:top w:val="single" w:sz="4" w:space="0" w:color="auto"/>
              <w:left w:val="single" w:sz="4" w:space="0" w:color="auto"/>
              <w:bottom w:val="single" w:sz="4" w:space="0" w:color="auto"/>
              <w:right w:val="single" w:sz="4" w:space="0" w:color="auto"/>
            </w:tcBorders>
          </w:tcPr>
          <w:p w14:paraId="4DD18F57" w14:textId="77777777" w:rsidR="00A03B1B" w:rsidRPr="00A03B1B" w:rsidRDefault="00A03B1B" w:rsidP="00A03B1B">
            <w:pPr>
              <w:spacing w:after="60"/>
              <w:rPr>
                <w:iCs/>
                <w:sz w:val="20"/>
                <w:szCs w:val="20"/>
              </w:rPr>
            </w:pPr>
            <w:r w:rsidRPr="00A03B1B">
              <w:rPr>
                <w:iCs/>
                <w:sz w:val="20"/>
                <w:szCs w:val="20"/>
              </w:rPr>
              <w:t xml:space="preserve">TLMP </w:t>
            </w:r>
            <w:r w:rsidRPr="00A03B1B">
              <w:rPr>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7B74CDE6" w14:textId="77777777" w:rsidR="00A03B1B" w:rsidRPr="00A03B1B" w:rsidRDefault="00A03B1B" w:rsidP="00A03B1B">
            <w:pPr>
              <w:spacing w:after="60"/>
              <w:rPr>
                <w:iCs/>
                <w:sz w:val="20"/>
                <w:szCs w:val="20"/>
              </w:rPr>
            </w:pPr>
            <w:r w:rsidRPr="00A03B1B">
              <w:rPr>
                <w:iCs/>
                <w:sz w:val="20"/>
                <w:szCs w:val="20"/>
              </w:rPr>
              <w:t>second</w:t>
            </w:r>
          </w:p>
        </w:tc>
        <w:tc>
          <w:tcPr>
            <w:tcW w:w="3585" w:type="pct"/>
            <w:tcBorders>
              <w:top w:val="single" w:sz="4" w:space="0" w:color="auto"/>
              <w:left w:val="single" w:sz="4" w:space="0" w:color="auto"/>
              <w:bottom w:val="single" w:sz="4" w:space="0" w:color="auto"/>
              <w:right w:val="single" w:sz="4" w:space="0" w:color="auto"/>
            </w:tcBorders>
          </w:tcPr>
          <w:p w14:paraId="4B0BF3D4" w14:textId="77777777" w:rsidR="00A03B1B" w:rsidRPr="00A03B1B" w:rsidRDefault="00A03B1B" w:rsidP="00A03B1B">
            <w:pPr>
              <w:spacing w:after="60"/>
              <w:rPr>
                <w:iCs/>
                <w:sz w:val="20"/>
                <w:szCs w:val="20"/>
              </w:rPr>
            </w:pPr>
            <w:r w:rsidRPr="00A03B1B">
              <w:rPr>
                <w:i/>
                <w:sz w:val="20"/>
                <w:szCs w:val="20"/>
              </w:rPr>
              <w:t>Duration of Emergency Base Point interval or SCED interval per interval</w:t>
            </w:r>
            <w:r w:rsidRPr="00A03B1B">
              <w:rPr>
                <w:iCs/>
                <w:sz w:val="20"/>
                <w:szCs w:val="20"/>
              </w:rPr>
              <w:t xml:space="preserve">—The duration of the portion of the Emergency Base Point interval or SCED interval </w:t>
            </w:r>
            <w:r w:rsidRPr="00A03B1B">
              <w:rPr>
                <w:i/>
                <w:iCs/>
                <w:sz w:val="20"/>
                <w:szCs w:val="20"/>
              </w:rPr>
              <w:t>y</w:t>
            </w:r>
            <w:r w:rsidRPr="00A03B1B">
              <w:rPr>
                <w:iCs/>
                <w:sz w:val="20"/>
                <w:szCs w:val="20"/>
              </w:rPr>
              <w:t xml:space="preserve"> </w:t>
            </w:r>
            <w:r w:rsidRPr="00A03B1B">
              <w:rPr>
                <w:sz w:val="20"/>
                <w:szCs w:val="20"/>
              </w:rPr>
              <w:t>within the 15-minute Settlement Interval</w:t>
            </w:r>
            <w:r w:rsidRPr="00A03B1B">
              <w:rPr>
                <w:iCs/>
                <w:sz w:val="20"/>
                <w:szCs w:val="20"/>
              </w:rPr>
              <w:t>.</w:t>
            </w:r>
          </w:p>
        </w:tc>
      </w:tr>
      <w:tr w:rsidR="00A03B1B" w:rsidRPr="00A03B1B" w14:paraId="1A7507C6" w14:textId="77777777" w:rsidTr="00B31BB1">
        <w:trPr>
          <w:cantSplit/>
        </w:trPr>
        <w:tc>
          <w:tcPr>
            <w:tcW w:w="934" w:type="pct"/>
            <w:tcBorders>
              <w:top w:val="single" w:sz="4" w:space="0" w:color="auto"/>
              <w:left w:val="single" w:sz="4" w:space="0" w:color="auto"/>
              <w:bottom w:val="single" w:sz="4" w:space="0" w:color="auto"/>
              <w:right w:val="single" w:sz="4" w:space="0" w:color="auto"/>
            </w:tcBorders>
          </w:tcPr>
          <w:p w14:paraId="26F8C4B7" w14:textId="77777777" w:rsidR="00A03B1B" w:rsidRPr="00A03B1B" w:rsidRDefault="00A03B1B" w:rsidP="00A03B1B">
            <w:pPr>
              <w:spacing w:after="60"/>
              <w:rPr>
                <w:i/>
                <w:iCs/>
                <w:sz w:val="20"/>
                <w:szCs w:val="20"/>
              </w:rPr>
            </w:pPr>
            <w:r w:rsidRPr="00A03B1B">
              <w:rPr>
                <w:i/>
                <w:iCs/>
                <w:sz w:val="20"/>
                <w:szCs w:val="20"/>
              </w:rPr>
              <w:t>q</w:t>
            </w:r>
          </w:p>
        </w:tc>
        <w:tc>
          <w:tcPr>
            <w:tcW w:w="481" w:type="pct"/>
            <w:tcBorders>
              <w:top w:val="single" w:sz="4" w:space="0" w:color="auto"/>
              <w:left w:val="single" w:sz="4" w:space="0" w:color="auto"/>
              <w:bottom w:val="single" w:sz="4" w:space="0" w:color="auto"/>
              <w:right w:val="single" w:sz="4" w:space="0" w:color="auto"/>
            </w:tcBorders>
          </w:tcPr>
          <w:p w14:paraId="309F57B4" w14:textId="77777777" w:rsidR="00A03B1B" w:rsidRPr="00A03B1B" w:rsidRDefault="00A03B1B" w:rsidP="00A03B1B">
            <w:pPr>
              <w:spacing w:after="60"/>
              <w:rPr>
                <w:iCs/>
                <w:sz w:val="20"/>
                <w:szCs w:val="20"/>
              </w:rPr>
            </w:pPr>
            <w:r w:rsidRPr="00A03B1B">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6BF46935" w14:textId="77777777" w:rsidR="00A03B1B" w:rsidRPr="00A03B1B" w:rsidRDefault="00A03B1B" w:rsidP="00A03B1B">
            <w:pPr>
              <w:spacing w:after="60"/>
              <w:rPr>
                <w:iCs/>
                <w:sz w:val="20"/>
                <w:szCs w:val="20"/>
              </w:rPr>
            </w:pPr>
            <w:r w:rsidRPr="00A03B1B">
              <w:rPr>
                <w:iCs/>
                <w:sz w:val="20"/>
                <w:szCs w:val="20"/>
              </w:rPr>
              <w:t>A QSE.</w:t>
            </w:r>
          </w:p>
        </w:tc>
      </w:tr>
      <w:tr w:rsidR="00A03B1B" w:rsidRPr="00A03B1B" w14:paraId="473C2319" w14:textId="77777777" w:rsidTr="00B31BB1">
        <w:trPr>
          <w:cantSplit/>
        </w:trPr>
        <w:tc>
          <w:tcPr>
            <w:tcW w:w="934" w:type="pct"/>
            <w:tcBorders>
              <w:top w:val="single" w:sz="4" w:space="0" w:color="auto"/>
              <w:left w:val="single" w:sz="4" w:space="0" w:color="auto"/>
              <w:bottom w:val="single" w:sz="4" w:space="0" w:color="auto"/>
              <w:right w:val="single" w:sz="4" w:space="0" w:color="auto"/>
            </w:tcBorders>
          </w:tcPr>
          <w:p w14:paraId="16B7F19A" w14:textId="77777777" w:rsidR="00A03B1B" w:rsidRPr="00A03B1B" w:rsidRDefault="00A03B1B" w:rsidP="00A03B1B">
            <w:pPr>
              <w:spacing w:after="60"/>
              <w:rPr>
                <w:i/>
                <w:iCs/>
                <w:sz w:val="20"/>
                <w:szCs w:val="20"/>
              </w:rPr>
            </w:pPr>
            <w:r w:rsidRPr="00A03B1B">
              <w:rPr>
                <w:i/>
                <w:iCs/>
                <w:sz w:val="20"/>
                <w:szCs w:val="20"/>
              </w:rPr>
              <w:t>p</w:t>
            </w:r>
          </w:p>
        </w:tc>
        <w:tc>
          <w:tcPr>
            <w:tcW w:w="481" w:type="pct"/>
            <w:tcBorders>
              <w:top w:val="single" w:sz="4" w:space="0" w:color="auto"/>
              <w:left w:val="single" w:sz="4" w:space="0" w:color="auto"/>
              <w:bottom w:val="single" w:sz="4" w:space="0" w:color="auto"/>
              <w:right w:val="single" w:sz="4" w:space="0" w:color="auto"/>
            </w:tcBorders>
          </w:tcPr>
          <w:p w14:paraId="29BC5D0A" w14:textId="77777777" w:rsidR="00A03B1B" w:rsidRPr="00A03B1B" w:rsidRDefault="00A03B1B" w:rsidP="00A03B1B">
            <w:pPr>
              <w:spacing w:after="60"/>
              <w:rPr>
                <w:iCs/>
                <w:sz w:val="20"/>
                <w:szCs w:val="20"/>
              </w:rPr>
            </w:pPr>
            <w:r w:rsidRPr="00A03B1B">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3A4A1609" w14:textId="77777777" w:rsidR="00A03B1B" w:rsidRPr="00A03B1B" w:rsidRDefault="00A03B1B" w:rsidP="00A03B1B">
            <w:pPr>
              <w:spacing w:after="60"/>
              <w:rPr>
                <w:iCs/>
                <w:sz w:val="20"/>
                <w:szCs w:val="20"/>
              </w:rPr>
            </w:pPr>
            <w:r w:rsidRPr="00A03B1B">
              <w:rPr>
                <w:iCs/>
                <w:sz w:val="20"/>
                <w:szCs w:val="20"/>
              </w:rPr>
              <w:t>A Resource Node Settlement Point.</w:t>
            </w:r>
          </w:p>
        </w:tc>
      </w:tr>
      <w:tr w:rsidR="00A03B1B" w:rsidRPr="00A03B1B" w14:paraId="7A3D588D" w14:textId="77777777" w:rsidTr="00B31BB1">
        <w:trPr>
          <w:cantSplit/>
        </w:trPr>
        <w:tc>
          <w:tcPr>
            <w:tcW w:w="934" w:type="pct"/>
            <w:tcBorders>
              <w:top w:val="single" w:sz="4" w:space="0" w:color="auto"/>
              <w:left w:val="single" w:sz="4" w:space="0" w:color="auto"/>
              <w:bottom w:val="single" w:sz="4" w:space="0" w:color="auto"/>
              <w:right w:val="single" w:sz="4" w:space="0" w:color="auto"/>
            </w:tcBorders>
          </w:tcPr>
          <w:p w14:paraId="691B4907" w14:textId="77777777" w:rsidR="00A03B1B" w:rsidRPr="00A03B1B" w:rsidRDefault="00A03B1B" w:rsidP="00A03B1B">
            <w:pPr>
              <w:spacing w:after="60"/>
              <w:rPr>
                <w:i/>
                <w:iCs/>
                <w:sz w:val="20"/>
                <w:szCs w:val="20"/>
              </w:rPr>
            </w:pPr>
            <w:r w:rsidRPr="00A03B1B">
              <w:rPr>
                <w:i/>
                <w:iCs/>
                <w:sz w:val="20"/>
                <w:szCs w:val="20"/>
              </w:rPr>
              <w:t>r</w:t>
            </w:r>
          </w:p>
        </w:tc>
        <w:tc>
          <w:tcPr>
            <w:tcW w:w="481" w:type="pct"/>
            <w:tcBorders>
              <w:top w:val="single" w:sz="4" w:space="0" w:color="auto"/>
              <w:left w:val="single" w:sz="4" w:space="0" w:color="auto"/>
              <w:bottom w:val="single" w:sz="4" w:space="0" w:color="auto"/>
              <w:right w:val="single" w:sz="4" w:space="0" w:color="auto"/>
            </w:tcBorders>
          </w:tcPr>
          <w:p w14:paraId="56CD6E4E" w14:textId="77777777" w:rsidR="00A03B1B" w:rsidRPr="00A03B1B" w:rsidRDefault="00A03B1B" w:rsidP="00A03B1B">
            <w:pPr>
              <w:spacing w:after="60"/>
              <w:rPr>
                <w:iCs/>
                <w:sz w:val="20"/>
                <w:szCs w:val="20"/>
              </w:rPr>
            </w:pPr>
            <w:r w:rsidRPr="00A03B1B">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220D7B3B" w14:textId="77777777" w:rsidR="00A03B1B" w:rsidRPr="00A03B1B" w:rsidRDefault="00A03B1B" w:rsidP="00A03B1B">
            <w:pPr>
              <w:spacing w:after="60"/>
              <w:rPr>
                <w:iCs/>
                <w:sz w:val="20"/>
                <w:szCs w:val="20"/>
              </w:rPr>
            </w:pPr>
            <w:r w:rsidRPr="00A03B1B">
              <w:rPr>
                <w:iCs/>
                <w:sz w:val="20"/>
                <w:szCs w:val="20"/>
              </w:rPr>
              <w:t>A Generation Resource or ESR.</w:t>
            </w:r>
          </w:p>
        </w:tc>
      </w:tr>
      <w:tr w:rsidR="00A03B1B" w:rsidRPr="00A03B1B" w14:paraId="1D7BD4E2" w14:textId="77777777" w:rsidTr="00B31BB1">
        <w:trPr>
          <w:cantSplit/>
        </w:trPr>
        <w:tc>
          <w:tcPr>
            <w:tcW w:w="934" w:type="pct"/>
            <w:tcBorders>
              <w:top w:val="single" w:sz="4" w:space="0" w:color="auto"/>
              <w:left w:val="single" w:sz="4" w:space="0" w:color="auto"/>
              <w:bottom w:val="single" w:sz="4" w:space="0" w:color="auto"/>
              <w:right w:val="single" w:sz="4" w:space="0" w:color="auto"/>
            </w:tcBorders>
          </w:tcPr>
          <w:p w14:paraId="1E7B1C6D" w14:textId="77777777" w:rsidR="00A03B1B" w:rsidRPr="00A03B1B" w:rsidRDefault="00A03B1B" w:rsidP="00A03B1B">
            <w:pPr>
              <w:spacing w:after="60"/>
              <w:rPr>
                <w:i/>
                <w:iCs/>
                <w:sz w:val="20"/>
                <w:szCs w:val="20"/>
              </w:rPr>
            </w:pPr>
            <w:r w:rsidRPr="00A03B1B">
              <w:rPr>
                <w:i/>
                <w:iCs/>
                <w:sz w:val="20"/>
                <w:szCs w:val="20"/>
              </w:rPr>
              <w:t>y</w:t>
            </w:r>
          </w:p>
        </w:tc>
        <w:tc>
          <w:tcPr>
            <w:tcW w:w="481" w:type="pct"/>
            <w:tcBorders>
              <w:top w:val="single" w:sz="4" w:space="0" w:color="auto"/>
              <w:left w:val="single" w:sz="4" w:space="0" w:color="auto"/>
              <w:bottom w:val="single" w:sz="4" w:space="0" w:color="auto"/>
              <w:right w:val="single" w:sz="4" w:space="0" w:color="auto"/>
            </w:tcBorders>
          </w:tcPr>
          <w:p w14:paraId="73FE372B" w14:textId="77777777" w:rsidR="00A03B1B" w:rsidRPr="00A03B1B" w:rsidRDefault="00A03B1B" w:rsidP="00A03B1B">
            <w:pPr>
              <w:spacing w:after="60"/>
              <w:rPr>
                <w:iCs/>
                <w:sz w:val="20"/>
                <w:szCs w:val="20"/>
              </w:rPr>
            </w:pPr>
            <w:r w:rsidRPr="00A03B1B">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7A9767F3" w14:textId="77777777" w:rsidR="00A03B1B" w:rsidRPr="00A03B1B" w:rsidRDefault="00A03B1B" w:rsidP="00A03B1B">
            <w:pPr>
              <w:spacing w:after="60"/>
              <w:rPr>
                <w:iCs/>
                <w:sz w:val="20"/>
                <w:szCs w:val="20"/>
              </w:rPr>
            </w:pPr>
            <w:r w:rsidRPr="00A03B1B">
              <w:rPr>
                <w:iCs/>
                <w:sz w:val="20"/>
                <w:szCs w:val="20"/>
              </w:rPr>
              <w:t>An Emergency Base Point interval or SCED interval that overlaps the 15-minute Settlement Interval.</w:t>
            </w:r>
          </w:p>
        </w:tc>
      </w:tr>
      <w:tr w:rsidR="00A03B1B" w:rsidRPr="00A03B1B" w14:paraId="4877AA5E" w14:textId="77777777" w:rsidTr="00B31BB1">
        <w:trPr>
          <w:cantSplit/>
        </w:trPr>
        <w:tc>
          <w:tcPr>
            <w:tcW w:w="934" w:type="pct"/>
            <w:tcBorders>
              <w:top w:val="single" w:sz="4" w:space="0" w:color="auto"/>
              <w:left w:val="single" w:sz="4" w:space="0" w:color="auto"/>
              <w:bottom w:val="single" w:sz="4" w:space="0" w:color="auto"/>
              <w:right w:val="single" w:sz="4" w:space="0" w:color="auto"/>
            </w:tcBorders>
          </w:tcPr>
          <w:p w14:paraId="32A2A277" w14:textId="77777777" w:rsidR="00A03B1B" w:rsidRPr="00A03B1B" w:rsidRDefault="00A03B1B" w:rsidP="00A03B1B">
            <w:pPr>
              <w:spacing w:after="60"/>
              <w:rPr>
                <w:iCs/>
                <w:sz w:val="20"/>
                <w:szCs w:val="20"/>
              </w:rPr>
            </w:pPr>
            <w:r w:rsidRPr="00A03B1B">
              <w:rPr>
                <w:iCs/>
                <w:sz w:val="20"/>
                <w:szCs w:val="20"/>
              </w:rPr>
              <w:t>3600</w:t>
            </w:r>
          </w:p>
        </w:tc>
        <w:tc>
          <w:tcPr>
            <w:tcW w:w="481" w:type="pct"/>
            <w:tcBorders>
              <w:top w:val="single" w:sz="4" w:space="0" w:color="auto"/>
              <w:left w:val="single" w:sz="4" w:space="0" w:color="auto"/>
              <w:bottom w:val="single" w:sz="4" w:space="0" w:color="auto"/>
              <w:right w:val="single" w:sz="4" w:space="0" w:color="auto"/>
            </w:tcBorders>
          </w:tcPr>
          <w:p w14:paraId="243F8A32" w14:textId="77777777" w:rsidR="00A03B1B" w:rsidRPr="00A03B1B" w:rsidRDefault="00A03B1B" w:rsidP="00A03B1B">
            <w:pPr>
              <w:spacing w:after="60"/>
              <w:rPr>
                <w:iCs/>
                <w:sz w:val="20"/>
                <w:szCs w:val="20"/>
              </w:rPr>
            </w:pPr>
            <w:r w:rsidRPr="00A03B1B">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34A56746" w14:textId="77777777" w:rsidR="00A03B1B" w:rsidRPr="00A03B1B" w:rsidRDefault="00A03B1B" w:rsidP="00A03B1B">
            <w:pPr>
              <w:spacing w:after="60"/>
              <w:rPr>
                <w:iCs/>
                <w:sz w:val="20"/>
                <w:szCs w:val="20"/>
              </w:rPr>
            </w:pPr>
            <w:r w:rsidRPr="00A03B1B">
              <w:rPr>
                <w:iCs/>
                <w:sz w:val="20"/>
                <w:szCs w:val="20"/>
              </w:rPr>
              <w:t>The number of seconds in one hour.</w:t>
            </w:r>
          </w:p>
        </w:tc>
      </w:tr>
    </w:tbl>
    <w:p w14:paraId="31CFABFF" w14:textId="77777777" w:rsidR="00A03B1B" w:rsidRPr="00A03B1B" w:rsidRDefault="00A03B1B" w:rsidP="00A03B1B">
      <w:pPr>
        <w:spacing w:before="240" w:after="240"/>
        <w:ind w:left="720" w:hanging="720"/>
        <w:rPr>
          <w:iCs/>
          <w:szCs w:val="20"/>
        </w:rPr>
      </w:pPr>
      <w:r w:rsidRPr="00A03B1B">
        <w:rPr>
          <w:iCs/>
          <w:szCs w:val="20"/>
        </w:rPr>
        <w:t>(3)</w:t>
      </w:r>
      <w:r w:rsidRPr="00A03B1B">
        <w:rPr>
          <w:iCs/>
          <w:szCs w:val="20"/>
        </w:rPr>
        <w:tab/>
        <w:t>The extension of the Energy Offer Curve or Energy Bid/Offer Curve and Mitigated Offer Cap (MOC) is used to calculate the Emergency Base Point Price (EBPPR).  If the Emergency Base Point MW value is greater than the largest MW value on the Energy Offer Curve or Energy Bid/Offer Curve submitted by the QSE for the Resource, or the Resource’s MOC, then the Energy Offer Curve, Energy Bid/Offer Curve, or MOC is extended to the Emergency Base Point MW value with a $/MWh value that is equal to the highest $/MWh value on the applicable curve.  If the Emergency Base Point MW value is lower than the lowest MW value on the Energy Offer Curve or Energy Bid/Offer Curve submitted by the QSE for the Resource, or the Resource’s MOC, then the Energy Offer Curve, Energy Bid/Offer Curve or MOC is extended to the Emergency Base Point MW value with a $/MWh value that is equal to the lowest $/MWh value on the applicable curve.</w:t>
      </w:r>
    </w:p>
    <w:p w14:paraId="070612EF" w14:textId="77777777" w:rsidR="00A03B1B" w:rsidRPr="00A03B1B" w:rsidRDefault="00A03B1B" w:rsidP="00A03B1B">
      <w:pPr>
        <w:spacing w:after="240"/>
        <w:ind w:left="720" w:hanging="720"/>
        <w:rPr>
          <w:iCs/>
          <w:szCs w:val="20"/>
        </w:rPr>
      </w:pPr>
      <w:r w:rsidRPr="00A03B1B">
        <w:rPr>
          <w:iCs/>
          <w:szCs w:val="20"/>
        </w:rPr>
        <w:t xml:space="preserve">(4)       If the Real-Time Ancillary Service Award is greater than the total quantity from the Resource-Specific Ancillary Service Offer submitted by the QSE, then the Real-Time </w:t>
      </w:r>
      <w:r w:rsidRPr="00A03B1B">
        <w:rPr>
          <w:iCs/>
          <w:szCs w:val="20"/>
        </w:rPr>
        <w:lastRenderedPageBreak/>
        <w:t xml:space="preserve">Ancillary Service Offer price for the Resource will be equal to the highest price from the submitted Resource-Specific Ancillary Service Offer for the Ancillary Service type. </w:t>
      </w:r>
    </w:p>
    <w:p w14:paraId="0F10FE45" w14:textId="77777777" w:rsidR="00A03B1B" w:rsidRPr="00A03B1B" w:rsidRDefault="00A03B1B" w:rsidP="00A03B1B">
      <w:pPr>
        <w:spacing w:after="240"/>
        <w:ind w:left="720" w:hanging="720"/>
        <w:rPr>
          <w:iCs/>
          <w:szCs w:val="20"/>
        </w:rPr>
      </w:pPr>
      <w:r w:rsidRPr="00A03B1B">
        <w:rPr>
          <w:iCs/>
          <w:szCs w:val="20"/>
        </w:rPr>
        <w:t>(5)</w:t>
      </w:r>
      <w:r w:rsidRPr="00A03B1B">
        <w:rPr>
          <w:iCs/>
          <w:szCs w:val="20"/>
        </w:rPr>
        <w:tab/>
        <w:t>The total additional compensation to each QSE for emergency Settlement of Resources for the 15-minute Settlement Interval is calculated as follows:</w:t>
      </w:r>
    </w:p>
    <w:p w14:paraId="19F74D53" w14:textId="77777777" w:rsidR="00A03B1B" w:rsidRPr="00A03B1B" w:rsidRDefault="00A03B1B" w:rsidP="00A03B1B">
      <w:pPr>
        <w:tabs>
          <w:tab w:val="left" w:pos="2340"/>
          <w:tab w:val="left" w:pos="3420"/>
        </w:tabs>
        <w:spacing w:before="240" w:after="240"/>
        <w:ind w:left="3420" w:hanging="2700"/>
        <w:rPr>
          <w:b/>
          <w:bCs/>
          <w:szCs w:val="20"/>
        </w:rPr>
      </w:pPr>
      <w:r w:rsidRPr="00A03B1B">
        <w:rPr>
          <w:b/>
          <w:bCs/>
          <w:szCs w:val="20"/>
        </w:rPr>
        <w:t xml:space="preserve">EMREAMTQSETOT </w:t>
      </w:r>
      <w:r w:rsidRPr="00A03B1B">
        <w:rPr>
          <w:b/>
          <w:bCs/>
          <w:i/>
          <w:szCs w:val="20"/>
          <w:vertAlign w:val="subscript"/>
        </w:rPr>
        <w:t>q</w:t>
      </w:r>
      <w:r w:rsidRPr="00A03B1B">
        <w:rPr>
          <w:b/>
          <w:bCs/>
          <w:szCs w:val="20"/>
        </w:rPr>
        <w:tab/>
        <w:t>=</w:t>
      </w:r>
      <w:r w:rsidRPr="00A03B1B">
        <w:rPr>
          <w:b/>
          <w:bCs/>
          <w:szCs w:val="20"/>
        </w:rPr>
        <w:tab/>
      </w:r>
      <w:r w:rsidRPr="00A03B1B">
        <w:rPr>
          <w:b/>
          <w:bCs/>
          <w:position w:val="-18"/>
          <w:szCs w:val="20"/>
        </w:rPr>
        <w:object w:dxaOrig="225" w:dyaOrig="420" w14:anchorId="0F32AC43">
          <v:shape id="_x0000_i1104" type="#_x0000_t75" style="width:12pt;height:24pt" o:ole="">
            <v:imagedata r:id="rId119" o:title=""/>
          </v:shape>
          <o:OLEObject Type="Embed" ProgID="Equation.3" ShapeID="_x0000_i1104" DrawAspect="Content" ObjectID="_1831281627" r:id="rId120"/>
        </w:object>
      </w:r>
      <w:r w:rsidRPr="00A03B1B">
        <w:rPr>
          <w:b/>
          <w:bCs/>
          <w:position w:val="-22"/>
          <w:szCs w:val="20"/>
        </w:rPr>
        <w:object w:dxaOrig="225" w:dyaOrig="465" w14:anchorId="2607450F">
          <v:shape id="_x0000_i1105" type="#_x0000_t75" style="width:12pt;height:24pt" o:ole="">
            <v:imagedata r:id="rId13" o:title=""/>
          </v:shape>
          <o:OLEObject Type="Embed" ProgID="Equation.3" ShapeID="_x0000_i1105" DrawAspect="Content" ObjectID="_1831281628" r:id="rId121"/>
        </w:object>
      </w:r>
      <w:r w:rsidRPr="00A03B1B">
        <w:rPr>
          <w:b/>
          <w:bCs/>
          <w:szCs w:val="20"/>
        </w:rPr>
        <w:t xml:space="preserve">EMREAMT </w:t>
      </w:r>
      <w:r w:rsidRPr="00A03B1B">
        <w:rPr>
          <w:b/>
          <w:bCs/>
          <w:i/>
          <w:szCs w:val="20"/>
          <w:vertAlign w:val="subscript"/>
        </w:rPr>
        <w:t>q, r, p</w:t>
      </w:r>
    </w:p>
    <w:p w14:paraId="3F5E1BBB" w14:textId="77777777" w:rsidR="00A03B1B" w:rsidRPr="00A03B1B" w:rsidRDefault="00A03B1B" w:rsidP="00A03B1B">
      <w:pPr>
        <w:rPr>
          <w:szCs w:val="20"/>
        </w:rPr>
      </w:pPr>
      <w:r w:rsidRPr="00A03B1B">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7"/>
        <w:gridCol w:w="847"/>
        <w:gridCol w:w="6186"/>
      </w:tblGrid>
      <w:tr w:rsidR="00A03B1B" w:rsidRPr="00A03B1B" w14:paraId="66C45CB6" w14:textId="77777777" w:rsidTr="00B31BB1">
        <w:trPr>
          <w:cantSplit/>
          <w:tblHeader/>
        </w:trPr>
        <w:tc>
          <w:tcPr>
            <w:tcW w:w="1239" w:type="pct"/>
          </w:tcPr>
          <w:p w14:paraId="185A9FB7" w14:textId="77777777" w:rsidR="00A03B1B" w:rsidRPr="00A03B1B" w:rsidRDefault="00A03B1B" w:rsidP="00A03B1B">
            <w:pPr>
              <w:spacing w:after="240"/>
              <w:rPr>
                <w:b/>
                <w:iCs/>
                <w:sz w:val="20"/>
                <w:szCs w:val="20"/>
              </w:rPr>
            </w:pPr>
            <w:r w:rsidRPr="00A03B1B">
              <w:rPr>
                <w:b/>
                <w:iCs/>
                <w:sz w:val="20"/>
                <w:szCs w:val="20"/>
              </w:rPr>
              <w:t>Variable</w:t>
            </w:r>
          </w:p>
        </w:tc>
        <w:tc>
          <w:tcPr>
            <w:tcW w:w="453" w:type="pct"/>
          </w:tcPr>
          <w:p w14:paraId="67ADED98" w14:textId="77777777" w:rsidR="00A03B1B" w:rsidRPr="00A03B1B" w:rsidRDefault="00A03B1B" w:rsidP="00A03B1B">
            <w:pPr>
              <w:spacing w:after="240"/>
              <w:rPr>
                <w:b/>
                <w:iCs/>
                <w:sz w:val="20"/>
                <w:szCs w:val="20"/>
              </w:rPr>
            </w:pPr>
            <w:r w:rsidRPr="00A03B1B">
              <w:rPr>
                <w:b/>
                <w:iCs/>
                <w:sz w:val="20"/>
                <w:szCs w:val="20"/>
              </w:rPr>
              <w:t>Unit</w:t>
            </w:r>
          </w:p>
        </w:tc>
        <w:tc>
          <w:tcPr>
            <w:tcW w:w="3308" w:type="pct"/>
          </w:tcPr>
          <w:p w14:paraId="1680D050" w14:textId="77777777" w:rsidR="00A03B1B" w:rsidRPr="00A03B1B" w:rsidRDefault="00A03B1B" w:rsidP="00A03B1B">
            <w:pPr>
              <w:spacing w:after="240"/>
              <w:rPr>
                <w:b/>
                <w:iCs/>
                <w:sz w:val="20"/>
                <w:szCs w:val="20"/>
              </w:rPr>
            </w:pPr>
            <w:r w:rsidRPr="00A03B1B">
              <w:rPr>
                <w:b/>
                <w:iCs/>
                <w:sz w:val="20"/>
                <w:szCs w:val="20"/>
              </w:rPr>
              <w:t>Definition</w:t>
            </w:r>
          </w:p>
        </w:tc>
      </w:tr>
      <w:tr w:rsidR="00A03B1B" w:rsidRPr="00A03B1B" w14:paraId="7F00D81A" w14:textId="77777777" w:rsidTr="00B31BB1">
        <w:trPr>
          <w:cantSplit/>
        </w:trPr>
        <w:tc>
          <w:tcPr>
            <w:tcW w:w="1239" w:type="pct"/>
          </w:tcPr>
          <w:p w14:paraId="16258F2E" w14:textId="77777777" w:rsidR="00A03B1B" w:rsidRPr="00A03B1B" w:rsidRDefault="00A03B1B" w:rsidP="00A03B1B">
            <w:pPr>
              <w:spacing w:after="60"/>
              <w:rPr>
                <w:iCs/>
                <w:sz w:val="20"/>
                <w:szCs w:val="20"/>
              </w:rPr>
            </w:pPr>
            <w:r w:rsidRPr="00A03B1B">
              <w:rPr>
                <w:iCs/>
                <w:sz w:val="20"/>
                <w:szCs w:val="20"/>
              </w:rPr>
              <w:t xml:space="preserve">EMREAMTQSETOT </w:t>
            </w:r>
            <w:r w:rsidRPr="00A03B1B">
              <w:rPr>
                <w:i/>
                <w:iCs/>
                <w:sz w:val="20"/>
                <w:szCs w:val="20"/>
                <w:vertAlign w:val="subscript"/>
              </w:rPr>
              <w:t>q</w:t>
            </w:r>
          </w:p>
        </w:tc>
        <w:tc>
          <w:tcPr>
            <w:tcW w:w="453" w:type="pct"/>
          </w:tcPr>
          <w:p w14:paraId="39F2A21E" w14:textId="77777777" w:rsidR="00A03B1B" w:rsidRPr="00A03B1B" w:rsidRDefault="00A03B1B" w:rsidP="00A03B1B">
            <w:pPr>
              <w:spacing w:after="60"/>
              <w:rPr>
                <w:iCs/>
                <w:sz w:val="20"/>
                <w:szCs w:val="20"/>
              </w:rPr>
            </w:pPr>
            <w:r w:rsidRPr="00A03B1B">
              <w:rPr>
                <w:iCs/>
                <w:sz w:val="20"/>
                <w:szCs w:val="20"/>
              </w:rPr>
              <w:t>$</w:t>
            </w:r>
          </w:p>
        </w:tc>
        <w:tc>
          <w:tcPr>
            <w:tcW w:w="3308" w:type="pct"/>
          </w:tcPr>
          <w:p w14:paraId="2C421A8A" w14:textId="77777777" w:rsidR="00A03B1B" w:rsidRPr="00A03B1B" w:rsidRDefault="00A03B1B" w:rsidP="00A03B1B">
            <w:pPr>
              <w:spacing w:after="60"/>
              <w:rPr>
                <w:iCs/>
                <w:sz w:val="20"/>
                <w:szCs w:val="20"/>
              </w:rPr>
            </w:pPr>
            <w:r w:rsidRPr="00A03B1B">
              <w:rPr>
                <w:i/>
                <w:iCs/>
                <w:sz w:val="20"/>
                <w:szCs w:val="20"/>
              </w:rPr>
              <w:t>Emergency Energy Amount QSE Total per QSE</w:t>
            </w:r>
            <w:r w:rsidRPr="00A03B1B">
              <w:rPr>
                <w:iCs/>
                <w:sz w:val="20"/>
                <w:szCs w:val="20"/>
              </w:rPr>
              <w:sym w:font="Symbol" w:char="F0BE"/>
            </w:r>
            <w:r w:rsidRPr="00A03B1B">
              <w:rPr>
                <w:iCs/>
                <w:sz w:val="20"/>
                <w:szCs w:val="20"/>
              </w:rPr>
              <w:t xml:space="preserve">The total of the payments to QSE </w:t>
            </w:r>
            <w:r w:rsidRPr="00A03B1B">
              <w:rPr>
                <w:i/>
                <w:iCs/>
                <w:sz w:val="20"/>
                <w:szCs w:val="20"/>
              </w:rPr>
              <w:t>q</w:t>
            </w:r>
            <w:r w:rsidRPr="00A03B1B">
              <w:rPr>
                <w:iCs/>
                <w:sz w:val="20"/>
                <w:szCs w:val="20"/>
              </w:rPr>
              <w:t xml:space="preserve"> as additional compensation for additional energy or Ancillary Services of the Resources represented by this QSE for the 15-minute Settlement Interval.</w:t>
            </w:r>
          </w:p>
        </w:tc>
      </w:tr>
      <w:tr w:rsidR="00A03B1B" w:rsidRPr="00A03B1B" w14:paraId="70E42320" w14:textId="77777777" w:rsidTr="00B31BB1">
        <w:trPr>
          <w:cantSplit/>
        </w:trPr>
        <w:tc>
          <w:tcPr>
            <w:tcW w:w="1239" w:type="pct"/>
          </w:tcPr>
          <w:p w14:paraId="5E6F5195" w14:textId="77777777" w:rsidR="00A03B1B" w:rsidRPr="00A03B1B" w:rsidRDefault="00A03B1B" w:rsidP="00A03B1B">
            <w:pPr>
              <w:spacing w:after="60"/>
              <w:rPr>
                <w:iCs/>
                <w:sz w:val="20"/>
                <w:szCs w:val="20"/>
              </w:rPr>
            </w:pPr>
            <w:r w:rsidRPr="00A03B1B">
              <w:rPr>
                <w:iCs/>
                <w:sz w:val="20"/>
                <w:szCs w:val="20"/>
              </w:rPr>
              <w:t xml:space="preserve">EMREAMT </w:t>
            </w:r>
            <w:r w:rsidRPr="00A03B1B">
              <w:rPr>
                <w:i/>
                <w:iCs/>
                <w:sz w:val="20"/>
                <w:szCs w:val="20"/>
                <w:vertAlign w:val="subscript"/>
              </w:rPr>
              <w:t>q, r, p</w:t>
            </w:r>
          </w:p>
        </w:tc>
        <w:tc>
          <w:tcPr>
            <w:tcW w:w="453" w:type="pct"/>
          </w:tcPr>
          <w:p w14:paraId="6F99AFF2" w14:textId="77777777" w:rsidR="00A03B1B" w:rsidRPr="00A03B1B" w:rsidRDefault="00A03B1B" w:rsidP="00A03B1B">
            <w:pPr>
              <w:spacing w:after="60"/>
              <w:rPr>
                <w:iCs/>
                <w:sz w:val="20"/>
                <w:szCs w:val="20"/>
              </w:rPr>
            </w:pPr>
            <w:r w:rsidRPr="00A03B1B">
              <w:rPr>
                <w:iCs/>
                <w:sz w:val="20"/>
                <w:szCs w:val="20"/>
              </w:rPr>
              <w:t>$</w:t>
            </w:r>
          </w:p>
        </w:tc>
        <w:tc>
          <w:tcPr>
            <w:tcW w:w="3308" w:type="pct"/>
          </w:tcPr>
          <w:p w14:paraId="75FFC98D" w14:textId="77777777" w:rsidR="00A03B1B" w:rsidRPr="00A03B1B" w:rsidRDefault="00A03B1B" w:rsidP="00A03B1B">
            <w:pPr>
              <w:spacing w:after="60"/>
              <w:rPr>
                <w:iCs/>
                <w:sz w:val="20"/>
                <w:szCs w:val="20"/>
              </w:rPr>
            </w:pPr>
            <w:r w:rsidRPr="00A03B1B">
              <w:rPr>
                <w:i/>
                <w:iCs/>
                <w:sz w:val="20"/>
                <w:szCs w:val="20"/>
              </w:rPr>
              <w:t>Emergency Energy Amount per QSE per Settlement Point per Resource</w:t>
            </w:r>
            <w:r w:rsidRPr="00A03B1B">
              <w:rPr>
                <w:iCs/>
                <w:sz w:val="20"/>
                <w:szCs w:val="20"/>
              </w:rPr>
              <w:t xml:space="preserve">—The payment to QSE </w:t>
            </w:r>
            <w:r w:rsidRPr="00A03B1B">
              <w:rPr>
                <w:i/>
                <w:iCs/>
                <w:sz w:val="20"/>
                <w:szCs w:val="20"/>
              </w:rPr>
              <w:t>q</w:t>
            </w:r>
            <w:r w:rsidRPr="00A03B1B">
              <w:rPr>
                <w:iCs/>
                <w:sz w:val="20"/>
                <w:szCs w:val="20"/>
              </w:rPr>
              <w:t xml:space="preserve"> as additional compensation for the additional energy or Ancillary Services produced or consumed by Resource </w:t>
            </w:r>
            <w:r w:rsidRPr="00A03B1B">
              <w:rPr>
                <w:i/>
                <w:iCs/>
                <w:sz w:val="20"/>
                <w:szCs w:val="20"/>
              </w:rPr>
              <w:t>r</w:t>
            </w:r>
            <w:r w:rsidRPr="00A03B1B">
              <w:rPr>
                <w:iCs/>
                <w:sz w:val="20"/>
                <w:szCs w:val="20"/>
              </w:rPr>
              <w:t xml:space="preserve"> at Resource Node </w:t>
            </w:r>
            <w:r w:rsidRPr="00A03B1B">
              <w:rPr>
                <w:i/>
                <w:iCs/>
                <w:sz w:val="20"/>
                <w:szCs w:val="20"/>
              </w:rPr>
              <w:t>p</w:t>
            </w:r>
            <w:r w:rsidRPr="00A03B1B">
              <w:rPr>
                <w:iCs/>
                <w:sz w:val="20"/>
                <w:szCs w:val="20"/>
              </w:rPr>
              <w:t xml:space="preserve"> in Real-Time during the Emergency Condition or Watch, for 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201E1E6B" w14:textId="77777777" w:rsidTr="00B31BB1">
        <w:trPr>
          <w:cantSplit/>
        </w:trPr>
        <w:tc>
          <w:tcPr>
            <w:tcW w:w="1239" w:type="pct"/>
            <w:tcBorders>
              <w:top w:val="single" w:sz="4" w:space="0" w:color="auto"/>
              <w:left w:val="single" w:sz="4" w:space="0" w:color="auto"/>
              <w:bottom w:val="single" w:sz="4" w:space="0" w:color="auto"/>
              <w:right w:val="single" w:sz="4" w:space="0" w:color="auto"/>
            </w:tcBorders>
          </w:tcPr>
          <w:p w14:paraId="7B247B08" w14:textId="77777777" w:rsidR="00A03B1B" w:rsidRPr="00A03B1B" w:rsidRDefault="00A03B1B" w:rsidP="00A03B1B">
            <w:pPr>
              <w:spacing w:after="60"/>
              <w:rPr>
                <w:i/>
                <w:iCs/>
                <w:sz w:val="20"/>
                <w:szCs w:val="20"/>
              </w:rPr>
            </w:pPr>
            <w:r w:rsidRPr="00A03B1B">
              <w:rPr>
                <w:i/>
                <w:iCs/>
                <w:sz w:val="20"/>
                <w:szCs w:val="20"/>
              </w:rPr>
              <w:t>q</w:t>
            </w:r>
          </w:p>
        </w:tc>
        <w:tc>
          <w:tcPr>
            <w:tcW w:w="453" w:type="pct"/>
            <w:tcBorders>
              <w:top w:val="single" w:sz="4" w:space="0" w:color="auto"/>
              <w:left w:val="single" w:sz="4" w:space="0" w:color="auto"/>
              <w:bottom w:val="single" w:sz="4" w:space="0" w:color="auto"/>
              <w:right w:val="single" w:sz="4" w:space="0" w:color="auto"/>
            </w:tcBorders>
          </w:tcPr>
          <w:p w14:paraId="4190DE36" w14:textId="77777777" w:rsidR="00A03B1B" w:rsidRPr="00A03B1B" w:rsidRDefault="00A03B1B" w:rsidP="00A03B1B">
            <w:pPr>
              <w:spacing w:after="60"/>
              <w:rPr>
                <w:iCs/>
                <w:sz w:val="20"/>
                <w:szCs w:val="20"/>
              </w:rPr>
            </w:pPr>
            <w:r w:rsidRPr="00A03B1B">
              <w:rPr>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6DA9A4A4" w14:textId="77777777" w:rsidR="00A03B1B" w:rsidRPr="00A03B1B" w:rsidRDefault="00A03B1B" w:rsidP="00A03B1B">
            <w:pPr>
              <w:spacing w:after="60"/>
              <w:rPr>
                <w:iCs/>
                <w:sz w:val="20"/>
                <w:szCs w:val="20"/>
              </w:rPr>
            </w:pPr>
            <w:r w:rsidRPr="00A03B1B">
              <w:rPr>
                <w:iCs/>
                <w:sz w:val="20"/>
                <w:szCs w:val="20"/>
              </w:rPr>
              <w:t>A QSE.</w:t>
            </w:r>
          </w:p>
        </w:tc>
      </w:tr>
      <w:tr w:rsidR="00A03B1B" w:rsidRPr="00A03B1B" w14:paraId="6203B842" w14:textId="77777777" w:rsidTr="00B31BB1">
        <w:trPr>
          <w:cantSplit/>
        </w:trPr>
        <w:tc>
          <w:tcPr>
            <w:tcW w:w="1239" w:type="pct"/>
            <w:tcBorders>
              <w:top w:val="single" w:sz="4" w:space="0" w:color="auto"/>
              <w:left w:val="single" w:sz="4" w:space="0" w:color="auto"/>
              <w:bottom w:val="single" w:sz="4" w:space="0" w:color="auto"/>
              <w:right w:val="single" w:sz="4" w:space="0" w:color="auto"/>
            </w:tcBorders>
          </w:tcPr>
          <w:p w14:paraId="3E81A5A5" w14:textId="77777777" w:rsidR="00A03B1B" w:rsidRPr="00A03B1B" w:rsidRDefault="00A03B1B" w:rsidP="00A03B1B">
            <w:pPr>
              <w:spacing w:after="60"/>
              <w:rPr>
                <w:i/>
                <w:iCs/>
                <w:sz w:val="20"/>
                <w:szCs w:val="20"/>
              </w:rPr>
            </w:pPr>
            <w:r w:rsidRPr="00A03B1B">
              <w:rPr>
                <w:i/>
                <w:iCs/>
                <w:sz w:val="20"/>
                <w:szCs w:val="20"/>
              </w:rPr>
              <w:t>p</w:t>
            </w:r>
          </w:p>
        </w:tc>
        <w:tc>
          <w:tcPr>
            <w:tcW w:w="453" w:type="pct"/>
            <w:tcBorders>
              <w:top w:val="single" w:sz="4" w:space="0" w:color="auto"/>
              <w:left w:val="single" w:sz="4" w:space="0" w:color="auto"/>
              <w:bottom w:val="single" w:sz="4" w:space="0" w:color="auto"/>
              <w:right w:val="single" w:sz="4" w:space="0" w:color="auto"/>
            </w:tcBorders>
          </w:tcPr>
          <w:p w14:paraId="0EBC7C51" w14:textId="77777777" w:rsidR="00A03B1B" w:rsidRPr="00A03B1B" w:rsidRDefault="00A03B1B" w:rsidP="00A03B1B">
            <w:pPr>
              <w:spacing w:after="60"/>
              <w:rPr>
                <w:iCs/>
                <w:sz w:val="20"/>
                <w:szCs w:val="20"/>
              </w:rPr>
            </w:pPr>
            <w:r w:rsidRPr="00A03B1B">
              <w:rPr>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6FF9ECF0" w14:textId="77777777" w:rsidR="00A03B1B" w:rsidRPr="00A03B1B" w:rsidRDefault="00A03B1B" w:rsidP="00A03B1B">
            <w:pPr>
              <w:spacing w:after="60"/>
              <w:rPr>
                <w:iCs/>
                <w:sz w:val="20"/>
                <w:szCs w:val="20"/>
              </w:rPr>
            </w:pPr>
            <w:r w:rsidRPr="00A03B1B">
              <w:rPr>
                <w:iCs/>
                <w:sz w:val="20"/>
                <w:szCs w:val="20"/>
              </w:rPr>
              <w:t>A Resource Node Settlement Point.</w:t>
            </w:r>
          </w:p>
        </w:tc>
      </w:tr>
      <w:tr w:rsidR="00A03B1B" w:rsidRPr="00A03B1B" w14:paraId="4FDDAE53" w14:textId="77777777" w:rsidTr="00B31BB1">
        <w:trPr>
          <w:cantSplit/>
        </w:trPr>
        <w:tc>
          <w:tcPr>
            <w:tcW w:w="1239" w:type="pct"/>
            <w:tcBorders>
              <w:top w:val="single" w:sz="4" w:space="0" w:color="auto"/>
              <w:left w:val="single" w:sz="4" w:space="0" w:color="auto"/>
              <w:bottom w:val="single" w:sz="4" w:space="0" w:color="auto"/>
              <w:right w:val="single" w:sz="4" w:space="0" w:color="auto"/>
            </w:tcBorders>
          </w:tcPr>
          <w:p w14:paraId="43C0AC98" w14:textId="77777777" w:rsidR="00A03B1B" w:rsidRPr="00A03B1B" w:rsidRDefault="00A03B1B" w:rsidP="00A03B1B">
            <w:pPr>
              <w:spacing w:after="60"/>
              <w:rPr>
                <w:i/>
                <w:iCs/>
                <w:sz w:val="20"/>
                <w:szCs w:val="20"/>
              </w:rPr>
            </w:pPr>
            <w:r w:rsidRPr="00A03B1B">
              <w:rPr>
                <w:i/>
                <w:iCs/>
                <w:sz w:val="20"/>
                <w:szCs w:val="20"/>
              </w:rPr>
              <w:t>r</w:t>
            </w:r>
          </w:p>
        </w:tc>
        <w:tc>
          <w:tcPr>
            <w:tcW w:w="453" w:type="pct"/>
            <w:tcBorders>
              <w:top w:val="single" w:sz="4" w:space="0" w:color="auto"/>
              <w:left w:val="single" w:sz="4" w:space="0" w:color="auto"/>
              <w:bottom w:val="single" w:sz="4" w:space="0" w:color="auto"/>
              <w:right w:val="single" w:sz="4" w:space="0" w:color="auto"/>
            </w:tcBorders>
          </w:tcPr>
          <w:p w14:paraId="51AA1D48" w14:textId="77777777" w:rsidR="00A03B1B" w:rsidRPr="00A03B1B" w:rsidRDefault="00A03B1B" w:rsidP="00A03B1B">
            <w:pPr>
              <w:spacing w:after="60"/>
              <w:rPr>
                <w:iCs/>
                <w:sz w:val="20"/>
                <w:szCs w:val="20"/>
              </w:rPr>
            </w:pPr>
            <w:r w:rsidRPr="00A03B1B">
              <w:rPr>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063239BD" w14:textId="77777777" w:rsidR="00A03B1B" w:rsidRPr="00A03B1B" w:rsidRDefault="00A03B1B" w:rsidP="00A03B1B">
            <w:pPr>
              <w:spacing w:after="60"/>
              <w:rPr>
                <w:iCs/>
                <w:sz w:val="20"/>
                <w:szCs w:val="20"/>
              </w:rPr>
            </w:pPr>
            <w:r w:rsidRPr="00A03B1B">
              <w:rPr>
                <w:iCs/>
                <w:sz w:val="20"/>
                <w:szCs w:val="20"/>
              </w:rPr>
              <w:t>A Generation Resource or ESR.</w:t>
            </w:r>
          </w:p>
        </w:tc>
      </w:tr>
    </w:tbl>
    <w:p w14:paraId="06757581" w14:textId="77777777" w:rsidR="00A03B1B" w:rsidRPr="00A03B1B" w:rsidRDefault="00A03B1B" w:rsidP="00A03B1B">
      <w:pPr>
        <w:keepNext/>
        <w:widowControl w:val="0"/>
        <w:tabs>
          <w:tab w:val="left" w:pos="1260"/>
        </w:tabs>
        <w:spacing w:before="480" w:after="240"/>
        <w:ind w:left="1267" w:hanging="1267"/>
        <w:outlineLvl w:val="3"/>
        <w:rPr>
          <w:b/>
          <w:bCs/>
          <w:snapToGrid w:val="0"/>
          <w:szCs w:val="20"/>
        </w:rPr>
      </w:pPr>
      <w:bookmarkStart w:id="1036" w:name="_Toc189044476"/>
      <w:bookmarkEnd w:id="968"/>
      <w:r w:rsidRPr="00A03B1B">
        <w:rPr>
          <w:b/>
          <w:bCs/>
          <w:snapToGrid w:val="0"/>
          <w:szCs w:val="20"/>
        </w:rPr>
        <w:t>6.6.12.1</w:t>
      </w:r>
      <w:r w:rsidRPr="00A03B1B">
        <w:rPr>
          <w:b/>
          <w:bCs/>
          <w:snapToGrid w:val="0"/>
          <w:szCs w:val="20"/>
        </w:rPr>
        <w:tab/>
        <w:t>Switchable Generation Make-Whole Payment</w:t>
      </w:r>
      <w:bookmarkEnd w:id="1036"/>
    </w:p>
    <w:p w14:paraId="6329970D" w14:textId="77777777" w:rsidR="00A03B1B" w:rsidRPr="00A03B1B" w:rsidRDefault="00A03B1B" w:rsidP="00A03B1B">
      <w:pPr>
        <w:ind w:left="720" w:hanging="720"/>
        <w:rPr>
          <w:szCs w:val="20"/>
        </w:rPr>
      </w:pPr>
      <w:r w:rsidRPr="00A03B1B">
        <w:rPr>
          <w:szCs w:val="20"/>
        </w:rPr>
        <w:t>(1)</w:t>
      </w:r>
      <w:r w:rsidRPr="00A03B1B">
        <w:rPr>
          <w:szCs w:val="20"/>
        </w:rPr>
        <w:tab/>
        <w:t>To compensate QSEs representing SWGRs that switch to the ERCOT Control Area from a non-ERCOT Control Area pursuant to an ERCOT RUC instruction for an actual or anticipated EEA condition, ERCOT shall calculate a Switchable Generation Make-Whole Payment (SWMWAMT) for an Operating Day, allocated to each instructed Operating Hour as follows:</w:t>
      </w:r>
    </w:p>
    <w:p w14:paraId="4D94A89C" w14:textId="77777777" w:rsidR="00A03B1B" w:rsidRPr="00A03B1B" w:rsidRDefault="00A03B1B" w:rsidP="00A03B1B">
      <w:pPr>
        <w:rPr>
          <w:szCs w:val="20"/>
        </w:rPr>
      </w:pPr>
    </w:p>
    <w:p w14:paraId="5B154F2C" w14:textId="77777777" w:rsidR="00A03B1B" w:rsidRPr="00A03B1B" w:rsidRDefault="00A03B1B" w:rsidP="00A03B1B">
      <w:pPr>
        <w:tabs>
          <w:tab w:val="left" w:pos="2250"/>
          <w:tab w:val="left" w:pos="3150"/>
          <w:tab w:val="left" w:pos="3960"/>
        </w:tabs>
        <w:spacing w:after="240"/>
        <w:ind w:left="3960" w:hanging="3240"/>
        <w:rPr>
          <w:b/>
          <w:bCs/>
          <w:i/>
          <w:szCs w:val="20"/>
          <w:vertAlign w:val="subscript"/>
        </w:rPr>
      </w:pPr>
      <w:r w:rsidRPr="00A03B1B">
        <w:rPr>
          <w:b/>
          <w:bCs/>
          <w:szCs w:val="20"/>
        </w:rPr>
        <w:t xml:space="preserve">SWMWAMT </w:t>
      </w:r>
      <w:r w:rsidRPr="00A03B1B">
        <w:rPr>
          <w:b/>
          <w:bCs/>
          <w:i/>
          <w:szCs w:val="20"/>
          <w:vertAlign w:val="subscript"/>
        </w:rPr>
        <w:t>q, r</w:t>
      </w:r>
      <w:r w:rsidRPr="00A03B1B">
        <w:rPr>
          <w:b/>
          <w:bCs/>
          <w:szCs w:val="20"/>
        </w:rPr>
        <w:t xml:space="preserve">  =  (-1) * Max (0, (SWCG </w:t>
      </w:r>
      <w:r w:rsidRPr="00A03B1B">
        <w:rPr>
          <w:b/>
          <w:bCs/>
          <w:i/>
          <w:szCs w:val="20"/>
          <w:vertAlign w:val="subscript"/>
        </w:rPr>
        <w:t>q, r, d</w:t>
      </w:r>
      <w:r w:rsidRPr="00A03B1B">
        <w:rPr>
          <w:b/>
          <w:bCs/>
          <w:szCs w:val="20"/>
        </w:rPr>
        <w:t xml:space="preserve"> – </w:t>
      </w:r>
      <w:r w:rsidRPr="00A03B1B">
        <w:rPr>
          <w:b/>
          <w:bCs/>
          <w:szCs w:val="20"/>
          <w:lang w:val="pt-BR"/>
        </w:rPr>
        <w:t>SWRTREV</w:t>
      </w:r>
      <w:r w:rsidRPr="00A03B1B">
        <w:rPr>
          <w:b/>
          <w:bCs/>
          <w:i/>
          <w:szCs w:val="20"/>
          <w:vertAlign w:val="subscript"/>
          <w:lang w:val="pt-BR"/>
        </w:rPr>
        <w:t xml:space="preserve"> q, r, d</w:t>
      </w:r>
      <w:r w:rsidRPr="00A03B1B">
        <w:rPr>
          <w:b/>
          <w:bCs/>
          <w:szCs w:val="20"/>
        </w:rPr>
        <w:t xml:space="preserve">)) / SWIHR </w:t>
      </w:r>
      <w:r w:rsidRPr="00A03B1B">
        <w:rPr>
          <w:b/>
          <w:bCs/>
          <w:i/>
          <w:szCs w:val="20"/>
          <w:vertAlign w:val="subscript"/>
        </w:rPr>
        <w:t>q, r, d</w:t>
      </w:r>
    </w:p>
    <w:p w14:paraId="5B8B3767" w14:textId="77777777" w:rsidR="00A03B1B" w:rsidRPr="00A03B1B" w:rsidRDefault="00A03B1B" w:rsidP="00A03B1B">
      <w:pPr>
        <w:spacing w:after="240"/>
        <w:ind w:left="720"/>
        <w:rPr>
          <w:szCs w:val="20"/>
        </w:rPr>
      </w:pPr>
      <w:r w:rsidRPr="00A03B1B">
        <w:rPr>
          <w:szCs w:val="20"/>
        </w:rPr>
        <w:t>Where:</w:t>
      </w:r>
    </w:p>
    <w:p w14:paraId="06D96441" w14:textId="77777777" w:rsidR="00A03B1B" w:rsidRPr="00A03B1B" w:rsidRDefault="00A03B1B" w:rsidP="00A03B1B">
      <w:pPr>
        <w:spacing w:after="240"/>
        <w:ind w:left="2250" w:hanging="1530"/>
        <w:rPr>
          <w:szCs w:val="20"/>
        </w:rPr>
      </w:pPr>
      <w:r w:rsidRPr="00A03B1B">
        <w:rPr>
          <w:szCs w:val="20"/>
        </w:rPr>
        <w:t xml:space="preserve">SWCG </w:t>
      </w:r>
      <w:r w:rsidRPr="00A03B1B">
        <w:rPr>
          <w:i/>
          <w:szCs w:val="20"/>
          <w:vertAlign w:val="subscript"/>
        </w:rPr>
        <w:t>q, r, d</w:t>
      </w:r>
      <w:r w:rsidRPr="00A03B1B">
        <w:rPr>
          <w:szCs w:val="20"/>
        </w:rPr>
        <w:t xml:space="preserve">  =  SWSUC </w:t>
      </w:r>
      <w:r w:rsidRPr="00A03B1B">
        <w:rPr>
          <w:i/>
          <w:szCs w:val="20"/>
          <w:vertAlign w:val="subscript"/>
        </w:rPr>
        <w:t>q, r, d</w:t>
      </w:r>
      <w:r w:rsidRPr="00A03B1B">
        <w:rPr>
          <w:szCs w:val="20"/>
        </w:rPr>
        <w:t xml:space="preserve"> + SWMEC </w:t>
      </w:r>
      <w:r w:rsidRPr="00A03B1B">
        <w:rPr>
          <w:i/>
          <w:szCs w:val="20"/>
          <w:vertAlign w:val="subscript"/>
        </w:rPr>
        <w:t>q, r, d</w:t>
      </w:r>
      <w:r w:rsidRPr="00A03B1B">
        <w:rPr>
          <w:szCs w:val="20"/>
        </w:rPr>
        <w:t xml:space="preserve"> + SWOC </w:t>
      </w:r>
      <w:r w:rsidRPr="00A03B1B">
        <w:rPr>
          <w:i/>
          <w:szCs w:val="20"/>
          <w:vertAlign w:val="subscript"/>
        </w:rPr>
        <w:t>q, r, d</w:t>
      </w:r>
      <w:r w:rsidRPr="00A03B1B">
        <w:rPr>
          <w:szCs w:val="20"/>
        </w:rPr>
        <w:t xml:space="preserve"> + SWAC</w:t>
      </w:r>
      <w:r w:rsidRPr="00A03B1B">
        <w:rPr>
          <w:i/>
          <w:szCs w:val="20"/>
          <w:vertAlign w:val="subscript"/>
        </w:rPr>
        <w:t xml:space="preserve"> q, r, d</w:t>
      </w:r>
      <w:r w:rsidRPr="00A03B1B">
        <w:rPr>
          <w:szCs w:val="20"/>
        </w:rPr>
        <w:t xml:space="preserve">  + </w:t>
      </w:r>
    </w:p>
    <w:p w14:paraId="5CE7D26D" w14:textId="77777777" w:rsidR="00A03B1B" w:rsidRPr="00A03B1B" w:rsidRDefault="00A03B1B" w:rsidP="00A03B1B">
      <w:pPr>
        <w:spacing w:after="240"/>
        <w:ind w:left="2250" w:hanging="90"/>
        <w:rPr>
          <w:szCs w:val="20"/>
        </w:rPr>
      </w:pPr>
      <w:r w:rsidRPr="00A03B1B">
        <w:rPr>
          <w:szCs w:val="20"/>
        </w:rPr>
        <w:t>SWPSLR</w:t>
      </w:r>
      <w:r w:rsidRPr="00A03B1B">
        <w:rPr>
          <w:i/>
          <w:szCs w:val="20"/>
          <w:vertAlign w:val="subscript"/>
        </w:rPr>
        <w:t xml:space="preserve"> q, r, d</w:t>
      </w:r>
    </w:p>
    <w:p w14:paraId="44807E02" w14:textId="77777777" w:rsidR="00A03B1B" w:rsidRPr="00A03B1B" w:rsidRDefault="00A03B1B" w:rsidP="00A03B1B">
      <w:pPr>
        <w:spacing w:after="240"/>
        <w:ind w:left="2250" w:hanging="1530"/>
        <w:rPr>
          <w:szCs w:val="20"/>
          <w:lang w:val="pt-BR"/>
        </w:rPr>
      </w:pPr>
      <w:r w:rsidRPr="00A03B1B">
        <w:rPr>
          <w:szCs w:val="20"/>
          <w:lang w:val="pt-BR"/>
        </w:rPr>
        <w:t>SW</w:t>
      </w:r>
      <w:r w:rsidRPr="00A03B1B">
        <w:rPr>
          <w:bCs/>
          <w:szCs w:val="20"/>
          <w:lang w:val="pt-BR"/>
        </w:rPr>
        <w:t xml:space="preserve">RTREV </w:t>
      </w:r>
      <w:r w:rsidRPr="00A03B1B">
        <w:rPr>
          <w:i/>
          <w:szCs w:val="20"/>
          <w:vertAlign w:val="subscript"/>
          <w:lang w:val="pt-BR"/>
        </w:rPr>
        <w:t>q</w:t>
      </w:r>
      <w:r w:rsidRPr="00A03B1B">
        <w:rPr>
          <w:i/>
          <w:szCs w:val="20"/>
          <w:vertAlign w:val="subscript"/>
          <w:lang w:val="it-IT"/>
        </w:rPr>
        <w:t>, r, d</w:t>
      </w:r>
      <w:r w:rsidRPr="00A03B1B">
        <w:rPr>
          <w:szCs w:val="20"/>
          <w:lang w:val="it-IT"/>
        </w:rPr>
        <w:t xml:space="preserve">   </w:t>
      </w:r>
      <w:r w:rsidRPr="00A03B1B">
        <w:rPr>
          <w:szCs w:val="20"/>
        </w:rPr>
        <w:t xml:space="preserve">=  </w:t>
      </w:r>
      <w:r w:rsidRPr="00A03B1B">
        <w:rPr>
          <w:bCs/>
          <w:szCs w:val="20"/>
          <w:lang w:val="pt-BR"/>
        </w:rPr>
        <w:t xml:space="preserve">Max [0, </w:t>
      </w:r>
      <w:r w:rsidRPr="00A03B1B">
        <w:rPr>
          <w:position w:val="-20"/>
          <w:szCs w:val="20"/>
        </w:rPr>
        <w:object w:dxaOrig="220" w:dyaOrig="440" w14:anchorId="7FF11C33">
          <v:shape id="_x0000_i1106" type="#_x0000_t75" style="width:12pt;height:24pt" o:ole="">
            <v:imagedata r:id="rId26" o:title=""/>
          </v:shape>
          <o:OLEObject Type="Embed" ProgID="Equation.3" ShapeID="_x0000_i1106" DrawAspect="Content" ObjectID="_1831281629" r:id="rId122"/>
        </w:object>
      </w:r>
      <w:r w:rsidRPr="00A03B1B">
        <w:rPr>
          <w:szCs w:val="20"/>
        </w:rPr>
        <w:t>(</w:t>
      </w:r>
      <w:r w:rsidRPr="00A03B1B">
        <w:rPr>
          <w:bCs/>
          <w:szCs w:val="20"/>
          <w:lang w:val="pt-BR"/>
        </w:rPr>
        <w:t>RTSP</w:t>
      </w:r>
      <w:r w:rsidRPr="00A03B1B">
        <w:rPr>
          <w:szCs w:val="20"/>
          <w:lang w:val="pt-BR"/>
        </w:rPr>
        <w:t>P</w:t>
      </w:r>
      <w:r w:rsidRPr="00A03B1B">
        <w:rPr>
          <w:b/>
          <w:i/>
          <w:szCs w:val="20"/>
          <w:vertAlign w:val="subscript"/>
        </w:rPr>
        <w:t xml:space="preserve"> </w:t>
      </w:r>
      <w:r w:rsidRPr="00A03B1B">
        <w:rPr>
          <w:i/>
          <w:szCs w:val="20"/>
          <w:vertAlign w:val="subscript"/>
        </w:rPr>
        <w:t>p, i</w:t>
      </w:r>
      <w:r w:rsidRPr="00A03B1B">
        <w:rPr>
          <w:szCs w:val="20"/>
          <w:lang w:val="pt-BR"/>
        </w:rPr>
        <w:t xml:space="preserve"> * </w:t>
      </w:r>
      <w:r w:rsidRPr="00A03B1B">
        <w:rPr>
          <w:szCs w:val="20"/>
        </w:rPr>
        <w:t>RTMG</w:t>
      </w:r>
      <w:r w:rsidRPr="00A03B1B">
        <w:rPr>
          <w:b/>
          <w:i/>
          <w:szCs w:val="20"/>
          <w:vertAlign w:val="subscript"/>
        </w:rPr>
        <w:t xml:space="preserve"> </w:t>
      </w:r>
      <w:r w:rsidRPr="00A03B1B">
        <w:rPr>
          <w:i/>
          <w:szCs w:val="20"/>
          <w:vertAlign w:val="subscript"/>
        </w:rPr>
        <w:t>q, r, i</w:t>
      </w:r>
      <w:r w:rsidRPr="00A03B1B">
        <w:rPr>
          <w:iCs/>
          <w:szCs w:val="20"/>
        </w:rPr>
        <w:t xml:space="preserve"> </w:t>
      </w:r>
      <w:r w:rsidRPr="00A03B1B">
        <w:rPr>
          <w:bCs/>
          <w:szCs w:val="20"/>
          <w:lang w:val="pt-BR"/>
        </w:rPr>
        <w:t>+ (-1) * (</w:t>
      </w:r>
      <w:r w:rsidRPr="00A03B1B">
        <w:rPr>
          <w:szCs w:val="20"/>
          <w:lang w:val="pt-BR"/>
        </w:rPr>
        <w:t xml:space="preserve">EMREAMT </w:t>
      </w:r>
      <w:r w:rsidRPr="00A03B1B">
        <w:rPr>
          <w:i/>
          <w:szCs w:val="20"/>
          <w:vertAlign w:val="subscript"/>
          <w:lang w:val="pt-BR"/>
        </w:rPr>
        <w:t xml:space="preserve">q, r, p, i </w:t>
      </w:r>
      <w:r w:rsidRPr="00A03B1B">
        <w:rPr>
          <w:szCs w:val="20"/>
          <w:lang w:val="pt-BR"/>
        </w:rPr>
        <w:t xml:space="preserve"> +  VSSVARAMT</w:t>
      </w:r>
      <w:r w:rsidRPr="00A03B1B">
        <w:rPr>
          <w:szCs w:val="20"/>
        </w:rPr>
        <w:t xml:space="preserve"> </w:t>
      </w:r>
      <w:r w:rsidRPr="00A03B1B">
        <w:rPr>
          <w:i/>
          <w:szCs w:val="20"/>
          <w:vertAlign w:val="subscript"/>
        </w:rPr>
        <w:t>q, r, i</w:t>
      </w:r>
      <w:r w:rsidRPr="00A03B1B">
        <w:rPr>
          <w:iCs/>
          <w:szCs w:val="20"/>
          <w:vertAlign w:val="subscript"/>
        </w:rPr>
        <w:t xml:space="preserve"> </w:t>
      </w:r>
      <w:r w:rsidRPr="00A03B1B">
        <w:rPr>
          <w:bCs/>
          <w:szCs w:val="20"/>
          <w:lang w:val="pt-BR"/>
        </w:rPr>
        <w:t xml:space="preserve">+ </w:t>
      </w:r>
      <w:r w:rsidRPr="00A03B1B">
        <w:rPr>
          <w:szCs w:val="20"/>
          <w:lang w:val="pt-BR"/>
        </w:rPr>
        <w:t xml:space="preserve">VSSEAMT </w:t>
      </w:r>
      <w:r w:rsidRPr="00A03B1B">
        <w:rPr>
          <w:i/>
          <w:szCs w:val="20"/>
          <w:vertAlign w:val="subscript"/>
          <w:lang w:val="pt-BR"/>
        </w:rPr>
        <w:t>q, r, i</w:t>
      </w:r>
      <w:r w:rsidRPr="00A03B1B">
        <w:rPr>
          <w:szCs w:val="20"/>
          <w:lang w:val="pt-BR"/>
        </w:rPr>
        <w:t>) + RTRUREV</w:t>
      </w:r>
      <w:r w:rsidRPr="00A03B1B">
        <w:rPr>
          <w:szCs w:val="20"/>
        </w:rPr>
        <w:t xml:space="preserve"> </w:t>
      </w:r>
      <w:r w:rsidRPr="00A03B1B">
        <w:rPr>
          <w:i/>
          <w:szCs w:val="20"/>
          <w:vertAlign w:val="subscript"/>
        </w:rPr>
        <w:t>q, r, i</w:t>
      </w:r>
      <w:r w:rsidRPr="00A03B1B" w:rsidDel="00D93367">
        <w:rPr>
          <w:szCs w:val="20"/>
          <w:lang w:val="pt-BR"/>
        </w:rPr>
        <w:t xml:space="preserve"> </w:t>
      </w:r>
      <w:r w:rsidRPr="00A03B1B">
        <w:rPr>
          <w:szCs w:val="20"/>
          <w:lang w:val="pt-BR"/>
        </w:rPr>
        <w:t xml:space="preserve"> + </w:t>
      </w:r>
      <w:r w:rsidRPr="00A03B1B">
        <w:rPr>
          <w:iCs/>
          <w:szCs w:val="20"/>
        </w:rPr>
        <w:t xml:space="preserve">RTRDREV </w:t>
      </w:r>
      <w:r w:rsidRPr="00A03B1B">
        <w:rPr>
          <w:i/>
          <w:szCs w:val="20"/>
          <w:vertAlign w:val="subscript"/>
          <w:lang w:val="it-IT"/>
        </w:rPr>
        <w:t>q, r</w:t>
      </w:r>
      <w:r w:rsidRPr="00A03B1B">
        <w:rPr>
          <w:i/>
          <w:szCs w:val="20"/>
          <w:vertAlign w:val="subscript"/>
        </w:rPr>
        <w:t>, i</w:t>
      </w:r>
      <w:r w:rsidRPr="00A03B1B">
        <w:rPr>
          <w:i/>
          <w:szCs w:val="20"/>
          <w:vertAlign w:val="subscript"/>
          <w:lang w:val="it-IT"/>
        </w:rPr>
        <w:t xml:space="preserve"> </w:t>
      </w:r>
      <w:r w:rsidRPr="00A03B1B">
        <w:rPr>
          <w:i/>
          <w:szCs w:val="20"/>
        </w:rPr>
        <w:t xml:space="preserve"> + </w:t>
      </w:r>
      <w:r w:rsidRPr="00A03B1B">
        <w:rPr>
          <w:iCs/>
          <w:szCs w:val="20"/>
        </w:rPr>
        <w:t xml:space="preserve">RTRRREV </w:t>
      </w:r>
      <w:r w:rsidRPr="00A03B1B">
        <w:rPr>
          <w:i/>
          <w:szCs w:val="20"/>
          <w:vertAlign w:val="subscript"/>
          <w:lang w:val="it-IT"/>
        </w:rPr>
        <w:t>q, r</w:t>
      </w:r>
      <w:r w:rsidRPr="00A03B1B">
        <w:rPr>
          <w:i/>
          <w:szCs w:val="20"/>
          <w:vertAlign w:val="subscript"/>
        </w:rPr>
        <w:t>, i</w:t>
      </w:r>
      <w:r w:rsidRPr="00A03B1B">
        <w:rPr>
          <w:i/>
          <w:szCs w:val="20"/>
          <w:vertAlign w:val="subscript"/>
          <w:lang w:val="it-IT"/>
        </w:rPr>
        <w:t xml:space="preserve"> </w:t>
      </w:r>
      <w:r w:rsidRPr="00A03B1B">
        <w:rPr>
          <w:i/>
          <w:szCs w:val="20"/>
        </w:rPr>
        <w:t xml:space="preserve"> +</w:t>
      </w:r>
      <w:r w:rsidRPr="00A03B1B">
        <w:rPr>
          <w:iCs/>
          <w:szCs w:val="20"/>
        </w:rPr>
        <w:t xml:space="preserve"> RTNSREV </w:t>
      </w:r>
      <w:r w:rsidRPr="00A03B1B">
        <w:rPr>
          <w:i/>
          <w:szCs w:val="20"/>
          <w:vertAlign w:val="subscript"/>
          <w:lang w:val="it-IT"/>
        </w:rPr>
        <w:t>q, r</w:t>
      </w:r>
      <w:r w:rsidRPr="00A03B1B">
        <w:rPr>
          <w:i/>
          <w:szCs w:val="20"/>
          <w:vertAlign w:val="subscript"/>
        </w:rPr>
        <w:t>, i</w:t>
      </w:r>
      <w:r w:rsidRPr="00A03B1B">
        <w:rPr>
          <w:i/>
          <w:szCs w:val="20"/>
          <w:vertAlign w:val="subscript"/>
          <w:lang w:val="it-IT"/>
        </w:rPr>
        <w:t xml:space="preserve"> </w:t>
      </w:r>
      <w:r w:rsidRPr="00A03B1B">
        <w:rPr>
          <w:i/>
          <w:szCs w:val="20"/>
        </w:rPr>
        <w:t xml:space="preserve"> + </w:t>
      </w:r>
      <w:r w:rsidRPr="00A03B1B">
        <w:rPr>
          <w:iCs/>
          <w:szCs w:val="20"/>
        </w:rPr>
        <w:t xml:space="preserve">RTECRREV </w:t>
      </w:r>
      <w:r w:rsidRPr="00A03B1B">
        <w:rPr>
          <w:i/>
          <w:szCs w:val="20"/>
          <w:vertAlign w:val="subscript"/>
          <w:lang w:val="it-IT"/>
        </w:rPr>
        <w:t>q, r</w:t>
      </w:r>
      <w:r w:rsidRPr="00A03B1B">
        <w:rPr>
          <w:i/>
          <w:szCs w:val="20"/>
          <w:vertAlign w:val="subscript"/>
        </w:rPr>
        <w:t>, i</w:t>
      </w:r>
      <w:r w:rsidRPr="00A03B1B">
        <w:rPr>
          <w:i/>
          <w:szCs w:val="20"/>
          <w:vertAlign w:val="subscript"/>
          <w:lang w:val="it-IT"/>
        </w:rPr>
        <w:t xml:space="preserve"> </w:t>
      </w:r>
      <w:ins w:id="1037" w:author="ERCOT" w:date="2025-07-30T08:37:00Z">
        <w:r w:rsidRPr="00A03B1B">
          <w:rPr>
            <w:i/>
            <w:iCs/>
            <w:vertAlign w:val="subscript"/>
            <w:lang w:val="it-IT"/>
          </w:rPr>
          <w:t xml:space="preserve"> </w:t>
        </w:r>
        <w:r w:rsidRPr="00A03B1B">
          <w:rPr>
            <w:i/>
            <w:iCs/>
          </w:rPr>
          <w:t xml:space="preserve">+ </w:t>
        </w:r>
        <w:r w:rsidRPr="00A03B1B">
          <w:t xml:space="preserve">RTDRRREV </w:t>
        </w:r>
        <w:r w:rsidRPr="00A03B1B">
          <w:rPr>
            <w:i/>
            <w:iCs/>
            <w:vertAlign w:val="subscript"/>
            <w:lang w:val="it-IT"/>
          </w:rPr>
          <w:t>q, r</w:t>
        </w:r>
        <w:r w:rsidRPr="00A03B1B">
          <w:rPr>
            <w:i/>
            <w:iCs/>
            <w:vertAlign w:val="subscript"/>
          </w:rPr>
          <w:t xml:space="preserve">, </w:t>
        </w:r>
        <w:r w:rsidRPr="00A03B1B">
          <w:rPr>
            <w:i/>
            <w:iCs/>
            <w:vertAlign w:val="subscript"/>
            <w:lang w:val="pt-BR"/>
          </w:rPr>
          <w:t>i</w:t>
        </w:r>
      </w:ins>
      <w:r w:rsidRPr="00A03B1B">
        <w:rPr>
          <w:szCs w:val="20"/>
          <w:lang w:val="pt-BR"/>
        </w:rPr>
        <w:t>)]</w:t>
      </w:r>
    </w:p>
    <w:p w14:paraId="106EE779" w14:textId="77777777" w:rsidR="00A03B1B" w:rsidRPr="00A03B1B" w:rsidRDefault="00A03B1B" w:rsidP="00A03B1B">
      <w:pPr>
        <w:spacing w:after="240"/>
        <w:ind w:left="2250" w:hanging="1530"/>
        <w:rPr>
          <w:szCs w:val="20"/>
          <w:lang w:val="it-IT"/>
        </w:rPr>
      </w:pPr>
      <w:r w:rsidRPr="00A03B1B">
        <w:rPr>
          <w:szCs w:val="20"/>
        </w:rPr>
        <w:lastRenderedPageBreak/>
        <w:t>SWAC</w:t>
      </w:r>
      <w:r w:rsidRPr="00A03B1B">
        <w:rPr>
          <w:i/>
          <w:szCs w:val="20"/>
          <w:vertAlign w:val="subscript"/>
        </w:rPr>
        <w:t xml:space="preserve"> q, r, d</w:t>
      </w:r>
      <w:r w:rsidRPr="00A03B1B">
        <w:rPr>
          <w:szCs w:val="20"/>
        </w:rPr>
        <w:t xml:space="preserve">  =  SWFC</w:t>
      </w:r>
      <w:r w:rsidRPr="00A03B1B">
        <w:rPr>
          <w:i/>
          <w:szCs w:val="20"/>
          <w:vertAlign w:val="subscript"/>
        </w:rPr>
        <w:t xml:space="preserve"> q, r, d</w:t>
      </w:r>
      <w:r w:rsidRPr="00A03B1B">
        <w:rPr>
          <w:szCs w:val="20"/>
          <w:lang w:val="it-IT"/>
        </w:rPr>
        <w:t xml:space="preserve"> </w:t>
      </w:r>
      <w:r w:rsidRPr="00A03B1B">
        <w:rPr>
          <w:szCs w:val="20"/>
        </w:rPr>
        <w:t>+ SWEIC</w:t>
      </w:r>
      <w:r w:rsidRPr="00A03B1B">
        <w:rPr>
          <w:i/>
          <w:szCs w:val="20"/>
          <w:vertAlign w:val="subscript"/>
        </w:rPr>
        <w:t xml:space="preserve"> q, r, d</w:t>
      </w:r>
      <w:r w:rsidRPr="00A03B1B">
        <w:rPr>
          <w:szCs w:val="20"/>
          <w:lang w:val="it-IT"/>
        </w:rPr>
        <w:t xml:space="preserve"> </w:t>
      </w:r>
      <w:r w:rsidRPr="00A03B1B">
        <w:rPr>
          <w:szCs w:val="20"/>
        </w:rPr>
        <w:t>+ SWASIC</w:t>
      </w:r>
      <w:r w:rsidRPr="00A03B1B">
        <w:rPr>
          <w:i/>
          <w:szCs w:val="20"/>
          <w:vertAlign w:val="subscript"/>
        </w:rPr>
        <w:t xml:space="preserve"> q, r, d</w:t>
      </w:r>
      <w:r w:rsidRPr="00A03B1B">
        <w:rPr>
          <w:szCs w:val="20"/>
          <w:lang w:val="it-IT"/>
        </w:rPr>
        <w:t xml:space="preserve"> + </w:t>
      </w:r>
      <w:r w:rsidRPr="00A03B1B">
        <w:rPr>
          <w:szCs w:val="20"/>
          <w:lang w:val="pt-BR"/>
        </w:rPr>
        <w:t>SWMWDC</w:t>
      </w:r>
      <w:r w:rsidRPr="00A03B1B">
        <w:rPr>
          <w:i/>
          <w:szCs w:val="20"/>
          <w:vertAlign w:val="subscript"/>
        </w:rPr>
        <w:t xml:space="preserve"> q, r, d </w:t>
      </w:r>
      <w:r w:rsidRPr="00A03B1B">
        <w:rPr>
          <w:szCs w:val="20"/>
          <w:lang w:val="it-IT"/>
        </w:rPr>
        <w:t xml:space="preserve">+ </w:t>
      </w:r>
      <w:r w:rsidRPr="00A03B1B">
        <w:rPr>
          <w:szCs w:val="20"/>
          <w:lang w:val="pt-BR"/>
        </w:rPr>
        <w:t>SWFIPC</w:t>
      </w:r>
      <w:r w:rsidRPr="00A03B1B">
        <w:rPr>
          <w:i/>
          <w:szCs w:val="20"/>
          <w:vertAlign w:val="subscript"/>
        </w:rPr>
        <w:t xml:space="preserve"> q, r, d</w:t>
      </w:r>
    </w:p>
    <w:p w14:paraId="09B2D125" w14:textId="77777777" w:rsidR="00A03B1B" w:rsidRPr="00A03B1B" w:rsidRDefault="00A03B1B" w:rsidP="00A03B1B">
      <w:pPr>
        <w:spacing w:after="240"/>
        <w:ind w:left="2250" w:hanging="1530"/>
        <w:rPr>
          <w:iCs/>
          <w:szCs w:val="20"/>
          <w:lang w:val="it-IT"/>
        </w:rPr>
      </w:pPr>
      <w:r w:rsidRPr="00A03B1B">
        <w:rPr>
          <w:szCs w:val="20"/>
        </w:rPr>
        <w:t>SWPSLR</w:t>
      </w:r>
      <w:r w:rsidRPr="00A03B1B">
        <w:rPr>
          <w:i/>
          <w:szCs w:val="20"/>
          <w:vertAlign w:val="subscript"/>
        </w:rPr>
        <w:t xml:space="preserve"> q, r, d</w:t>
      </w:r>
      <w:r w:rsidRPr="00A03B1B">
        <w:rPr>
          <w:szCs w:val="20"/>
        </w:rPr>
        <w:t xml:space="preserve">  =  </w:t>
      </w:r>
      <w:r w:rsidRPr="00A03B1B">
        <w:rPr>
          <w:position w:val="-20"/>
          <w:szCs w:val="20"/>
        </w:rPr>
        <w:object w:dxaOrig="220" w:dyaOrig="440" w14:anchorId="5FD3C2DE">
          <v:shape id="_x0000_i1107" type="#_x0000_t75" style="width:12pt;height:24pt" o:ole="">
            <v:imagedata r:id="rId26" o:title=""/>
          </v:shape>
          <o:OLEObject Type="Embed" ProgID="Equation.3" ShapeID="_x0000_i1107" DrawAspect="Content" ObjectID="_1831281630" r:id="rId123"/>
        </w:object>
      </w:r>
      <w:r w:rsidRPr="00A03B1B">
        <w:rPr>
          <w:szCs w:val="20"/>
        </w:rPr>
        <w:t>(</w:t>
      </w:r>
      <w:r w:rsidRPr="00A03B1B">
        <w:rPr>
          <w:bCs/>
          <w:szCs w:val="20"/>
          <w:lang w:val="pt-BR"/>
        </w:rPr>
        <w:t>RTSP</w:t>
      </w:r>
      <w:r w:rsidRPr="00A03B1B">
        <w:rPr>
          <w:szCs w:val="20"/>
          <w:lang w:val="pt-BR"/>
        </w:rPr>
        <w:t>P</w:t>
      </w:r>
      <w:r w:rsidRPr="00A03B1B">
        <w:rPr>
          <w:b/>
          <w:i/>
          <w:szCs w:val="20"/>
          <w:vertAlign w:val="subscript"/>
        </w:rPr>
        <w:t xml:space="preserve"> </w:t>
      </w:r>
      <w:r w:rsidRPr="00A03B1B">
        <w:rPr>
          <w:i/>
          <w:szCs w:val="20"/>
          <w:vertAlign w:val="subscript"/>
        </w:rPr>
        <w:t>p, i</w:t>
      </w:r>
      <w:r w:rsidRPr="00A03B1B">
        <w:rPr>
          <w:szCs w:val="20"/>
          <w:lang w:val="pt-BR"/>
        </w:rPr>
        <w:t xml:space="preserve"> * </w:t>
      </w:r>
      <w:r w:rsidRPr="00A03B1B">
        <w:rPr>
          <w:szCs w:val="20"/>
        </w:rPr>
        <w:t xml:space="preserve">RTLPX </w:t>
      </w:r>
      <w:r w:rsidRPr="00A03B1B">
        <w:rPr>
          <w:i/>
          <w:szCs w:val="20"/>
          <w:vertAlign w:val="subscript"/>
        </w:rPr>
        <w:t xml:space="preserve">q, r, i </w:t>
      </w:r>
      <w:r w:rsidRPr="00A03B1B">
        <w:rPr>
          <w:szCs w:val="20"/>
        </w:rPr>
        <w:t xml:space="preserve">) – (FIP+FA) * SFC </w:t>
      </w:r>
      <w:r w:rsidRPr="00A03B1B">
        <w:rPr>
          <w:i/>
          <w:szCs w:val="20"/>
          <w:vertAlign w:val="subscript"/>
        </w:rPr>
        <w:t>d</w:t>
      </w:r>
    </w:p>
    <w:p w14:paraId="2C0E3728" w14:textId="77777777" w:rsidR="00A03B1B" w:rsidRPr="00A03B1B" w:rsidRDefault="00A03B1B" w:rsidP="00A03B1B">
      <w:pPr>
        <w:spacing w:after="240"/>
        <w:ind w:left="1440" w:hanging="720"/>
        <w:rPr>
          <w:szCs w:val="20"/>
        </w:rPr>
      </w:pPr>
      <w:r w:rsidRPr="00A03B1B">
        <w:rPr>
          <w:szCs w:val="20"/>
        </w:rPr>
        <w:t>If ERCOT has approved verifiable costs for the SWGR:</w:t>
      </w:r>
    </w:p>
    <w:p w14:paraId="3866D4A5" w14:textId="77777777" w:rsidR="00A03B1B" w:rsidRPr="00A03B1B" w:rsidRDefault="00A03B1B" w:rsidP="00A03B1B">
      <w:pPr>
        <w:tabs>
          <w:tab w:val="left" w:pos="1800"/>
        </w:tabs>
        <w:spacing w:after="240"/>
        <w:ind w:left="2160" w:hanging="1440"/>
        <w:rPr>
          <w:i/>
          <w:szCs w:val="20"/>
          <w:vertAlign w:val="subscript"/>
        </w:rPr>
      </w:pPr>
      <w:r w:rsidRPr="00A03B1B">
        <w:rPr>
          <w:szCs w:val="20"/>
        </w:rPr>
        <w:t xml:space="preserve">     SWSUC </w:t>
      </w:r>
      <w:r w:rsidRPr="00A03B1B">
        <w:rPr>
          <w:i/>
          <w:szCs w:val="20"/>
          <w:vertAlign w:val="subscript"/>
        </w:rPr>
        <w:t>q, r, d</w:t>
      </w:r>
      <w:r w:rsidRPr="00A03B1B">
        <w:rPr>
          <w:szCs w:val="20"/>
        </w:rPr>
        <w:t xml:space="preserve"> = </w:t>
      </w:r>
      <w:r w:rsidRPr="00A03B1B">
        <w:rPr>
          <w:position w:val="-20"/>
          <w:szCs w:val="20"/>
          <w:lang w:val="pt-BR"/>
        </w:rPr>
        <w:object w:dxaOrig="210" w:dyaOrig="450" w14:anchorId="59E79FAE">
          <v:shape id="_x0000_i1108" type="#_x0000_t75" style="width:10.8pt;height:24pt" o:ole="">
            <v:imagedata r:id="rId19" o:title=""/>
          </v:shape>
          <o:OLEObject Type="Embed" ProgID="Equation.3" ShapeID="_x0000_i1108" DrawAspect="Content" ObjectID="_1831281631" r:id="rId124"/>
        </w:object>
      </w:r>
      <w:r w:rsidRPr="00A03B1B">
        <w:rPr>
          <w:szCs w:val="20"/>
        </w:rPr>
        <w:t xml:space="preserve"> [SWSF * </w:t>
      </w:r>
      <w:r w:rsidRPr="00A03B1B">
        <w:rPr>
          <w:szCs w:val="20"/>
          <w:lang w:val="pt-BR"/>
        </w:rPr>
        <w:t>(</w:t>
      </w:r>
      <w:r w:rsidRPr="00A03B1B">
        <w:rPr>
          <w:bCs/>
          <w:szCs w:val="20"/>
        </w:rPr>
        <w:t>DAFCRS</w:t>
      </w:r>
      <w:r w:rsidRPr="00A03B1B">
        <w:rPr>
          <w:bCs/>
          <w:i/>
          <w:szCs w:val="20"/>
          <w:vertAlign w:val="subscript"/>
        </w:rPr>
        <w:t xml:space="preserve"> r, s</w:t>
      </w:r>
      <w:r w:rsidRPr="00A03B1B">
        <w:rPr>
          <w:bCs/>
          <w:szCs w:val="20"/>
        </w:rPr>
        <w:t xml:space="preserve"> * </w:t>
      </w:r>
      <w:r w:rsidRPr="00A03B1B">
        <w:rPr>
          <w:szCs w:val="20"/>
        </w:rPr>
        <w:t xml:space="preserve">(GASPERSU </w:t>
      </w:r>
      <w:r w:rsidRPr="00A03B1B">
        <w:rPr>
          <w:bCs/>
          <w:i/>
          <w:szCs w:val="20"/>
          <w:vertAlign w:val="subscript"/>
        </w:rPr>
        <w:t>r, s</w:t>
      </w:r>
      <w:r w:rsidRPr="00A03B1B">
        <w:rPr>
          <w:szCs w:val="20"/>
        </w:rPr>
        <w:t xml:space="preserve"> * FIP + OILPERSU</w:t>
      </w:r>
      <w:r w:rsidRPr="00A03B1B">
        <w:rPr>
          <w:bCs/>
          <w:i/>
          <w:szCs w:val="20"/>
          <w:vertAlign w:val="subscript"/>
        </w:rPr>
        <w:t xml:space="preserve"> r, s</w:t>
      </w:r>
      <w:r w:rsidRPr="00A03B1B">
        <w:rPr>
          <w:szCs w:val="20"/>
        </w:rPr>
        <w:t xml:space="preserve"> * FOP + SFPERSU</w:t>
      </w:r>
      <w:r w:rsidRPr="00A03B1B">
        <w:rPr>
          <w:bCs/>
          <w:i/>
          <w:szCs w:val="20"/>
          <w:vertAlign w:val="subscript"/>
        </w:rPr>
        <w:t xml:space="preserve"> r, s</w:t>
      </w:r>
      <w:r w:rsidRPr="00A03B1B">
        <w:rPr>
          <w:szCs w:val="20"/>
        </w:rPr>
        <w:t xml:space="preserve"> * SFP) + VOMS</w:t>
      </w:r>
      <w:r w:rsidRPr="00A03B1B">
        <w:rPr>
          <w:i/>
          <w:szCs w:val="20"/>
          <w:vertAlign w:val="subscript"/>
        </w:rPr>
        <w:t xml:space="preserve"> </w:t>
      </w:r>
      <w:r w:rsidRPr="00A03B1B">
        <w:rPr>
          <w:bCs/>
          <w:i/>
          <w:szCs w:val="20"/>
          <w:vertAlign w:val="subscript"/>
        </w:rPr>
        <w:t>r, s</w:t>
      </w:r>
      <w:r w:rsidRPr="00A03B1B">
        <w:rPr>
          <w:szCs w:val="20"/>
        </w:rPr>
        <w:t xml:space="preserve">)] + ADJSWSUC </w:t>
      </w:r>
      <w:r w:rsidRPr="00A03B1B">
        <w:rPr>
          <w:i/>
          <w:szCs w:val="20"/>
          <w:vertAlign w:val="subscript"/>
        </w:rPr>
        <w:t>q, r, d</w:t>
      </w:r>
    </w:p>
    <w:p w14:paraId="5BF892FC" w14:textId="77777777" w:rsidR="00A03B1B" w:rsidRPr="00A03B1B" w:rsidRDefault="00A03B1B" w:rsidP="00A03B1B">
      <w:pPr>
        <w:tabs>
          <w:tab w:val="left" w:pos="1800"/>
        </w:tabs>
        <w:spacing w:after="240"/>
        <w:ind w:left="2160" w:hanging="1440"/>
        <w:rPr>
          <w:i/>
          <w:szCs w:val="20"/>
          <w:vertAlign w:val="subscript"/>
        </w:rPr>
      </w:pPr>
      <w:r w:rsidRPr="00A03B1B">
        <w:rPr>
          <w:szCs w:val="20"/>
        </w:rPr>
        <w:t xml:space="preserve">     SWMEC </w:t>
      </w:r>
      <w:r w:rsidRPr="00A03B1B">
        <w:rPr>
          <w:i/>
          <w:szCs w:val="20"/>
          <w:vertAlign w:val="subscript"/>
        </w:rPr>
        <w:t>q, r, d</w:t>
      </w:r>
      <w:r w:rsidRPr="00A03B1B">
        <w:rPr>
          <w:szCs w:val="20"/>
        </w:rPr>
        <w:t xml:space="preserve"> = </w:t>
      </w:r>
      <w:r w:rsidRPr="00A03B1B">
        <w:rPr>
          <w:position w:val="-20"/>
          <w:szCs w:val="20"/>
          <w:lang w:val="pt-BR"/>
        </w:rPr>
        <w:object w:dxaOrig="220" w:dyaOrig="440" w14:anchorId="25E5B8AB">
          <v:shape id="_x0000_i1109" type="#_x0000_t75" style="width:12pt;height:24pt" o:ole="">
            <v:imagedata r:id="rId125" o:title=""/>
          </v:shape>
          <o:OLEObject Type="Embed" ProgID="Equation.3" ShapeID="_x0000_i1109" DrawAspect="Content" ObjectID="_1831281632" r:id="rId126"/>
        </w:object>
      </w:r>
      <w:r w:rsidRPr="00A03B1B">
        <w:rPr>
          <w:szCs w:val="20"/>
          <w:lang w:val="pt-BR"/>
        </w:rPr>
        <w:t>(</w:t>
      </w:r>
      <w:r w:rsidRPr="00A03B1B">
        <w:rPr>
          <w:szCs w:val="20"/>
        </w:rPr>
        <w:t>(</w:t>
      </w:r>
      <w:r w:rsidRPr="00A03B1B">
        <w:rPr>
          <w:szCs w:val="20"/>
          <w:lang w:val="pt-BR"/>
        </w:rPr>
        <w:t>AHR</w:t>
      </w:r>
      <w:r w:rsidRPr="00A03B1B">
        <w:rPr>
          <w:i/>
          <w:szCs w:val="20"/>
          <w:vertAlign w:val="subscript"/>
          <w:lang w:val="es-ES"/>
        </w:rPr>
        <w:t xml:space="preserve"> r, i</w:t>
      </w:r>
      <w:r w:rsidRPr="00A03B1B">
        <w:rPr>
          <w:szCs w:val="20"/>
          <w:lang w:val="pt-BR"/>
        </w:rPr>
        <w:t xml:space="preserve"> </w:t>
      </w:r>
      <w:r w:rsidRPr="00A03B1B">
        <w:rPr>
          <w:szCs w:val="20"/>
        </w:rPr>
        <w:t xml:space="preserve">* (GASPERME </w:t>
      </w:r>
      <w:r w:rsidRPr="00A03B1B">
        <w:rPr>
          <w:bCs/>
          <w:i/>
          <w:szCs w:val="20"/>
          <w:vertAlign w:val="subscript"/>
        </w:rPr>
        <w:t>r</w:t>
      </w:r>
      <w:r w:rsidRPr="00A03B1B">
        <w:rPr>
          <w:szCs w:val="20"/>
        </w:rPr>
        <w:t xml:space="preserve"> * FIP + OILPERME </w:t>
      </w:r>
      <w:r w:rsidRPr="00A03B1B">
        <w:rPr>
          <w:bCs/>
          <w:i/>
          <w:szCs w:val="20"/>
          <w:vertAlign w:val="subscript"/>
        </w:rPr>
        <w:t>r</w:t>
      </w:r>
      <w:r w:rsidRPr="00A03B1B">
        <w:rPr>
          <w:szCs w:val="20"/>
        </w:rPr>
        <w:t xml:space="preserve"> * FOP + SFPERME</w:t>
      </w:r>
      <w:r w:rsidRPr="00A03B1B">
        <w:rPr>
          <w:bCs/>
          <w:i/>
          <w:szCs w:val="20"/>
          <w:vertAlign w:val="subscript"/>
        </w:rPr>
        <w:t xml:space="preserve"> r</w:t>
      </w:r>
      <w:r w:rsidRPr="00A03B1B">
        <w:rPr>
          <w:szCs w:val="20"/>
        </w:rPr>
        <w:t xml:space="preserve">* SFP + FA </w:t>
      </w:r>
      <w:r w:rsidRPr="00A03B1B">
        <w:rPr>
          <w:i/>
          <w:szCs w:val="20"/>
          <w:vertAlign w:val="subscript"/>
        </w:rPr>
        <w:t>r</w:t>
      </w:r>
      <w:r w:rsidRPr="00A03B1B">
        <w:rPr>
          <w:szCs w:val="20"/>
        </w:rPr>
        <w:t>) + VOMLSL</w:t>
      </w:r>
      <w:r w:rsidRPr="00A03B1B">
        <w:rPr>
          <w:i/>
          <w:szCs w:val="20"/>
          <w:vertAlign w:val="subscript"/>
        </w:rPr>
        <w:t xml:space="preserve"> </w:t>
      </w:r>
      <w:r w:rsidRPr="00A03B1B">
        <w:rPr>
          <w:bCs/>
          <w:i/>
          <w:szCs w:val="20"/>
          <w:vertAlign w:val="subscript"/>
        </w:rPr>
        <w:t>r</w:t>
      </w:r>
      <w:r w:rsidRPr="00A03B1B">
        <w:rPr>
          <w:szCs w:val="20"/>
        </w:rPr>
        <w:t xml:space="preserve">) * Min (LSL </w:t>
      </w:r>
      <w:r w:rsidRPr="00A03B1B">
        <w:rPr>
          <w:i/>
          <w:szCs w:val="20"/>
          <w:vertAlign w:val="subscript"/>
        </w:rPr>
        <w:t>q, r, i</w:t>
      </w:r>
      <w:r w:rsidRPr="00A03B1B">
        <w:rPr>
          <w:szCs w:val="20"/>
        </w:rPr>
        <w:t xml:space="preserve"> * (¼), RTMG </w:t>
      </w:r>
      <w:r w:rsidRPr="00A03B1B">
        <w:rPr>
          <w:i/>
          <w:szCs w:val="20"/>
          <w:vertAlign w:val="subscript"/>
        </w:rPr>
        <w:t>q, r, i</w:t>
      </w:r>
      <w:r w:rsidRPr="00A03B1B">
        <w:rPr>
          <w:szCs w:val="20"/>
        </w:rPr>
        <w:t xml:space="preserve">)) </w:t>
      </w:r>
      <w:r w:rsidRPr="00A03B1B">
        <w:rPr>
          <w:i/>
          <w:szCs w:val="20"/>
          <w:vertAlign w:val="subscript"/>
        </w:rPr>
        <w:t xml:space="preserve">  </w:t>
      </w:r>
    </w:p>
    <w:p w14:paraId="6A2BAD9A" w14:textId="77777777" w:rsidR="00A03B1B" w:rsidRPr="00A03B1B" w:rsidRDefault="00A03B1B" w:rsidP="00A03B1B">
      <w:pPr>
        <w:tabs>
          <w:tab w:val="left" w:pos="1800"/>
        </w:tabs>
        <w:spacing w:after="240"/>
        <w:ind w:left="2160" w:hanging="1440"/>
        <w:rPr>
          <w:i/>
          <w:szCs w:val="20"/>
          <w:vertAlign w:val="subscript"/>
        </w:rPr>
      </w:pPr>
      <w:r w:rsidRPr="00A03B1B">
        <w:rPr>
          <w:szCs w:val="20"/>
        </w:rPr>
        <w:t xml:space="preserve">     SWOC </w:t>
      </w:r>
      <w:r w:rsidRPr="00A03B1B">
        <w:rPr>
          <w:i/>
          <w:szCs w:val="20"/>
          <w:vertAlign w:val="subscript"/>
        </w:rPr>
        <w:t>q, r, d</w:t>
      </w:r>
      <w:r w:rsidRPr="00A03B1B">
        <w:rPr>
          <w:szCs w:val="20"/>
        </w:rPr>
        <w:t xml:space="preserve"> = </w:t>
      </w:r>
      <w:r w:rsidRPr="00A03B1B">
        <w:rPr>
          <w:position w:val="-20"/>
          <w:szCs w:val="20"/>
          <w:lang w:val="pt-BR"/>
        </w:rPr>
        <w:object w:dxaOrig="220" w:dyaOrig="440" w14:anchorId="78EA4585">
          <v:shape id="_x0000_i1110" type="#_x0000_t75" style="width:12pt;height:24pt" o:ole="">
            <v:imagedata r:id="rId125" o:title=""/>
          </v:shape>
          <o:OLEObject Type="Embed" ProgID="Equation.3" ShapeID="_x0000_i1110" DrawAspect="Content" ObjectID="_1831281633" r:id="rId127"/>
        </w:object>
      </w:r>
      <w:r w:rsidRPr="00A03B1B">
        <w:rPr>
          <w:szCs w:val="20"/>
          <w:lang w:val="pt-BR"/>
        </w:rPr>
        <w:t>[</w:t>
      </w:r>
      <w:r w:rsidRPr="00A03B1B">
        <w:rPr>
          <w:szCs w:val="20"/>
        </w:rPr>
        <w:t>(</w:t>
      </w:r>
      <w:r w:rsidRPr="00A03B1B">
        <w:rPr>
          <w:szCs w:val="20"/>
          <w:lang w:val="pt-BR"/>
        </w:rPr>
        <w:t>AHR</w:t>
      </w:r>
      <w:r w:rsidRPr="00A03B1B">
        <w:rPr>
          <w:i/>
          <w:szCs w:val="20"/>
          <w:vertAlign w:val="subscript"/>
          <w:lang w:val="es-ES"/>
        </w:rPr>
        <w:t xml:space="preserve"> r, i</w:t>
      </w:r>
      <w:r w:rsidRPr="00A03B1B">
        <w:rPr>
          <w:szCs w:val="20"/>
        </w:rPr>
        <w:t xml:space="preserve"> * ((GASPEROL </w:t>
      </w:r>
      <w:r w:rsidRPr="00A03B1B">
        <w:rPr>
          <w:i/>
          <w:szCs w:val="20"/>
          <w:vertAlign w:val="subscript"/>
        </w:rPr>
        <w:t>r</w:t>
      </w:r>
      <w:r w:rsidRPr="00A03B1B">
        <w:rPr>
          <w:szCs w:val="20"/>
        </w:rPr>
        <w:t xml:space="preserve"> * FIP + OILPEROL</w:t>
      </w:r>
      <w:r w:rsidRPr="00A03B1B">
        <w:rPr>
          <w:i/>
          <w:szCs w:val="20"/>
          <w:vertAlign w:val="subscript"/>
        </w:rPr>
        <w:t xml:space="preserve"> r </w:t>
      </w:r>
      <w:r w:rsidRPr="00A03B1B">
        <w:rPr>
          <w:szCs w:val="20"/>
        </w:rPr>
        <w:t>* FOP + SFPEROL</w:t>
      </w:r>
      <w:r w:rsidRPr="00A03B1B">
        <w:rPr>
          <w:i/>
          <w:szCs w:val="20"/>
          <w:vertAlign w:val="subscript"/>
        </w:rPr>
        <w:t xml:space="preserve"> r</w:t>
      </w:r>
      <w:r w:rsidRPr="00A03B1B">
        <w:rPr>
          <w:szCs w:val="20"/>
        </w:rPr>
        <w:t xml:space="preserve"> * SFP) + FA</w:t>
      </w:r>
      <w:r w:rsidRPr="00A03B1B">
        <w:rPr>
          <w:i/>
          <w:szCs w:val="20"/>
          <w:vertAlign w:val="subscript"/>
        </w:rPr>
        <w:t xml:space="preserve"> r</w:t>
      </w:r>
      <w:r w:rsidRPr="00A03B1B">
        <w:rPr>
          <w:szCs w:val="20"/>
        </w:rPr>
        <w:t>) + OM</w:t>
      </w:r>
      <w:r w:rsidRPr="00A03B1B">
        <w:rPr>
          <w:i/>
          <w:szCs w:val="20"/>
          <w:vertAlign w:val="subscript"/>
        </w:rPr>
        <w:t xml:space="preserve"> r</w:t>
      </w:r>
      <w:r w:rsidRPr="00A03B1B">
        <w:rPr>
          <w:szCs w:val="20"/>
        </w:rPr>
        <w:t xml:space="preserve">) * Max(0, (RTMG </w:t>
      </w:r>
      <w:r w:rsidRPr="00A03B1B">
        <w:rPr>
          <w:i/>
          <w:szCs w:val="20"/>
          <w:vertAlign w:val="subscript"/>
        </w:rPr>
        <w:t>q, r, i</w:t>
      </w:r>
      <w:r w:rsidRPr="00A03B1B">
        <w:rPr>
          <w:szCs w:val="20"/>
        </w:rPr>
        <w:t xml:space="preserve"> – LSL </w:t>
      </w:r>
      <w:r w:rsidRPr="00A03B1B">
        <w:rPr>
          <w:i/>
          <w:szCs w:val="20"/>
          <w:vertAlign w:val="subscript"/>
        </w:rPr>
        <w:t>q, r, i</w:t>
      </w:r>
      <w:r w:rsidRPr="00A03B1B">
        <w:rPr>
          <w:szCs w:val="20"/>
        </w:rPr>
        <w:t xml:space="preserve"> * (¼)))] </w:t>
      </w:r>
      <w:r w:rsidRPr="00A03B1B">
        <w:rPr>
          <w:i/>
          <w:szCs w:val="20"/>
        </w:rPr>
        <w:t xml:space="preserve">- </w:t>
      </w:r>
      <w:r w:rsidRPr="00A03B1B">
        <w:rPr>
          <w:szCs w:val="20"/>
          <w:lang w:val="pt-BR"/>
        </w:rPr>
        <w:t>OPC</w:t>
      </w:r>
      <w:r w:rsidRPr="00A03B1B">
        <w:rPr>
          <w:i/>
          <w:szCs w:val="20"/>
          <w:vertAlign w:val="subscript"/>
          <w:lang w:val="es-ES"/>
        </w:rPr>
        <w:t xml:space="preserve"> r, d</w:t>
      </w:r>
      <w:r w:rsidRPr="00A03B1B">
        <w:rPr>
          <w:szCs w:val="20"/>
        </w:rPr>
        <w:t xml:space="preserve"> </w:t>
      </w:r>
      <w:r w:rsidRPr="00A03B1B">
        <w:rPr>
          <w:i/>
          <w:szCs w:val="20"/>
          <w:vertAlign w:val="subscript"/>
        </w:rPr>
        <w:t xml:space="preserve">  </w:t>
      </w:r>
    </w:p>
    <w:p w14:paraId="28AFE7E8" w14:textId="77777777" w:rsidR="00A03B1B" w:rsidRPr="00A03B1B" w:rsidRDefault="00A03B1B" w:rsidP="00A03B1B">
      <w:pPr>
        <w:tabs>
          <w:tab w:val="left" w:pos="1800"/>
        </w:tabs>
        <w:spacing w:after="240"/>
        <w:ind w:left="2160" w:hanging="1440"/>
        <w:rPr>
          <w:szCs w:val="20"/>
          <w:lang w:val="pt-BR"/>
        </w:rPr>
      </w:pPr>
      <w:r w:rsidRPr="00A03B1B">
        <w:rPr>
          <w:szCs w:val="20"/>
          <w:lang w:val="pt-BR"/>
        </w:rPr>
        <w:t>Where,</w:t>
      </w:r>
    </w:p>
    <w:p w14:paraId="7F606587" w14:textId="77777777" w:rsidR="00A03B1B" w:rsidRPr="00A03B1B" w:rsidRDefault="00A03B1B" w:rsidP="00A03B1B">
      <w:pPr>
        <w:tabs>
          <w:tab w:val="left" w:pos="2160"/>
          <w:tab w:val="left" w:pos="2880"/>
        </w:tabs>
        <w:spacing w:after="240"/>
        <w:ind w:leftChars="300" w:left="2880" w:hangingChars="900" w:hanging="2160"/>
        <w:rPr>
          <w:bCs/>
          <w:i/>
          <w:vertAlign w:val="subscript"/>
        </w:rPr>
      </w:pPr>
      <w:r w:rsidRPr="00A03B1B">
        <w:rPr>
          <w:bCs/>
          <w:lang w:val="pt-BR"/>
        </w:rPr>
        <w:t>OPC</w:t>
      </w:r>
      <w:r w:rsidRPr="00A03B1B">
        <w:rPr>
          <w:bCs/>
          <w:i/>
          <w:vertAlign w:val="subscript"/>
          <w:lang w:val="es-ES"/>
        </w:rPr>
        <w:t xml:space="preserve"> r, d</w:t>
      </w:r>
      <w:r w:rsidRPr="00A03B1B">
        <w:rPr>
          <w:bCs/>
          <w:lang w:val="pt-BR"/>
        </w:rPr>
        <w:t xml:space="preserve"> = </w:t>
      </w:r>
      <w:r w:rsidRPr="00A03B1B">
        <w:rPr>
          <w:bCs/>
          <w:position w:val="-20"/>
          <w:lang w:val="pt-BR"/>
        </w:rPr>
        <w:object w:dxaOrig="220" w:dyaOrig="440" w14:anchorId="4E79F182">
          <v:shape id="_x0000_i1111" type="#_x0000_t75" style="width:12pt;height:24pt" o:ole="">
            <v:imagedata r:id="rId125" o:title=""/>
          </v:shape>
          <o:OLEObject Type="Embed" ProgID="Equation.3" ShapeID="_x0000_i1111" DrawAspect="Content" ObjectID="_1831281634" r:id="rId128"/>
        </w:object>
      </w:r>
      <w:r w:rsidRPr="00A03B1B">
        <w:rPr>
          <w:bCs/>
          <w:lang w:val="pt-BR"/>
        </w:rPr>
        <w:t>(</w:t>
      </w:r>
      <w:r w:rsidRPr="00A03B1B">
        <w:rPr>
          <w:bCs/>
        </w:rPr>
        <w:t>(P</w:t>
      </w:r>
      <w:r w:rsidRPr="00A03B1B">
        <w:rPr>
          <w:bCs/>
          <w:lang w:val="pt-BR"/>
        </w:rPr>
        <w:t>AHR</w:t>
      </w:r>
      <w:r w:rsidRPr="00A03B1B">
        <w:rPr>
          <w:bCs/>
          <w:i/>
          <w:vertAlign w:val="subscript"/>
          <w:lang w:val="es-ES"/>
        </w:rPr>
        <w:t xml:space="preserve"> r, i</w:t>
      </w:r>
      <w:r w:rsidRPr="00A03B1B">
        <w:rPr>
          <w:bCs/>
        </w:rPr>
        <w:t xml:space="preserve"> * (FIP + FA</w:t>
      </w:r>
      <w:r w:rsidRPr="00A03B1B">
        <w:rPr>
          <w:bCs/>
          <w:i/>
          <w:vertAlign w:val="subscript"/>
        </w:rPr>
        <w:t xml:space="preserve"> r</w:t>
      </w:r>
      <w:r w:rsidRPr="00A03B1B">
        <w:rPr>
          <w:bCs/>
        </w:rPr>
        <w:t xml:space="preserve">) + OM </w:t>
      </w:r>
      <w:r w:rsidRPr="00A03B1B">
        <w:rPr>
          <w:bCs/>
          <w:i/>
          <w:vertAlign w:val="subscript"/>
        </w:rPr>
        <w:t>r</w:t>
      </w:r>
      <w:r w:rsidRPr="00A03B1B">
        <w:rPr>
          <w:bCs/>
        </w:rPr>
        <w:t>) * AENG</w:t>
      </w:r>
      <w:r w:rsidRPr="00A03B1B">
        <w:rPr>
          <w:bCs/>
          <w:i/>
          <w:vertAlign w:val="subscript"/>
          <w:lang w:val="es-ES"/>
        </w:rPr>
        <w:t xml:space="preserve"> r, i</w:t>
      </w:r>
      <w:r w:rsidRPr="00A03B1B">
        <w:rPr>
          <w:bCs/>
        </w:rPr>
        <w:t xml:space="preserve">) </w:t>
      </w:r>
      <w:r w:rsidRPr="00A03B1B">
        <w:rPr>
          <w:bCs/>
          <w:i/>
          <w:vertAlign w:val="subscript"/>
        </w:rPr>
        <w:t xml:space="preserve">  </w:t>
      </w:r>
    </w:p>
    <w:p w14:paraId="3023D95D" w14:textId="77777777" w:rsidR="00A03B1B" w:rsidRPr="00A03B1B" w:rsidRDefault="00A03B1B" w:rsidP="00A03B1B">
      <w:pPr>
        <w:spacing w:after="240"/>
        <w:ind w:left="1440" w:hanging="720"/>
        <w:rPr>
          <w:szCs w:val="20"/>
        </w:rPr>
      </w:pPr>
      <w:r w:rsidRPr="00A03B1B">
        <w:rPr>
          <w:szCs w:val="20"/>
        </w:rPr>
        <w:t>If ERCOT has not approved verifiable costs for the SWGR:</w:t>
      </w:r>
    </w:p>
    <w:p w14:paraId="6A569F39" w14:textId="77777777" w:rsidR="00A03B1B" w:rsidRPr="00A03B1B" w:rsidRDefault="00A03B1B" w:rsidP="00A03B1B">
      <w:pPr>
        <w:tabs>
          <w:tab w:val="left" w:pos="2160"/>
          <w:tab w:val="left" w:pos="2880"/>
        </w:tabs>
        <w:spacing w:after="240"/>
        <w:ind w:leftChars="300" w:left="2880" w:hangingChars="900" w:hanging="2160"/>
        <w:rPr>
          <w:bCs/>
          <w:i/>
          <w:szCs w:val="20"/>
          <w:vertAlign w:val="subscript"/>
        </w:rPr>
      </w:pPr>
      <w:r w:rsidRPr="00A03B1B">
        <w:rPr>
          <w:bCs/>
          <w:szCs w:val="20"/>
        </w:rPr>
        <w:t xml:space="preserve">     SWSUC </w:t>
      </w:r>
      <w:r w:rsidRPr="00A03B1B">
        <w:rPr>
          <w:bCs/>
          <w:i/>
          <w:szCs w:val="20"/>
          <w:vertAlign w:val="subscript"/>
        </w:rPr>
        <w:t>q, r, d</w:t>
      </w:r>
      <w:r w:rsidRPr="00A03B1B">
        <w:rPr>
          <w:bCs/>
          <w:szCs w:val="20"/>
        </w:rPr>
        <w:t xml:space="preserve"> = </w:t>
      </w:r>
      <w:r w:rsidRPr="00A03B1B">
        <w:rPr>
          <w:bCs/>
          <w:position w:val="-20"/>
          <w:szCs w:val="20"/>
          <w:lang w:val="pt-BR"/>
        </w:rPr>
        <w:object w:dxaOrig="210" w:dyaOrig="450" w14:anchorId="3732DB2C">
          <v:shape id="_x0000_i1112" type="#_x0000_t75" style="width:11.4pt;height:24pt" o:ole="">
            <v:imagedata r:id="rId19" o:title=""/>
          </v:shape>
          <o:OLEObject Type="Embed" ProgID="Equation.3" ShapeID="_x0000_i1112" DrawAspect="Content" ObjectID="_1831281635" r:id="rId129"/>
        </w:object>
      </w:r>
      <w:r w:rsidRPr="00A03B1B">
        <w:rPr>
          <w:bCs/>
          <w:szCs w:val="20"/>
        </w:rPr>
        <w:t xml:space="preserve"> (SWSF * RCGSC </w:t>
      </w:r>
      <w:r w:rsidRPr="00A03B1B">
        <w:rPr>
          <w:bCs/>
          <w:i/>
          <w:szCs w:val="20"/>
          <w:vertAlign w:val="subscript"/>
        </w:rPr>
        <w:t>s, rc</w:t>
      </w:r>
      <w:r w:rsidRPr="00A03B1B">
        <w:rPr>
          <w:bCs/>
          <w:szCs w:val="20"/>
        </w:rPr>
        <w:t xml:space="preserve">) + ADJSWSUC </w:t>
      </w:r>
      <w:r w:rsidRPr="00A03B1B">
        <w:rPr>
          <w:bCs/>
          <w:i/>
          <w:szCs w:val="20"/>
          <w:vertAlign w:val="subscript"/>
        </w:rPr>
        <w:t>q, r, d</w:t>
      </w:r>
    </w:p>
    <w:p w14:paraId="182730C4" w14:textId="77777777" w:rsidR="00A03B1B" w:rsidRPr="00A03B1B" w:rsidRDefault="00A03B1B" w:rsidP="00A03B1B">
      <w:pPr>
        <w:tabs>
          <w:tab w:val="left" w:pos="1800"/>
        </w:tabs>
        <w:spacing w:after="240"/>
        <w:ind w:left="2160" w:hanging="1440"/>
        <w:rPr>
          <w:i/>
          <w:szCs w:val="20"/>
          <w:vertAlign w:val="subscript"/>
        </w:rPr>
      </w:pPr>
      <w:r w:rsidRPr="00A03B1B">
        <w:rPr>
          <w:szCs w:val="20"/>
        </w:rPr>
        <w:t xml:space="preserve">     SWMEC </w:t>
      </w:r>
      <w:r w:rsidRPr="00A03B1B">
        <w:rPr>
          <w:i/>
          <w:szCs w:val="20"/>
          <w:vertAlign w:val="subscript"/>
        </w:rPr>
        <w:t>q, r, d</w:t>
      </w:r>
      <w:r w:rsidRPr="00A03B1B">
        <w:rPr>
          <w:szCs w:val="20"/>
        </w:rPr>
        <w:t xml:space="preserve"> = </w:t>
      </w:r>
      <w:r w:rsidRPr="00A03B1B">
        <w:rPr>
          <w:position w:val="-20"/>
          <w:szCs w:val="20"/>
          <w:lang w:val="pt-BR"/>
        </w:rPr>
        <w:object w:dxaOrig="220" w:dyaOrig="440" w14:anchorId="350F03BF">
          <v:shape id="_x0000_i1113" type="#_x0000_t75" style="width:12pt;height:24pt" o:ole="">
            <v:imagedata r:id="rId125" o:title=""/>
          </v:shape>
          <o:OLEObject Type="Embed" ProgID="Equation.3" ShapeID="_x0000_i1113" DrawAspect="Content" ObjectID="_1831281636" r:id="rId130"/>
        </w:object>
      </w:r>
      <w:r w:rsidRPr="00A03B1B">
        <w:rPr>
          <w:szCs w:val="20"/>
        </w:rPr>
        <w:t xml:space="preserve">(RCGMEC </w:t>
      </w:r>
      <w:r w:rsidRPr="00A03B1B">
        <w:rPr>
          <w:i/>
          <w:szCs w:val="20"/>
          <w:vertAlign w:val="subscript"/>
        </w:rPr>
        <w:t>i, rc</w:t>
      </w:r>
      <w:r w:rsidRPr="00A03B1B">
        <w:rPr>
          <w:szCs w:val="20"/>
        </w:rPr>
        <w:t xml:space="preserve"> * Min (LSL </w:t>
      </w:r>
      <w:r w:rsidRPr="00A03B1B">
        <w:rPr>
          <w:i/>
          <w:szCs w:val="20"/>
          <w:vertAlign w:val="subscript"/>
        </w:rPr>
        <w:t>q, r, i</w:t>
      </w:r>
      <w:r w:rsidRPr="00A03B1B">
        <w:rPr>
          <w:szCs w:val="20"/>
        </w:rPr>
        <w:t xml:space="preserve"> * (¼), RTMG </w:t>
      </w:r>
      <w:r w:rsidRPr="00A03B1B">
        <w:rPr>
          <w:i/>
          <w:szCs w:val="20"/>
          <w:vertAlign w:val="subscript"/>
        </w:rPr>
        <w:t>q, r, i</w:t>
      </w:r>
      <w:r w:rsidRPr="00A03B1B">
        <w:rPr>
          <w:szCs w:val="20"/>
        </w:rPr>
        <w:t xml:space="preserve">)) </w:t>
      </w:r>
      <w:r w:rsidRPr="00A03B1B">
        <w:rPr>
          <w:i/>
          <w:szCs w:val="20"/>
          <w:vertAlign w:val="subscript"/>
        </w:rPr>
        <w:t xml:space="preserve">  </w:t>
      </w:r>
    </w:p>
    <w:p w14:paraId="328687A0" w14:textId="77777777" w:rsidR="00A03B1B" w:rsidRPr="00A03B1B" w:rsidRDefault="00A03B1B" w:rsidP="00A03B1B">
      <w:pPr>
        <w:tabs>
          <w:tab w:val="left" w:pos="2160"/>
          <w:tab w:val="left" w:pos="2880"/>
        </w:tabs>
        <w:spacing w:after="240"/>
        <w:ind w:leftChars="300" w:left="2880" w:hangingChars="900" w:hanging="2160"/>
        <w:rPr>
          <w:bCs/>
          <w:i/>
          <w:szCs w:val="20"/>
          <w:vertAlign w:val="subscript"/>
        </w:rPr>
      </w:pPr>
      <w:r w:rsidRPr="00A03B1B">
        <w:rPr>
          <w:bCs/>
          <w:szCs w:val="20"/>
        </w:rPr>
        <w:t xml:space="preserve">     SWOC </w:t>
      </w:r>
      <w:r w:rsidRPr="00A03B1B">
        <w:rPr>
          <w:bCs/>
          <w:i/>
          <w:szCs w:val="20"/>
          <w:vertAlign w:val="subscript"/>
        </w:rPr>
        <w:t>q, r, d</w:t>
      </w:r>
      <w:r w:rsidRPr="00A03B1B">
        <w:rPr>
          <w:bCs/>
          <w:szCs w:val="20"/>
        </w:rPr>
        <w:t xml:space="preserve"> = </w:t>
      </w:r>
      <w:r w:rsidRPr="00A03B1B">
        <w:rPr>
          <w:bCs/>
          <w:position w:val="-20"/>
          <w:szCs w:val="20"/>
          <w:lang w:val="pt-BR"/>
        </w:rPr>
        <w:object w:dxaOrig="220" w:dyaOrig="440" w14:anchorId="1C0F8B48">
          <v:shape id="_x0000_i1114" type="#_x0000_t75" style="width:12pt;height:24pt" o:ole="">
            <v:imagedata r:id="rId125" o:title=""/>
          </v:shape>
          <o:OLEObject Type="Embed" ProgID="Equation.3" ShapeID="_x0000_i1114" DrawAspect="Content" ObjectID="_1831281637" r:id="rId131"/>
        </w:object>
      </w:r>
      <w:r w:rsidRPr="00A03B1B">
        <w:rPr>
          <w:bCs/>
          <w:szCs w:val="20"/>
        </w:rPr>
        <w:t>((PA</w:t>
      </w:r>
      <w:r w:rsidRPr="00A03B1B">
        <w:rPr>
          <w:bCs/>
          <w:szCs w:val="20"/>
          <w:lang w:val="pt-BR"/>
        </w:rPr>
        <w:t xml:space="preserve">HR </w:t>
      </w:r>
      <w:r w:rsidRPr="00A03B1B">
        <w:rPr>
          <w:bCs/>
          <w:i/>
          <w:szCs w:val="20"/>
          <w:vertAlign w:val="subscript"/>
        </w:rPr>
        <w:t xml:space="preserve">r, </w:t>
      </w:r>
      <w:r w:rsidRPr="00A03B1B">
        <w:rPr>
          <w:bCs/>
          <w:i/>
          <w:szCs w:val="20"/>
          <w:vertAlign w:val="subscript"/>
          <w:lang w:val="es-ES"/>
        </w:rPr>
        <w:t xml:space="preserve">i </w:t>
      </w:r>
      <w:r w:rsidRPr="00A03B1B">
        <w:rPr>
          <w:bCs/>
          <w:szCs w:val="20"/>
        </w:rPr>
        <w:t xml:space="preserve">* FIP + STOM </w:t>
      </w:r>
      <w:r w:rsidRPr="00A03B1B">
        <w:rPr>
          <w:bCs/>
          <w:i/>
          <w:szCs w:val="20"/>
          <w:vertAlign w:val="subscript"/>
        </w:rPr>
        <w:t>rc</w:t>
      </w:r>
      <w:r w:rsidRPr="00A03B1B">
        <w:rPr>
          <w:bCs/>
          <w:szCs w:val="20"/>
        </w:rPr>
        <w:t xml:space="preserve">) * Max(0, (RTMG </w:t>
      </w:r>
      <w:r w:rsidRPr="00A03B1B">
        <w:rPr>
          <w:bCs/>
          <w:i/>
          <w:szCs w:val="20"/>
          <w:vertAlign w:val="subscript"/>
        </w:rPr>
        <w:t>q, r, i</w:t>
      </w:r>
      <w:r w:rsidRPr="00A03B1B">
        <w:rPr>
          <w:bCs/>
          <w:szCs w:val="20"/>
        </w:rPr>
        <w:t xml:space="preserve"> – LSL </w:t>
      </w:r>
      <w:r w:rsidRPr="00A03B1B">
        <w:rPr>
          <w:bCs/>
          <w:i/>
          <w:szCs w:val="20"/>
          <w:vertAlign w:val="subscript"/>
        </w:rPr>
        <w:t>q, r, i</w:t>
      </w:r>
      <w:r w:rsidRPr="00A03B1B">
        <w:rPr>
          <w:bCs/>
          <w:szCs w:val="20"/>
        </w:rPr>
        <w:t xml:space="preserve"> * (¼)))) </w:t>
      </w:r>
      <w:r w:rsidRPr="00A03B1B">
        <w:rPr>
          <w:i/>
          <w:szCs w:val="20"/>
        </w:rPr>
        <w:t xml:space="preserve">- </w:t>
      </w:r>
      <w:r w:rsidRPr="00A03B1B">
        <w:rPr>
          <w:szCs w:val="20"/>
          <w:lang w:val="pt-BR"/>
        </w:rPr>
        <w:t>OPC</w:t>
      </w:r>
      <w:r w:rsidRPr="00A03B1B">
        <w:rPr>
          <w:i/>
          <w:szCs w:val="20"/>
          <w:vertAlign w:val="subscript"/>
          <w:lang w:val="es-ES"/>
        </w:rPr>
        <w:t xml:space="preserve"> r, d</w:t>
      </w:r>
      <w:r w:rsidRPr="00A03B1B">
        <w:rPr>
          <w:bCs/>
          <w:szCs w:val="20"/>
        </w:rPr>
        <w:t xml:space="preserve"> </w:t>
      </w:r>
      <w:r w:rsidRPr="00A03B1B">
        <w:rPr>
          <w:bCs/>
          <w:i/>
          <w:szCs w:val="20"/>
          <w:vertAlign w:val="subscript"/>
        </w:rPr>
        <w:t xml:space="preserve">  </w:t>
      </w:r>
    </w:p>
    <w:p w14:paraId="6E0DD658" w14:textId="77777777" w:rsidR="00A03B1B" w:rsidRPr="00A03B1B" w:rsidRDefault="00A03B1B" w:rsidP="00A03B1B">
      <w:pPr>
        <w:tabs>
          <w:tab w:val="left" w:pos="1800"/>
        </w:tabs>
        <w:spacing w:after="240"/>
        <w:ind w:left="2160" w:hanging="1440"/>
        <w:rPr>
          <w:iCs/>
          <w:szCs w:val="20"/>
          <w:lang w:val="pt-BR"/>
        </w:rPr>
      </w:pPr>
      <w:r w:rsidRPr="00A03B1B">
        <w:rPr>
          <w:iCs/>
          <w:szCs w:val="20"/>
          <w:lang w:val="pt-BR"/>
        </w:rPr>
        <w:t>Where,</w:t>
      </w:r>
    </w:p>
    <w:p w14:paraId="23E4EA47" w14:textId="77777777" w:rsidR="00A03B1B" w:rsidRPr="00A03B1B" w:rsidRDefault="00A03B1B" w:rsidP="00A03B1B">
      <w:pPr>
        <w:tabs>
          <w:tab w:val="left" w:pos="2340"/>
          <w:tab w:val="left" w:pos="2880"/>
        </w:tabs>
        <w:spacing w:after="240"/>
        <w:ind w:left="987" w:hanging="269"/>
        <w:rPr>
          <w:bCs/>
          <w:i/>
          <w:szCs w:val="20"/>
          <w:vertAlign w:val="subscript"/>
        </w:rPr>
      </w:pPr>
      <w:r w:rsidRPr="00A03B1B">
        <w:rPr>
          <w:bCs/>
          <w:szCs w:val="20"/>
          <w:lang w:val="pt-BR"/>
        </w:rPr>
        <w:t>OPC</w:t>
      </w:r>
      <w:r w:rsidRPr="00A03B1B">
        <w:rPr>
          <w:bCs/>
          <w:i/>
          <w:szCs w:val="20"/>
          <w:vertAlign w:val="subscript"/>
          <w:lang w:val="es-ES"/>
        </w:rPr>
        <w:t xml:space="preserve"> r, d</w:t>
      </w:r>
      <w:r w:rsidRPr="00A03B1B">
        <w:rPr>
          <w:bCs/>
          <w:szCs w:val="20"/>
          <w:lang w:val="pt-BR"/>
        </w:rPr>
        <w:t xml:space="preserve"> = </w:t>
      </w:r>
      <w:r w:rsidRPr="00A03B1B">
        <w:rPr>
          <w:bCs/>
          <w:position w:val="-20"/>
          <w:szCs w:val="20"/>
          <w:lang w:val="pt-BR"/>
        </w:rPr>
        <w:object w:dxaOrig="220" w:dyaOrig="440" w14:anchorId="1B5F1B48">
          <v:shape id="_x0000_i1115" type="#_x0000_t75" style="width:12pt;height:24pt" o:ole="">
            <v:imagedata r:id="rId125" o:title=""/>
          </v:shape>
          <o:OLEObject Type="Embed" ProgID="Equation.3" ShapeID="_x0000_i1115" DrawAspect="Content" ObjectID="_1831281638" r:id="rId132"/>
        </w:object>
      </w:r>
      <w:r w:rsidRPr="00A03B1B">
        <w:rPr>
          <w:bCs/>
          <w:szCs w:val="20"/>
          <w:lang w:val="pt-BR"/>
        </w:rPr>
        <w:t>(</w:t>
      </w:r>
      <w:r w:rsidRPr="00A03B1B">
        <w:rPr>
          <w:bCs/>
          <w:szCs w:val="20"/>
        </w:rPr>
        <w:t>(P</w:t>
      </w:r>
      <w:r w:rsidRPr="00A03B1B">
        <w:rPr>
          <w:bCs/>
          <w:szCs w:val="20"/>
          <w:lang w:val="pt-BR"/>
        </w:rPr>
        <w:t>AHR</w:t>
      </w:r>
      <w:r w:rsidRPr="00A03B1B">
        <w:rPr>
          <w:bCs/>
          <w:i/>
          <w:szCs w:val="20"/>
          <w:vertAlign w:val="subscript"/>
          <w:lang w:val="es-ES"/>
        </w:rPr>
        <w:t xml:space="preserve"> r, i</w:t>
      </w:r>
      <w:r w:rsidRPr="00A03B1B">
        <w:rPr>
          <w:bCs/>
          <w:szCs w:val="20"/>
        </w:rPr>
        <w:t xml:space="preserve"> * FIP + STOM </w:t>
      </w:r>
      <w:r w:rsidRPr="00A03B1B">
        <w:rPr>
          <w:bCs/>
          <w:i/>
          <w:szCs w:val="20"/>
          <w:vertAlign w:val="subscript"/>
        </w:rPr>
        <w:t>rc</w:t>
      </w:r>
      <w:r w:rsidRPr="00A03B1B">
        <w:rPr>
          <w:bCs/>
          <w:szCs w:val="20"/>
        </w:rPr>
        <w:t>) * AENG</w:t>
      </w:r>
      <w:r w:rsidRPr="00A03B1B">
        <w:rPr>
          <w:bCs/>
          <w:i/>
          <w:szCs w:val="20"/>
          <w:vertAlign w:val="subscript"/>
          <w:lang w:val="es-ES"/>
        </w:rPr>
        <w:t xml:space="preserve"> r, i</w:t>
      </w:r>
      <w:r w:rsidRPr="00A03B1B">
        <w:rPr>
          <w:bCs/>
          <w:szCs w:val="20"/>
        </w:rPr>
        <w:t xml:space="preserve">) </w:t>
      </w:r>
      <w:r w:rsidRPr="00A03B1B">
        <w:rPr>
          <w:bCs/>
          <w:i/>
          <w:szCs w:val="20"/>
          <w:vertAlign w:val="subscript"/>
        </w:rPr>
        <w:t xml:space="preserve">  </w:t>
      </w:r>
    </w:p>
    <w:p w14:paraId="1FFC6675" w14:textId="77777777" w:rsidR="00A03B1B" w:rsidRPr="00A03B1B" w:rsidRDefault="00A03B1B" w:rsidP="00A03B1B">
      <w:pPr>
        <w:rPr>
          <w:szCs w:val="20"/>
        </w:rPr>
      </w:pPr>
      <w:r w:rsidRPr="00A03B1B">
        <w:rPr>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807"/>
        <w:gridCol w:w="1294"/>
        <w:gridCol w:w="6251"/>
      </w:tblGrid>
      <w:tr w:rsidR="00A03B1B" w:rsidRPr="00A03B1B" w14:paraId="16F803FA" w14:textId="77777777" w:rsidTr="00B31BB1">
        <w:trPr>
          <w:cantSplit/>
          <w:trHeight w:val="359"/>
          <w:tblHeader/>
        </w:trPr>
        <w:tc>
          <w:tcPr>
            <w:tcW w:w="966" w:type="pct"/>
            <w:tcBorders>
              <w:top w:val="single" w:sz="4" w:space="0" w:color="auto"/>
              <w:left w:val="single" w:sz="4" w:space="0" w:color="auto"/>
              <w:bottom w:val="single" w:sz="6" w:space="0" w:color="auto"/>
              <w:right w:val="single" w:sz="6" w:space="0" w:color="auto"/>
            </w:tcBorders>
            <w:hideMark/>
          </w:tcPr>
          <w:p w14:paraId="30F366FA" w14:textId="77777777" w:rsidR="00A03B1B" w:rsidRPr="00A03B1B" w:rsidRDefault="00A03B1B" w:rsidP="00A03B1B">
            <w:pPr>
              <w:spacing w:after="120"/>
              <w:rPr>
                <w:b/>
                <w:iCs/>
                <w:sz w:val="20"/>
                <w:szCs w:val="20"/>
              </w:rPr>
            </w:pPr>
            <w:r w:rsidRPr="00A03B1B">
              <w:rPr>
                <w:b/>
                <w:iCs/>
                <w:sz w:val="20"/>
                <w:szCs w:val="20"/>
              </w:rPr>
              <w:t>Variable</w:t>
            </w:r>
          </w:p>
        </w:tc>
        <w:tc>
          <w:tcPr>
            <w:tcW w:w="692" w:type="pct"/>
            <w:tcBorders>
              <w:top w:val="single" w:sz="4" w:space="0" w:color="auto"/>
              <w:left w:val="single" w:sz="6" w:space="0" w:color="auto"/>
              <w:bottom w:val="single" w:sz="6" w:space="0" w:color="auto"/>
              <w:right w:val="single" w:sz="6" w:space="0" w:color="auto"/>
            </w:tcBorders>
            <w:hideMark/>
          </w:tcPr>
          <w:p w14:paraId="04C261CF" w14:textId="77777777" w:rsidR="00A03B1B" w:rsidRPr="00A03B1B" w:rsidRDefault="00A03B1B" w:rsidP="00A03B1B">
            <w:pPr>
              <w:spacing w:after="120"/>
              <w:jc w:val="center"/>
              <w:rPr>
                <w:b/>
                <w:iCs/>
                <w:sz w:val="20"/>
                <w:szCs w:val="20"/>
              </w:rPr>
            </w:pPr>
            <w:r w:rsidRPr="00A03B1B">
              <w:rPr>
                <w:b/>
                <w:iCs/>
                <w:sz w:val="20"/>
                <w:szCs w:val="20"/>
              </w:rPr>
              <w:t>Unit</w:t>
            </w:r>
          </w:p>
        </w:tc>
        <w:tc>
          <w:tcPr>
            <w:tcW w:w="3342" w:type="pct"/>
            <w:tcBorders>
              <w:top w:val="single" w:sz="4" w:space="0" w:color="auto"/>
              <w:left w:val="single" w:sz="6" w:space="0" w:color="auto"/>
              <w:bottom w:val="single" w:sz="6" w:space="0" w:color="auto"/>
              <w:right w:val="single" w:sz="4" w:space="0" w:color="auto"/>
            </w:tcBorders>
            <w:hideMark/>
          </w:tcPr>
          <w:p w14:paraId="302F05A3" w14:textId="77777777" w:rsidR="00A03B1B" w:rsidRPr="00A03B1B" w:rsidRDefault="00A03B1B" w:rsidP="00A03B1B">
            <w:pPr>
              <w:spacing w:after="120"/>
              <w:rPr>
                <w:b/>
                <w:iCs/>
                <w:sz w:val="20"/>
                <w:szCs w:val="20"/>
              </w:rPr>
            </w:pPr>
            <w:r w:rsidRPr="00A03B1B">
              <w:rPr>
                <w:b/>
                <w:iCs/>
                <w:sz w:val="20"/>
                <w:szCs w:val="20"/>
              </w:rPr>
              <w:t>Definition</w:t>
            </w:r>
          </w:p>
        </w:tc>
      </w:tr>
      <w:tr w:rsidR="00A03B1B" w:rsidRPr="00A03B1B" w14:paraId="1AEC1D3D" w14:textId="77777777" w:rsidTr="00B31BB1">
        <w:trPr>
          <w:cantSplit/>
        </w:trPr>
        <w:tc>
          <w:tcPr>
            <w:tcW w:w="966" w:type="pct"/>
            <w:tcBorders>
              <w:top w:val="single" w:sz="6" w:space="0" w:color="auto"/>
              <w:left w:val="single" w:sz="4" w:space="0" w:color="auto"/>
              <w:bottom w:val="single" w:sz="6" w:space="0" w:color="auto"/>
              <w:right w:val="single" w:sz="6" w:space="0" w:color="auto"/>
            </w:tcBorders>
            <w:hideMark/>
          </w:tcPr>
          <w:p w14:paraId="43BD456B" w14:textId="77777777" w:rsidR="00A03B1B" w:rsidRPr="00A03B1B" w:rsidRDefault="00A03B1B" w:rsidP="00A03B1B">
            <w:pPr>
              <w:spacing w:after="60"/>
              <w:rPr>
                <w:iCs/>
                <w:sz w:val="20"/>
                <w:szCs w:val="20"/>
              </w:rPr>
            </w:pPr>
            <w:r w:rsidRPr="00A03B1B">
              <w:rPr>
                <w:iCs/>
                <w:sz w:val="20"/>
                <w:szCs w:val="20"/>
              </w:rPr>
              <w:t xml:space="preserve">SWMWAMT </w:t>
            </w:r>
            <w:r w:rsidRPr="00A03B1B">
              <w:rPr>
                <w:i/>
                <w:iCs/>
                <w:sz w:val="20"/>
                <w:szCs w:val="20"/>
                <w:vertAlign w:val="subscript"/>
              </w:rPr>
              <w:t>q, r</w:t>
            </w:r>
            <w:r w:rsidRPr="00A03B1B">
              <w:rPr>
                <w:b/>
                <w:iCs/>
                <w:sz w:val="20"/>
                <w:szCs w:val="20"/>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4F1CEB2B" w14:textId="77777777" w:rsidR="00A03B1B" w:rsidRPr="00A03B1B" w:rsidRDefault="00A03B1B" w:rsidP="00A03B1B">
            <w:pPr>
              <w:spacing w:after="60"/>
              <w:rPr>
                <w:iCs/>
                <w:sz w:val="20"/>
                <w:szCs w:val="20"/>
              </w:rPr>
            </w:pPr>
            <w:r w:rsidRPr="00A03B1B">
              <w:rPr>
                <w:iCs/>
                <w:sz w:val="20"/>
                <w:szCs w:val="20"/>
              </w:rPr>
              <w:t>$</w:t>
            </w:r>
          </w:p>
        </w:tc>
        <w:tc>
          <w:tcPr>
            <w:tcW w:w="3342" w:type="pct"/>
            <w:tcBorders>
              <w:top w:val="single" w:sz="6" w:space="0" w:color="auto"/>
              <w:left w:val="single" w:sz="6" w:space="0" w:color="auto"/>
              <w:bottom w:val="single" w:sz="6" w:space="0" w:color="auto"/>
              <w:right w:val="single" w:sz="4" w:space="0" w:color="auto"/>
            </w:tcBorders>
            <w:hideMark/>
          </w:tcPr>
          <w:p w14:paraId="2376AD89" w14:textId="77777777" w:rsidR="00A03B1B" w:rsidRPr="00A03B1B" w:rsidRDefault="00A03B1B" w:rsidP="00A03B1B">
            <w:pPr>
              <w:spacing w:after="60"/>
              <w:rPr>
                <w:iCs/>
                <w:sz w:val="20"/>
                <w:szCs w:val="20"/>
              </w:rPr>
            </w:pPr>
            <w:r w:rsidRPr="00A03B1B">
              <w:rPr>
                <w:i/>
                <w:iCs/>
                <w:sz w:val="20"/>
                <w:szCs w:val="20"/>
              </w:rPr>
              <w:t>Switchable Generation Make-Whole Payment</w:t>
            </w:r>
            <w:r w:rsidRPr="00A03B1B">
              <w:rPr>
                <w:iCs/>
                <w:sz w:val="20"/>
                <w:szCs w:val="20"/>
              </w:rPr>
              <w:t xml:space="preserve">—The Switchable Generation Make-Whole Payment to the QSE </w:t>
            </w:r>
            <w:r w:rsidRPr="00A03B1B">
              <w:rPr>
                <w:i/>
                <w:iCs/>
                <w:sz w:val="20"/>
                <w:szCs w:val="20"/>
              </w:rPr>
              <w:t>q,</w:t>
            </w:r>
            <w:r w:rsidRPr="00A03B1B">
              <w:rPr>
                <w:iCs/>
                <w:sz w:val="20"/>
                <w:szCs w:val="20"/>
              </w:rPr>
              <w:t xml:space="preserve"> for Resource </w:t>
            </w:r>
            <w:r w:rsidRPr="00A03B1B">
              <w:rPr>
                <w:i/>
                <w:iCs/>
                <w:sz w:val="20"/>
                <w:szCs w:val="20"/>
              </w:rPr>
              <w:t>r</w:t>
            </w:r>
            <w:r w:rsidRPr="00A03B1B">
              <w:rPr>
                <w:iCs/>
                <w:sz w:val="20"/>
                <w:szCs w:val="20"/>
              </w:rPr>
              <w:t xml:space="preserve">, for the hour.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41FE0348" w14:textId="77777777" w:rsidTr="00B31BB1">
        <w:trPr>
          <w:cantSplit/>
        </w:trPr>
        <w:tc>
          <w:tcPr>
            <w:tcW w:w="966" w:type="pct"/>
            <w:tcBorders>
              <w:top w:val="single" w:sz="6" w:space="0" w:color="auto"/>
              <w:left w:val="single" w:sz="4" w:space="0" w:color="auto"/>
              <w:bottom w:val="single" w:sz="6" w:space="0" w:color="auto"/>
              <w:right w:val="single" w:sz="6" w:space="0" w:color="auto"/>
            </w:tcBorders>
          </w:tcPr>
          <w:p w14:paraId="6F2A7709" w14:textId="77777777" w:rsidR="00A03B1B" w:rsidRPr="00A03B1B" w:rsidRDefault="00A03B1B" w:rsidP="00A03B1B">
            <w:pPr>
              <w:spacing w:after="60"/>
              <w:rPr>
                <w:iCs/>
                <w:sz w:val="20"/>
                <w:szCs w:val="20"/>
              </w:rPr>
            </w:pPr>
            <w:r w:rsidRPr="00A03B1B">
              <w:rPr>
                <w:iCs/>
                <w:sz w:val="20"/>
                <w:szCs w:val="20"/>
              </w:rPr>
              <w:lastRenderedPageBreak/>
              <w:t xml:space="preserve">SWCG </w:t>
            </w:r>
            <w:r w:rsidRPr="00A03B1B">
              <w:rPr>
                <w:i/>
                <w:iCs/>
                <w:sz w:val="20"/>
                <w:szCs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4B259838" w14:textId="77777777" w:rsidR="00A03B1B" w:rsidRPr="00A03B1B" w:rsidRDefault="00A03B1B" w:rsidP="00A03B1B">
            <w:pPr>
              <w:spacing w:after="60"/>
              <w:rPr>
                <w:iCs/>
                <w:sz w:val="20"/>
                <w:szCs w:val="20"/>
              </w:rPr>
            </w:pPr>
            <w:r w:rsidRPr="00A03B1B">
              <w:rPr>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7C4D713C" w14:textId="77777777" w:rsidR="00A03B1B" w:rsidRPr="00A03B1B" w:rsidRDefault="00A03B1B" w:rsidP="00A03B1B">
            <w:pPr>
              <w:spacing w:after="60"/>
              <w:rPr>
                <w:i/>
                <w:iCs/>
                <w:sz w:val="20"/>
                <w:szCs w:val="20"/>
              </w:rPr>
            </w:pPr>
            <w:r w:rsidRPr="00A03B1B">
              <w:rPr>
                <w:i/>
                <w:iCs/>
                <w:sz w:val="20"/>
                <w:szCs w:val="20"/>
              </w:rPr>
              <w:t>Switchable Generation Cost Guarantee</w:t>
            </w:r>
            <w:r w:rsidRPr="00A03B1B">
              <w:rPr>
                <w:iCs/>
                <w:sz w:val="20"/>
                <w:szCs w:val="20"/>
              </w:rPr>
              <w:t xml:space="preserve">—The sum of eligible Startup Costs, minimum-energy costs, operating costs, and other Switchable Generation approved costs for Resource </w:t>
            </w:r>
            <w:r w:rsidRPr="00A03B1B">
              <w:rPr>
                <w:i/>
                <w:iCs/>
                <w:sz w:val="20"/>
                <w:szCs w:val="20"/>
              </w:rPr>
              <w:t xml:space="preserve">r </w:t>
            </w:r>
            <w:r w:rsidRPr="00A03B1B">
              <w:rPr>
                <w:iCs/>
                <w:sz w:val="20"/>
                <w:szCs w:val="20"/>
              </w:rPr>
              <w:t xml:space="preserve">represented by QSE </w:t>
            </w:r>
            <w:r w:rsidRPr="00A03B1B">
              <w:rPr>
                <w:i/>
                <w:iCs/>
                <w:sz w:val="20"/>
                <w:szCs w:val="20"/>
              </w:rPr>
              <w:t>q</w:t>
            </w:r>
            <w:r w:rsidRPr="00A03B1B">
              <w:rPr>
                <w:iCs/>
                <w:sz w:val="20"/>
                <w:szCs w:val="20"/>
              </w:rPr>
              <w:t xml:space="preserve"> for all instructed hours, for the Operating Day </w:t>
            </w:r>
            <w:r w:rsidRPr="00A03B1B">
              <w:rPr>
                <w:i/>
                <w:iCs/>
                <w:sz w:val="20"/>
                <w:szCs w:val="20"/>
              </w:rPr>
              <w:t>d</w:t>
            </w:r>
            <w:r w:rsidRPr="00A03B1B">
              <w:rPr>
                <w:iCs/>
                <w:sz w:val="20"/>
                <w:szCs w:val="20"/>
              </w:rPr>
              <w:t xml:space="preserve">.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6C71A2B0" w14:textId="77777777" w:rsidTr="00B31BB1">
        <w:trPr>
          <w:cantSplit/>
        </w:trPr>
        <w:tc>
          <w:tcPr>
            <w:tcW w:w="966" w:type="pct"/>
            <w:tcBorders>
              <w:top w:val="single" w:sz="6" w:space="0" w:color="auto"/>
              <w:left w:val="single" w:sz="4" w:space="0" w:color="auto"/>
              <w:bottom w:val="single" w:sz="6" w:space="0" w:color="auto"/>
              <w:right w:val="single" w:sz="6" w:space="0" w:color="auto"/>
            </w:tcBorders>
          </w:tcPr>
          <w:p w14:paraId="48D0BDFE" w14:textId="77777777" w:rsidR="00A03B1B" w:rsidRPr="00A03B1B" w:rsidRDefault="00A03B1B" w:rsidP="00A03B1B">
            <w:pPr>
              <w:spacing w:after="60"/>
              <w:rPr>
                <w:iCs/>
                <w:sz w:val="20"/>
                <w:szCs w:val="20"/>
              </w:rPr>
            </w:pPr>
            <w:r w:rsidRPr="00A03B1B">
              <w:rPr>
                <w:sz w:val="20"/>
                <w:szCs w:val="20"/>
                <w:lang w:val="pt-BR"/>
              </w:rPr>
              <w:t>OPC</w:t>
            </w:r>
            <w:r w:rsidRPr="00A03B1B">
              <w:rPr>
                <w:i/>
                <w:sz w:val="20"/>
                <w:szCs w:val="20"/>
                <w:vertAlign w:val="subscript"/>
                <w:lang w:val="es-ES"/>
              </w:rPr>
              <w:t xml:space="preserve"> r, d</w:t>
            </w:r>
          </w:p>
        </w:tc>
        <w:tc>
          <w:tcPr>
            <w:tcW w:w="692" w:type="pct"/>
            <w:tcBorders>
              <w:top w:val="single" w:sz="6" w:space="0" w:color="auto"/>
              <w:left w:val="single" w:sz="6" w:space="0" w:color="auto"/>
              <w:bottom w:val="single" w:sz="6" w:space="0" w:color="auto"/>
              <w:right w:val="single" w:sz="6" w:space="0" w:color="auto"/>
            </w:tcBorders>
          </w:tcPr>
          <w:p w14:paraId="0B159524" w14:textId="77777777" w:rsidR="00A03B1B" w:rsidRPr="00A03B1B" w:rsidRDefault="00A03B1B" w:rsidP="00A03B1B">
            <w:pPr>
              <w:spacing w:after="60"/>
              <w:rPr>
                <w:iCs/>
                <w:sz w:val="20"/>
                <w:szCs w:val="20"/>
              </w:rPr>
            </w:pPr>
            <w:r w:rsidRPr="00A03B1B">
              <w:rPr>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56072DB7" w14:textId="77777777" w:rsidR="00A03B1B" w:rsidRPr="00A03B1B" w:rsidRDefault="00A03B1B" w:rsidP="00A03B1B">
            <w:pPr>
              <w:spacing w:after="60"/>
              <w:rPr>
                <w:i/>
                <w:iCs/>
                <w:sz w:val="20"/>
                <w:szCs w:val="20"/>
              </w:rPr>
            </w:pPr>
            <w:r w:rsidRPr="00A03B1B">
              <w:rPr>
                <w:i/>
                <w:sz w:val="20"/>
                <w:szCs w:val="20"/>
              </w:rPr>
              <w:t xml:space="preserve">Operational Cost </w:t>
            </w:r>
            <w:r w:rsidRPr="00A03B1B">
              <w:rPr>
                <w:sz w:val="20"/>
                <w:szCs w:val="20"/>
              </w:rPr>
              <w:t xml:space="preserve">– The operational cost for the Resource </w:t>
            </w:r>
            <w:r w:rsidRPr="00A03B1B">
              <w:rPr>
                <w:i/>
                <w:sz w:val="20"/>
                <w:szCs w:val="20"/>
              </w:rPr>
              <w:t xml:space="preserve">r </w:t>
            </w:r>
            <w:r w:rsidRPr="00A03B1B">
              <w:rPr>
                <w:sz w:val="20"/>
                <w:szCs w:val="20"/>
              </w:rPr>
              <w:t xml:space="preserve">for the Operating Day </w:t>
            </w:r>
            <w:r w:rsidRPr="00A03B1B">
              <w:rPr>
                <w:i/>
                <w:sz w:val="20"/>
                <w:szCs w:val="20"/>
              </w:rPr>
              <w:t>d</w:t>
            </w:r>
            <w:r w:rsidRPr="00A03B1B">
              <w:rPr>
                <w:sz w:val="20"/>
                <w:szCs w:val="20"/>
              </w:rPr>
              <w:t xml:space="preserve"> in the non-ERCOT Control Area.  The operating costs represent the costs the Resource would have incurred to generate the awarded energy in the non-ERCOT Control Area Day-Ahead market absent a request to switch to ERCOT.  Where for a Combined Cycle Train, the Resource </w:t>
            </w:r>
            <w:r w:rsidRPr="00A03B1B">
              <w:rPr>
                <w:i/>
                <w:sz w:val="20"/>
                <w:szCs w:val="20"/>
              </w:rPr>
              <w:t xml:space="preserve">r </w:t>
            </w:r>
            <w:r w:rsidRPr="00A03B1B">
              <w:rPr>
                <w:sz w:val="20"/>
                <w:szCs w:val="20"/>
              </w:rPr>
              <w:t>is the Combined Cycle Train.</w:t>
            </w:r>
          </w:p>
        </w:tc>
      </w:tr>
      <w:tr w:rsidR="00A03B1B" w:rsidRPr="00A03B1B" w14:paraId="3BFDA424" w14:textId="77777777" w:rsidTr="00B31BB1">
        <w:trPr>
          <w:cantSplit/>
        </w:trPr>
        <w:tc>
          <w:tcPr>
            <w:tcW w:w="966" w:type="pct"/>
            <w:tcBorders>
              <w:top w:val="single" w:sz="6" w:space="0" w:color="auto"/>
              <w:left w:val="single" w:sz="4" w:space="0" w:color="auto"/>
              <w:bottom w:val="single" w:sz="6" w:space="0" w:color="auto"/>
              <w:right w:val="single" w:sz="6" w:space="0" w:color="auto"/>
            </w:tcBorders>
          </w:tcPr>
          <w:p w14:paraId="5E7B38A4" w14:textId="77777777" w:rsidR="00A03B1B" w:rsidRPr="00A03B1B" w:rsidRDefault="00A03B1B" w:rsidP="00A03B1B">
            <w:pPr>
              <w:spacing w:after="60"/>
              <w:rPr>
                <w:iCs/>
                <w:sz w:val="20"/>
                <w:szCs w:val="20"/>
              </w:rPr>
            </w:pPr>
            <w:r w:rsidRPr="00A03B1B">
              <w:rPr>
                <w:sz w:val="20"/>
                <w:szCs w:val="20"/>
              </w:rPr>
              <w:t>AENG</w:t>
            </w:r>
            <w:r w:rsidRPr="00A03B1B">
              <w:rPr>
                <w:i/>
                <w:sz w:val="20"/>
                <w:szCs w:val="20"/>
                <w:vertAlign w:val="subscript"/>
                <w:lang w:val="es-ES"/>
              </w:rPr>
              <w:t xml:space="preserve"> r, i</w:t>
            </w:r>
          </w:p>
        </w:tc>
        <w:tc>
          <w:tcPr>
            <w:tcW w:w="692" w:type="pct"/>
            <w:tcBorders>
              <w:top w:val="single" w:sz="6" w:space="0" w:color="auto"/>
              <w:left w:val="single" w:sz="6" w:space="0" w:color="auto"/>
              <w:bottom w:val="single" w:sz="6" w:space="0" w:color="auto"/>
              <w:right w:val="single" w:sz="6" w:space="0" w:color="auto"/>
            </w:tcBorders>
          </w:tcPr>
          <w:p w14:paraId="3838CB6A" w14:textId="77777777" w:rsidR="00A03B1B" w:rsidRPr="00A03B1B" w:rsidRDefault="00A03B1B" w:rsidP="00A03B1B">
            <w:pPr>
              <w:spacing w:after="60"/>
              <w:rPr>
                <w:iCs/>
                <w:sz w:val="20"/>
                <w:szCs w:val="20"/>
              </w:rPr>
            </w:pPr>
            <w:r w:rsidRPr="00A03B1B">
              <w:rPr>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75E06132" w14:textId="77777777" w:rsidR="00A03B1B" w:rsidRPr="00A03B1B" w:rsidRDefault="00A03B1B" w:rsidP="00A03B1B">
            <w:pPr>
              <w:spacing w:after="60"/>
              <w:rPr>
                <w:i/>
                <w:iCs/>
                <w:sz w:val="20"/>
                <w:szCs w:val="20"/>
              </w:rPr>
            </w:pPr>
            <w:r w:rsidRPr="00A03B1B">
              <w:rPr>
                <w:i/>
                <w:sz w:val="20"/>
                <w:szCs w:val="20"/>
              </w:rPr>
              <w:t xml:space="preserve">Awarded Energy Non-ERCOT Day-Ahead Market </w:t>
            </w:r>
            <w:r w:rsidRPr="00A03B1B">
              <w:rPr>
                <w:sz w:val="20"/>
                <w:szCs w:val="20"/>
              </w:rPr>
              <w:t xml:space="preserve">– The awarded energy in the non-ERCOT Day-Ahead Market for the Resource </w:t>
            </w:r>
            <w:r w:rsidRPr="00A03B1B">
              <w:rPr>
                <w:i/>
                <w:sz w:val="20"/>
                <w:szCs w:val="20"/>
              </w:rPr>
              <w:t>r</w:t>
            </w:r>
            <w:r w:rsidRPr="00A03B1B">
              <w:rPr>
                <w:sz w:val="20"/>
                <w:szCs w:val="20"/>
              </w:rPr>
              <w:t xml:space="preserve"> during the Interval </w:t>
            </w:r>
            <w:r w:rsidRPr="00A03B1B">
              <w:rPr>
                <w:i/>
                <w:sz w:val="20"/>
                <w:szCs w:val="20"/>
              </w:rPr>
              <w:t>i</w:t>
            </w:r>
            <w:r w:rsidRPr="00A03B1B">
              <w:rPr>
                <w:sz w:val="20"/>
                <w:szCs w:val="20"/>
              </w:rPr>
              <w:t xml:space="preserve">.  The awarded energy in the non-ERCOT Control Area Day-Ahead market represents the energy award for the interval that was not generated by the Resource due to the switch to ERCOT.  Where for a Combined Cycle Train, the Resource </w:t>
            </w:r>
            <w:r w:rsidRPr="00A03B1B">
              <w:rPr>
                <w:i/>
                <w:sz w:val="20"/>
                <w:szCs w:val="20"/>
              </w:rPr>
              <w:t xml:space="preserve">r </w:t>
            </w:r>
            <w:r w:rsidRPr="00A03B1B">
              <w:rPr>
                <w:sz w:val="20"/>
                <w:szCs w:val="20"/>
              </w:rPr>
              <w:t>is the Combined Cycle Train.</w:t>
            </w:r>
          </w:p>
        </w:tc>
      </w:tr>
      <w:tr w:rsidR="00A03B1B" w:rsidRPr="00A03B1B" w14:paraId="18249C42" w14:textId="77777777" w:rsidTr="00B31BB1">
        <w:trPr>
          <w:cantSplit/>
        </w:trPr>
        <w:tc>
          <w:tcPr>
            <w:tcW w:w="966" w:type="pct"/>
            <w:tcBorders>
              <w:top w:val="single" w:sz="6" w:space="0" w:color="auto"/>
              <w:left w:val="single" w:sz="4" w:space="0" w:color="auto"/>
              <w:bottom w:val="single" w:sz="6" w:space="0" w:color="auto"/>
              <w:right w:val="single" w:sz="6" w:space="0" w:color="auto"/>
            </w:tcBorders>
            <w:hideMark/>
          </w:tcPr>
          <w:p w14:paraId="0C8EBEFD" w14:textId="77777777" w:rsidR="00A03B1B" w:rsidRPr="00A03B1B" w:rsidRDefault="00A03B1B" w:rsidP="00A03B1B">
            <w:pPr>
              <w:spacing w:after="60"/>
              <w:rPr>
                <w:iCs/>
                <w:sz w:val="20"/>
                <w:szCs w:val="20"/>
              </w:rPr>
            </w:pPr>
            <w:r w:rsidRPr="00A03B1B">
              <w:rPr>
                <w:iCs/>
                <w:sz w:val="20"/>
                <w:szCs w:val="20"/>
              </w:rPr>
              <w:t xml:space="preserve">SWSUC </w:t>
            </w:r>
            <w:r w:rsidRPr="00A03B1B">
              <w:rPr>
                <w:i/>
                <w:iCs/>
                <w:sz w:val="20"/>
                <w:szCs w:val="20"/>
                <w:vertAlign w:val="subscript"/>
              </w:rPr>
              <w:t>q ,r, d</w:t>
            </w:r>
            <w:r w:rsidRPr="00A03B1B">
              <w:rPr>
                <w:iCs/>
                <w:sz w:val="20"/>
                <w:szCs w:val="20"/>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5B41B571" w14:textId="77777777" w:rsidR="00A03B1B" w:rsidRPr="00A03B1B" w:rsidRDefault="00A03B1B" w:rsidP="00A03B1B">
            <w:pPr>
              <w:spacing w:after="60"/>
              <w:rPr>
                <w:iCs/>
                <w:sz w:val="20"/>
                <w:szCs w:val="20"/>
              </w:rPr>
            </w:pPr>
            <w:r w:rsidRPr="00A03B1B">
              <w:rPr>
                <w:iCs/>
                <w:sz w:val="20"/>
                <w:szCs w:val="20"/>
              </w:rPr>
              <w:t>$</w:t>
            </w:r>
          </w:p>
        </w:tc>
        <w:tc>
          <w:tcPr>
            <w:tcW w:w="3342" w:type="pct"/>
            <w:tcBorders>
              <w:top w:val="single" w:sz="6" w:space="0" w:color="auto"/>
              <w:left w:val="single" w:sz="6" w:space="0" w:color="auto"/>
              <w:bottom w:val="single" w:sz="6" w:space="0" w:color="auto"/>
              <w:right w:val="single" w:sz="4" w:space="0" w:color="auto"/>
            </w:tcBorders>
            <w:hideMark/>
          </w:tcPr>
          <w:p w14:paraId="02DA9F79" w14:textId="77777777" w:rsidR="00A03B1B" w:rsidRPr="00A03B1B" w:rsidRDefault="00A03B1B" w:rsidP="00A03B1B">
            <w:pPr>
              <w:spacing w:after="60"/>
              <w:rPr>
                <w:iCs/>
                <w:sz w:val="20"/>
                <w:szCs w:val="20"/>
              </w:rPr>
            </w:pPr>
            <w:r w:rsidRPr="00A03B1B">
              <w:rPr>
                <w:i/>
                <w:iCs/>
                <w:sz w:val="20"/>
                <w:szCs w:val="20"/>
              </w:rPr>
              <w:t>Switchable Generation</w:t>
            </w:r>
            <w:r w:rsidRPr="00A03B1B">
              <w:rPr>
                <w:iCs/>
                <w:sz w:val="20"/>
                <w:szCs w:val="20"/>
              </w:rPr>
              <w:t xml:space="preserve"> </w:t>
            </w:r>
            <w:r w:rsidRPr="00A03B1B">
              <w:rPr>
                <w:i/>
                <w:iCs/>
                <w:sz w:val="20"/>
                <w:szCs w:val="20"/>
              </w:rPr>
              <w:t xml:space="preserve">Start-Up Cost </w:t>
            </w:r>
            <w:r w:rsidRPr="00A03B1B">
              <w:rPr>
                <w:iCs/>
                <w:sz w:val="20"/>
                <w:szCs w:val="20"/>
              </w:rPr>
              <w:t xml:space="preserve">—The Startup Costs for Resource </w:t>
            </w:r>
            <w:r w:rsidRPr="00A03B1B">
              <w:rPr>
                <w:i/>
                <w:iCs/>
                <w:sz w:val="20"/>
                <w:szCs w:val="20"/>
              </w:rPr>
              <w:t xml:space="preserve">r </w:t>
            </w:r>
            <w:r w:rsidRPr="00A03B1B">
              <w:rPr>
                <w:iCs/>
                <w:sz w:val="20"/>
                <w:szCs w:val="20"/>
              </w:rPr>
              <w:t>represented by QSE</w:t>
            </w:r>
            <w:r w:rsidRPr="00A03B1B">
              <w:rPr>
                <w:i/>
                <w:iCs/>
                <w:sz w:val="20"/>
                <w:szCs w:val="20"/>
              </w:rPr>
              <w:t xml:space="preserve"> q </w:t>
            </w:r>
            <w:r w:rsidRPr="00A03B1B">
              <w:rPr>
                <w:iCs/>
                <w:sz w:val="20"/>
                <w:szCs w:val="20"/>
              </w:rPr>
              <w:t xml:space="preserve">for startup hours, for the Operating Day </w:t>
            </w:r>
            <w:r w:rsidRPr="00A03B1B">
              <w:rPr>
                <w:i/>
                <w:iCs/>
                <w:sz w:val="20"/>
                <w:szCs w:val="20"/>
              </w:rPr>
              <w:t>d</w:t>
            </w:r>
            <w:r w:rsidRPr="00A03B1B">
              <w:rPr>
                <w:iCs/>
                <w:sz w:val="20"/>
                <w:szCs w:val="20"/>
              </w:rPr>
              <w:t xml:space="preserve">.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4D654E92" w14:textId="77777777" w:rsidTr="00B31BB1">
        <w:trPr>
          <w:cantSplit/>
        </w:trPr>
        <w:tc>
          <w:tcPr>
            <w:tcW w:w="966" w:type="pct"/>
            <w:tcBorders>
              <w:top w:val="single" w:sz="6" w:space="0" w:color="auto"/>
              <w:left w:val="single" w:sz="4" w:space="0" w:color="auto"/>
              <w:bottom w:val="single" w:sz="6" w:space="0" w:color="auto"/>
              <w:right w:val="single" w:sz="6" w:space="0" w:color="auto"/>
            </w:tcBorders>
          </w:tcPr>
          <w:p w14:paraId="4F8B4567" w14:textId="77777777" w:rsidR="00A03B1B" w:rsidRPr="00A03B1B" w:rsidRDefault="00A03B1B" w:rsidP="00A03B1B">
            <w:pPr>
              <w:spacing w:after="60"/>
              <w:rPr>
                <w:iCs/>
                <w:sz w:val="20"/>
                <w:szCs w:val="20"/>
              </w:rPr>
            </w:pPr>
            <w:r w:rsidRPr="00A03B1B">
              <w:rPr>
                <w:sz w:val="20"/>
                <w:szCs w:val="20"/>
              </w:rPr>
              <w:t>SWPSLR</w:t>
            </w:r>
            <w:r w:rsidRPr="00A03B1B">
              <w:rPr>
                <w:i/>
                <w:sz w:val="20"/>
                <w:szCs w:val="20"/>
                <w:vertAlign w:val="subscript"/>
              </w:rPr>
              <w:t xml:space="preserve"> q ,r, d</w:t>
            </w:r>
            <w:r w:rsidRPr="00A03B1B">
              <w:rPr>
                <w:sz w:val="20"/>
                <w:szCs w:val="20"/>
              </w:rPr>
              <w:t xml:space="preserve">    </w:t>
            </w:r>
          </w:p>
        </w:tc>
        <w:tc>
          <w:tcPr>
            <w:tcW w:w="692" w:type="pct"/>
            <w:tcBorders>
              <w:top w:val="single" w:sz="6" w:space="0" w:color="auto"/>
              <w:left w:val="single" w:sz="6" w:space="0" w:color="auto"/>
              <w:bottom w:val="single" w:sz="6" w:space="0" w:color="auto"/>
              <w:right w:val="single" w:sz="6" w:space="0" w:color="auto"/>
            </w:tcBorders>
          </w:tcPr>
          <w:p w14:paraId="2CF25E74" w14:textId="77777777" w:rsidR="00A03B1B" w:rsidRPr="00A03B1B" w:rsidRDefault="00A03B1B" w:rsidP="00A03B1B">
            <w:pPr>
              <w:spacing w:after="60"/>
              <w:rPr>
                <w:iCs/>
                <w:sz w:val="20"/>
                <w:szCs w:val="20"/>
              </w:rPr>
            </w:pPr>
            <w:r w:rsidRPr="00A03B1B">
              <w:rPr>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691E6067" w14:textId="77777777" w:rsidR="00A03B1B" w:rsidRPr="00A03B1B" w:rsidRDefault="00A03B1B" w:rsidP="00A03B1B">
            <w:pPr>
              <w:spacing w:after="60"/>
              <w:rPr>
                <w:i/>
                <w:iCs/>
                <w:sz w:val="20"/>
                <w:szCs w:val="20"/>
              </w:rPr>
            </w:pPr>
            <w:r w:rsidRPr="00A03B1B">
              <w:rPr>
                <w:i/>
                <w:sz w:val="20"/>
                <w:szCs w:val="20"/>
              </w:rPr>
              <w:t xml:space="preserve">Switchable Generation Physical Switch Lost Revenue – </w:t>
            </w:r>
            <w:r w:rsidRPr="00A03B1B">
              <w:rPr>
                <w:sz w:val="20"/>
                <w:szCs w:val="20"/>
              </w:rPr>
              <w:t xml:space="preserve">The loss of revenue, net of any saved costs including avoided fuel consumption, experienced by the QSE when the Combined Cycle Generation Resource operating in ERCOT must reduce its output to accommodate a switch from a non-ERCOT Control Area of one or more turbines needed to achieve a Combined Cycle Generation Resource configuration instructed by ERCOT.  Where for a Combined Cycle Train, the Resource </w:t>
            </w:r>
            <w:r w:rsidRPr="00A03B1B">
              <w:rPr>
                <w:i/>
                <w:sz w:val="20"/>
                <w:szCs w:val="20"/>
              </w:rPr>
              <w:t xml:space="preserve">r </w:t>
            </w:r>
            <w:r w:rsidRPr="00A03B1B">
              <w:rPr>
                <w:sz w:val="20"/>
                <w:szCs w:val="20"/>
              </w:rPr>
              <w:t>is the Combined Cycle Train.</w:t>
            </w:r>
          </w:p>
        </w:tc>
      </w:tr>
      <w:tr w:rsidR="00A03B1B" w:rsidRPr="00A03B1B" w14:paraId="61E17C9C" w14:textId="77777777" w:rsidTr="00B31BB1">
        <w:tc>
          <w:tcPr>
            <w:tcW w:w="966" w:type="pct"/>
            <w:tcBorders>
              <w:top w:val="single" w:sz="6" w:space="0" w:color="auto"/>
              <w:left w:val="single" w:sz="4" w:space="0" w:color="auto"/>
              <w:bottom w:val="single" w:sz="6" w:space="0" w:color="auto"/>
              <w:right w:val="single" w:sz="6" w:space="0" w:color="auto"/>
            </w:tcBorders>
          </w:tcPr>
          <w:p w14:paraId="42841A3F" w14:textId="77777777" w:rsidR="00A03B1B" w:rsidRPr="00A03B1B" w:rsidRDefault="00A03B1B" w:rsidP="00A03B1B">
            <w:pPr>
              <w:spacing w:after="60"/>
              <w:rPr>
                <w:iCs/>
                <w:sz w:val="20"/>
                <w:szCs w:val="20"/>
              </w:rPr>
            </w:pPr>
            <w:r w:rsidRPr="00A03B1B">
              <w:rPr>
                <w:sz w:val="20"/>
                <w:szCs w:val="20"/>
              </w:rPr>
              <w:t xml:space="preserve">RTLPX </w:t>
            </w:r>
            <w:r w:rsidRPr="00A03B1B">
              <w:rPr>
                <w:i/>
                <w:sz w:val="20"/>
                <w:szCs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60EFA93E" w14:textId="77777777" w:rsidR="00A03B1B" w:rsidRPr="00A03B1B" w:rsidRDefault="00A03B1B" w:rsidP="00A03B1B">
            <w:pPr>
              <w:spacing w:after="60"/>
              <w:rPr>
                <w:iCs/>
                <w:sz w:val="20"/>
                <w:szCs w:val="20"/>
              </w:rPr>
            </w:pPr>
            <w:r w:rsidRPr="00A03B1B">
              <w:rPr>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653C9EDD" w14:textId="77777777" w:rsidR="00A03B1B" w:rsidRPr="00A03B1B" w:rsidRDefault="00A03B1B" w:rsidP="00A03B1B">
            <w:pPr>
              <w:spacing w:after="60"/>
              <w:rPr>
                <w:iCs/>
                <w:sz w:val="20"/>
                <w:szCs w:val="20"/>
              </w:rPr>
            </w:pPr>
            <w:r w:rsidRPr="00A03B1B">
              <w:rPr>
                <w:i/>
                <w:iCs/>
                <w:sz w:val="20"/>
                <w:szCs w:val="20"/>
              </w:rPr>
              <w:t>Real-Time Proxy Generation per QSE per Resource by Settlement Interval</w:t>
            </w:r>
            <w:r w:rsidRPr="00A03B1B">
              <w:rPr>
                <w:iCs/>
                <w:sz w:val="20"/>
                <w:szCs w:val="20"/>
              </w:rPr>
              <w:t xml:space="preserve">—The Real-Time energy that was not generated in ERCOT by Combined Cycle Train, </w:t>
            </w:r>
            <w:r w:rsidRPr="00A03B1B">
              <w:rPr>
                <w:i/>
                <w:iCs/>
                <w:sz w:val="20"/>
                <w:szCs w:val="20"/>
              </w:rPr>
              <w:t>r</w:t>
            </w:r>
            <w:r w:rsidRPr="00A03B1B">
              <w:rPr>
                <w:iCs/>
                <w:sz w:val="20"/>
                <w:szCs w:val="20"/>
              </w:rPr>
              <w:t xml:space="preserve">, represented by QSE </w:t>
            </w:r>
            <w:r w:rsidRPr="00A03B1B">
              <w:rPr>
                <w:i/>
                <w:iCs/>
                <w:sz w:val="20"/>
                <w:szCs w:val="20"/>
              </w:rPr>
              <w:t>q</w:t>
            </w:r>
            <w:r w:rsidRPr="00A03B1B">
              <w:rPr>
                <w:iCs/>
                <w:sz w:val="20"/>
                <w:szCs w:val="20"/>
              </w:rPr>
              <w:t xml:space="preserve">, for the 15-minute Settlement Interval </w:t>
            </w:r>
            <w:r w:rsidRPr="00A03B1B">
              <w:rPr>
                <w:i/>
                <w:iCs/>
                <w:sz w:val="20"/>
                <w:szCs w:val="20"/>
              </w:rPr>
              <w:t>i</w:t>
            </w:r>
            <w:r w:rsidRPr="00A03B1B">
              <w:rPr>
                <w:iCs/>
                <w:sz w:val="20"/>
                <w:szCs w:val="20"/>
              </w:rPr>
              <w:t>, due to a reduction in output that was necessary to facilitate a switch of another unit in the same Combined Cycle Train to the ERCOT System from a non-ERCOT Control Area, or to a non-ERCOT Control Area from the ERCOT System, when the switch is instructed by ERCOT.</w:t>
            </w:r>
          </w:p>
          <w:p w14:paraId="61A78157" w14:textId="77777777" w:rsidR="00A03B1B" w:rsidRPr="00A03B1B" w:rsidRDefault="00A03B1B" w:rsidP="00A03B1B">
            <w:pPr>
              <w:spacing w:after="60"/>
              <w:rPr>
                <w:iCs/>
                <w:sz w:val="20"/>
                <w:szCs w:val="20"/>
              </w:rPr>
            </w:pPr>
            <w:r w:rsidRPr="00A03B1B">
              <w:rPr>
                <w:iCs/>
                <w:sz w:val="20"/>
                <w:szCs w:val="20"/>
              </w:rPr>
              <w:t xml:space="preserve">During a shutdown to switch to ERCOT, the value of RTLPX will be determined based on the reduced generation, by interval, for the period starting from the commencement of the shutdown sequence in the non-ERCOT Control Area until breaker close in ERCOT.  The reduction in generation shall be determined based on the last metered output value for the Combined Cycle Generation Resource operating in ERCOT immediately prior to the commencement of the shutdown sequence in the non-ERCOT Control Area as compared with the actual metered output during the relevant period, but only to the extent ERCOT determines the reduction in output was necessary to facilitate the switch.  </w:t>
            </w:r>
          </w:p>
          <w:p w14:paraId="7219C683" w14:textId="77777777" w:rsidR="00A03B1B" w:rsidRPr="00A03B1B" w:rsidRDefault="00A03B1B" w:rsidP="00A03B1B">
            <w:pPr>
              <w:spacing w:after="60"/>
              <w:rPr>
                <w:i/>
                <w:iCs/>
                <w:sz w:val="20"/>
                <w:szCs w:val="20"/>
              </w:rPr>
            </w:pPr>
            <w:r w:rsidRPr="00A03B1B">
              <w:rPr>
                <w:sz w:val="20"/>
                <w:szCs w:val="20"/>
              </w:rPr>
              <w:t>During a shutdown after an ERCOT release of the SWGR, the value of RTLPX will be determined based on the reduced generation, by interval, for the period starting from the commencement of the shutdown sequence in the ERCOT Control Area until breaker close in the non-ERCOT Control Area, with a maximum duration equal to the duration of the switch from the non-ERCOT Control Area to ERCOT</w:t>
            </w:r>
            <w:r w:rsidRPr="00A03B1B" w:rsidDel="00482822">
              <w:rPr>
                <w:sz w:val="20"/>
                <w:szCs w:val="20"/>
              </w:rPr>
              <w:t xml:space="preserve"> </w:t>
            </w:r>
            <w:r w:rsidRPr="00A03B1B">
              <w:rPr>
                <w:sz w:val="20"/>
                <w:szCs w:val="20"/>
              </w:rPr>
              <w:t xml:space="preserve">pursuant to the RUC instruction.  </w:t>
            </w:r>
            <w:r w:rsidRPr="00A03B1B">
              <w:rPr>
                <w:sz w:val="20"/>
                <w:szCs w:val="20"/>
              </w:rPr>
              <w:lastRenderedPageBreak/>
              <w:t xml:space="preserve">This proxy value will apply only if the QSE shuts down the unit within 60 minutes after the ERCOT release.  The reduction in generation shall be determined based on the last metered output value for the Combined Cycle Generation Resource operating in ERCOT immediately prior to the commencement of the shutdown sequence in ERCOT, as compared with the actual metered output during the relevant period, but only to the extent ERCOT determines the reduction in output was necessary to facilitate the switch.  </w:t>
            </w:r>
          </w:p>
        </w:tc>
      </w:tr>
      <w:tr w:rsidR="00A03B1B" w:rsidRPr="00A03B1B" w14:paraId="13AA522C" w14:textId="77777777" w:rsidTr="00B31BB1">
        <w:trPr>
          <w:cantSplit/>
        </w:trPr>
        <w:tc>
          <w:tcPr>
            <w:tcW w:w="966" w:type="pct"/>
            <w:tcBorders>
              <w:top w:val="single" w:sz="6" w:space="0" w:color="auto"/>
              <w:left w:val="single" w:sz="4" w:space="0" w:color="auto"/>
              <w:bottom w:val="single" w:sz="6" w:space="0" w:color="auto"/>
              <w:right w:val="single" w:sz="6" w:space="0" w:color="auto"/>
            </w:tcBorders>
          </w:tcPr>
          <w:p w14:paraId="2276519A" w14:textId="77777777" w:rsidR="00A03B1B" w:rsidRPr="00A03B1B" w:rsidRDefault="00A03B1B" w:rsidP="00A03B1B">
            <w:pPr>
              <w:spacing w:after="60"/>
              <w:rPr>
                <w:iCs/>
                <w:sz w:val="20"/>
                <w:szCs w:val="20"/>
              </w:rPr>
            </w:pPr>
            <w:r w:rsidRPr="00A03B1B">
              <w:rPr>
                <w:sz w:val="20"/>
                <w:szCs w:val="20"/>
              </w:rPr>
              <w:lastRenderedPageBreak/>
              <w:t xml:space="preserve">SFC </w:t>
            </w:r>
            <w:r w:rsidRPr="00A03B1B">
              <w:rPr>
                <w:i/>
                <w:sz w:val="20"/>
                <w:szCs w:val="20"/>
                <w:vertAlign w:val="subscript"/>
              </w:rPr>
              <w:t>d</w:t>
            </w:r>
          </w:p>
        </w:tc>
        <w:tc>
          <w:tcPr>
            <w:tcW w:w="692" w:type="pct"/>
            <w:tcBorders>
              <w:top w:val="single" w:sz="6" w:space="0" w:color="auto"/>
              <w:left w:val="single" w:sz="6" w:space="0" w:color="auto"/>
              <w:bottom w:val="single" w:sz="6" w:space="0" w:color="auto"/>
              <w:right w:val="single" w:sz="6" w:space="0" w:color="auto"/>
            </w:tcBorders>
          </w:tcPr>
          <w:p w14:paraId="30254E1F" w14:textId="77777777" w:rsidR="00A03B1B" w:rsidRPr="00A03B1B" w:rsidRDefault="00A03B1B" w:rsidP="00A03B1B">
            <w:pPr>
              <w:spacing w:after="60"/>
              <w:rPr>
                <w:iCs/>
                <w:sz w:val="20"/>
                <w:szCs w:val="20"/>
              </w:rPr>
            </w:pPr>
            <w:r w:rsidRPr="00A03B1B">
              <w:rPr>
                <w:sz w:val="20"/>
                <w:szCs w:val="20"/>
              </w:rPr>
              <w:t>MMBtu</w:t>
            </w:r>
          </w:p>
        </w:tc>
        <w:tc>
          <w:tcPr>
            <w:tcW w:w="3342" w:type="pct"/>
            <w:tcBorders>
              <w:top w:val="single" w:sz="6" w:space="0" w:color="auto"/>
              <w:left w:val="single" w:sz="6" w:space="0" w:color="auto"/>
              <w:bottom w:val="single" w:sz="6" w:space="0" w:color="auto"/>
              <w:right w:val="single" w:sz="4" w:space="0" w:color="auto"/>
            </w:tcBorders>
          </w:tcPr>
          <w:p w14:paraId="2232D88D" w14:textId="77777777" w:rsidR="00A03B1B" w:rsidRPr="00A03B1B" w:rsidRDefault="00A03B1B" w:rsidP="00A03B1B">
            <w:pPr>
              <w:spacing w:after="60"/>
              <w:rPr>
                <w:i/>
                <w:iCs/>
                <w:sz w:val="20"/>
                <w:szCs w:val="20"/>
              </w:rPr>
            </w:pPr>
            <w:r w:rsidRPr="00A03B1B">
              <w:rPr>
                <w:i/>
                <w:sz w:val="20"/>
                <w:szCs w:val="20"/>
              </w:rPr>
              <w:t xml:space="preserve">Saved Fuel Consumption </w:t>
            </w:r>
            <w:r w:rsidRPr="00A03B1B">
              <w:rPr>
                <w:sz w:val="20"/>
                <w:szCs w:val="20"/>
              </w:rPr>
              <w:t>— Fuel quantity saved due to an output reduction of the combustion turbine(s) operating in ERCOT during the relevant period if necessary to accommodate the switch to and from the ERCOT area.</w:t>
            </w:r>
          </w:p>
        </w:tc>
      </w:tr>
      <w:tr w:rsidR="00A03B1B" w:rsidRPr="00A03B1B" w14:paraId="4EF65BC5" w14:textId="77777777" w:rsidTr="00B31BB1">
        <w:trPr>
          <w:cantSplit/>
        </w:trPr>
        <w:tc>
          <w:tcPr>
            <w:tcW w:w="966" w:type="pct"/>
            <w:tcBorders>
              <w:top w:val="single" w:sz="6" w:space="0" w:color="auto"/>
              <w:left w:val="single" w:sz="4" w:space="0" w:color="auto"/>
              <w:bottom w:val="single" w:sz="6" w:space="0" w:color="auto"/>
              <w:right w:val="single" w:sz="6" w:space="0" w:color="auto"/>
            </w:tcBorders>
          </w:tcPr>
          <w:p w14:paraId="081F1743" w14:textId="77777777" w:rsidR="00A03B1B" w:rsidRPr="00A03B1B" w:rsidRDefault="00A03B1B" w:rsidP="00A03B1B">
            <w:pPr>
              <w:spacing w:after="60"/>
              <w:rPr>
                <w:iCs/>
                <w:sz w:val="20"/>
                <w:szCs w:val="20"/>
              </w:rPr>
            </w:pPr>
            <w:r w:rsidRPr="00A03B1B">
              <w:rPr>
                <w:sz w:val="20"/>
                <w:szCs w:val="20"/>
              </w:rPr>
              <w:t>SWSF</w:t>
            </w:r>
          </w:p>
        </w:tc>
        <w:tc>
          <w:tcPr>
            <w:tcW w:w="692" w:type="pct"/>
            <w:tcBorders>
              <w:top w:val="single" w:sz="6" w:space="0" w:color="auto"/>
              <w:left w:val="single" w:sz="6" w:space="0" w:color="auto"/>
              <w:bottom w:val="single" w:sz="6" w:space="0" w:color="auto"/>
              <w:right w:val="single" w:sz="6" w:space="0" w:color="auto"/>
            </w:tcBorders>
          </w:tcPr>
          <w:p w14:paraId="2BCC1E70" w14:textId="77777777" w:rsidR="00A03B1B" w:rsidRPr="00A03B1B" w:rsidRDefault="00A03B1B" w:rsidP="00A03B1B">
            <w:pPr>
              <w:spacing w:after="60"/>
              <w:rPr>
                <w:iCs/>
                <w:sz w:val="20"/>
                <w:szCs w:val="20"/>
              </w:rPr>
            </w:pPr>
            <w:r w:rsidRPr="00A03B1B">
              <w:rPr>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50B871E6" w14:textId="77777777" w:rsidR="00A03B1B" w:rsidRPr="00A03B1B" w:rsidRDefault="00A03B1B" w:rsidP="00A03B1B">
            <w:pPr>
              <w:spacing w:after="60"/>
              <w:rPr>
                <w:i/>
                <w:iCs/>
                <w:sz w:val="20"/>
                <w:szCs w:val="20"/>
              </w:rPr>
            </w:pPr>
            <w:r w:rsidRPr="00A03B1B">
              <w:rPr>
                <w:i/>
                <w:iCs/>
                <w:sz w:val="20"/>
                <w:szCs w:val="20"/>
              </w:rPr>
              <w:t>Switchable Generation</w:t>
            </w:r>
            <w:r w:rsidRPr="00A03B1B">
              <w:rPr>
                <w:iCs/>
                <w:sz w:val="20"/>
                <w:szCs w:val="20"/>
              </w:rPr>
              <w:t xml:space="preserve"> </w:t>
            </w:r>
            <w:r w:rsidRPr="00A03B1B">
              <w:rPr>
                <w:i/>
                <w:iCs/>
                <w:sz w:val="20"/>
                <w:szCs w:val="20"/>
              </w:rPr>
              <w:t xml:space="preserve">Startup Factor </w:t>
            </w:r>
            <w:r w:rsidRPr="00A03B1B">
              <w:rPr>
                <w:iCs/>
                <w:sz w:val="20"/>
                <w:szCs w:val="20"/>
              </w:rPr>
              <w:t>—The Switchable Generation Startup Factor for an SWGR.  The SWSF shall be set to a value of 2 if the SWGR has a COP Resource Status of EMRSWGR within 24 hours of being released by the ERCOT Operator.  Otherwise, the SWSF shall be set to a value of 1.</w:t>
            </w:r>
          </w:p>
        </w:tc>
      </w:tr>
      <w:tr w:rsidR="00A03B1B" w:rsidRPr="00A03B1B" w14:paraId="4694903D" w14:textId="77777777" w:rsidTr="00B31BB1">
        <w:trPr>
          <w:cantSplit/>
        </w:trPr>
        <w:tc>
          <w:tcPr>
            <w:tcW w:w="966" w:type="pct"/>
            <w:tcBorders>
              <w:top w:val="single" w:sz="6" w:space="0" w:color="auto"/>
              <w:left w:val="single" w:sz="4" w:space="0" w:color="auto"/>
              <w:bottom w:val="single" w:sz="6" w:space="0" w:color="auto"/>
              <w:right w:val="single" w:sz="6" w:space="0" w:color="auto"/>
            </w:tcBorders>
          </w:tcPr>
          <w:p w14:paraId="5C2B7EE3" w14:textId="77777777" w:rsidR="00A03B1B" w:rsidRPr="00A03B1B" w:rsidRDefault="00A03B1B" w:rsidP="00A03B1B">
            <w:pPr>
              <w:spacing w:after="60"/>
              <w:rPr>
                <w:iCs/>
                <w:sz w:val="20"/>
                <w:szCs w:val="20"/>
              </w:rPr>
            </w:pPr>
            <w:r w:rsidRPr="00A03B1B">
              <w:rPr>
                <w:iCs/>
                <w:sz w:val="20"/>
                <w:szCs w:val="20"/>
              </w:rPr>
              <w:t xml:space="preserve">SWMEC </w:t>
            </w:r>
            <w:r w:rsidRPr="00A03B1B">
              <w:rPr>
                <w:i/>
                <w:iCs/>
                <w:sz w:val="20"/>
                <w:szCs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0BAFC101" w14:textId="77777777" w:rsidR="00A03B1B" w:rsidRPr="00A03B1B" w:rsidRDefault="00A03B1B" w:rsidP="00A03B1B">
            <w:pPr>
              <w:spacing w:after="60"/>
              <w:rPr>
                <w:iCs/>
                <w:sz w:val="20"/>
                <w:szCs w:val="20"/>
              </w:rPr>
            </w:pPr>
            <w:r w:rsidRPr="00A03B1B">
              <w:rPr>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708C0479" w14:textId="77777777" w:rsidR="00A03B1B" w:rsidRPr="00A03B1B" w:rsidRDefault="00A03B1B" w:rsidP="00A03B1B">
            <w:pPr>
              <w:spacing w:after="60"/>
              <w:rPr>
                <w:i/>
                <w:iCs/>
                <w:sz w:val="20"/>
                <w:szCs w:val="20"/>
              </w:rPr>
            </w:pPr>
            <w:r w:rsidRPr="00A03B1B">
              <w:rPr>
                <w:i/>
                <w:iCs/>
                <w:sz w:val="20"/>
                <w:szCs w:val="20"/>
              </w:rPr>
              <w:t>Switchable Generation</w:t>
            </w:r>
            <w:r w:rsidRPr="00A03B1B">
              <w:rPr>
                <w:iCs/>
                <w:sz w:val="20"/>
                <w:szCs w:val="20"/>
              </w:rPr>
              <w:t xml:space="preserve"> </w:t>
            </w:r>
            <w:r w:rsidRPr="00A03B1B">
              <w:rPr>
                <w:i/>
                <w:iCs/>
                <w:sz w:val="20"/>
                <w:szCs w:val="20"/>
              </w:rPr>
              <w:t xml:space="preserve">Minimum Energy Cost </w:t>
            </w:r>
            <w:r w:rsidRPr="00A03B1B">
              <w:rPr>
                <w:iCs/>
                <w:sz w:val="20"/>
                <w:szCs w:val="20"/>
              </w:rPr>
              <w:t xml:space="preserve">—The minimum energy costs for Resource </w:t>
            </w:r>
            <w:r w:rsidRPr="00A03B1B">
              <w:rPr>
                <w:i/>
                <w:iCs/>
                <w:sz w:val="20"/>
                <w:szCs w:val="20"/>
              </w:rPr>
              <w:t xml:space="preserve">r </w:t>
            </w:r>
            <w:r w:rsidRPr="00A03B1B">
              <w:rPr>
                <w:iCs/>
                <w:sz w:val="20"/>
                <w:szCs w:val="20"/>
              </w:rPr>
              <w:t>represented by QSE</w:t>
            </w:r>
            <w:r w:rsidRPr="00A03B1B">
              <w:rPr>
                <w:i/>
                <w:iCs/>
                <w:sz w:val="20"/>
                <w:szCs w:val="20"/>
              </w:rPr>
              <w:t xml:space="preserve"> q </w:t>
            </w:r>
            <w:r w:rsidRPr="00A03B1B">
              <w:rPr>
                <w:iCs/>
                <w:sz w:val="20"/>
                <w:szCs w:val="20"/>
              </w:rPr>
              <w:t xml:space="preserve">during instructed hours, for the Operating Day </w:t>
            </w:r>
            <w:r w:rsidRPr="00A03B1B">
              <w:rPr>
                <w:i/>
                <w:iCs/>
                <w:sz w:val="20"/>
                <w:szCs w:val="20"/>
              </w:rPr>
              <w:t>d</w:t>
            </w:r>
            <w:r w:rsidRPr="00A03B1B">
              <w:rPr>
                <w:iCs/>
                <w:sz w:val="20"/>
                <w:szCs w:val="20"/>
              </w:rPr>
              <w:t xml:space="preserve">.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2E0AEF05" w14:textId="77777777" w:rsidTr="00B31BB1">
        <w:trPr>
          <w:cantSplit/>
        </w:trPr>
        <w:tc>
          <w:tcPr>
            <w:tcW w:w="966" w:type="pct"/>
            <w:tcBorders>
              <w:top w:val="single" w:sz="6" w:space="0" w:color="auto"/>
              <w:left w:val="single" w:sz="4" w:space="0" w:color="auto"/>
              <w:bottom w:val="single" w:sz="6" w:space="0" w:color="auto"/>
              <w:right w:val="single" w:sz="6" w:space="0" w:color="auto"/>
            </w:tcBorders>
          </w:tcPr>
          <w:p w14:paraId="4C6E5EC8" w14:textId="77777777" w:rsidR="00A03B1B" w:rsidRPr="00A03B1B" w:rsidRDefault="00A03B1B" w:rsidP="00A03B1B">
            <w:pPr>
              <w:spacing w:after="60"/>
              <w:rPr>
                <w:iCs/>
                <w:sz w:val="20"/>
                <w:szCs w:val="20"/>
              </w:rPr>
            </w:pPr>
            <w:r w:rsidRPr="00A03B1B">
              <w:rPr>
                <w:iCs/>
                <w:sz w:val="20"/>
                <w:szCs w:val="20"/>
              </w:rPr>
              <w:t xml:space="preserve">SWOC </w:t>
            </w:r>
            <w:r w:rsidRPr="00A03B1B">
              <w:rPr>
                <w:i/>
                <w:iCs/>
                <w:sz w:val="20"/>
                <w:szCs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41370AB4" w14:textId="77777777" w:rsidR="00A03B1B" w:rsidRPr="00A03B1B" w:rsidRDefault="00A03B1B" w:rsidP="00A03B1B">
            <w:pPr>
              <w:spacing w:after="60"/>
              <w:rPr>
                <w:iCs/>
                <w:sz w:val="20"/>
                <w:szCs w:val="20"/>
              </w:rPr>
            </w:pPr>
            <w:r w:rsidRPr="00A03B1B">
              <w:rPr>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77A27261" w14:textId="77777777" w:rsidR="00A03B1B" w:rsidRPr="00A03B1B" w:rsidRDefault="00A03B1B" w:rsidP="00A03B1B">
            <w:pPr>
              <w:spacing w:after="60"/>
              <w:rPr>
                <w:i/>
                <w:iCs/>
                <w:sz w:val="20"/>
                <w:szCs w:val="20"/>
              </w:rPr>
            </w:pPr>
            <w:r w:rsidRPr="00A03B1B">
              <w:rPr>
                <w:i/>
                <w:sz w:val="20"/>
                <w:szCs w:val="20"/>
              </w:rPr>
              <w:t>Switchable Generation</w:t>
            </w:r>
            <w:r w:rsidRPr="00A03B1B">
              <w:rPr>
                <w:sz w:val="20"/>
                <w:szCs w:val="20"/>
              </w:rPr>
              <w:t xml:space="preserve"> </w:t>
            </w:r>
            <w:r w:rsidRPr="00A03B1B">
              <w:rPr>
                <w:i/>
                <w:sz w:val="20"/>
                <w:szCs w:val="20"/>
              </w:rPr>
              <w:t xml:space="preserve">Operating Cost </w:t>
            </w:r>
            <w:r w:rsidRPr="00A03B1B">
              <w:rPr>
                <w:sz w:val="20"/>
                <w:szCs w:val="20"/>
              </w:rPr>
              <w:t xml:space="preserve">—The operating costs for Resource </w:t>
            </w:r>
            <w:r w:rsidRPr="00A03B1B">
              <w:rPr>
                <w:i/>
                <w:sz w:val="20"/>
                <w:szCs w:val="20"/>
              </w:rPr>
              <w:t xml:space="preserve">r </w:t>
            </w:r>
            <w:r w:rsidRPr="00A03B1B">
              <w:rPr>
                <w:sz w:val="20"/>
                <w:szCs w:val="20"/>
              </w:rPr>
              <w:t>represented by QSE</w:t>
            </w:r>
            <w:r w:rsidRPr="00A03B1B">
              <w:rPr>
                <w:i/>
                <w:sz w:val="20"/>
                <w:szCs w:val="20"/>
              </w:rPr>
              <w:t xml:space="preserve"> q </w:t>
            </w:r>
            <w:r w:rsidRPr="00A03B1B">
              <w:rPr>
                <w:sz w:val="20"/>
                <w:szCs w:val="20"/>
              </w:rPr>
              <w:t xml:space="preserve">during instructed hours, for the Operating Day </w:t>
            </w:r>
            <w:r w:rsidRPr="00A03B1B">
              <w:rPr>
                <w:i/>
                <w:sz w:val="20"/>
                <w:szCs w:val="20"/>
              </w:rPr>
              <w:t>d</w:t>
            </w:r>
            <w:r w:rsidRPr="00A03B1B">
              <w:rPr>
                <w:sz w:val="20"/>
                <w:szCs w:val="20"/>
              </w:rPr>
              <w:t xml:space="preserve">.  Where for a Combined Cycle Train, the Resource </w:t>
            </w:r>
            <w:r w:rsidRPr="00A03B1B">
              <w:rPr>
                <w:i/>
                <w:sz w:val="20"/>
                <w:szCs w:val="20"/>
              </w:rPr>
              <w:t xml:space="preserve">r </w:t>
            </w:r>
            <w:r w:rsidRPr="00A03B1B">
              <w:rPr>
                <w:sz w:val="20"/>
                <w:szCs w:val="20"/>
              </w:rPr>
              <w:t>is the Combined Cycle Train.  Switchable generation operating cost represents the Real-Time operating costs in ERCOT reduced by the savings in operating costs not incurred due to the switch from the non-ERCOT Control Area.</w:t>
            </w:r>
          </w:p>
        </w:tc>
      </w:tr>
      <w:tr w:rsidR="00A03B1B" w:rsidRPr="00A03B1B" w14:paraId="56CBA1FF" w14:textId="77777777" w:rsidTr="00B31BB1">
        <w:trPr>
          <w:cantSplit/>
        </w:trPr>
        <w:tc>
          <w:tcPr>
            <w:tcW w:w="966" w:type="pct"/>
            <w:tcBorders>
              <w:top w:val="single" w:sz="6" w:space="0" w:color="auto"/>
              <w:left w:val="single" w:sz="4" w:space="0" w:color="auto"/>
              <w:bottom w:val="single" w:sz="6" w:space="0" w:color="auto"/>
              <w:right w:val="single" w:sz="6" w:space="0" w:color="auto"/>
            </w:tcBorders>
          </w:tcPr>
          <w:p w14:paraId="74806F5A" w14:textId="77777777" w:rsidR="00A03B1B" w:rsidRPr="00A03B1B" w:rsidRDefault="00A03B1B" w:rsidP="00A03B1B">
            <w:pPr>
              <w:spacing w:after="60"/>
              <w:rPr>
                <w:iCs/>
                <w:sz w:val="20"/>
                <w:szCs w:val="20"/>
              </w:rPr>
            </w:pPr>
            <w:r w:rsidRPr="00A03B1B">
              <w:rPr>
                <w:iCs/>
                <w:sz w:val="20"/>
                <w:szCs w:val="20"/>
              </w:rPr>
              <w:t>SWAC</w:t>
            </w:r>
            <w:r w:rsidRPr="00A03B1B">
              <w:rPr>
                <w:i/>
                <w:iCs/>
                <w:sz w:val="20"/>
                <w:szCs w:val="20"/>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7E3CB60B" w14:textId="77777777" w:rsidR="00A03B1B" w:rsidRPr="00A03B1B" w:rsidRDefault="00A03B1B" w:rsidP="00A03B1B">
            <w:pPr>
              <w:spacing w:after="60"/>
              <w:rPr>
                <w:iCs/>
                <w:sz w:val="20"/>
                <w:szCs w:val="20"/>
              </w:rPr>
            </w:pPr>
            <w:r w:rsidRPr="00A03B1B">
              <w:rPr>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7A20C8FE" w14:textId="77777777" w:rsidR="00A03B1B" w:rsidRPr="00A03B1B" w:rsidRDefault="00A03B1B" w:rsidP="00A03B1B">
            <w:pPr>
              <w:spacing w:after="60"/>
              <w:rPr>
                <w:iCs/>
                <w:sz w:val="20"/>
                <w:szCs w:val="20"/>
              </w:rPr>
            </w:pPr>
            <w:r w:rsidRPr="00A03B1B">
              <w:rPr>
                <w:i/>
                <w:iCs/>
                <w:sz w:val="20"/>
                <w:szCs w:val="20"/>
              </w:rPr>
              <w:t xml:space="preserve">Switchable Generation Approved Costs – </w:t>
            </w:r>
            <w:r w:rsidRPr="00A03B1B">
              <w:rPr>
                <w:iCs/>
                <w:sz w:val="20"/>
                <w:szCs w:val="20"/>
              </w:rPr>
              <w:t xml:space="preserve">The total amount of the calculation of financial loss, as submitted by the QSE </w:t>
            </w:r>
            <w:r w:rsidRPr="00A03B1B">
              <w:rPr>
                <w:i/>
                <w:iCs/>
                <w:sz w:val="20"/>
                <w:szCs w:val="20"/>
              </w:rPr>
              <w:t xml:space="preserve">q </w:t>
            </w:r>
            <w:r w:rsidRPr="00A03B1B">
              <w:rPr>
                <w:iCs/>
                <w:sz w:val="20"/>
                <w:szCs w:val="20"/>
              </w:rPr>
              <w:t>for the Resource</w:t>
            </w:r>
            <w:r w:rsidRPr="00A03B1B">
              <w:rPr>
                <w:i/>
                <w:iCs/>
                <w:sz w:val="20"/>
                <w:szCs w:val="20"/>
              </w:rPr>
              <w:t xml:space="preserve"> r, </w:t>
            </w:r>
            <w:r w:rsidRPr="00A03B1B">
              <w:rPr>
                <w:iCs/>
                <w:sz w:val="20"/>
                <w:szCs w:val="20"/>
              </w:rPr>
              <w:t xml:space="preserve">as approved by ERCOT for the Operating Day </w:t>
            </w:r>
            <w:r w:rsidRPr="00A03B1B">
              <w:rPr>
                <w:i/>
                <w:iCs/>
                <w:sz w:val="20"/>
                <w:szCs w:val="20"/>
              </w:rPr>
              <w:t>d</w:t>
            </w:r>
            <w:r w:rsidRPr="00A03B1B">
              <w:rPr>
                <w:iCs/>
                <w:sz w:val="20"/>
                <w:szCs w:val="20"/>
              </w:rPr>
              <w:t xml:space="preserve">.  Where for a Combined Cycle Train, the Resource </w:t>
            </w:r>
            <w:r w:rsidRPr="00A03B1B">
              <w:rPr>
                <w:i/>
                <w:iCs/>
                <w:sz w:val="20"/>
                <w:szCs w:val="20"/>
              </w:rPr>
              <w:t>r</w:t>
            </w:r>
            <w:r w:rsidRPr="00A03B1B">
              <w:rPr>
                <w:iCs/>
                <w:sz w:val="20"/>
                <w:szCs w:val="20"/>
              </w:rPr>
              <w:t xml:space="preserve"> is the Combined Cycle Train.</w:t>
            </w:r>
          </w:p>
        </w:tc>
      </w:tr>
      <w:tr w:rsidR="00A03B1B" w:rsidRPr="00A03B1B" w14:paraId="6EEEEDCD" w14:textId="77777777" w:rsidTr="00B31BB1">
        <w:trPr>
          <w:cantSplit/>
        </w:trPr>
        <w:tc>
          <w:tcPr>
            <w:tcW w:w="966" w:type="pct"/>
            <w:tcBorders>
              <w:top w:val="single" w:sz="6" w:space="0" w:color="auto"/>
              <w:left w:val="single" w:sz="4" w:space="0" w:color="auto"/>
              <w:bottom w:val="single" w:sz="6" w:space="0" w:color="auto"/>
              <w:right w:val="single" w:sz="6" w:space="0" w:color="auto"/>
            </w:tcBorders>
          </w:tcPr>
          <w:p w14:paraId="5D1298DD" w14:textId="77777777" w:rsidR="00A03B1B" w:rsidRPr="00A03B1B" w:rsidRDefault="00A03B1B" w:rsidP="00A03B1B">
            <w:pPr>
              <w:spacing w:after="60"/>
              <w:rPr>
                <w:iCs/>
                <w:sz w:val="20"/>
                <w:szCs w:val="20"/>
              </w:rPr>
            </w:pPr>
            <w:r w:rsidRPr="00A03B1B">
              <w:rPr>
                <w:iCs/>
                <w:sz w:val="20"/>
                <w:szCs w:val="20"/>
              </w:rPr>
              <w:t>SWFC</w:t>
            </w:r>
            <w:r w:rsidRPr="00A03B1B">
              <w:rPr>
                <w:i/>
                <w:iCs/>
                <w:sz w:val="20"/>
                <w:szCs w:val="20"/>
                <w:vertAlign w:val="subscript"/>
              </w:rPr>
              <w:t xml:space="preserve"> q, r, d</w:t>
            </w:r>
            <w:r w:rsidRPr="00A03B1B">
              <w:rPr>
                <w:i/>
                <w:iCs/>
                <w:sz w:val="20"/>
                <w:szCs w:val="20"/>
                <w:vertAlign w:val="subscript"/>
                <w:lang w:val="it-IT"/>
              </w:rPr>
              <w:t xml:space="preserve">  </w:t>
            </w:r>
          </w:p>
        </w:tc>
        <w:tc>
          <w:tcPr>
            <w:tcW w:w="692" w:type="pct"/>
            <w:tcBorders>
              <w:top w:val="single" w:sz="6" w:space="0" w:color="auto"/>
              <w:left w:val="single" w:sz="6" w:space="0" w:color="auto"/>
              <w:bottom w:val="single" w:sz="6" w:space="0" w:color="auto"/>
              <w:right w:val="single" w:sz="6" w:space="0" w:color="auto"/>
            </w:tcBorders>
          </w:tcPr>
          <w:p w14:paraId="2D7F3F56" w14:textId="77777777" w:rsidR="00A03B1B" w:rsidRPr="00A03B1B" w:rsidRDefault="00A03B1B" w:rsidP="00A03B1B">
            <w:pPr>
              <w:spacing w:after="60"/>
              <w:rPr>
                <w:iCs/>
                <w:sz w:val="20"/>
                <w:szCs w:val="20"/>
              </w:rPr>
            </w:pPr>
            <w:r w:rsidRPr="00A03B1B">
              <w:rPr>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05AD930C" w14:textId="77777777" w:rsidR="00A03B1B" w:rsidRPr="00A03B1B" w:rsidRDefault="00A03B1B" w:rsidP="00A03B1B">
            <w:pPr>
              <w:spacing w:after="60"/>
              <w:rPr>
                <w:i/>
                <w:iCs/>
                <w:sz w:val="20"/>
                <w:szCs w:val="20"/>
              </w:rPr>
            </w:pPr>
            <w:r w:rsidRPr="00A03B1B">
              <w:rPr>
                <w:i/>
                <w:iCs/>
                <w:sz w:val="20"/>
                <w:szCs w:val="20"/>
              </w:rPr>
              <w:t>Switchable Generator</w:t>
            </w:r>
            <w:r w:rsidRPr="00A03B1B">
              <w:rPr>
                <w:iCs/>
                <w:sz w:val="20"/>
                <w:szCs w:val="20"/>
              </w:rPr>
              <w:t xml:space="preserve"> </w:t>
            </w:r>
            <w:r w:rsidRPr="00A03B1B">
              <w:rPr>
                <w:i/>
                <w:iCs/>
                <w:sz w:val="20"/>
                <w:szCs w:val="20"/>
              </w:rPr>
              <w:t xml:space="preserve">Fuel Cost </w:t>
            </w:r>
            <w:r w:rsidRPr="00A03B1B">
              <w:rPr>
                <w:iCs/>
                <w:sz w:val="20"/>
                <w:szCs w:val="20"/>
              </w:rPr>
              <w:t xml:space="preserve">—The incremental fuel costs and fees for Resource </w:t>
            </w:r>
            <w:r w:rsidRPr="00A03B1B">
              <w:rPr>
                <w:i/>
                <w:iCs/>
                <w:sz w:val="20"/>
                <w:szCs w:val="20"/>
              </w:rPr>
              <w:t xml:space="preserve">r </w:t>
            </w:r>
            <w:r w:rsidRPr="00A03B1B">
              <w:rPr>
                <w:iCs/>
                <w:sz w:val="20"/>
                <w:szCs w:val="20"/>
              </w:rPr>
              <w:t>represented by QSE</w:t>
            </w:r>
            <w:r w:rsidRPr="00A03B1B">
              <w:rPr>
                <w:i/>
                <w:iCs/>
                <w:sz w:val="20"/>
                <w:szCs w:val="20"/>
              </w:rPr>
              <w:t xml:space="preserve"> q </w:t>
            </w:r>
            <w:r w:rsidRPr="00A03B1B">
              <w:rPr>
                <w:iCs/>
                <w:sz w:val="20"/>
                <w:szCs w:val="20"/>
              </w:rPr>
              <w:t xml:space="preserve">for all instructed hours, for the Operating Day </w:t>
            </w:r>
            <w:r w:rsidRPr="00A03B1B">
              <w:rPr>
                <w:i/>
                <w:iCs/>
                <w:sz w:val="20"/>
                <w:szCs w:val="20"/>
              </w:rPr>
              <w:t>d</w:t>
            </w:r>
            <w:r w:rsidRPr="00A03B1B">
              <w:rPr>
                <w:iCs/>
                <w:sz w:val="20"/>
                <w:szCs w:val="20"/>
              </w:rPr>
              <w:t xml:space="preserve">.  Where for a Combined Cycle Train, the Resource </w:t>
            </w:r>
            <w:r w:rsidRPr="00A03B1B">
              <w:rPr>
                <w:i/>
                <w:iCs/>
                <w:sz w:val="20"/>
                <w:szCs w:val="20"/>
              </w:rPr>
              <w:t xml:space="preserve">r </w:t>
            </w:r>
            <w:r w:rsidRPr="00A03B1B">
              <w:rPr>
                <w:iCs/>
                <w:sz w:val="20"/>
                <w:szCs w:val="20"/>
              </w:rPr>
              <w:t xml:space="preserve">is the Combined Cycle Train.  Incremental fuel costs must be based on those costs incurred as described in Section 9.14.9, Incremental Fuel Costs for Switchable Generation Make-Whole Payment. </w:t>
            </w:r>
          </w:p>
        </w:tc>
      </w:tr>
      <w:tr w:rsidR="00A03B1B" w:rsidRPr="00A03B1B" w14:paraId="7CB3849D" w14:textId="77777777" w:rsidTr="00B31BB1">
        <w:tc>
          <w:tcPr>
            <w:tcW w:w="966" w:type="pct"/>
            <w:tcBorders>
              <w:top w:val="single" w:sz="6" w:space="0" w:color="auto"/>
              <w:left w:val="single" w:sz="4" w:space="0" w:color="auto"/>
              <w:bottom w:val="single" w:sz="6" w:space="0" w:color="auto"/>
              <w:right w:val="single" w:sz="6" w:space="0" w:color="auto"/>
            </w:tcBorders>
          </w:tcPr>
          <w:p w14:paraId="5F25C563" w14:textId="77777777" w:rsidR="00A03B1B" w:rsidRPr="00A03B1B" w:rsidRDefault="00A03B1B" w:rsidP="00A03B1B">
            <w:pPr>
              <w:spacing w:after="60"/>
              <w:rPr>
                <w:iCs/>
                <w:sz w:val="20"/>
                <w:szCs w:val="20"/>
              </w:rPr>
            </w:pPr>
            <w:r w:rsidRPr="00A03B1B">
              <w:rPr>
                <w:iCs/>
                <w:sz w:val="20"/>
                <w:szCs w:val="20"/>
              </w:rPr>
              <w:t xml:space="preserve">SWFIPC </w:t>
            </w:r>
            <w:r w:rsidRPr="00A03B1B">
              <w:rPr>
                <w:i/>
                <w:iCs/>
                <w:sz w:val="20"/>
                <w:szCs w:val="20"/>
                <w:vertAlign w:val="subscript"/>
              </w:rPr>
              <w:t>q, r, d</w:t>
            </w:r>
            <w:r w:rsidRPr="00A03B1B">
              <w:rPr>
                <w:i/>
                <w:iCs/>
                <w:sz w:val="20"/>
                <w:szCs w:val="20"/>
              </w:rPr>
              <w:t xml:space="preserve">  </w:t>
            </w:r>
          </w:p>
        </w:tc>
        <w:tc>
          <w:tcPr>
            <w:tcW w:w="692" w:type="pct"/>
            <w:tcBorders>
              <w:top w:val="single" w:sz="6" w:space="0" w:color="auto"/>
              <w:left w:val="single" w:sz="6" w:space="0" w:color="auto"/>
              <w:bottom w:val="single" w:sz="6" w:space="0" w:color="auto"/>
              <w:right w:val="single" w:sz="6" w:space="0" w:color="auto"/>
            </w:tcBorders>
          </w:tcPr>
          <w:p w14:paraId="471240CE" w14:textId="77777777" w:rsidR="00A03B1B" w:rsidRPr="00A03B1B" w:rsidRDefault="00A03B1B" w:rsidP="00A03B1B">
            <w:pPr>
              <w:spacing w:after="60"/>
              <w:rPr>
                <w:iCs/>
                <w:sz w:val="20"/>
                <w:szCs w:val="20"/>
              </w:rPr>
            </w:pPr>
            <w:r w:rsidRPr="00A03B1B">
              <w:rPr>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224CF083" w14:textId="77777777" w:rsidR="00A03B1B" w:rsidRPr="00A03B1B" w:rsidRDefault="00A03B1B" w:rsidP="00A03B1B">
            <w:pPr>
              <w:spacing w:after="60"/>
              <w:rPr>
                <w:i/>
                <w:iCs/>
                <w:sz w:val="20"/>
                <w:szCs w:val="20"/>
              </w:rPr>
            </w:pPr>
            <w:r w:rsidRPr="00A03B1B">
              <w:rPr>
                <w:i/>
                <w:iCs/>
                <w:sz w:val="20"/>
                <w:szCs w:val="20"/>
              </w:rPr>
              <w:t>Switchable Generator Fuel Imbalance Penalty Cost</w:t>
            </w:r>
            <w:r w:rsidRPr="00A03B1B">
              <w:rPr>
                <w:iCs/>
                <w:sz w:val="20"/>
                <w:szCs w:val="20"/>
              </w:rPr>
              <w:t xml:space="preserve"> —The fuel imbalance penalty cost for Resource </w:t>
            </w:r>
            <w:r w:rsidRPr="00A03B1B">
              <w:rPr>
                <w:i/>
                <w:iCs/>
                <w:sz w:val="20"/>
                <w:szCs w:val="20"/>
              </w:rPr>
              <w:t>r</w:t>
            </w:r>
            <w:r w:rsidRPr="00A03B1B">
              <w:rPr>
                <w:iCs/>
                <w:sz w:val="20"/>
                <w:szCs w:val="20"/>
              </w:rPr>
              <w:t xml:space="preserve"> represented by QSE </w:t>
            </w:r>
            <w:r w:rsidRPr="00A03B1B">
              <w:rPr>
                <w:i/>
                <w:iCs/>
                <w:sz w:val="20"/>
                <w:szCs w:val="20"/>
              </w:rPr>
              <w:t>q</w:t>
            </w:r>
            <w:r w:rsidRPr="00A03B1B">
              <w:rPr>
                <w:iCs/>
                <w:sz w:val="20"/>
                <w:szCs w:val="20"/>
              </w:rPr>
              <w:t xml:space="preserve">, for the Operating Day, arising from the SWGR not consuming its contracted fuel quantities as a result of a switch from a non-ERCOT Control Area as requested by ERCOT.  Fuel imbalance penalty costs are limited to those costs assessed for the period starting at the initiation of the ramp-down in the non-ERCOT Control Area to two hours following the time ERCOT released the SWGR. Where for a Combined Cycle Train, the Resource </w:t>
            </w:r>
            <w:r w:rsidRPr="00A03B1B">
              <w:rPr>
                <w:i/>
                <w:iCs/>
                <w:sz w:val="20"/>
                <w:szCs w:val="20"/>
              </w:rPr>
              <w:t>r</w:t>
            </w:r>
            <w:r w:rsidRPr="00A03B1B">
              <w:rPr>
                <w:iCs/>
                <w:sz w:val="20"/>
                <w:szCs w:val="20"/>
              </w:rPr>
              <w:t xml:space="preserve"> is the Combined Cycle Train.</w:t>
            </w:r>
          </w:p>
        </w:tc>
      </w:tr>
      <w:tr w:rsidR="00A03B1B" w:rsidRPr="00A03B1B" w14:paraId="4448BC5D" w14:textId="77777777" w:rsidTr="00B31BB1">
        <w:tc>
          <w:tcPr>
            <w:tcW w:w="966" w:type="pct"/>
            <w:tcBorders>
              <w:top w:val="single" w:sz="6" w:space="0" w:color="auto"/>
              <w:left w:val="single" w:sz="4" w:space="0" w:color="auto"/>
              <w:bottom w:val="single" w:sz="6" w:space="0" w:color="auto"/>
              <w:right w:val="single" w:sz="6" w:space="0" w:color="auto"/>
            </w:tcBorders>
          </w:tcPr>
          <w:p w14:paraId="0DF36FA1" w14:textId="77777777" w:rsidR="00A03B1B" w:rsidRPr="00A03B1B" w:rsidRDefault="00A03B1B" w:rsidP="00A03B1B">
            <w:pPr>
              <w:spacing w:after="60"/>
              <w:rPr>
                <w:iCs/>
                <w:sz w:val="20"/>
                <w:szCs w:val="20"/>
              </w:rPr>
            </w:pPr>
            <w:r w:rsidRPr="00A03B1B">
              <w:rPr>
                <w:iCs/>
                <w:sz w:val="20"/>
                <w:szCs w:val="20"/>
              </w:rPr>
              <w:t>SWEIC</w:t>
            </w:r>
            <w:r w:rsidRPr="00A03B1B">
              <w:rPr>
                <w:i/>
                <w:sz w:val="20"/>
                <w:szCs w:val="20"/>
                <w:vertAlign w:val="subscript"/>
              </w:rPr>
              <w:t xml:space="preserve"> q, r, d</w:t>
            </w:r>
            <w:r w:rsidRPr="00A03B1B">
              <w:rPr>
                <w:i/>
                <w:sz w:val="20"/>
                <w:szCs w:val="20"/>
                <w:vertAlign w:val="subscript"/>
                <w:lang w:val="it-IT"/>
              </w:rPr>
              <w:t xml:space="preserve">   </w:t>
            </w:r>
          </w:p>
        </w:tc>
        <w:tc>
          <w:tcPr>
            <w:tcW w:w="692" w:type="pct"/>
            <w:tcBorders>
              <w:top w:val="single" w:sz="6" w:space="0" w:color="auto"/>
              <w:left w:val="single" w:sz="6" w:space="0" w:color="auto"/>
              <w:bottom w:val="single" w:sz="6" w:space="0" w:color="auto"/>
              <w:right w:val="single" w:sz="6" w:space="0" w:color="auto"/>
            </w:tcBorders>
          </w:tcPr>
          <w:p w14:paraId="4F0E18E0" w14:textId="77777777" w:rsidR="00A03B1B" w:rsidRPr="00A03B1B" w:rsidRDefault="00A03B1B" w:rsidP="00A03B1B">
            <w:pPr>
              <w:spacing w:after="60"/>
              <w:rPr>
                <w:iCs/>
                <w:sz w:val="20"/>
                <w:szCs w:val="20"/>
              </w:rPr>
            </w:pPr>
            <w:r w:rsidRPr="00A03B1B">
              <w:rPr>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6ADD3BB7" w14:textId="77777777" w:rsidR="00A03B1B" w:rsidRPr="00A03B1B" w:rsidRDefault="00A03B1B" w:rsidP="00A03B1B">
            <w:pPr>
              <w:spacing w:after="60"/>
              <w:rPr>
                <w:iCs/>
                <w:sz w:val="20"/>
                <w:szCs w:val="20"/>
              </w:rPr>
            </w:pPr>
            <w:r w:rsidRPr="00A03B1B">
              <w:rPr>
                <w:i/>
                <w:sz w:val="20"/>
                <w:szCs w:val="20"/>
              </w:rPr>
              <w:t>Switchable Generator</w:t>
            </w:r>
            <w:r w:rsidRPr="00A03B1B">
              <w:rPr>
                <w:sz w:val="20"/>
                <w:szCs w:val="20"/>
              </w:rPr>
              <w:t xml:space="preserve"> </w:t>
            </w:r>
            <w:r w:rsidRPr="00A03B1B">
              <w:rPr>
                <w:i/>
                <w:sz w:val="20"/>
                <w:szCs w:val="20"/>
              </w:rPr>
              <w:t xml:space="preserve">Energy Imbalance Cost </w:t>
            </w:r>
            <w:r w:rsidRPr="00A03B1B">
              <w:rPr>
                <w:sz w:val="20"/>
                <w:szCs w:val="20"/>
              </w:rPr>
              <w:t xml:space="preserve">—The energy imbalance costs for Resource </w:t>
            </w:r>
            <w:r w:rsidRPr="00A03B1B">
              <w:rPr>
                <w:i/>
                <w:sz w:val="20"/>
                <w:szCs w:val="20"/>
              </w:rPr>
              <w:t xml:space="preserve">r </w:t>
            </w:r>
            <w:r w:rsidRPr="00A03B1B">
              <w:rPr>
                <w:sz w:val="20"/>
                <w:szCs w:val="20"/>
              </w:rPr>
              <w:t>represented by QSE</w:t>
            </w:r>
            <w:r w:rsidRPr="00A03B1B">
              <w:rPr>
                <w:i/>
                <w:sz w:val="20"/>
                <w:szCs w:val="20"/>
              </w:rPr>
              <w:t xml:space="preserve"> q </w:t>
            </w:r>
            <w:r w:rsidRPr="00A03B1B">
              <w:rPr>
                <w:sz w:val="20"/>
                <w:szCs w:val="20"/>
              </w:rPr>
              <w:t xml:space="preserve">for instructed hours, for the Operating Day </w:t>
            </w:r>
            <w:r w:rsidRPr="00A03B1B">
              <w:rPr>
                <w:i/>
                <w:sz w:val="20"/>
                <w:szCs w:val="20"/>
              </w:rPr>
              <w:t>d</w:t>
            </w:r>
            <w:r w:rsidRPr="00A03B1B">
              <w:rPr>
                <w:sz w:val="20"/>
                <w:szCs w:val="20"/>
              </w:rPr>
              <w:t xml:space="preserve">.  Where for a Combined Cycle Train, the Resource </w:t>
            </w:r>
            <w:r w:rsidRPr="00A03B1B">
              <w:rPr>
                <w:i/>
                <w:sz w:val="20"/>
                <w:szCs w:val="20"/>
              </w:rPr>
              <w:t xml:space="preserve">r </w:t>
            </w:r>
            <w:r w:rsidRPr="00A03B1B">
              <w:rPr>
                <w:sz w:val="20"/>
                <w:szCs w:val="20"/>
              </w:rPr>
              <w:t xml:space="preserve">is the Combined Cycle Train.  Energy imbalance costs represent Real-Time imbalance charges for the amount of energy the SWGR was not able to provide as required by its DAM commitment from the non-ERCOT </w:t>
            </w:r>
            <w:r w:rsidRPr="00A03B1B">
              <w:rPr>
                <w:sz w:val="20"/>
                <w:szCs w:val="20"/>
              </w:rPr>
              <w:lastRenderedPageBreak/>
              <w:t>Control Area, starting from the beginning of the ramp-down period in the other grid to two hours following the time ERCOT released the Resource.</w:t>
            </w:r>
          </w:p>
        </w:tc>
      </w:tr>
      <w:tr w:rsidR="00A03B1B" w:rsidRPr="00A03B1B" w14:paraId="163FB989" w14:textId="77777777" w:rsidTr="00B31BB1">
        <w:tc>
          <w:tcPr>
            <w:tcW w:w="966" w:type="pct"/>
            <w:tcBorders>
              <w:top w:val="single" w:sz="6" w:space="0" w:color="auto"/>
              <w:left w:val="single" w:sz="4" w:space="0" w:color="auto"/>
              <w:bottom w:val="single" w:sz="6" w:space="0" w:color="auto"/>
              <w:right w:val="single" w:sz="6" w:space="0" w:color="auto"/>
            </w:tcBorders>
          </w:tcPr>
          <w:p w14:paraId="356F1061" w14:textId="77777777" w:rsidR="00A03B1B" w:rsidRPr="00A03B1B" w:rsidRDefault="00A03B1B" w:rsidP="00A03B1B">
            <w:pPr>
              <w:spacing w:after="60"/>
              <w:rPr>
                <w:iCs/>
                <w:sz w:val="20"/>
                <w:szCs w:val="20"/>
              </w:rPr>
            </w:pPr>
            <w:r w:rsidRPr="00A03B1B">
              <w:rPr>
                <w:iCs/>
                <w:sz w:val="20"/>
                <w:szCs w:val="20"/>
              </w:rPr>
              <w:lastRenderedPageBreak/>
              <w:t>SWASIC</w:t>
            </w:r>
            <w:r w:rsidRPr="00A03B1B">
              <w:rPr>
                <w:i/>
                <w:sz w:val="20"/>
                <w:szCs w:val="20"/>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00D435DB" w14:textId="77777777" w:rsidR="00A03B1B" w:rsidRPr="00A03B1B" w:rsidRDefault="00A03B1B" w:rsidP="00A03B1B">
            <w:pPr>
              <w:spacing w:after="60"/>
              <w:rPr>
                <w:iCs/>
                <w:sz w:val="20"/>
                <w:szCs w:val="20"/>
              </w:rPr>
            </w:pPr>
            <w:r w:rsidRPr="00A03B1B">
              <w:rPr>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6822B326" w14:textId="77777777" w:rsidR="00A03B1B" w:rsidRPr="00A03B1B" w:rsidRDefault="00A03B1B" w:rsidP="00A03B1B">
            <w:pPr>
              <w:spacing w:after="60"/>
              <w:rPr>
                <w:iCs/>
                <w:sz w:val="20"/>
                <w:szCs w:val="20"/>
              </w:rPr>
            </w:pPr>
            <w:r w:rsidRPr="00A03B1B">
              <w:rPr>
                <w:i/>
                <w:sz w:val="20"/>
                <w:szCs w:val="20"/>
              </w:rPr>
              <w:t>Switchable Generator</w:t>
            </w:r>
            <w:r w:rsidRPr="00A03B1B">
              <w:rPr>
                <w:sz w:val="20"/>
                <w:szCs w:val="20"/>
              </w:rPr>
              <w:t xml:space="preserve"> </w:t>
            </w:r>
            <w:r w:rsidRPr="00A03B1B">
              <w:rPr>
                <w:i/>
                <w:sz w:val="20"/>
                <w:szCs w:val="20"/>
              </w:rPr>
              <w:t xml:space="preserve">Ancillary Services Imbalance Cost </w:t>
            </w:r>
            <w:r w:rsidRPr="00A03B1B">
              <w:rPr>
                <w:sz w:val="20"/>
                <w:szCs w:val="20"/>
              </w:rPr>
              <w:t xml:space="preserve">—The Ancillary Service imbalance costs for Resource </w:t>
            </w:r>
            <w:r w:rsidRPr="00A03B1B">
              <w:rPr>
                <w:i/>
                <w:sz w:val="20"/>
                <w:szCs w:val="20"/>
              </w:rPr>
              <w:t xml:space="preserve">r </w:t>
            </w:r>
            <w:r w:rsidRPr="00A03B1B">
              <w:rPr>
                <w:sz w:val="20"/>
                <w:szCs w:val="20"/>
              </w:rPr>
              <w:t>represented by QSE</w:t>
            </w:r>
            <w:r w:rsidRPr="00A03B1B">
              <w:rPr>
                <w:i/>
                <w:sz w:val="20"/>
                <w:szCs w:val="20"/>
              </w:rPr>
              <w:t xml:space="preserve"> q </w:t>
            </w:r>
            <w:r w:rsidRPr="00A03B1B">
              <w:rPr>
                <w:sz w:val="20"/>
                <w:szCs w:val="20"/>
              </w:rPr>
              <w:t xml:space="preserve">for instructed hours, for the Operating Day </w:t>
            </w:r>
            <w:r w:rsidRPr="00A03B1B">
              <w:rPr>
                <w:i/>
                <w:sz w:val="20"/>
                <w:szCs w:val="20"/>
              </w:rPr>
              <w:t>d</w:t>
            </w:r>
            <w:r w:rsidRPr="00A03B1B">
              <w:rPr>
                <w:sz w:val="20"/>
                <w:szCs w:val="20"/>
              </w:rPr>
              <w:t xml:space="preserve">.  Where for a Combined Cycle Train, the Resource </w:t>
            </w:r>
            <w:r w:rsidRPr="00A03B1B">
              <w:rPr>
                <w:i/>
                <w:sz w:val="20"/>
                <w:szCs w:val="20"/>
              </w:rPr>
              <w:t xml:space="preserve">r </w:t>
            </w:r>
            <w:r w:rsidRPr="00A03B1B">
              <w:rPr>
                <w:sz w:val="20"/>
                <w:szCs w:val="20"/>
              </w:rPr>
              <w:t>is the Combined Cycle Train.  Ancillary Service imbalance costs represent Real-Time imbalance charges for the amount of Ancillary Services the SWGR was not able to provide as required by its Day-Ahead commitment from the non-ERCOT Control Area, starting from the time of shutdown in the other grid to two hours following the time ERCOT released the Resource.</w:t>
            </w:r>
          </w:p>
        </w:tc>
      </w:tr>
      <w:tr w:rsidR="00A03B1B" w:rsidRPr="00A03B1B" w14:paraId="660BF9EF" w14:textId="77777777" w:rsidTr="00B31BB1">
        <w:tc>
          <w:tcPr>
            <w:tcW w:w="966" w:type="pct"/>
            <w:tcBorders>
              <w:top w:val="single" w:sz="6" w:space="0" w:color="auto"/>
              <w:left w:val="single" w:sz="4" w:space="0" w:color="auto"/>
              <w:bottom w:val="single" w:sz="6" w:space="0" w:color="auto"/>
              <w:right w:val="single" w:sz="6" w:space="0" w:color="auto"/>
            </w:tcBorders>
          </w:tcPr>
          <w:p w14:paraId="25BD7DF6" w14:textId="77777777" w:rsidR="00A03B1B" w:rsidRPr="00A03B1B" w:rsidRDefault="00A03B1B" w:rsidP="00A03B1B">
            <w:pPr>
              <w:spacing w:after="60"/>
              <w:rPr>
                <w:iCs/>
                <w:sz w:val="20"/>
                <w:szCs w:val="20"/>
                <w:lang w:val="pt-BR"/>
              </w:rPr>
            </w:pPr>
            <w:r w:rsidRPr="00A03B1B">
              <w:rPr>
                <w:iCs/>
                <w:sz w:val="20"/>
                <w:szCs w:val="20"/>
                <w:lang w:val="pt-BR"/>
              </w:rPr>
              <w:t>SWMWDC</w:t>
            </w:r>
            <w:r w:rsidRPr="00A03B1B">
              <w:rPr>
                <w:i/>
                <w:iCs/>
                <w:sz w:val="20"/>
                <w:szCs w:val="20"/>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7195FAE4" w14:textId="77777777" w:rsidR="00A03B1B" w:rsidRPr="00A03B1B" w:rsidRDefault="00A03B1B" w:rsidP="00A03B1B">
            <w:pPr>
              <w:spacing w:after="60"/>
              <w:rPr>
                <w:iCs/>
                <w:sz w:val="20"/>
                <w:szCs w:val="20"/>
              </w:rPr>
            </w:pPr>
            <w:r w:rsidRPr="00A03B1B">
              <w:rPr>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21C6E355" w14:textId="77777777" w:rsidR="00A03B1B" w:rsidRPr="00A03B1B" w:rsidRDefault="00A03B1B" w:rsidP="00A03B1B">
            <w:pPr>
              <w:spacing w:after="60"/>
              <w:rPr>
                <w:i/>
                <w:iCs/>
                <w:sz w:val="20"/>
                <w:szCs w:val="20"/>
              </w:rPr>
            </w:pPr>
            <w:r w:rsidRPr="00A03B1B">
              <w:rPr>
                <w:i/>
                <w:iCs/>
                <w:sz w:val="20"/>
                <w:szCs w:val="20"/>
              </w:rPr>
              <w:t>Switchable Generator</w:t>
            </w:r>
            <w:r w:rsidRPr="00A03B1B">
              <w:rPr>
                <w:iCs/>
                <w:sz w:val="20"/>
                <w:szCs w:val="20"/>
              </w:rPr>
              <w:t xml:space="preserve"> </w:t>
            </w:r>
            <w:r w:rsidRPr="00A03B1B">
              <w:rPr>
                <w:i/>
                <w:iCs/>
                <w:sz w:val="20"/>
                <w:szCs w:val="20"/>
              </w:rPr>
              <w:t xml:space="preserve">Make-Whole Payment Distribution Cost </w:t>
            </w:r>
            <w:r w:rsidRPr="00A03B1B">
              <w:rPr>
                <w:iCs/>
                <w:sz w:val="20"/>
                <w:szCs w:val="20"/>
              </w:rPr>
              <w:t>—The</w:t>
            </w:r>
            <w:r w:rsidRPr="00A03B1B" w:rsidDel="00E21E0A">
              <w:rPr>
                <w:iCs/>
                <w:sz w:val="20"/>
                <w:szCs w:val="20"/>
              </w:rPr>
              <w:t xml:space="preserve"> </w:t>
            </w:r>
            <w:r w:rsidRPr="00A03B1B">
              <w:rPr>
                <w:iCs/>
                <w:sz w:val="20"/>
                <w:szCs w:val="20"/>
              </w:rPr>
              <w:t>Make-Whole Payment distribution costs</w:t>
            </w:r>
            <w:r w:rsidRPr="00A03B1B">
              <w:rPr>
                <w:i/>
                <w:iCs/>
                <w:sz w:val="20"/>
                <w:szCs w:val="20"/>
              </w:rPr>
              <w:t xml:space="preserve"> </w:t>
            </w:r>
            <w:r w:rsidRPr="00A03B1B">
              <w:rPr>
                <w:iCs/>
                <w:sz w:val="20"/>
                <w:szCs w:val="20"/>
              </w:rPr>
              <w:t xml:space="preserve">for Resource </w:t>
            </w:r>
            <w:r w:rsidRPr="00A03B1B">
              <w:rPr>
                <w:i/>
                <w:iCs/>
                <w:sz w:val="20"/>
                <w:szCs w:val="20"/>
              </w:rPr>
              <w:t xml:space="preserve">r </w:t>
            </w:r>
            <w:r w:rsidRPr="00A03B1B">
              <w:rPr>
                <w:iCs/>
                <w:sz w:val="20"/>
                <w:szCs w:val="20"/>
              </w:rPr>
              <w:t>represented by QSE</w:t>
            </w:r>
            <w:r w:rsidRPr="00A03B1B">
              <w:rPr>
                <w:i/>
                <w:iCs/>
                <w:sz w:val="20"/>
                <w:szCs w:val="20"/>
              </w:rPr>
              <w:t xml:space="preserve"> q </w:t>
            </w:r>
            <w:r w:rsidRPr="00A03B1B">
              <w:rPr>
                <w:iCs/>
                <w:sz w:val="20"/>
                <w:szCs w:val="20"/>
              </w:rPr>
              <w:t xml:space="preserve">for instructed hours, for the Operating Day </w:t>
            </w:r>
            <w:r w:rsidRPr="00A03B1B">
              <w:rPr>
                <w:i/>
                <w:iCs/>
                <w:sz w:val="20"/>
                <w:szCs w:val="20"/>
              </w:rPr>
              <w:t>d</w:t>
            </w:r>
            <w:r w:rsidRPr="00A03B1B">
              <w:rPr>
                <w:iCs/>
                <w:sz w:val="20"/>
                <w:szCs w:val="20"/>
              </w:rPr>
              <w:t xml:space="preserve">.  Where for a Combined Cycle Train, the Resource </w:t>
            </w:r>
            <w:r w:rsidRPr="00A03B1B">
              <w:rPr>
                <w:i/>
                <w:iCs/>
                <w:sz w:val="20"/>
                <w:szCs w:val="20"/>
              </w:rPr>
              <w:t xml:space="preserve">r </w:t>
            </w:r>
            <w:r w:rsidRPr="00A03B1B">
              <w:rPr>
                <w:iCs/>
                <w:sz w:val="20"/>
                <w:szCs w:val="20"/>
              </w:rPr>
              <w:t>is the Combined Cycle Train.  Make-Whole Payment distribution costs represent charges from non-ERCOT Control Area from the time of shutdown in the other grid to two hours following the time ERCOT released the Resource.</w:t>
            </w:r>
          </w:p>
        </w:tc>
      </w:tr>
      <w:tr w:rsidR="00A03B1B" w:rsidRPr="00A03B1B" w14:paraId="46D55072" w14:textId="77777777" w:rsidTr="00B31BB1">
        <w:tc>
          <w:tcPr>
            <w:tcW w:w="966" w:type="pct"/>
            <w:tcBorders>
              <w:top w:val="single" w:sz="6" w:space="0" w:color="auto"/>
              <w:left w:val="single" w:sz="4" w:space="0" w:color="auto"/>
              <w:bottom w:val="single" w:sz="6" w:space="0" w:color="auto"/>
              <w:right w:val="single" w:sz="6" w:space="0" w:color="auto"/>
            </w:tcBorders>
          </w:tcPr>
          <w:p w14:paraId="74803FA8" w14:textId="77777777" w:rsidR="00A03B1B" w:rsidRPr="00A03B1B" w:rsidRDefault="00A03B1B" w:rsidP="00A03B1B">
            <w:pPr>
              <w:spacing w:after="60"/>
              <w:rPr>
                <w:iCs/>
                <w:sz w:val="20"/>
                <w:szCs w:val="20"/>
              </w:rPr>
            </w:pPr>
            <w:r w:rsidRPr="00A03B1B">
              <w:rPr>
                <w:iCs/>
                <w:sz w:val="20"/>
                <w:szCs w:val="20"/>
                <w:lang w:val="pt-BR"/>
              </w:rPr>
              <w:t>SWRTREV</w:t>
            </w:r>
            <w:r w:rsidRPr="00A03B1B">
              <w:rPr>
                <w:i/>
                <w:iCs/>
                <w:sz w:val="20"/>
                <w:szCs w:val="20"/>
                <w:vertAlign w:val="subscript"/>
                <w:lang w:val="pt-BR"/>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7716F734" w14:textId="77777777" w:rsidR="00A03B1B" w:rsidRPr="00A03B1B" w:rsidRDefault="00A03B1B" w:rsidP="00A03B1B">
            <w:pPr>
              <w:spacing w:after="60"/>
              <w:rPr>
                <w:iCs/>
                <w:sz w:val="20"/>
                <w:szCs w:val="20"/>
              </w:rPr>
            </w:pPr>
            <w:r w:rsidRPr="00A03B1B">
              <w:rPr>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47168ABD" w14:textId="77777777" w:rsidR="00A03B1B" w:rsidRPr="00A03B1B" w:rsidRDefault="00A03B1B" w:rsidP="00A03B1B">
            <w:pPr>
              <w:spacing w:after="60"/>
              <w:rPr>
                <w:iCs/>
                <w:sz w:val="20"/>
                <w:szCs w:val="20"/>
              </w:rPr>
            </w:pPr>
            <w:r w:rsidRPr="00A03B1B">
              <w:rPr>
                <w:i/>
                <w:iCs/>
                <w:sz w:val="20"/>
                <w:szCs w:val="20"/>
              </w:rPr>
              <w:t xml:space="preserve">Switchable Generation Real-Time Revenues – </w:t>
            </w:r>
            <w:r w:rsidRPr="00A03B1B">
              <w:rPr>
                <w:iCs/>
                <w:sz w:val="20"/>
                <w:szCs w:val="20"/>
              </w:rPr>
              <w:t xml:space="preserve">The sum of energy revenues for the Resource </w:t>
            </w:r>
            <w:r w:rsidRPr="00A03B1B">
              <w:rPr>
                <w:i/>
                <w:iCs/>
                <w:sz w:val="20"/>
                <w:szCs w:val="20"/>
              </w:rPr>
              <w:t xml:space="preserve">r, </w:t>
            </w:r>
            <w:r w:rsidRPr="00A03B1B">
              <w:rPr>
                <w:iCs/>
                <w:sz w:val="20"/>
                <w:szCs w:val="20"/>
              </w:rPr>
              <w:t xml:space="preserve">represented by QSE </w:t>
            </w:r>
            <w:r w:rsidRPr="00A03B1B">
              <w:rPr>
                <w:i/>
                <w:iCs/>
                <w:sz w:val="20"/>
                <w:szCs w:val="20"/>
              </w:rPr>
              <w:t xml:space="preserve">q, </w:t>
            </w:r>
            <w:r w:rsidRPr="00A03B1B">
              <w:rPr>
                <w:iCs/>
                <w:sz w:val="20"/>
                <w:szCs w:val="20"/>
              </w:rPr>
              <w:t xml:space="preserve">during all instructed hours for the Operating Day </w:t>
            </w:r>
            <w:r w:rsidRPr="00A03B1B">
              <w:rPr>
                <w:i/>
                <w:iCs/>
                <w:sz w:val="20"/>
                <w:szCs w:val="20"/>
              </w:rPr>
              <w:t xml:space="preserve">d. </w:t>
            </w:r>
            <w:r w:rsidRPr="00A03B1B">
              <w:rPr>
                <w:iCs/>
                <w:sz w:val="20"/>
                <w:szCs w:val="20"/>
              </w:rPr>
              <w:t xml:space="preserve"> Where for a Combined Cycle Train, Resource</w:t>
            </w:r>
            <w:r w:rsidRPr="00A03B1B">
              <w:rPr>
                <w:i/>
                <w:iCs/>
                <w:sz w:val="20"/>
                <w:szCs w:val="20"/>
              </w:rPr>
              <w:t xml:space="preserve"> r </w:t>
            </w:r>
            <w:r w:rsidRPr="00A03B1B">
              <w:rPr>
                <w:iCs/>
                <w:sz w:val="20"/>
                <w:szCs w:val="20"/>
              </w:rPr>
              <w:t>is the Combined Cycle Train.</w:t>
            </w:r>
          </w:p>
        </w:tc>
      </w:tr>
      <w:tr w:rsidR="00A03B1B" w:rsidRPr="00A03B1B" w14:paraId="0364D04C" w14:textId="77777777" w:rsidTr="00B31BB1">
        <w:tc>
          <w:tcPr>
            <w:tcW w:w="966" w:type="pct"/>
            <w:tcBorders>
              <w:top w:val="single" w:sz="6" w:space="0" w:color="auto"/>
              <w:left w:val="single" w:sz="4" w:space="0" w:color="auto"/>
              <w:bottom w:val="single" w:sz="6" w:space="0" w:color="auto"/>
              <w:right w:val="single" w:sz="6" w:space="0" w:color="auto"/>
            </w:tcBorders>
          </w:tcPr>
          <w:p w14:paraId="007C12D0" w14:textId="77777777" w:rsidR="00A03B1B" w:rsidRPr="00A03B1B" w:rsidRDefault="00A03B1B" w:rsidP="00A03B1B">
            <w:pPr>
              <w:spacing w:after="60"/>
              <w:rPr>
                <w:iCs/>
                <w:sz w:val="20"/>
                <w:szCs w:val="20"/>
              </w:rPr>
            </w:pPr>
            <w:r w:rsidRPr="00A03B1B">
              <w:rPr>
                <w:iCs/>
                <w:sz w:val="20"/>
                <w:szCs w:val="20"/>
              </w:rPr>
              <w:t xml:space="preserve">GASPERSU </w:t>
            </w:r>
            <w:r w:rsidRPr="00A03B1B">
              <w:rPr>
                <w:i/>
                <w:iCs/>
                <w:sz w:val="20"/>
                <w:szCs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32EA7088" w14:textId="77777777" w:rsidR="00A03B1B" w:rsidRPr="00A03B1B" w:rsidRDefault="00A03B1B" w:rsidP="00A03B1B">
            <w:pPr>
              <w:spacing w:after="60"/>
              <w:rPr>
                <w:iCs/>
                <w:sz w:val="20"/>
                <w:szCs w:val="20"/>
              </w:rPr>
            </w:pPr>
            <w:r w:rsidRPr="00A03B1B">
              <w:rPr>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66EBE95F" w14:textId="77777777" w:rsidR="00A03B1B" w:rsidRPr="00A03B1B" w:rsidRDefault="00A03B1B" w:rsidP="00A03B1B">
            <w:pPr>
              <w:spacing w:after="60"/>
              <w:rPr>
                <w:i/>
                <w:iCs/>
                <w:sz w:val="20"/>
                <w:szCs w:val="20"/>
              </w:rPr>
            </w:pPr>
            <w:r w:rsidRPr="00A03B1B">
              <w:rPr>
                <w:i/>
                <w:iCs/>
                <w:sz w:val="20"/>
                <w:szCs w:val="20"/>
              </w:rPr>
              <w:t>Percent of Natural Gas to Operate per Start</w:t>
            </w:r>
            <w:r w:rsidRPr="00A03B1B">
              <w:rPr>
                <w:iCs/>
                <w:sz w:val="20"/>
                <w:szCs w:val="20"/>
              </w:rPr>
              <w:t xml:space="preserve">—The percentage of natural gas used by Resource </w:t>
            </w:r>
            <w:r w:rsidRPr="00A03B1B">
              <w:rPr>
                <w:i/>
                <w:iCs/>
                <w:sz w:val="20"/>
                <w:szCs w:val="20"/>
              </w:rPr>
              <w:t>r</w:t>
            </w:r>
            <w:r w:rsidRPr="00A03B1B">
              <w:rPr>
                <w:iCs/>
                <w:sz w:val="20"/>
                <w:szCs w:val="20"/>
              </w:rPr>
              <w:t xml:space="preserve"> to operate per start </w:t>
            </w:r>
            <w:r w:rsidRPr="00A03B1B">
              <w:rPr>
                <w:i/>
                <w:iCs/>
                <w:sz w:val="20"/>
                <w:szCs w:val="20"/>
              </w:rPr>
              <w:t>s</w:t>
            </w:r>
            <w:r w:rsidRPr="00A03B1B">
              <w:rPr>
                <w:iCs/>
                <w:sz w:val="20"/>
                <w:szCs w:val="20"/>
              </w:rPr>
              <w:t xml:space="preserve">, as approved in the verifiable cost process.  Where for a Combined Cycle Train, the Resource </w:t>
            </w:r>
            <w:r w:rsidRPr="00A03B1B">
              <w:rPr>
                <w:i/>
                <w:iCs/>
                <w:sz w:val="20"/>
                <w:szCs w:val="20"/>
              </w:rPr>
              <w:t>r</w:t>
            </w:r>
            <w:r w:rsidRPr="00A03B1B">
              <w:rPr>
                <w:iCs/>
                <w:sz w:val="20"/>
                <w:szCs w:val="20"/>
              </w:rPr>
              <w:t xml:space="preserve"> is a Combined Cycle Generation Resource within the Combined Cycle Train.</w:t>
            </w:r>
          </w:p>
        </w:tc>
      </w:tr>
      <w:tr w:rsidR="00A03B1B" w:rsidRPr="00A03B1B" w14:paraId="7373C4E8" w14:textId="77777777" w:rsidTr="00B31BB1">
        <w:tc>
          <w:tcPr>
            <w:tcW w:w="966" w:type="pct"/>
            <w:tcBorders>
              <w:top w:val="single" w:sz="6" w:space="0" w:color="auto"/>
              <w:left w:val="single" w:sz="4" w:space="0" w:color="auto"/>
              <w:bottom w:val="single" w:sz="6" w:space="0" w:color="auto"/>
              <w:right w:val="single" w:sz="6" w:space="0" w:color="auto"/>
            </w:tcBorders>
          </w:tcPr>
          <w:p w14:paraId="4D97A942" w14:textId="77777777" w:rsidR="00A03B1B" w:rsidRPr="00A03B1B" w:rsidRDefault="00A03B1B" w:rsidP="00A03B1B">
            <w:pPr>
              <w:spacing w:after="60"/>
              <w:rPr>
                <w:iCs/>
                <w:sz w:val="20"/>
                <w:szCs w:val="20"/>
              </w:rPr>
            </w:pPr>
            <w:r w:rsidRPr="00A03B1B">
              <w:rPr>
                <w:iCs/>
                <w:sz w:val="20"/>
                <w:szCs w:val="20"/>
              </w:rPr>
              <w:t xml:space="preserve">OILPERSU </w:t>
            </w:r>
            <w:r w:rsidRPr="00A03B1B">
              <w:rPr>
                <w:i/>
                <w:iCs/>
                <w:sz w:val="20"/>
                <w:szCs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4E4524EA" w14:textId="77777777" w:rsidR="00A03B1B" w:rsidRPr="00A03B1B" w:rsidRDefault="00A03B1B" w:rsidP="00A03B1B">
            <w:pPr>
              <w:spacing w:after="60"/>
              <w:rPr>
                <w:iCs/>
                <w:sz w:val="20"/>
                <w:szCs w:val="20"/>
              </w:rPr>
            </w:pPr>
            <w:r w:rsidRPr="00A03B1B">
              <w:rPr>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4DA5F9FA" w14:textId="77777777" w:rsidR="00A03B1B" w:rsidRPr="00A03B1B" w:rsidRDefault="00A03B1B" w:rsidP="00A03B1B">
            <w:pPr>
              <w:spacing w:after="60"/>
              <w:rPr>
                <w:i/>
                <w:iCs/>
                <w:sz w:val="20"/>
                <w:szCs w:val="20"/>
              </w:rPr>
            </w:pPr>
            <w:r w:rsidRPr="00A03B1B">
              <w:rPr>
                <w:i/>
                <w:iCs/>
                <w:sz w:val="20"/>
                <w:szCs w:val="20"/>
              </w:rPr>
              <w:t>Percent of Oil to Operate per Start</w:t>
            </w:r>
            <w:r w:rsidRPr="00A03B1B">
              <w:rPr>
                <w:iCs/>
                <w:sz w:val="20"/>
                <w:szCs w:val="20"/>
              </w:rPr>
              <w:t xml:space="preserve">—The percentage of fuel oil used by Resource </w:t>
            </w:r>
            <w:r w:rsidRPr="00A03B1B">
              <w:rPr>
                <w:i/>
                <w:iCs/>
                <w:sz w:val="20"/>
                <w:szCs w:val="20"/>
              </w:rPr>
              <w:t>r</w:t>
            </w:r>
            <w:r w:rsidRPr="00A03B1B">
              <w:rPr>
                <w:iCs/>
                <w:sz w:val="20"/>
                <w:szCs w:val="20"/>
              </w:rPr>
              <w:t xml:space="preserve"> to operate per start </w:t>
            </w:r>
            <w:r w:rsidRPr="00A03B1B">
              <w:rPr>
                <w:i/>
                <w:iCs/>
                <w:sz w:val="20"/>
                <w:szCs w:val="20"/>
              </w:rPr>
              <w:t>s</w:t>
            </w:r>
            <w:r w:rsidRPr="00A03B1B">
              <w:rPr>
                <w:iCs/>
                <w:sz w:val="20"/>
                <w:szCs w:val="20"/>
              </w:rPr>
              <w:t xml:space="preserve">, as approved in the verifiable cost process.  Where for a Combined Cycle Train, the Resource </w:t>
            </w:r>
            <w:r w:rsidRPr="00A03B1B">
              <w:rPr>
                <w:i/>
                <w:iCs/>
                <w:sz w:val="20"/>
                <w:szCs w:val="20"/>
              </w:rPr>
              <w:t>r</w:t>
            </w:r>
            <w:r w:rsidRPr="00A03B1B">
              <w:rPr>
                <w:iCs/>
                <w:sz w:val="20"/>
                <w:szCs w:val="20"/>
              </w:rPr>
              <w:t xml:space="preserve"> is a Combined Cycle Generation Resource within the Combined Cycle Train.</w:t>
            </w:r>
          </w:p>
        </w:tc>
      </w:tr>
      <w:tr w:rsidR="00A03B1B" w:rsidRPr="00A03B1B" w14:paraId="15B74322" w14:textId="77777777" w:rsidTr="00B31BB1">
        <w:tc>
          <w:tcPr>
            <w:tcW w:w="966" w:type="pct"/>
            <w:tcBorders>
              <w:top w:val="single" w:sz="6" w:space="0" w:color="auto"/>
              <w:left w:val="single" w:sz="4" w:space="0" w:color="auto"/>
              <w:bottom w:val="single" w:sz="6" w:space="0" w:color="auto"/>
              <w:right w:val="single" w:sz="6" w:space="0" w:color="auto"/>
            </w:tcBorders>
          </w:tcPr>
          <w:p w14:paraId="3B55F75C" w14:textId="77777777" w:rsidR="00A03B1B" w:rsidRPr="00A03B1B" w:rsidRDefault="00A03B1B" w:rsidP="00A03B1B">
            <w:pPr>
              <w:spacing w:after="60"/>
              <w:rPr>
                <w:iCs/>
                <w:sz w:val="20"/>
                <w:szCs w:val="20"/>
              </w:rPr>
            </w:pPr>
            <w:r w:rsidRPr="00A03B1B">
              <w:rPr>
                <w:iCs/>
                <w:sz w:val="20"/>
                <w:szCs w:val="20"/>
              </w:rPr>
              <w:t xml:space="preserve">SFPERSU </w:t>
            </w:r>
            <w:r w:rsidRPr="00A03B1B">
              <w:rPr>
                <w:i/>
                <w:iCs/>
                <w:sz w:val="20"/>
                <w:szCs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6BFF60A8" w14:textId="77777777" w:rsidR="00A03B1B" w:rsidRPr="00A03B1B" w:rsidRDefault="00A03B1B" w:rsidP="00A03B1B">
            <w:pPr>
              <w:spacing w:after="60"/>
              <w:rPr>
                <w:iCs/>
                <w:sz w:val="20"/>
                <w:szCs w:val="20"/>
              </w:rPr>
            </w:pPr>
            <w:r w:rsidRPr="00A03B1B">
              <w:rPr>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3F2BFDE0" w14:textId="77777777" w:rsidR="00A03B1B" w:rsidRPr="00A03B1B" w:rsidRDefault="00A03B1B" w:rsidP="00A03B1B">
            <w:pPr>
              <w:spacing w:after="60"/>
              <w:rPr>
                <w:i/>
                <w:iCs/>
                <w:sz w:val="20"/>
                <w:szCs w:val="20"/>
              </w:rPr>
            </w:pPr>
            <w:r w:rsidRPr="00A03B1B">
              <w:rPr>
                <w:i/>
                <w:iCs/>
                <w:sz w:val="20"/>
                <w:szCs w:val="20"/>
              </w:rPr>
              <w:t>Percent of Solid Fuel to Operate per Start</w:t>
            </w:r>
            <w:r w:rsidRPr="00A03B1B">
              <w:rPr>
                <w:iCs/>
                <w:sz w:val="20"/>
                <w:szCs w:val="20"/>
              </w:rPr>
              <w:t xml:space="preserve">—The percentage of solid fuel used by Resource </w:t>
            </w:r>
            <w:r w:rsidRPr="00A03B1B">
              <w:rPr>
                <w:i/>
                <w:iCs/>
                <w:sz w:val="20"/>
                <w:szCs w:val="20"/>
              </w:rPr>
              <w:t>r</w:t>
            </w:r>
            <w:r w:rsidRPr="00A03B1B">
              <w:rPr>
                <w:iCs/>
                <w:sz w:val="20"/>
                <w:szCs w:val="20"/>
              </w:rPr>
              <w:t xml:space="preserve"> to operate per start </w:t>
            </w:r>
            <w:r w:rsidRPr="00A03B1B">
              <w:rPr>
                <w:i/>
                <w:iCs/>
                <w:sz w:val="20"/>
                <w:szCs w:val="20"/>
              </w:rPr>
              <w:t>s</w:t>
            </w:r>
            <w:r w:rsidRPr="00A03B1B">
              <w:rPr>
                <w:iCs/>
                <w:sz w:val="20"/>
                <w:szCs w:val="20"/>
              </w:rPr>
              <w:t xml:space="preserve">, as approved in the verifiable cost process.  Where for a Combined Cycle Train, the Resource </w:t>
            </w:r>
            <w:r w:rsidRPr="00A03B1B">
              <w:rPr>
                <w:i/>
                <w:iCs/>
                <w:sz w:val="20"/>
                <w:szCs w:val="20"/>
              </w:rPr>
              <w:t>r</w:t>
            </w:r>
            <w:r w:rsidRPr="00A03B1B">
              <w:rPr>
                <w:iCs/>
                <w:sz w:val="20"/>
                <w:szCs w:val="20"/>
              </w:rPr>
              <w:t xml:space="preserve"> is a Combined Cycle Generation Resource within the Combined Cycle Train.</w:t>
            </w:r>
          </w:p>
        </w:tc>
      </w:tr>
      <w:tr w:rsidR="00A03B1B" w:rsidRPr="00A03B1B" w14:paraId="01026079" w14:textId="77777777" w:rsidTr="00B31BB1">
        <w:tc>
          <w:tcPr>
            <w:tcW w:w="966" w:type="pct"/>
            <w:tcBorders>
              <w:top w:val="single" w:sz="6" w:space="0" w:color="auto"/>
              <w:left w:val="single" w:sz="4" w:space="0" w:color="auto"/>
              <w:bottom w:val="single" w:sz="6" w:space="0" w:color="auto"/>
              <w:right w:val="single" w:sz="6" w:space="0" w:color="auto"/>
            </w:tcBorders>
          </w:tcPr>
          <w:p w14:paraId="32973124" w14:textId="77777777" w:rsidR="00A03B1B" w:rsidRPr="00A03B1B" w:rsidRDefault="00A03B1B" w:rsidP="00A03B1B">
            <w:pPr>
              <w:spacing w:after="60"/>
              <w:rPr>
                <w:iCs/>
                <w:sz w:val="20"/>
                <w:szCs w:val="20"/>
              </w:rPr>
            </w:pPr>
            <w:r w:rsidRPr="00A03B1B">
              <w:rPr>
                <w:iCs/>
                <w:sz w:val="20"/>
                <w:szCs w:val="20"/>
              </w:rPr>
              <w:t xml:space="preserve">GASPERME </w:t>
            </w:r>
            <w:r w:rsidRPr="00A03B1B">
              <w:rPr>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6D44F7FC" w14:textId="77777777" w:rsidR="00A03B1B" w:rsidRPr="00A03B1B" w:rsidRDefault="00A03B1B" w:rsidP="00A03B1B">
            <w:pPr>
              <w:spacing w:after="60"/>
              <w:rPr>
                <w:iCs/>
                <w:sz w:val="20"/>
                <w:szCs w:val="20"/>
              </w:rPr>
            </w:pPr>
            <w:r w:rsidRPr="00A03B1B">
              <w:rPr>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09EA6A72" w14:textId="77777777" w:rsidR="00A03B1B" w:rsidRPr="00A03B1B" w:rsidRDefault="00A03B1B" w:rsidP="00A03B1B">
            <w:pPr>
              <w:spacing w:after="60"/>
              <w:rPr>
                <w:iCs/>
                <w:sz w:val="20"/>
                <w:szCs w:val="20"/>
              </w:rPr>
            </w:pPr>
            <w:r w:rsidRPr="00A03B1B">
              <w:rPr>
                <w:i/>
                <w:iCs/>
                <w:sz w:val="20"/>
                <w:szCs w:val="20"/>
              </w:rPr>
              <w:t>Percent of Natural Gas to Operate at LSL</w:t>
            </w:r>
            <w:r w:rsidRPr="00A03B1B">
              <w:rPr>
                <w:iCs/>
                <w:sz w:val="20"/>
                <w:szCs w:val="20"/>
              </w:rPr>
              <w:t xml:space="preserve">—The percentage of natural gas used by Resource </w:t>
            </w:r>
            <w:r w:rsidRPr="00A03B1B">
              <w:rPr>
                <w:i/>
                <w:iCs/>
                <w:sz w:val="20"/>
                <w:szCs w:val="20"/>
              </w:rPr>
              <w:t>r</w:t>
            </w:r>
            <w:r w:rsidRPr="00A03B1B">
              <w:rPr>
                <w:iCs/>
                <w:sz w:val="20"/>
                <w:szCs w:val="20"/>
              </w:rPr>
              <w:t xml:space="preserve"> to operate at LSL, as approved in the verifiable cost process.  Where for a Combined Cycle Train, the Resource </w:t>
            </w:r>
            <w:r w:rsidRPr="00A03B1B">
              <w:rPr>
                <w:i/>
                <w:iCs/>
                <w:sz w:val="20"/>
                <w:szCs w:val="20"/>
              </w:rPr>
              <w:t>r</w:t>
            </w:r>
            <w:r w:rsidRPr="00A03B1B">
              <w:rPr>
                <w:iCs/>
                <w:sz w:val="20"/>
                <w:szCs w:val="20"/>
              </w:rPr>
              <w:t xml:space="preserve"> is a Combined Cycle Generation Resource within the Combined Cycle Train.</w:t>
            </w:r>
          </w:p>
        </w:tc>
      </w:tr>
      <w:tr w:rsidR="00A03B1B" w:rsidRPr="00A03B1B" w14:paraId="047F4554" w14:textId="77777777" w:rsidTr="00B31BB1">
        <w:tc>
          <w:tcPr>
            <w:tcW w:w="966" w:type="pct"/>
            <w:tcBorders>
              <w:top w:val="single" w:sz="6" w:space="0" w:color="auto"/>
              <w:left w:val="single" w:sz="4" w:space="0" w:color="auto"/>
              <w:bottom w:val="single" w:sz="6" w:space="0" w:color="auto"/>
              <w:right w:val="single" w:sz="6" w:space="0" w:color="auto"/>
            </w:tcBorders>
          </w:tcPr>
          <w:p w14:paraId="533BB941" w14:textId="77777777" w:rsidR="00A03B1B" w:rsidRPr="00A03B1B" w:rsidRDefault="00A03B1B" w:rsidP="00A03B1B">
            <w:pPr>
              <w:spacing w:after="60"/>
              <w:rPr>
                <w:iCs/>
                <w:sz w:val="20"/>
                <w:szCs w:val="20"/>
              </w:rPr>
            </w:pPr>
            <w:r w:rsidRPr="00A03B1B">
              <w:rPr>
                <w:iCs/>
                <w:sz w:val="20"/>
                <w:szCs w:val="20"/>
              </w:rPr>
              <w:t xml:space="preserve">OILPERME </w:t>
            </w:r>
            <w:r w:rsidRPr="00A03B1B">
              <w:rPr>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353ECE67" w14:textId="77777777" w:rsidR="00A03B1B" w:rsidRPr="00A03B1B" w:rsidRDefault="00A03B1B" w:rsidP="00A03B1B">
            <w:pPr>
              <w:spacing w:after="60"/>
              <w:rPr>
                <w:iCs/>
                <w:sz w:val="20"/>
                <w:szCs w:val="20"/>
              </w:rPr>
            </w:pPr>
            <w:r w:rsidRPr="00A03B1B">
              <w:rPr>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458117EA" w14:textId="77777777" w:rsidR="00A03B1B" w:rsidRPr="00A03B1B" w:rsidRDefault="00A03B1B" w:rsidP="00A03B1B">
            <w:pPr>
              <w:spacing w:after="60"/>
              <w:rPr>
                <w:iCs/>
                <w:sz w:val="20"/>
                <w:szCs w:val="20"/>
              </w:rPr>
            </w:pPr>
            <w:r w:rsidRPr="00A03B1B">
              <w:rPr>
                <w:i/>
                <w:iCs/>
                <w:sz w:val="20"/>
                <w:szCs w:val="20"/>
              </w:rPr>
              <w:t>Percent of Oil to Operate at LSL</w:t>
            </w:r>
            <w:r w:rsidRPr="00A03B1B">
              <w:rPr>
                <w:iCs/>
                <w:sz w:val="20"/>
                <w:szCs w:val="20"/>
              </w:rPr>
              <w:t xml:space="preserve">—The percentage of fuel oil used by Resource </w:t>
            </w:r>
            <w:r w:rsidRPr="00A03B1B">
              <w:rPr>
                <w:i/>
                <w:iCs/>
                <w:sz w:val="20"/>
                <w:szCs w:val="20"/>
              </w:rPr>
              <w:t>r</w:t>
            </w:r>
            <w:r w:rsidRPr="00A03B1B">
              <w:rPr>
                <w:iCs/>
                <w:sz w:val="20"/>
                <w:szCs w:val="20"/>
              </w:rPr>
              <w:t xml:space="preserve"> to operate at LSL, as approved in the verifiable cost process.  Where for a Combined Cycle Train, the Resource </w:t>
            </w:r>
            <w:r w:rsidRPr="00A03B1B">
              <w:rPr>
                <w:i/>
                <w:iCs/>
                <w:sz w:val="20"/>
                <w:szCs w:val="20"/>
              </w:rPr>
              <w:t>r</w:t>
            </w:r>
            <w:r w:rsidRPr="00A03B1B">
              <w:rPr>
                <w:iCs/>
                <w:sz w:val="20"/>
                <w:szCs w:val="20"/>
              </w:rPr>
              <w:t xml:space="preserve"> is a Combined Cycle Generation Resource within the Combined Cycle Train.</w:t>
            </w:r>
          </w:p>
        </w:tc>
      </w:tr>
      <w:tr w:rsidR="00A03B1B" w:rsidRPr="00A03B1B" w14:paraId="5290C046" w14:textId="77777777" w:rsidTr="00B31BB1">
        <w:tc>
          <w:tcPr>
            <w:tcW w:w="966" w:type="pct"/>
            <w:tcBorders>
              <w:top w:val="single" w:sz="6" w:space="0" w:color="auto"/>
              <w:left w:val="single" w:sz="4" w:space="0" w:color="auto"/>
              <w:bottom w:val="single" w:sz="6" w:space="0" w:color="auto"/>
              <w:right w:val="single" w:sz="6" w:space="0" w:color="auto"/>
            </w:tcBorders>
          </w:tcPr>
          <w:p w14:paraId="21934869" w14:textId="77777777" w:rsidR="00A03B1B" w:rsidRPr="00A03B1B" w:rsidRDefault="00A03B1B" w:rsidP="00A03B1B">
            <w:pPr>
              <w:spacing w:after="60"/>
              <w:rPr>
                <w:iCs/>
                <w:sz w:val="20"/>
                <w:szCs w:val="20"/>
              </w:rPr>
            </w:pPr>
            <w:r w:rsidRPr="00A03B1B">
              <w:rPr>
                <w:iCs/>
                <w:sz w:val="20"/>
                <w:szCs w:val="20"/>
              </w:rPr>
              <w:t xml:space="preserve">SFPERME </w:t>
            </w:r>
            <w:r w:rsidRPr="00A03B1B">
              <w:rPr>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2A4DB405" w14:textId="77777777" w:rsidR="00A03B1B" w:rsidRPr="00A03B1B" w:rsidRDefault="00A03B1B" w:rsidP="00A03B1B">
            <w:pPr>
              <w:spacing w:after="60"/>
              <w:rPr>
                <w:iCs/>
                <w:sz w:val="20"/>
                <w:szCs w:val="20"/>
              </w:rPr>
            </w:pPr>
            <w:r w:rsidRPr="00A03B1B">
              <w:rPr>
                <w:iCs/>
                <w:sz w:val="20"/>
                <w:szCs w:val="20"/>
              </w:rPr>
              <w:t xml:space="preserve">None </w:t>
            </w:r>
          </w:p>
        </w:tc>
        <w:tc>
          <w:tcPr>
            <w:tcW w:w="3342" w:type="pct"/>
            <w:tcBorders>
              <w:top w:val="single" w:sz="6" w:space="0" w:color="auto"/>
              <w:left w:val="single" w:sz="6" w:space="0" w:color="auto"/>
              <w:bottom w:val="single" w:sz="6" w:space="0" w:color="auto"/>
              <w:right w:val="single" w:sz="4" w:space="0" w:color="auto"/>
            </w:tcBorders>
          </w:tcPr>
          <w:p w14:paraId="01FFEF6C" w14:textId="77777777" w:rsidR="00A03B1B" w:rsidRPr="00A03B1B" w:rsidRDefault="00A03B1B" w:rsidP="00A03B1B">
            <w:pPr>
              <w:spacing w:after="60"/>
              <w:rPr>
                <w:iCs/>
                <w:sz w:val="20"/>
                <w:szCs w:val="20"/>
              </w:rPr>
            </w:pPr>
            <w:r w:rsidRPr="00A03B1B">
              <w:rPr>
                <w:i/>
                <w:iCs/>
                <w:sz w:val="20"/>
                <w:szCs w:val="20"/>
              </w:rPr>
              <w:t>Percent of Solid Fuel to Operate at LSL</w:t>
            </w:r>
            <w:r w:rsidRPr="00A03B1B">
              <w:rPr>
                <w:iCs/>
                <w:sz w:val="20"/>
                <w:szCs w:val="20"/>
              </w:rPr>
              <w:t xml:space="preserve">—The percentage of solid fuel used by Resource </w:t>
            </w:r>
            <w:r w:rsidRPr="00A03B1B">
              <w:rPr>
                <w:i/>
                <w:iCs/>
                <w:sz w:val="20"/>
                <w:szCs w:val="20"/>
              </w:rPr>
              <w:t>r</w:t>
            </w:r>
            <w:r w:rsidRPr="00A03B1B">
              <w:rPr>
                <w:iCs/>
                <w:sz w:val="20"/>
                <w:szCs w:val="20"/>
              </w:rPr>
              <w:t xml:space="preserve"> to operate at LSL, as approved in the verifiable cost process.  Where for a Combined Cycle Train, the Resource </w:t>
            </w:r>
            <w:r w:rsidRPr="00A03B1B">
              <w:rPr>
                <w:i/>
                <w:iCs/>
                <w:sz w:val="20"/>
                <w:szCs w:val="20"/>
              </w:rPr>
              <w:t>r</w:t>
            </w:r>
            <w:r w:rsidRPr="00A03B1B">
              <w:rPr>
                <w:iCs/>
                <w:sz w:val="20"/>
                <w:szCs w:val="20"/>
              </w:rPr>
              <w:t xml:space="preserve"> is a Combined Cycle Generation Resource within the Combined Cycle Train.</w:t>
            </w:r>
          </w:p>
        </w:tc>
      </w:tr>
      <w:tr w:rsidR="00A03B1B" w:rsidRPr="00A03B1B" w14:paraId="485C7DBF" w14:textId="77777777" w:rsidTr="00B31BB1">
        <w:tc>
          <w:tcPr>
            <w:tcW w:w="966" w:type="pct"/>
            <w:tcBorders>
              <w:top w:val="single" w:sz="6" w:space="0" w:color="auto"/>
              <w:left w:val="single" w:sz="4" w:space="0" w:color="auto"/>
              <w:bottom w:val="single" w:sz="6" w:space="0" w:color="auto"/>
              <w:right w:val="single" w:sz="6" w:space="0" w:color="auto"/>
            </w:tcBorders>
          </w:tcPr>
          <w:p w14:paraId="162D268F" w14:textId="77777777" w:rsidR="00A03B1B" w:rsidRPr="00A03B1B" w:rsidRDefault="00A03B1B" w:rsidP="00A03B1B">
            <w:pPr>
              <w:spacing w:after="60"/>
              <w:rPr>
                <w:iCs/>
                <w:sz w:val="20"/>
                <w:szCs w:val="20"/>
              </w:rPr>
            </w:pPr>
            <w:r w:rsidRPr="00A03B1B">
              <w:rPr>
                <w:iCs/>
                <w:sz w:val="20"/>
                <w:szCs w:val="20"/>
              </w:rPr>
              <w:t xml:space="preserve">DAFCRS </w:t>
            </w:r>
            <w:r w:rsidRPr="00A03B1B">
              <w:rPr>
                <w:i/>
                <w:iCs/>
                <w:sz w:val="20"/>
                <w:szCs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5D2D005B" w14:textId="77777777" w:rsidR="00A03B1B" w:rsidRPr="00A03B1B" w:rsidRDefault="00A03B1B" w:rsidP="00A03B1B">
            <w:pPr>
              <w:spacing w:after="60"/>
              <w:rPr>
                <w:iCs/>
                <w:sz w:val="20"/>
                <w:szCs w:val="20"/>
              </w:rPr>
            </w:pPr>
            <w:r w:rsidRPr="00A03B1B">
              <w:rPr>
                <w:iCs/>
                <w:sz w:val="20"/>
                <w:szCs w:val="20"/>
              </w:rPr>
              <w:t>MMBtu/Start</w:t>
            </w:r>
          </w:p>
        </w:tc>
        <w:tc>
          <w:tcPr>
            <w:tcW w:w="3342" w:type="pct"/>
            <w:tcBorders>
              <w:top w:val="single" w:sz="6" w:space="0" w:color="auto"/>
              <w:left w:val="single" w:sz="6" w:space="0" w:color="auto"/>
              <w:bottom w:val="single" w:sz="6" w:space="0" w:color="auto"/>
              <w:right w:val="single" w:sz="4" w:space="0" w:color="auto"/>
            </w:tcBorders>
          </w:tcPr>
          <w:p w14:paraId="22739D0B" w14:textId="77777777" w:rsidR="00A03B1B" w:rsidRPr="00A03B1B" w:rsidRDefault="00A03B1B" w:rsidP="00A03B1B">
            <w:pPr>
              <w:spacing w:after="60"/>
              <w:rPr>
                <w:i/>
                <w:iCs/>
                <w:sz w:val="20"/>
                <w:szCs w:val="20"/>
              </w:rPr>
            </w:pPr>
            <w:r w:rsidRPr="00A03B1B">
              <w:rPr>
                <w:i/>
                <w:iCs/>
                <w:sz w:val="20"/>
                <w:szCs w:val="20"/>
              </w:rPr>
              <w:t>Day-Ahead Actual Fuel Consumption Rate per Start</w:t>
            </w:r>
            <w:r w:rsidRPr="00A03B1B">
              <w:rPr>
                <w:iCs/>
                <w:sz w:val="20"/>
                <w:szCs w:val="20"/>
              </w:rPr>
              <w:t xml:space="preserve">—The actual fuel consumption rate for Resource </w:t>
            </w:r>
            <w:r w:rsidRPr="00A03B1B">
              <w:rPr>
                <w:i/>
                <w:iCs/>
                <w:sz w:val="20"/>
                <w:szCs w:val="20"/>
              </w:rPr>
              <w:t>r</w:t>
            </w:r>
            <w:r w:rsidRPr="00A03B1B">
              <w:rPr>
                <w:iCs/>
                <w:sz w:val="20"/>
                <w:szCs w:val="20"/>
              </w:rPr>
              <w:t xml:space="preserve"> to startup per start type </w:t>
            </w:r>
            <w:r w:rsidRPr="00A03B1B">
              <w:rPr>
                <w:i/>
                <w:iCs/>
                <w:sz w:val="20"/>
                <w:szCs w:val="20"/>
              </w:rPr>
              <w:t>s</w:t>
            </w:r>
            <w:r w:rsidRPr="00A03B1B">
              <w:rPr>
                <w:iCs/>
                <w:sz w:val="20"/>
                <w:szCs w:val="20"/>
              </w:rPr>
              <w:t xml:space="preserve">, adjusted by VOXR as defined in the Verifiable Cost Manual.  Where for a Combined Cycle Train, the Resource </w:t>
            </w:r>
            <w:r w:rsidRPr="00A03B1B">
              <w:rPr>
                <w:i/>
                <w:iCs/>
                <w:sz w:val="20"/>
                <w:szCs w:val="20"/>
              </w:rPr>
              <w:t>r</w:t>
            </w:r>
            <w:r w:rsidRPr="00A03B1B">
              <w:rPr>
                <w:iCs/>
                <w:sz w:val="20"/>
                <w:szCs w:val="20"/>
              </w:rPr>
              <w:t xml:space="preserve"> is a Combined Cycle Generation Resource </w:t>
            </w:r>
            <w:r w:rsidRPr="00A03B1B">
              <w:rPr>
                <w:iCs/>
                <w:sz w:val="20"/>
                <w:szCs w:val="20"/>
              </w:rPr>
              <w:lastRenderedPageBreak/>
              <w:t>within the Combined Cycle Train.  For additional information, see Verifiable Cost Manual Section 3.3, Startup Fuel Consumption.</w:t>
            </w:r>
          </w:p>
        </w:tc>
      </w:tr>
      <w:tr w:rsidR="00A03B1B" w:rsidRPr="00A03B1B" w14:paraId="2FB19CCC" w14:textId="77777777" w:rsidTr="00B31BB1">
        <w:tc>
          <w:tcPr>
            <w:tcW w:w="966" w:type="pct"/>
            <w:tcBorders>
              <w:top w:val="single" w:sz="6" w:space="0" w:color="auto"/>
              <w:left w:val="single" w:sz="4" w:space="0" w:color="auto"/>
              <w:bottom w:val="single" w:sz="6" w:space="0" w:color="auto"/>
              <w:right w:val="single" w:sz="6" w:space="0" w:color="auto"/>
            </w:tcBorders>
          </w:tcPr>
          <w:p w14:paraId="1F50DE8E" w14:textId="77777777" w:rsidR="00A03B1B" w:rsidRPr="00A03B1B" w:rsidRDefault="00A03B1B" w:rsidP="00A03B1B">
            <w:pPr>
              <w:spacing w:after="60"/>
              <w:rPr>
                <w:iCs/>
                <w:sz w:val="20"/>
                <w:szCs w:val="20"/>
              </w:rPr>
            </w:pPr>
            <w:r w:rsidRPr="00A03B1B">
              <w:rPr>
                <w:iCs/>
                <w:sz w:val="20"/>
                <w:szCs w:val="20"/>
              </w:rPr>
              <w:lastRenderedPageBreak/>
              <w:t xml:space="preserve">VOMS </w:t>
            </w:r>
            <w:r w:rsidRPr="00A03B1B">
              <w:rPr>
                <w:i/>
                <w:iCs/>
                <w:sz w:val="20"/>
                <w:szCs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7C76C313" w14:textId="77777777" w:rsidR="00A03B1B" w:rsidRPr="00A03B1B" w:rsidRDefault="00A03B1B" w:rsidP="00A03B1B">
            <w:pPr>
              <w:spacing w:after="60"/>
              <w:rPr>
                <w:iCs/>
                <w:sz w:val="20"/>
                <w:szCs w:val="20"/>
              </w:rPr>
            </w:pPr>
            <w:r w:rsidRPr="00A03B1B">
              <w:rPr>
                <w:sz w:val="20"/>
                <w:szCs w:val="20"/>
              </w:rPr>
              <w:t>$/Start</w:t>
            </w:r>
          </w:p>
        </w:tc>
        <w:tc>
          <w:tcPr>
            <w:tcW w:w="3342" w:type="pct"/>
            <w:tcBorders>
              <w:top w:val="single" w:sz="6" w:space="0" w:color="auto"/>
              <w:left w:val="single" w:sz="6" w:space="0" w:color="auto"/>
              <w:bottom w:val="single" w:sz="6" w:space="0" w:color="auto"/>
              <w:right w:val="single" w:sz="4" w:space="0" w:color="auto"/>
            </w:tcBorders>
          </w:tcPr>
          <w:p w14:paraId="7326B9C5" w14:textId="77777777" w:rsidR="00A03B1B" w:rsidRPr="00A03B1B" w:rsidRDefault="00A03B1B" w:rsidP="00A03B1B">
            <w:pPr>
              <w:spacing w:after="60"/>
              <w:rPr>
                <w:i/>
                <w:iCs/>
                <w:sz w:val="20"/>
                <w:szCs w:val="20"/>
              </w:rPr>
            </w:pPr>
            <w:r w:rsidRPr="00A03B1B">
              <w:rPr>
                <w:i/>
                <w:sz w:val="20"/>
                <w:szCs w:val="20"/>
              </w:rPr>
              <w:t>Variable Operations and Maintenance Cost per Start</w:t>
            </w:r>
            <w:r w:rsidRPr="00A03B1B">
              <w:rPr>
                <w:iCs/>
                <w:sz w:val="20"/>
                <w:szCs w:val="20"/>
              </w:rPr>
              <w:t>—</w:t>
            </w:r>
            <w:r w:rsidRPr="00A03B1B">
              <w:rPr>
                <w:sz w:val="20"/>
                <w:szCs w:val="20"/>
              </w:rPr>
              <w:t xml:space="preserve">The operations and maintenance cost for Resource </w:t>
            </w:r>
            <w:r w:rsidRPr="00A03B1B">
              <w:rPr>
                <w:i/>
                <w:sz w:val="20"/>
                <w:szCs w:val="20"/>
              </w:rPr>
              <w:t>r</w:t>
            </w:r>
            <w:r w:rsidRPr="00A03B1B">
              <w:rPr>
                <w:sz w:val="20"/>
                <w:szCs w:val="20"/>
              </w:rPr>
              <w:t xml:space="preserve"> to startup, per start </w:t>
            </w:r>
            <w:r w:rsidRPr="00A03B1B">
              <w:rPr>
                <w:i/>
                <w:sz w:val="20"/>
                <w:szCs w:val="20"/>
              </w:rPr>
              <w:t>s</w:t>
            </w:r>
            <w:r w:rsidRPr="00A03B1B">
              <w:rPr>
                <w:sz w:val="20"/>
                <w:szCs w:val="20"/>
              </w:rPr>
              <w:t xml:space="preserve">, including an adjustment for emissions costs.  Where for a Combined Cycle Train, the Resource </w:t>
            </w:r>
            <w:r w:rsidRPr="00A03B1B">
              <w:rPr>
                <w:i/>
                <w:sz w:val="20"/>
                <w:szCs w:val="20"/>
              </w:rPr>
              <w:t>r</w:t>
            </w:r>
            <w:r w:rsidRPr="00A03B1B">
              <w:rPr>
                <w:sz w:val="20"/>
                <w:szCs w:val="20"/>
              </w:rPr>
              <w:t xml:space="preserve"> is a Combined Cycle Generation Resource within the Combined Cycle Train.  For additional information, see Verifiable Cost Manual Section 3.2, Submitting Startup Costs.</w:t>
            </w:r>
          </w:p>
        </w:tc>
      </w:tr>
      <w:tr w:rsidR="00A03B1B" w:rsidRPr="00A03B1B" w14:paraId="6DAED922" w14:textId="77777777" w:rsidTr="00B31BB1">
        <w:tc>
          <w:tcPr>
            <w:tcW w:w="966" w:type="pct"/>
            <w:tcBorders>
              <w:top w:val="single" w:sz="6" w:space="0" w:color="auto"/>
              <w:left w:val="single" w:sz="4" w:space="0" w:color="auto"/>
              <w:bottom w:val="single" w:sz="6" w:space="0" w:color="auto"/>
              <w:right w:val="single" w:sz="6" w:space="0" w:color="auto"/>
            </w:tcBorders>
          </w:tcPr>
          <w:p w14:paraId="4BD91D0B" w14:textId="77777777" w:rsidR="00A03B1B" w:rsidRPr="00A03B1B" w:rsidRDefault="00A03B1B" w:rsidP="00A03B1B">
            <w:pPr>
              <w:spacing w:after="60"/>
              <w:rPr>
                <w:iCs/>
                <w:sz w:val="20"/>
                <w:szCs w:val="20"/>
              </w:rPr>
            </w:pPr>
            <w:r w:rsidRPr="00A03B1B">
              <w:rPr>
                <w:iCs/>
                <w:sz w:val="20"/>
                <w:szCs w:val="20"/>
              </w:rPr>
              <w:t xml:space="preserve">VOMLSL </w:t>
            </w:r>
            <w:r w:rsidRPr="00A03B1B">
              <w:rPr>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633C0E27" w14:textId="77777777" w:rsidR="00A03B1B" w:rsidRPr="00A03B1B" w:rsidRDefault="00A03B1B" w:rsidP="00A03B1B">
            <w:pPr>
              <w:spacing w:after="60"/>
              <w:rPr>
                <w:iCs/>
                <w:sz w:val="20"/>
                <w:szCs w:val="20"/>
              </w:rPr>
            </w:pPr>
            <w:r w:rsidRPr="00A03B1B">
              <w:rPr>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11F7E23C" w14:textId="77777777" w:rsidR="00A03B1B" w:rsidRPr="00A03B1B" w:rsidRDefault="00A03B1B" w:rsidP="00A03B1B">
            <w:pPr>
              <w:spacing w:after="60"/>
              <w:rPr>
                <w:i/>
                <w:iCs/>
                <w:sz w:val="20"/>
                <w:szCs w:val="20"/>
              </w:rPr>
            </w:pPr>
            <w:r w:rsidRPr="00A03B1B">
              <w:rPr>
                <w:i/>
                <w:iCs/>
                <w:sz w:val="20"/>
                <w:szCs w:val="20"/>
              </w:rPr>
              <w:t>Variable Operations and Maintenance Cost at LSL</w:t>
            </w:r>
            <w:r w:rsidRPr="00A03B1B">
              <w:rPr>
                <w:iCs/>
                <w:sz w:val="20"/>
                <w:szCs w:val="20"/>
              </w:rPr>
              <w:t xml:space="preserve">—The operations and maintenance cost for Resource </w:t>
            </w:r>
            <w:r w:rsidRPr="00A03B1B">
              <w:rPr>
                <w:i/>
                <w:iCs/>
                <w:sz w:val="20"/>
                <w:szCs w:val="20"/>
              </w:rPr>
              <w:t>r</w:t>
            </w:r>
            <w:r w:rsidRPr="00A03B1B">
              <w:rPr>
                <w:iCs/>
                <w:sz w:val="20"/>
                <w:szCs w:val="20"/>
              </w:rPr>
              <w:t xml:space="preserve"> to operate at LSL, including an adjustment for emissions costs.  Where for a Combined Cycle Train, the Resource </w:t>
            </w:r>
            <w:r w:rsidRPr="00A03B1B">
              <w:rPr>
                <w:i/>
                <w:iCs/>
                <w:sz w:val="20"/>
                <w:szCs w:val="20"/>
              </w:rPr>
              <w:t>r</w:t>
            </w:r>
            <w:r w:rsidRPr="00A03B1B">
              <w:rPr>
                <w:iCs/>
                <w:sz w:val="20"/>
                <w:szCs w:val="20"/>
              </w:rPr>
              <w:t xml:space="preserve"> is a Combined Cycle Generation Resource within the Combined Cycle Train.  For additional information, see Verifiable Cost Manual Section 4.2, Submitting Minimum Energy Costs.</w:t>
            </w:r>
          </w:p>
        </w:tc>
      </w:tr>
      <w:tr w:rsidR="00A03B1B" w:rsidRPr="00A03B1B" w14:paraId="54137A00" w14:textId="77777777" w:rsidTr="00B31BB1">
        <w:tc>
          <w:tcPr>
            <w:tcW w:w="966" w:type="pct"/>
            <w:tcBorders>
              <w:top w:val="single" w:sz="6" w:space="0" w:color="auto"/>
              <w:left w:val="single" w:sz="4" w:space="0" w:color="auto"/>
              <w:bottom w:val="single" w:sz="6" w:space="0" w:color="auto"/>
              <w:right w:val="single" w:sz="6" w:space="0" w:color="auto"/>
            </w:tcBorders>
          </w:tcPr>
          <w:p w14:paraId="67CCD62D" w14:textId="77777777" w:rsidR="00A03B1B" w:rsidRPr="00A03B1B" w:rsidRDefault="00A03B1B" w:rsidP="00A03B1B">
            <w:pPr>
              <w:spacing w:after="60"/>
              <w:rPr>
                <w:iCs/>
                <w:sz w:val="20"/>
                <w:szCs w:val="20"/>
              </w:rPr>
            </w:pPr>
            <w:r w:rsidRPr="00A03B1B">
              <w:rPr>
                <w:iCs/>
                <w:sz w:val="20"/>
                <w:szCs w:val="20"/>
              </w:rPr>
              <w:t xml:space="preserve">LSL </w:t>
            </w:r>
            <w:r w:rsidRPr="00A03B1B">
              <w:rPr>
                <w:i/>
                <w:iCs/>
                <w:sz w:val="20"/>
                <w:szCs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38415AAF" w14:textId="77777777" w:rsidR="00A03B1B" w:rsidRPr="00A03B1B" w:rsidRDefault="00A03B1B" w:rsidP="00A03B1B">
            <w:pPr>
              <w:spacing w:after="60"/>
              <w:rPr>
                <w:iCs/>
                <w:sz w:val="20"/>
                <w:szCs w:val="20"/>
              </w:rPr>
            </w:pPr>
            <w:r w:rsidRPr="00A03B1B">
              <w:rPr>
                <w:iCs/>
                <w:sz w:val="20"/>
                <w:szCs w:val="20"/>
              </w:rPr>
              <w:t>MW</w:t>
            </w:r>
          </w:p>
        </w:tc>
        <w:tc>
          <w:tcPr>
            <w:tcW w:w="3342" w:type="pct"/>
            <w:tcBorders>
              <w:top w:val="single" w:sz="6" w:space="0" w:color="auto"/>
              <w:left w:val="single" w:sz="6" w:space="0" w:color="auto"/>
              <w:bottom w:val="single" w:sz="6" w:space="0" w:color="auto"/>
              <w:right w:val="single" w:sz="4" w:space="0" w:color="auto"/>
            </w:tcBorders>
          </w:tcPr>
          <w:p w14:paraId="3E40B95A" w14:textId="77777777" w:rsidR="00A03B1B" w:rsidRPr="00A03B1B" w:rsidRDefault="00A03B1B" w:rsidP="00A03B1B">
            <w:pPr>
              <w:spacing w:after="60"/>
              <w:rPr>
                <w:i/>
                <w:iCs/>
                <w:sz w:val="20"/>
                <w:szCs w:val="20"/>
              </w:rPr>
            </w:pPr>
            <w:r w:rsidRPr="00A03B1B">
              <w:rPr>
                <w:i/>
                <w:iCs/>
                <w:sz w:val="20"/>
                <w:szCs w:val="20"/>
              </w:rPr>
              <w:t>Low Sustained Limit</w:t>
            </w:r>
            <w:r w:rsidRPr="00A03B1B">
              <w:rPr>
                <w:iCs/>
                <w:sz w:val="20"/>
                <w:szCs w:val="20"/>
              </w:rPr>
              <w:t xml:space="preserve">—The LSL of Generation Resource </w:t>
            </w:r>
            <w:r w:rsidRPr="00A03B1B">
              <w:rPr>
                <w:i/>
                <w:iCs/>
                <w:sz w:val="20"/>
                <w:szCs w:val="20"/>
              </w:rPr>
              <w:t>r</w:t>
            </w:r>
            <w:r w:rsidRPr="00A03B1B">
              <w:rPr>
                <w:iCs/>
                <w:sz w:val="20"/>
                <w:szCs w:val="20"/>
              </w:rPr>
              <w:t xml:space="preserve"> represented by QSE </w:t>
            </w:r>
            <w:r w:rsidRPr="00A03B1B">
              <w:rPr>
                <w:i/>
                <w:iCs/>
                <w:sz w:val="20"/>
                <w:szCs w:val="20"/>
              </w:rPr>
              <w:t>q</w:t>
            </w:r>
            <w:r w:rsidRPr="00A03B1B">
              <w:rPr>
                <w:iCs/>
                <w:sz w:val="20"/>
                <w:szCs w:val="20"/>
              </w:rPr>
              <w:t xml:space="preserve"> for the hour that includes the Settlement Interval </w:t>
            </w:r>
            <w:r w:rsidRPr="00A03B1B">
              <w:rPr>
                <w:i/>
                <w:iCs/>
                <w:sz w:val="20"/>
                <w:szCs w:val="20"/>
              </w:rPr>
              <w:t>i</w:t>
            </w:r>
            <w:r w:rsidRPr="00A03B1B">
              <w:rPr>
                <w:iCs/>
                <w:sz w:val="20"/>
                <w:szCs w:val="20"/>
              </w:rPr>
              <w:t xml:space="preserve">, as submitted in the COP.  Where for a Combined Cycle Train, the Resource </w:t>
            </w:r>
            <w:r w:rsidRPr="00A03B1B">
              <w:rPr>
                <w:i/>
                <w:iCs/>
                <w:sz w:val="20"/>
                <w:szCs w:val="20"/>
              </w:rPr>
              <w:t>r</w:t>
            </w:r>
            <w:r w:rsidRPr="00A03B1B">
              <w:rPr>
                <w:iCs/>
                <w:sz w:val="20"/>
                <w:szCs w:val="20"/>
              </w:rPr>
              <w:t xml:space="preserve"> is a Combined Cycle Generation Resource within the Combined Cycle Train.  </w:t>
            </w:r>
          </w:p>
        </w:tc>
      </w:tr>
      <w:tr w:rsidR="00A03B1B" w:rsidRPr="00A03B1B" w14:paraId="20087C34" w14:textId="77777777" w:rsidTr="00B31BB1">
        <w:tc>
          <w:tcPr>
            <w:tcW w:w="966" w:type="pct"/>
            <w:tcBorders>
              <w:top w:val="single" w:sz="6" w:space="0" w:color="auto"/>
              <w:left w:val="single" w:sz="4" w:space="0" w:color="auto"/>
              <w:bottom w:val="single" w:sz="6" w:space="0" w:color="auto"/>
              <w:right w:val="single" w:sz="6" w:space="0" w:color="auto"/>
            </w:tcBorders>
          </w:tcPr>
          <w:p w14:paraId="0A3C36B5" w14:textId="77777777" w:rsidR="00A03B1B" w:rsidRPr="00A03B1B" w:rsidRDefault="00A03B1B" w:rsidP="00A03B1B">
            <w:pPr>
              <w:spacing w:after="60"/>
              <w:rPr>
                <w:iCs/>
                <w:sz w:val="20"/>
                <w:szCs w:val="20"/>
              </w:rPr>
            </w:pPr>
            <w:r w:rsidRPr="00A03B1B">
              <w:rPr>
                <w:iCs/>
                <w:sz w:val="20"/>
                <w:szCs w:val="20"/>
              </w:rPr>
              <w:t xml:space="preserve">RTMG </w:t>
            </w:r>
            <w:r w:rsidRPr="00A03B1B">
              <w:rPr>
                <w:i/>
                <w:iCs/>
                <w:sz w:val="20"/>
                <w:szCs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430B7606" w14:textId="77777777" w:rsidR="00A03B1B" w:rsidRPr="00A03B1B" w:rsidRDefault="00A03B1B" w:rsidP="00A03B1B">
            <w:pPr>
              <w:spacing w:after="60"/>
              <w:rPr>
                <w:iCs/>
                <w:sz w:val="20"/>
                <w:szCs w:val="20"/>
              </w:rPr>
            </w:pPr>
            <w:r w:rsidRPr="00A03B1B">
              <w:rPr>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29BBADD5" w14:textId="77777777" w:rsidR="00A03B1B" w:rsidRPr="00A03B1B" w:rsidRDefault="00A03B1B" w:rsidP="00A03B1B">
            <w:pPr>
              <w:spacing w:after="60"/>
              <w:rPr>
                <w:i/>
                <w:iCs/>
                <w:sz w:val="20"/>
                <w:szCs w:val="20"/>
              </w:rPr>
            </w:pPr>
            <w:r w:rsidRPr="00A03B1B">
              <w:rPr>
                <w:i/>
                <w:iCs/>
                <w:sz w:val="20"/>
                <w:szCs w:val="20"/>
              </w:rPr>
              <w:t>Real-Time Metered Generation per QSE per Resource by Settlement Interval by hour</w:t>
            </w:r>
            <w:r w:rsidRPr="00A03B1B">
              <w:rPr>
                <w:iCs/>
                <w:sz w:val="20"/>
                <w:szCs w:val="20"/>
              </w:rPr>
              <w:t xml:space="preserve">—The Real-Time energy from Resource </w:t>
            </w:r>
            <w:r w:rsidRPr="00A03B1B">
              <w:rPr>
                <w:i/>
                <w:iCs/>
                <w:sz w:val="20"/>
                <w:szCs w:val="20"/>
              </w:rPr>
              <w:t>r</w:t>
            </w:r>
            <w:r w:rsidRPr="00A03B1B">
              <w:rPr>
                <w:iCs/>
                <w:sz w:val="20"/>
                <w:szCs w:val="20"/>
              </w:rPr>
              <w:t xml:space="preserve"> represented by QSE </w:t>
            </w:r>
            <w:r w:rsidRPr="00A03B1B">
              <w:rPr>
                <w:i/>
                <w:iCs/>
                <w:sz w:val="20"/>
                <w:szCs w:val="20"/>
              </w:rPr>
              <w:t>q</w:t>
            </w:r>
            <w:r w:rsidRPr="00A03B1B">
              <w:rPr>
                <w:iCs/>
                <w:sz w:val="20"/>
                <w:szCs w:val="20"/>
              </w:rPr>
              <w:t xml:space="preserve">, for the 15-minute Settlement Interval </w:t>
            </w:r>
            <w:r w:rsidRPr="00A03B1B">
              <w:rPr>
                <w:i/>
                <w:iCs/>
                <w:sz w:val="20"/>
                <w:szCs w:val="20"/>
              </w:rPr>
              <w:t>i</w:t>
            </w:r>
            <w:r w:rsidRPr="00A03B1B">
              <w:rPr>
                <w:iCs/>
                <w:sz w:val="20"/>
                <w:szCs w:val="20"/>
              </w:rPr>
              <w:t xml:space="preserve">.  Where for a Combined Cycle Train, the Resource </w:t>
            </w:r>
            <w:r w:rsidRPr="00A03B1B">
              <w:rPr>
                <w:i/>
                <w:iCs/>
                <w:sz w:val="20"/>
                <w:szCs w:val="20"/>
              </w:rPr>
              <w:t>r</w:t>
            </w:r>
            <w:r w:rsidRPr="00A03B1B">
              <w:rPr>
                <w:iCs/>
                <w:sz w:val="20"/>
                <w:szCs w:val="20"/>
              </w:rPr>
              <w:t xml:space="preserve"> is the Combined Cycle Train.</w:t>
            </w:r>
          </w:p>
        </w:tc>
      </w:tr>
      <w:tr w:rsidR="00A03B1B" w:rsidRPr="00A03B1B" w14:paraId="20C81C6F" w14:textId="77777777" w:rsidTr="00B31BB1">
        <w:tc>
          <w:tcPr>
            <w:tcW w:w="966" w:type="pct"/>
            <w:tcBorders>
              <w:top w:val="single" w:sz="6" w:space="0" w:color="auto"/>
              <w:left w:val="single" w:sz="4" w:space="0" w:color="auto"/>
              <w:bottom w:val="single" w:sz="6" w:space="0" w:color="auto"/>
              <w:right w:val="single" w:sz="6" w:space="0" w:color="auto"/>
            </w:tcBorders>
          </w:tcPr>
          <w:p w14:paraId="009196BC" w14:textId="77777777" w:rsidR="00A03B1B" w:rsidRPr="00A03B1B" w:rsidRDefault="00A03B1B" w:rsidP="00A03B1B">
            <w:pPr>
              <w:spacing w:after="60"/>
              <w:rPr>
                <w:iCs/>
                <w:sz w:val="20"/>
                <w:szCs w:val="20"/>
              </w:rPr>
            </w:pPr>
            <w:r w:rsidRPr="00A03B1B">
              <w:rPr>
                <w:iCs/>
                <w:sz w:val="20"/>
                <w:szCs w:val="20"/>
              </w:rPr>
              <w:t xml:space="preserve">AHR </w:t>
            </w:r>
            <w:r w:rsidRPr="00A03B1B">
              <w:rPr>
                <w:i/>
                <w:iCs/>
                <w:sz w:val="20"/>
                <w:szCs w:val="20"/>
                <w:vertAlign w:val="subscript"/>
              </w:rPr>
              <w:t>r, i</w:t>
            </w:r>
          </w:p>
        </w:tc>
        <w:tc>
          <w:tcPr>
            <w:tcW w:w="692" w:type="pct"/>
            <w:tcBorders>
              <w:top w:val="single" w:sz="6" w:space="0" w:color="auto"/>
              <w:left w:val="single" w:sz="6" w:space="0" w:color="auto"/>
              <w:bottom w:val="single" w:sz="6" w:space="0" w:color="auto"/>
              <w:right w:val="single" w:sz="6" w:space="0" w:color="auto"/>
            </w:tcBorders>
          </w:tcPr>
          <w:p w14:paraId="6C50547B" w14:textId="77777777" w:rsidR="00A03B1B" w:rsidRPr="00A03B1B" w:rsidRDefault="00A03B1B" w:rsidP="00A03B1B">
            <w:pPr>
              <w:spacing w:after="60"/>
              <w:rPr>
                <w:iCs/>
                <w:sz w:val="20"/>
                <w:szCs w:val="20"/>
              </w:rPr>
            </w:pPr>
            <w:r w:rsidRPr="00A03B1B">
              <w:rPr>
                <w:iCs/>
                <w:sz w:val="20"/>
                <w:szCs w:val="20"/>
              </w:rPr>
              <w:t>MMBtu / MWh</w:t>
            </w:r>
          </w:p>
        </w:tc>
        <w:tc>
          <w:tcPr>
            <w:tcW w:w="3342" w:type="pct"/>
            <w:tcBorders>
              <w:top w:val="single" w:sz="6" w:space="0" w:color="auto"/>
              <w:left w:val="single" w:sz="6" w:space="0" w:color="auto"/>
              <w:bottom w:val="single" w:sz="6" w:space="0" w:color="auto"/>
              <w:right w:val="single" w:sz="4" w:space="0" w:color="auto"/>
            </w:tcBorders>
          </w:tcPr>
          <w:p w14:paraId="60C5D6A3" w14:textId="77777777" w:rsidR="00A03B1B" w:rsidRPr="00A03B1B" w:rsidRDefault="00A03B1B" w:rsidP="00A03B1B">
            <w:pPr>
              <w:spacing w:after="60"/>
              <w:rPr>
                <w:i/>
                <w:iCs/>
                <w:sz w:val="20"/>
                <w:szCs w:val="20"/>
              </w:rPr>
            </w:pPr>
            <w:r w:rsidRPr="00A03B1B">
              <w:rPr>
                <w:i/>
                <w:iCs/>
                <w:sz w:val="20"/>
                <w:szCs w:val="20"/>
              </w:rPr>
              <w:t>Average Heat Rate per Resource</w:t>
            </w:r>
            <w:r w:rsidRPr="00A03B1B">
              <w:rPr>
                <w:iCs/>
                <w:sz w:val="20"/>
                <w:szCs w:val="20"/>
              </w:rPr>
              <w:t xml:space="preserve">– The verifiable average heat rate for the Resource </w:t>
            </w:r>
            <w:r w:rsidRPr="00A03B1B">
              <w:rPr>
                <w:i/>
                <w:iCs/>
                <w:sz w:val="20"/>
                <w:szCs w:val="20"/>
              </w:rPr>
              <w:t>r</w:t>
            </w:r>
            <w:r w:rsidRPr="00A03B1B">
              <w:rPr>
                <w:iCs/>
                <w:sz w:val="20"/>
                <w:szCs w:val="20"/>
              </w:rPr>
              <w:t xml:space="preserve">, for the operating level, for the 15-minute Settlement Interval </w:t>
            </w:r>
            <w:r w:rsidRPr="00A03B1B">
              <w:rPr>
                <w:i/>
                <w:iCs/>
                <w:sz w:val="20"/>
                <w:szCs w:val="20"/>
              </w:rPr>
              <w:t>i</w:t>
            </w:r>
            <w:r w:rsidRPr="00A03B1B">
              <w:rPr>
                <w:iCs/>
                <w:sz w:val="20"/>
                <w:szCs w:val="20"/>
              </w:rPr>
              <w:t xml:space="preserve">.  Where for a Combined Cycle Train, the Resource </w:t>
            </w:r>
            <w:r w:rsidRPr="00A03B1B">
              <w:rPr>
                <w:i/>
                <w:iCs/>
                <w:sz w:val="20"/>
                <w:szCs w:val="20"/>
              </w:rPr>
              <w:t>r</w:t>
            </w:r>
            <w:r w:rsidRPr="00A03B1B">
              <w:rPr>
                <w:iCs/>
                <w:sz w:val="20"/>
                <w:szCs w:val="20"/>
              </w:rPr>
              <w:t xml:space="preserve"> is a Combined Cycle Generation Resource within the Combined Cycle Train.</w:t>
            </w:r>
          </w:p>
        </w:tc>
      </w:tr>
      <w:tr w:rsidR="00A03B1B" w:rsidRPr="00A03B1B" w14:paraId="6A6F8C40" w14:textId="77777777" w:rsidTr="00B31BB1">
        <w:tc>
          <w:tcPr>
            <w:tcW w:w="966" w:type="pct"/>
            <w:tcBorders>
              <w:top w:val="single" w:sz="6" w:space="0" w:color="auto"/>
              <w:left w:val="single" w:sz="4" w:space="0" w:color="auto"/>
              <w:bottom w:val="single" w:sz="6" w:space="0" w:color="auto"/>
              <w:right w:val="single" w:sz="6" w:space="0" w:color="auto"/>
            </w:tcBorders>
          </w:tcPr>
          <w:p w14:paraId="37F79369" w14:textId="77777777" w:rsidR="00A03B1B" w:rsidRPr="00A03B1B" w:rsidRDefault="00A03B1B" w:rsidP="00A03B1B">
            <w:pPr>
              <w:spacing w:after="60"/>
              <w:rPr>
                <w:iCs/>
                <w:sz w:val="20"/>
                <w:szCs w:val="20"/>
              </w:rPr>
            </w:pPr>
            <w:r w:rsidRPr="00A03B1B">
              <w:rPr>
                <w:iCs/>
                <w:sz w:val="20"/>
                <w:szCs w:val="20"/>
              </w:rPr>
              <w:t xml:space="preserve">OM </w:t>
            </w:r>
            <w:r w:rsidRPr="00A03B1B">
              <w:rPr>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2FDEE8C1" w14:textId="77777777" w:rsidR="00A03B1B" w:rsidRPr="00A03B1B" w:rsidRDefault="00A03B1B" w:rsidP="00A03B1B">
            <w:pPr>
              <w:spacing w:after="60"/>
              <w:rPr>
                <w:iCs/>
                <w:sz w:val="20"/>
                <w:szCs w:val="20"/>
              </w:rPr>
            </w:pPr>
            <w:r w:rsidRPr="00A03B1B">
              <w:rPr>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15940424" w14:textId="77777777" w:rsidR="00A03B1B" w:rsidRPr="00A03B1B" w:rsidRDefault="00A03B1B" w:rsidP="00A03B1B">
            <w:pPr>
              <w:spacing w:after="60"/>
              <w:rPr>
                <w:i/>
                <w:iCs/>
                <w:sz w:val="20"/>
                <w:szCs w:val="20"/>
              </w:rPr>
            </w:pPr>
            <w:r w:rsidRPr="00A03B1B">
              <w:rPr>
                <w:i/>
                <w:iCs/>
                <w:sz w:val="20"/>
                <w:szCs w:val="20"/>
              </w:rPr>
              <w:t>Verifiable Operations and Maintenance Cost Above LSL</w:t>
            </w:r>
            <w:r w:rsidRPr="00A03B1B">
              <w:rPr>
                <w:iCs/>
                <w:sz w:val="20"/>
                <w:szCs w:val="20"/>
              </w:rPr>
              <w:t xml:space="preserve">– The O&amp;M cost for Resource </w:t>
            </w:r>
            <w:r w:rsidRPr="00A03B1B">
              <w:rPr>
                <w:i/>
                <w:iCs/>
                <w:sz w:val="20"/>
                <w:szCs w:val="20"/>
              </w:rPr>
              <w:t>r</w:t>
            </w:r>
            <w:r w:rsidRPr="00A03B1B">
              <w:rPr>
                <w:iCs/>
                <w:sz w:val="20"/>
                <w:szCs w:val="20"/>
              </w:rPr>
              <w:t xml:space="preserve"> to operate above LSL.  Where for a Combined Cycle Train, the Resource </w:t>
            </w:r>
            <w:r w:rsidRPr="00A03B1B">
              <w:rPr>
                <w:i/>
                <w:iCs/>
                <w:sz w:val="20"/>
                <w:szCs w:val="20"/>
              </w:rPr>
              <w:t>r</w:t>
            </w:r>
            <w:r w:rsidRPr="00A03B1B">
              <w:rPr>
                <w:iCs/>
                <w:sz w:val="20"/>
                <w:szCs w:val="20"/>
              </w:rPr>
              <w:t xml:space="preserve"> is a Combined Cycle Generation Resource within the Combined Cycle Train.  See the Verifiable Cost Manual for additional information. </w:t>
            </w:r>
          </w:p>
        </w:tc>
      </w:tr>
      <w:tr w:rsidR="00A03B1B" w:rsidRPr="00A03B1B" w14:paraId="752FD326" w14:textId="77777777" w:rsidTr="00B31BB1">
        <w:tc>
          <w:tcPr>
            <w:tcW w:w="966" w:type="pct"/>
            <w:tcBorders>
              <w:top w:val="single" w:sz="6" w:space="0" w:color="auto"/>
              <w:left w:val="single" w:sz="4" w:space="0" w:color="auto"/>
              <w:bottom w:val="single" w:sz="6" w:space="0" w:color="auto"/>
              <w:right w:val="single" w:sz="6" w:space="0" w:color="auto"/>
            </w:tcBorders>
          </w:tcPr>
          <w:p w14:paraId="546475C6" w14:textId="77777777" w:rsidR="00A03B1B" w:rsidRPr="00A03B1B" w:rsidRDefault="00A03B1B" w:rsidP="00A03B1B">
            <w:pPr>
              <w:spacing w:after="60"/>
              <w:rPr>
                <w:iCs/>
                <w:sz w:val="20"/>
                <w:szCs w:val="20"/>
              </w:rPr>
            </w:pPr>
            <w:r w:rsidRPr="00A03B1B">
              <w:rPr>
                <w:iCs/>
                <w:sz w:val="20"/>
                <w:szCs w:val="20"/>
              </w:rPr>
              <w:t xml:space="preserve">SWIHR </w:t>
            </w:r>
            <w:r w:rsidRPr="00A03B1B">
              <w:rPr>
                <w:i/>
                <w:iCs/>
                <w:sz w:val="20"/>
                <w:szCs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2D0716CE" w14:textId="77777777" w:rsidR="00A03B1B" w:rsidRPr="00A03B1B" w:rsidRDefault="00A03B1B" w:rsidP="00A03B1B">
            <w:pPr>
              <w:spacing w:after="60"/>
              <w:rPr>
                <w:iCs/>
                <w:sz w:val="20"/>
                <w:szCs w:val="20"/>
              </w:rPr>
            </w:pPr>
            <w:r w:rsidRPr="00A03B1B">
              <w:rPr>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0402A991" w14:textId="77777777" w:rsidR="00A03B1B" w:rsidRPr="00A03B1B" w:rsidRDefault="00A03B1B" w:rsidP="00A03B1B">
            <w:pPr>
              <w:spacing w:after="60"/>
              <w:rPr>
                <w:iCs/>
                <w:sz w:val="20"/>
                <w:szCs w:val="20"/>
              </w:rPr>
            </w:pPr>
            <w:r w:rsidRPr="00A03B1B">
              <w:rPr>
                <w:i/>
                <w:iCs/>
                <w:sz w:val="20"/>
                <w:szCs w:val="20"/>
              </w:rPr>
              <w:t>Switchable Generation Instructed Hours</w:t>
            </w:r>
            <w:r w:rsidRPr="00A03B1B">
              <w:rPr>
                <w:iCs/>
                <w:sz w:val="20"/>
                <w:szCs w:val="20"/>
              </w:rPr>
              <w:t xml:space="preserve">—The total number of Switchable Generation instructed hours, for Resource </w:t>
            </w:r>
            <w:r w:rsidRPr="00A03B1B">
              <w:rPr>
                <w:i/>
                <w:iCs/>
                <w:sz w:val="20"/>
                <w:szCs w:val="20"/>
              </w:rPr>
              <w:t>r</w:t>
            </w:r>
            <w:r w:rsidRPr="00A03B1B">
              <w:rPr>
                <w:iCs/>
                <w:sz w:val="20"/>
                <w:szCs w:val="20"/>
              </w:rPr>
              <w:t xml:space="preserve"> represented by QSE </w:t>
            </w:r>
            <w:r w:rsidRPr="00A03B1B">
              <w:rPr>
                <w:i/>
                <w:iCs/>
                <w:sz w:val="20"/>
                <w:szCs w:val="20"/>
              </w:rPr>
              <w:t>q,</w:t>
            </w:r>
            <w:r w:rsidRPr="00A03B1B">
              <w:rPr>
                <w:iCs/>
                <w:sz w:val="20"/>
                <w:szCs w:val="20"/>
              </w:rPr>
              <w:t xml:space="preserve"> for the Operating Day </w:t>
            </w:r>
            <w:r w:rsidRPr="00A03B1B">
              <w:rPr>
                <w:i/>
                <w:iCs/>
                <w:sz w:val="20"/>
                <w:szCs w:val="20"/>
              </w:rPr>
              <w:t>d</w:t>
            </w:r>
            <w:r w:rsidRPr="00A03B1B">
              <w:rPr>
                <w:iCs/>
                <w:sz w:val="20"/>
                <w:szCs w:val="20"/>
              </w:rPr>
              <w:t>.  When one or more Combined Cycle Generation Resources are committed by ERCOT, the total number of instructed hours is calculated for the Combined Cycle Train for all switchable instructed Combined Cycle Generation Resources.</w:t>
            </w:r>
          </w:p>
        </w:tc>
      </w:tr>
      <w:tr w:rsidR="00A03B1B" w:rsidRPr="00A03B1B" w14:paraId="07413679" w14:textId="77777777" w:rsidTr="00B31BB1">
        <w:tc>
          <w:tcPr>
            <w:tcW w:w="966" w:type="pct"/>
            <w:tcBorders>
              <w:top w:val="single" w:sz="6" w:space="0" w:color="auto"/>
              <w:left w:val="single" w:sz="4" w:space="0" w:color="auto"/>
              <w:bottom w:val="single" w:sz="6" w:space="0" w:color="auto"/>
              <w:right w:val="single" w:sz="6" w:space="0" w:color="auto"/>
            </w:tcBorders>
          </w:tcPr>
          <w:p w14:paraId="46C450D7" w14:textId="77777777" w:rsidR="00A03B1B" w:rsidRPr="00A03B1B" w:rsidRDefault="00A03B1B" w:rsidP="00A03B1B">
            <w:pPr>
              <w:spacing w:after="60"/>
              <w:rPr>
                <w:iCs/>
                <w:sz w:val="20"/>
                <w:szCs w:val="20"/>
              </w:rPr>
            </w:pPr>
            <w:r w:rsidRPr="00A03B1B">
              <w:rPr>
                <w:iCs/>
                <w:sz w:val="20"/>
                <w:szCs w:val="20"/>
              </w:rPr>
              <w:t>SFP</w:t>
            </w:r>
          </w:p>
        </w:tc>
        <w:tc>
          <w:tcPr>
            <w:tcW w:w="692" w:type="pct"/>
            <w:tcBorders>
              <w:top w:val="single" w:sz="6" w:space="0" w:color="auto"/>
              <w:left w:val="single" w:sz="6" w:space="0" w:color="auto"/>
              <w:bottom w:val="single" w:sz="6" w:space="0" w:color="auto"/>
              <w:right w:val="single" w:sz="6" w:space="0" w:color="auto"/>
            </w:tcBorders>
          </w:tcPr>
          <w:p w14:paraId="745E21A4" w14:textId="77777777" w:rsidR="00A03B1B" w:rsidRPr="00A03B1B" w:rsidRDefault="00A03B1B" w:rsidP="00A03B1B">
            <w:pPr>
              <w:spacing w:after="60"/>
              <w:rPr>
                <w:iCs/>
                <w:sz w:val="20"/>
                <w:szCs w:val="20"/>
              </w:rPr>
            </w:pPr>
            <w:r w:rsidRPr="00A03B1B">
              <w:rPr>
                <w:iCs/>
                <w:sz w:val="20"/>
                <w:szCs w:val="20"/>
              </w:rPr>
              <w:t>$/MMBtu</w:t>
            </w:r>
          </w:p>
        </w:tc>
        <w:tc>
          <w:tcPr>
            <w:tcW w:w="3342" w:type="pct"/>
            <w:tcBorders>
              <w:top w:val="single" w:sz="6" w:space="0" w:color="auto"/>
              <w:left w:val="single" w:sz="6" w:space="0" w:color="auto"/>
              <w:bottom w:val="single" w:sz="6" w:space="0" w:color="auto"/>
              <w:right w:val="single" w:sz="4" w:space="0" w:color="auto"/>
            </w:tcBorders>
          </w:tcPr>
          <w:p w14:paraId="5A3D931A" w14:textId="77777777" w:rsidR="00A03B1B" w:rsidRPr="00A03B1B" w:rsidRDefault="00A03B1B" w:rsidP="00A03B1B">
            <w:pPr>
              <w:spacing w:after="60"/>
              <w:rPr>
                <w:i/>
                <w:iCs/>
                <w:sz w:val="20"/>
                <w:szCs w:val="20"/>
              </w:rPr>
            </w:pPr>
            <w:r w:rsidRPr="00A03B1B">
              <w:rPr>
                <w:iCs/>
                <w:sz w:val="20"/>
                <w:szCs w:val="20"/>
              </w:rPr>
              <w:t xml:space="preserve">Solid Fuel Price—The solid fuel index price is $1.50.  </w:t>
            </w:r>
          </w:p>
        </w:tc>
      </w:tr>
      <w:tr w:rsidR="00A03B1B" w:rsidRPr="00A03B1B" w14:paraId="204486DF" w14:textId="77777777" w:rsidTr="00B31BB1">
        <w:tc>
          <w:tcPr>
            <w:tcW w:w="966" w:type="pct"/>
            <w:tcBorders>
              <w:top w:val="single" w:sz="6" w:space="0" w:color="auto"/>
              <w:left w:val="single" w:sz="4" w:space="0" w:color="auto"/>
              <w:bottom w:val="single" w:sz="6" w:space="0" w:color="auto"/>
              <w:right w:val="single" w:sz="6" w:space="0" w:color="auto"/>
            </w:tcBorders>
          </w:tcPr>
          <w:p w14:paraId="6BD37441" w14:textId="77777777" w:rsidR="00A03B1B" w:rsidRPr="00A03B1B" w:rsidRDefault="00A03B1B" w:rsidP="00A03B1B">
            <w:pPr>
              <w:spacing w:after="60"/>
              <w:rPr>
                <w:iCs/>
                <w:sz w:val="20"/>
                <w:szCs w:val="20"/>
              </w:rPr>
            </w:pPr>
            <w:r w:rsidRPr="00A03B1B">
              <w:rPr>
                <w:iCs/>
                <w:sz w:val="20"/>
                <w:szCs w:val="20"/>
              </w:rPr>
              <w:t xml:space="preserve">GASPEROL </w:t>
            </w:r>
            <w:r w:rsidRPr="00A03B1B">
              <w:rPr>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2A1FD993" w14:textId="77777777" w:rsidR="00A03B1B" w:rsidRPr="00A03B1B" w:rsidRDefault="00A03B1B" w:rsidP="00A03B1B">
            <w:pPr>
              <w:spacing w:after="60"/>
              <w:rPr>
                <w:iCs/>
                <w:sz w:val="20"/>
                <w:szCs w:val="20"/>
              </w:rPr>
            </w:pPr>
            <w:r w:rsidRPr="00A03B1B">
              <w:rPr>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22EAAEE7" w14:textId="77777777" w:rsidR="00A03B1B" w:rsidRPr="00A03B1B" w:rsidRDefault="00A03B1B" w:rsidP="00A03B1B">
            <w:pPr>
              <w:spacing w:after="60"/>
              <w:rPr>
                <w:i/>
                <w:iCs/>
                <w:sz w:val="20"/>
                <w:szCs w:val="20"/>
              </w:rPr>
            </w:pPr>
            <w:r w:rsidRPr="00A03B1B">
              <w:rPr>
                <w:i/>
                <w:iCs/>
                <w:sz w:val="20"/>
                <w:szCs w:val="20"/>
              </w:rPr>
              <w:t>Percent of Natural Gas to Operate Above LSL</w:t>
            </w:r>
            <w:r w:rsidRPr="00A03B1B">
              <w:rPr>
                <w:iCs/>
                <w:sz w:val="20"/>
                <w:szCs w:val="20"/>
              </w:rPr>
              <w:t xml:space="preserve">—The percentage of natural gas used by Resource </w:t>
            </w:r>
            <w:r w:rsidRPr="00A03B1B">
              <w:rPr>
                <w:i/>
                <w:iCs/>
                <w:sz w:val="20"/>
                <w:szCs w:val="20"/>
              </w:rPr>
              <w:t xml:space="preserve">r </w:t>
            </w:r>
            <w:r w:rsidRPr="00A03B1B">
              <w:rPr>
                <w:iCs/>
                <w:sz w:val="20"/>
                <w:szCs w:val="20"/>
              </w:rPr>
              <w:t xml:space="preserve">to operate above LSL, as approved in the verifiable cost process.  Where for a Combined Cycle Train, the Resource </w:t>
            </w:r>
            <w:r w:rsidRPr="00A03B1B">
              <w:rPr>
                <w:i/>
                <w:iCs/>
                <w:sz w:val="20"/>
                <w:szCs w:val="20"/>
              </w:rPr>
              <w:t>r</w:t>
            </w:r>
            <w:r w:rsidRPr="00A03B1B">
              <w:rPr>
                <w:iCs/>
                <w:sz w:val="20"/>
                <w:szCs w:val="20"/>
              </w:rPr>
              <w:t xml:space="preserve"> is a Combined Cycle Generation Resource within the Combined Cycle Train.</w:t>
            </w:r>
          </w:p>
        </w:tc>
      </w:tr>
      <w:tr w:rsidR="00A03B1B" w:rsidRPr="00A03B1B" w14:paraId="7380574F" w14:textId="77777777" w:rsidTr="00B31BB1">
        <w:tc>
          <w:tcPr>
            <w:tcW w:w="966" w:type="pct"/>
            <w:tcBorders>
              <w:top w:val="single" w:sz="6" w:space="0" w:color="auto"/>
              <w:left w:val="single" w:sz="4" w:space="0" w:color="auto"/>
              <w:bottom w:val="single" w:sz="6" w:space="0" w:color="auto"/>
              <w:right w:val="single" w:sz="6" w:space="0" w:color="auto"/>
            </w:tcBorders>
          </w:tcPr>
          <w:p w14:paraId="7FF6E044" w14:textId="77777777" w:rsidR="00A03B1B" w:rsidRPr="00A03B1B" w:rsidRDefault="00A03B1B" w:rsidP="00A03B1B">
            <w:pPr>
              <w:spacing w:after="60"/>
              <w:rPr>
                <w:iCs/>
                <w:sz w:val="20"/>
                <w:szCs w:val="20"/>
              </w:rPr>
            </w:pPr>
            <w:r w:rsidRPr="00A03B1B">
              <w:rPr>
                <w:iCs/>
                <w:sz w:val="20"/>
                <w:szCs w:val="20"/>
              </w:rPr>
              <w:t xml:space="preserve">OILPEROL </w:t>
            </w:r>
            <w:r w:rsidRPr="00A03B1B">
              <w:rPr>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3D0686F1" w14:textId="77777777" w:rsidR="00A03B1B" w:rsidRPr="00A03B1B" w:rsidRDefault="00A03B1B" w:rsidP="00A03B1B">
            <w:pPr>
              <w:spacing w:after="60"/>
              <w:rPr>
                <w:iCs/>
                <w:sz w:val="20"/>
                <w:szCs w:val="20"/>
              </w:rPr>
            </w:pPr>
            <w:r w:rsidRPr="00A03B1B">
              <w:rPr>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3E73974E" w14:textId="77777777" w:rsidR="00A03B1B" w:rsidRPr="00A03B1B" w:rsidRDefault="00A03B1B" w:rsidP="00A03B1B">
            <w:pPr>
              <w:spacing w:after="60"/>
              <w:rPr>
                <w:iCs/>
                <w:sz w:val="20"/>
                <w:szCs w:val="20"/>
              </w:rPr>
            </w:pPr>
            <w:r w:rsidRPr="00A03B1B">
              <w:rPr>
                <w:i/>
                <w:iCs/>
                <w:sz w:val="20"/>
                <w:szCs w:val="20"/>
              </w:rPr>
              <w:t>Percent of Oil to Operate Above LSL</w:t>
            </w:r>
            <w:r w:rsidRPr="00A03B1B">
              <w:rPr>
                <w:iCs/>
                <w:sz w:val="20"/>
                <w:szCs w:val="20"/>
              </w:rPr>
              <w:t xml:space="preserve">—The percentage of fuel oil used by Resource </w:t>
            </w:r>
            <w:r w:rsidRPr="00A03B1B">
              <w:rPr>
                <w:i/>
                <w:iCs/>
                <w:sz w:val="20"/>
                <w:szCs w:val="20"/>
              </w:rPr>
              <w:t xml:space="preserve">r </w:t>
            </w:r>
            <w:r w:rsidRPr="00A03B1B">
              <w:rPr>
                <w:iCs/>
                <w:sz w:val="20"/>
                <w:szCs w:val="20"/>
              </w:rPr>
              <w:t xml:space="preserve">to operate above LSL, as approved in the verifiable cost process. Where for a Combined Cycle Train, the Resource </w:t>
            </w:r>
            <w:r w:rsidRPr="00A03B1B">
              <w:rPr>
                <w:i/>
                <w:iCs/>
                <w:sz w:val="20"/>
                <w:szCs w:val="20"/>
              </w:rPr>
              <w:t>r</w:t>
            </w:r>
            <w:r w:rsidRPr="00A03B1B">
              <w:rPr>
                <w:iCs/>
                <w:sz w:val="20"/>
                <w:szCs w:val="20"/>
              </w:rPr>
              <w:t xml:space="preserve"> is a Combined Cycle Generation Resource within the Combined Cycle Train.</w:t>
            </w:r>
          </w:p>
        </w:tc>
      </w:tr>
      <w:tr w:rsidR="00A03B1B" w:rsidRPr="00A03B1B" w14:paraId="2D06CA10" w14:textId="77777777" w:rsidTr="00B31BB1">
        <w:tc>
          <w:tcPr>
            <w:tcW w:w="966" w:type="pct"/>
            <w:tcBorders>
              <w:top w:val="single" w:sz="6" w:space="0" w:color="auto"/>
              <w:left w:val="single" w:sz="4" w:space="0" w:color="auto"/>
              <w:bottom w:val="single" w:sz="6" w:space="0" w:color="auto"/>
              <w:right w:val="single" w:sz="6" w:space="0" w:color="auto"/>
            </w:tcBorders>
          </w:tcPr>
          <w:p w14:paraId="1DA278F2" w14:textId="77777777" w:rsidR="00A03B1B" w:rsidRPr="00A03B1B" w:rsidRDefault="00A03B1B" w:rsidP="00A03B1B">
            <w:pPr>
              <w:spacing w:after="60"/>
              <w:rPr>
                <w:iCs/>
                <w:sz w:val="20"/>
                <w:szCs w:val="20"/>
              </w:rPr>
            </w:pPr>
            <w:r w:rsidRPr="00A03B1B">
              <w:rPr>
                <w:iCs/>
                <w:sz w:val="20"/>
                <w:szCs w:val="20"/>
              </w:rPr>
              <w:t xml:space="preserve">SFPEROL </w:t>
            </w:r>
            <w:r w:rsidRPr="00A03B1B">
              <w:rPr>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7D06B081" w14:textId="77777777" w:rsidR="00A03B1B" w:rsidRPr="00A03B1B" w:rsidRDefault="00A03B1B" w:rsidP="00A03B1B">
            <w:pPr>
              <w:spacing w:after="60"/>
              <w:rPr>
                <w:iCs/>
                <w:sz w:val="20"/>
                <w:szCs w:val="20"/>
              </w:rPr>
            </w:pPr>
            <w:r w:rsidRPr="00A03B1B">
              <w:rPr>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04AE47D8" w14:textId="77777777" w:rsidR="00A03B1B" w:rsidRPr="00A03B1B" w:rsidRDefault="00A03B1B" w:rsidP="00A03B1B">
            <w:pPr>
              <w:spacing w:after="60"/>
              <w:rPr>
                <w:iCs/>
                <w:sz w:val="20"/>
                <w:szCs w:val="20"/>
              </w:rPr>
            </w:pPr>
            <w:r w:rsidRPr="00A03B1B">
              <w:rPr>
                <w:i/>
                <w:iCs/>
                <w:sz w:val="20"/>
                <w:szCs w:val="20"/>
              </w:rPr>
              <w:t>Percent of Solid Fuel to Operate Above LSL</w:t>
            </w:r>
            <w:r w:rsidRPr="00A03B1B">
              <w:rPr>
                <w:iCs/>
                <w:sz w:val="20"/>
                <w:szCs w:val="20"/>
              </w:rPr>
              <w:t xml:space="preserve">—The percentage of solid fuel used by Resource </w:t>
            </w:r>
            <w:r w:rsidRPr="00A03B1B">
              <w:rPr>
                <w:i/>
                <w:iCs/>
                <w:sz w:val="20"/>
                <w:szCs w:val="20"/>
              </w:rPr>
              <w:t>r</w:t>
            </w:r>
            <w:r w:rsidRPr="00A03B1B">
              <w:rPr>
                <w:iCs/>
                <w:sz w:val="20"/>
                <w:szCs w:val="20"/>
              </w:rPr>
              <w:t xml:space="preserve"> to operate above LSL, as approved in the verifiable cost process. Where for a Combined Cycle Train, the Resource </w:t>
            </w:r>
            <w:r w:rsidRPr="00A03B1B">
              <w:rPr>
                <w:i/>
                <w:iCs/>
                <w:sz w:val="20"/>
                <w:szCs w:val="20"/>
              </w:rPr>
              <w:t>r</w:t>
            </w:r>
            <w:r w:rsidRPr="00A03B1B">
              <w:rPr>
                <w:iCs/>
                <w:sz w:val="20"/>
                <w:szCs w:val="20"/>
              </w:rPr>
              <w:t xml:space="preserve"> is a Combined Cycle Generation Resource within the Combined Cycle Train.</w:t>
            </w:r>
          </w:p>
        </w:tc>
      </w:tr>
      <w:tr w:rsidR="00A03B1B" w:rsidRPr="00A03B1B" w14:paraId="66C2ED26" w14:textId="77777777" w:rsidTr="00B31BB1">
        <w:tc>
          <w:tcPr>
            <w:tcW w:w="966" w:type="pct"/>
            <w:tcBorders>
              <w:top w:val="single" w:sz="6" w:space="0" w:color="auto"/>
              <w:left w:val="single" w:sz="4" w:space="0" w:color="auto"/>
              <w:bottom w:val="single" w:sz="6" w:space="0" w:color="auto"/>
              <w:right w:val="single" w:sz="6" w:space="0" w:color="auto"/>
            </w:tcBorders>
          </w:tcPr>
          <w:p w14:paraId="7882A22C" w14:textId="77777777" w:rsidR="00A03B1B" w:rsidRPr="00A03B1B" w:rsidRDefault="00A03B1B" w:rsidP="00A03B1B">
            <w:pPr>
              <w:spacing w:after="60"/>
              <w:rPr>
                <w:iCs/>
                <w:sz w:val="20"/>
                <w:szCs w:val="20"/>
              </w:rPr>
            </w:pPr>
            <w:r w:rsidRPr="00A03B1B">
              <w:rPr>
                <w:iCs/>
                <w:sz w:val="20"/>
                <w:szCs w:val="20"/>
              </w:rPr>
              <w:lastRenderedPageBreak/>
              <w:t xml:space="preserve">ADJSWSUC </w:t>
            </w:r>
            <w:r w:rsidRPr="00A03B1B">
              <w:rPr>
                <w:i/>
                <w:iCs/>
                <w:sz w:val="20"/>
                <w:szCs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4694746F" w14:textId="77777777" w:rsidR="00A03B1B" w:rsidRPr="00A03B1B" w:rsidRDefault="00A03B1B" w:rsidP="00A03B1B">
            <w:pPr>
              <w:spacing w:after="60"/>
              <w:rPr>
                <w:iCs/>
                <w:sz w:val="20"/>
                <w:szCs w:val="20"/>
              </w:rPr>
            </w:pPr>
            <w:r w:rsidRPr="00A03B1B">
              <w:rPr>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4843A94E" w14:textId="77777777" w:rsidR="00A03B1B" w:rsidRPr="00A03B1B" w:rsidRDefault="00A03B1B" w:rsidP="00A03B1B">
            <w:pPr>
              <w:spacing w:after="60"/>
              <w:rPr>
                <w:iCs/>
                <w:sz w:val="20"/>
                <w:szCs w:val="20"/>
              </w:rPr>
            </w:pPr>
            <w:r w:rsidRPr="00A03B1B">
              <w:rPr>
                <w:i/>
                <w:iCs/>
                <w:sz w:val="20"/>
                <w:szCs w:val="20"/>
              </w:rPr>
              <w:t>Adjustment to Switchable Generation</w:t>
            </w:r>
            <w:r w:rsidRPr="00A03B1B">
              <w:rPr>
                <w:iCs/>
                <w:sz w:val="20"/>
                <w:szCs w:val="20"/>
              </w:rPr>
              <w:t xml:space="preserve"> </w:t>
            </w:r>
            <w:r w:rsidRPr="00A03B1B">
              <w:rPr>
                <w:i/>
                <w:iCs/>
                <w:sz w:val="20"/>
                <w:szCs w:val="20"/>
              </w:rPr>
              <w:t xml:space="preserve">Start-Up Cost </w:t>
            </w:r>
            <w:r w:rsidRPr="00A03B1B">
              <w:rPr>
                <w:iCs/>
                <w:sz w:val="20"/>
                <w:szCs w:val="20"/>
              </w:rPr>
              <w:t xml:space="preserve">— Adjustment to Switchable Generation Start-up Cost for Resource </w:t>
            </w:r>
            <w:r w:rsidRPr="00A03B1B">
              <w:rPr>
                <w:i/>
                <w:iCs/>
                <w:sz w:val="20"/>
                <w:szCs w:val="20"/>
              </w:rPr>
              <w:t xml:space="preserve">r </w:t>
            </w:r>
            <w:r w:rsidRPr="00A03B1B">
              <w:rPr>
                <w:iCs/>
                <w:sz w:val="20"/>
                <w:szCs w:val="20"/>
              </w:rPr>
              <w:t>represented by QSE</w:t>
            </w:r>
            <w:r w:rsidRPr="00A03B1B">
              <w:rPr>
                <w:i/>
                <w:iCs/>
                <w:sz w:val="20"/>
                <w:szCs w:val="20"/>
              </w:rPr>
              <w:t xml:space="preserve"> q</w:t>
            </w:r>
            <w:r w:rsidRPr="00A03B1B">
              <w:rPr>
                <w:iCs/>
                <w:sz w:val="20"/>
                <w:szCs w:val="20"/>
              </w:rPr>
              <w:t xml:space="preserve">, for the Operating Day </w:t>
            </w:r>
            <w:r w:rsidRPr="00A03B1B">
              <w:rPr>
                <w:i/>
                <w:iCs/>
                <w:sz w:val="20"/>
                <w:szCs w:val="20"/>
              </w:rPr>
              <w:t>d</w:t>
            </w:r>
            <w:r w:rsidRPr="00A03B1B">
              <w:rPr>
                <w:iCs/>
                <w:sz w:val="20"/>
                <w:szCs w:val="20"/>
              </w:rPr>
              <w:t xml:space="preserve">.  Where for a Combined Cycle Train, the Resource </w:t>
            </w:r>
            <w:r w:rsidRPr="00A03B1B">
              <w:rPr>
                <w:i/>
                <w:iCs/>
                <w:sz w:val="20"/>
                <w:szCs w:val="20"/>
              </w:rPr>
              <w:t xml:space="preserve">r </w:t>
            </w:r>
            <w:r w:rsidRPr="00A03B1B">
              <w:rPr>
                <w:iCs/>
                <w:sz w:val="20"/>
                <w:szCs w:val="20"/>
              </w:rPr>
              <w:t>is the Combined Cycle Train.  This adjustment may include eligible startup transition costs for a Combined Cycle Train or costs for any SWGR not captured in other billing determinants.</w:t>
            </w:r>
          </w:p>
        </w:tc>
      </w:tr>
      <w:tr w:rsidR="00A03B1B" w:rsidRPr="00A03B1B" w14:paraId="74DDF678" w14:textId="77777777" w:rsidTr="00B31BB1">
        <w:tc>
          <w:tcPr>
            <w:tcW w:w="966" w:type="pct"/>
            <w:tcBorders>
              <w:top w:val="single" w:sz="6" w:space="0" w:color="auto"/>
              <w:left w:val="single" w:sz="4" w:space="0" w:color="auto"/>
              <w:bottom w:val="single" w:sz="6" w:space="0" w:color="auto"/>
              <w:right w:val="single" w:sz="6" w:space="0" w:color="auto"/>
            </w:tcBorders>
          </w:tcPr>
          <w:p w14:paraId="5F10C682" w14:textId="77777777" w:rsidR="00A03B1B" w:rsidRPr="00A03B1B" w:rsidRDefault="00A03B1B" w:rsidP="00A03B1B">
            <w:pPr>
              <w:spacing w:after="60"/>
              <w:rPr>
                <w:iCs/>
                <w:sz w:val="20"/>
                <w:szCs w:val="20"/>
              </w:rPr>
            </w:pPr>
            <w:r w:rsidRPr="00A03B1B">
              <w:rPr>
                <w:iCs/>
                <w:sz w:val="20"/>
                <w:szCs w:val="20"/>
              </w:rPr>
              <w:t xml:space="preserve">RCGSC </w:t>
            </w:r>
            <w:r w:rsidRPr="00A03B1B">
              <w:rPr>
                <w:iCs/>
                <w:sz w:val="20"/>
                <w:szCs w:val="20"/>
                <w:vertAlign w:val="subscript"/>
              </w:rPr>
              <w:t xml:space="preserve">s, </w:t>
            </w:r>
            <w:r w:rsidRPr="00A03B1B">
              <w:rPr>
                <w:i/>
                <w:iCs/>
                <w:sz w:val="20"/>
                <w:szCs w:val="20"/>
                <w:vertAlign w:val="subscript"/>
              </w:rPr>
              <w:t>rc</w:t>
            </w:r>
          </w:p>
        </w:tc>
        <w:tc>
          <w:tcPr>
            <w:tcW w:w="692" w:type="pct"/>
            <w:tcBorders>
              <w:top w:val="single" w:sz="6" w:space="0" w:color="auto"/>
              <w:left w:val="single" w:sz="6" w:space="0" w:color="auto"/>
              <w:bottom w:val="single" w:sz="6" w:space="0" w:color="auto"/>
              <w:right w:val="single" w:sz="6" w:space="0" w:color="auto"/>
            </w:tcBorders>
          </w:tcPr>
          <w:p w14:paraId="219C6529" w14:textId="77777777" w:rsidR="00A03B1B" w:rsidRPr="00A03B1B" w:rsidRDefault="00A03B1B" w:rsidP="00A03B1B">
            <w:pPr>
              <w:spacing w:after="60"/>
              <w:rPr>
                <w:iCs/>
                <w:sz w:val="20"/>
                <w:szCs w:val="20"/>
              </w:rPr>
            </w:pPr>
            <w:r w:rsidRPr="00A03B1B">
              <w:rPr>
                <w:iCs/>
                <w:sz w:val="20"/>
                <w:szCs w:val="20"/>
              </w:rPr>
              <w:t>$/Start</w:t>
            </w:r>
          </w:p>
        </w:tc>
        <w:tc>
          <w:tcPr>
            <w:tcW w:w="3342" w:type="pct"/>
            <w:tcBorders>
              <w:top w:val="single" w:sz="6" w:space="0" w:color="auto"/>
              <w:left w:val="single" w:sz="6" w:space="0" w:color="auto"/>
              <w:bottom w:val="single" w:sz="6" w:space="0" w:color="auto"/>
              <w:right w:val="single" w:sz="4" w:space="0" w:color="auto"/>
            </w:tcBorders>
          </w:tcPr>
          <w:p w14:paraId="07E19A02" w14:textId="77777777" w:rsidR="00A03B1B" w:rsidRPr="00A03B1B" w:rsidRDefault="00A03B1B" w:rsidP="00A03B1B">
            <w:pPr>
              <w:spacing w:after="60"/>
              <w:rPr>
                <w:i/>
                <w:iCs/>
                <w:sz w:val="20"/>
                <w:szCs w:val="20"/>
              </w:rPr>
            </w:pPr>
            <w:r w:rsidRPr="00A03B1B">
              <w:rPr>
                <w:i/>
                <w:iCs/>
                <w:sz w:val="20"/>
                <w:szCs w:val="20"/>
              </w:rPr>
              <w:t>Resource Category Generic Startup Cost</w:t>
            </w:r>
            <w:r w:rsidRPr="00A03B1B">
              <w:rPr>
                <w:iCs/>
                <w:sz w:val="20"/>
                <w:szCs w:val="20"/>
              </w:rPr>
              <w:t xml:space="preserve">—The Resource Category Generic Startup Cost cap for the category of the Resource </w:t>
            </w:r>
            <w:r w:rsidRPr="00A03B1B">
              <w:rPr>
                <w:i/>
                <w:iCs/>
                <w:sz w:val="20"/>
                <w:szCs w:val="20"/>
              </w:rPr>
              <w:t>rc</w:t>
            </w:r>
            <w:r w:rsidRPr="00A03B1B">
              <w:rPr>
                <w:iCs/>
                <w:sz w:val="20"/>
                <w:szCs w:val="20"/>
              </w:rPr>
              <w:t>, according to Section 4.4.9.2.3, Startup Offer and Minimum-Energy Offer Generic Caps, for the Operating Day.</w:t>
            </w:r>
          </w:p>
        </w:tc>
      </w:tr>
      <w:tr w:rsidR="00A03B1B" w:rsidRPr="00A03B1B" w14:paraId="7E906C13" w14:textId="77777777" w:rsidTr="00B31BB1">
        <w:tc>
          <w:tcPr>
            <w:tcW w:w="966" w:type="pct"/>
            <w:tcBorders>
              <w:top w:val="single" w:sz="6" w:space="0" w:color="auto"/>
              <w:left w:val="single" w:sz="4" w:space="0" w:color="auto"/>
              <w:bottom w:val="single" w:sz="6" w:space="0" w:color="auto"/>
              <w:right w:val="single" w:sz="6" w:space="0" w:color="auto"/>
            </w:tcBorders>
          </w:tcPr>
          <w:p w14:paraId="02455F32" w14:textId="77777777" w:rsidR="00A03B1B" w:rsidRPr="00A03B1B" w:rsidRDefault="00A03B1B" w:rsidP="00A03B1B">
            <w:pPr>
              <w:spacing w:after="60"/>
              <w:rPr>
                <w:iCs/>
                <w:sz w:val="20"/>
                <w:szCs w:val="20"/>
              </w:rPr>
            </w:pPr>
            <w:r w:rsidRPr="00A03B1B">
              <w:rPr>
                <w:iCs/>
                <w:sz w:val="20"/>
                <w:szCs w:val="20"/>
              </w:rPr>
              <w:t xml:space="preserve">RCGMEC </w:t>
            </w:r>
            <w:r w:rsidRPr="00A03B1B">
              <w:rPr>
                <w:i/>
                <w:iCs/>
                <w:sz w:val="20"/>
                <w:szCs w:val="20"/>
                <w:vertAlign w:val="subscript"/>
              </w:rPr>
              <w:t>i, rc</w:t>
            </w:r>
          </w:p>
        </w:tc>
        <w:tc>
          <w:tcPr>
            <w:tcW w:w="692" w:type="pct"/>
            <w:tcBorders>
              <w:top w:val="single" w:sz="6" w:space="0" w:color="auto"/>
              <w:left w:val="single" w:sz="6" w:space="0" w:color="auto"/>
              <w:bottom w:val="single" w:sz="6" w:space="0" w:color="auto"/>
              <w:right w:val="single" w:sz="6" w:space="0" w:color="auto"/>
            </w:tcBorders>
          </w:tcPr>
          <w:p w14:paraId="3A61AF8C" w14:textId="77777777" w:rsidR="00A03B1B" w:rsidRPr="00A03B1B" w:rsidRDefault="00A03B1B" w:rsidP="00A03B1B">
            <w:pPr>
              <w:spacing w:after="60"/>
              <w:rPr>
                <w:iCs/>
                <w:sz w:val="20"/>
                <w:szCs w:val="20"/>
              </w:rPr>
            </w:pPr>
            <w:r w:rsidRPr="00A03B1B">
              <w:rPr>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5098520C" w14:textId="77777777" w:rsidR="00A03B1B" w:rsidRPr="00A03B1B" w:rsidRDefault="00A03B1B" w:rsidP="00A03B1B">
            <w:pPr>
              <w:spacing w:after="60"/>
              <w:rPr>
                <w:iCs/>
                <w:sz w:val="20"/>
                <w:szCs w:val="20"/>
              </w:rPr>
            </w:pPr>
            <w:r w:rsidRPr="00A03B1B">
              <w:rPr>
                <w:i/>
                <w:iCs/>
                <w:sz w:val="20"/>
                <w:szCs w:val="20"/>
              </w:rPr>
              <w:t>Resource Category Generic Minimum-Energy Cost</w:t>
            </w:r>
            <w:r w:rsidRPr="00A03B1B">
              <w:rPr>
                <w:iCs/>
                <w:sz w:val="20"/>
                <w:szCs w:val="20"/>
              </w:rPr>
              <w:t xml:space="preserve">—The Resource Category Generic Minimum Energy Cost cap for the category of the Resource </w:t>
            </w:r>
            <w:r w:rsidRPr="00A03B1B">
              <w:rPr>
                <w:i/>
                <w:iCs/>
                <w:sz w:val="20"/>
                <w:szCs w:val="20"/>
              </w:rPr>
              <w:t>rc</w:t>
            </w:r>
            <w:r w:rsidRPr="00A03B1B">
              <w:rPr>
                <w:iCs/>
                <w:sz w:val="20"/>
                <w:szCs w:val="20"/>
              </w:rPr>
              <w:t>, according to Section 4.4.9.2.3, for the Operating Day.</w:t>
            </w:r>
          </w:p>
        </w:tc>
      </w:tr>
      <w:tr w:rsidR="00A03B1B" w:rsidRPr="00A03B1B" w14:paraId="7AFC91ED" w14:textId="77777777" w:rsidTr="00B31BB1">
        <w:tc>
          <w:tcPr>
            <w:tcW w:w="966" w:type="pct"/>
            <w:tcBorders>
              <w:top w:val="single" w:sz="6" w:space="0" w:color="auto"/>
              <w:left w:val="single" w:sz="4" w:space="0" w:color="auto"/>
              <w:bottom w:val="single" w:sz="6" w:space="0" w:color="auto"/>
              <w:right w:val="single" w:sz="6" w:space="0" w:color="auto"/>
            </w:tcBorders>
          </w:tcPr>
          <w:p w14:paraId="058F0D51" w14:textId="77777777" w:rsidR="00A03B1B" w:rsidRPr="00A03B1B" w:rsidRDefault="00A03B1B" w:rsidP="00A03B1B">
            <w:pPr>
              <w:spacing w:after="60"/>
              <w:rPr>
                <w:iCs/>
                <w:sz w:val="20"/>
                <w:szCs w:val="20"/>
              </w:rPr>
            </w:pPr>
            <w:r w:rsidRPr="00A03B1B">
              <w:rPr>
                <w:iCs/>
                <w:sz w:val="20"/>
                <w:szCs w:val="20"/>
              </w:rPr>
              <w:t xml:space="preserve">PAHR </w:t>
            </w:r>
            <w:r w:rsidRPr="00A03B1B">
              <w:rPr>
                <w:i/>
                <w:iCs/>
                <w:sz w:val="20"/>
                <w:szCs w:val="20"/>
                <w:vertAlign w:val="subscript"/>
              </w:rPr>
              <w:t>r, i</w:t>
            </w:r>
          </w:p>
        </w:tc>
        <w:tc>
          <w:tcPr>
            <w:tcW w:w="692" w:type="pct"/>
            <w:tcBorders>
              <w:top w:val="single" w:sz="6" w:space="0" w:color="auto"/>
              <w:left w:val="single" w:sz="6" w:space="0" w:color="auto"/>
              <w:bottom w:val="single" w:sz="6" w:space="0" w:color="auto"/>
              <w:right w:val="single" w:sz="6" w:space="0" w:color="auto"/>
            </w:tcBorders>
          </w:tcPr>
          <w:p w14:paraId="5BFE8C01" w14:textId="77777777" w:rsidR="00A03B1B" w:rsidRPr="00A03B1B" w:rsidRDefault="00A03B1B" w:rsidP="00A03B1B">
            <w:pPr>
              <w:spacing w:after="60"/>
              <w:rPr>
                <w:iCs/>
                <w:sz w:val="20"/>
                <w:szCs w:val="20"/>
              </w:rPr>
            </w:pPr>
            <w:r w:rsidRPr="00A03B1B">
              <w:rPr>
                <w:iCs/>
                <w:sz w:val="20"/>
                <w:szCs w:val="20"/>
              </w:rPr>
              <w:t>MMBtu / MWh</w:t>
            </w:r>
          </w:p>
        </w:tc>
        <w:tc>
          <w:tcPr>
            <w:tcW w:w="3342" w:type="pct"/>
            <w:tcBorders>
              <w:top w:val="single" w:sz="6" w:space="0" w:color="auto"/>
              <w:left w:val="single" w:sz="6" w:space="0" w:color="auto"/>
              <w:bottom w:val="single" w:sz="6" w:space="0" w:color="auto"/>
              <w:right w:val="single" w:sz="4" w:space="0" w:color="auto"/>
            </w:tcBorders>
          </w:tcPr>
          <w:p w14:paraId="4F4DE950" w14:textId="77777777" w:rsidR="00A03B1B" w:rsidRPr="00A03B1B" w:rsidRDefault="00A03B1B" w:rsidP="00A03B1B">
            <w:pPr>
              <w:spacing w:after="60"/>
              <w:rPr>
                <w:i/>
                <w:iCs/>
                <w:sz w:val="20"/>
                <w:szCs w:val="20"/>
              </w:rPr>
            </w:pPr>
            <w:r w:rsidRPr="00A03B1B">
              <w:rPr>
                <w:i/>
                <w:iCs/>
                <w:sz w:val="20"/>
                <w:szCs w:val="20"/>
              </w:rPr>
              <w:t>Proxy Average Heat Rate-</w:t>
            </w:r>
            <w:r w:rsidRPr="00A03B1B">
              <w:rPr>
                <w:iCs/>
                <w:sz w:val="20"/>
                <w:szCs w:val="20"/>
              </w:rPr>
              <w:t xml:space="preserve"> The proxy average heat rate for the Resource </w:t>
            </w:r>
            <w:r w:rsidRPr="00A03B1B">
              <w:rPr>
                <w:i/>
                <w:iCs/>
                <w:sz w:val="20"/>
                <w:szCs w:val="20"/>
              </w:rPr>
              <w:t>r</w:t>
            </w:r>
            <w:r w:rsidRPr="00A03B1B">
              <w:rPr>
                <w:iCs/>
                <w:sz w:val="20"/>
                <w:szCs w:val="20"/>
              </w:rPr>
              <w:t xml:space="preserve"> for the 15-minute Settlement Interval </w:t>
            </w:r>
            <w:r w:rsidRPr="00A03B1B">
              <w:rPr>
                <w:i/>
                <w:iCs/>
                <w:sz w:val="20"/>
                <w:szCs w:val="20"/>
              </w:rPr>
              <w:t>i</w:t>
            </w:r>
            <w:r w:rsidRPr="00A03B1B">
              <w:rPr>
                <w:iCs/>
                <w:sz w:val="20"/>
                <w:szCs w:val="20"/>
              </w:rPr>
              <w:t xml:space="preserve">.  Where for a Combined Cycle Train, the Resource </w:t>
            </w:r>
            <w:r w:rsidRPr="00A03B1B">
              <w:rPr>
                <w:i/>
                <w:iCs/>
                <w:sz w:val="20"/>
                <w:szCs w:val="20"/>
              </w:rPr>
              <w:t>r</w:t>
            </w:r>
            <w:r w:rsidRPr="00A03B1B">
              <w:rPr>
                <w:iCs/>
                <w:sz w:val="20"/>
                <w:szCs w:val="20"/>
              </w:rPr>
              <w:t xml:space="preserve"> is a Combined Cycle Generation Resource within the Combined Cycle Train.</w:t>
            </w:r>
          </w:p>
        </w:tc>
      </w:tr>
      <w:tr w:rsidR="00A03B1B" w:rsidRPr="00A03B1B" w14:paraId="5366BDC6" w14:textId="77777777" w:rsidTr="00B31BB1">
        <w:tc>
          <w:tcPr>
            <w:tcW w:w="966" w:type="pct"/>
            <w:tcBorders>
              <w:top w:val="single" w:sz="6" w:space="0" w:color="auto"/>
              <w:left w:val="single" w:sz="4" w:space="0" w:color="auto"/>
              <w:bottom w:val="single" w:sz="6" w:space="0" w:color="auto"/>
              <w:right w:val="single" w:sz="6" w:space="0" w:color="auto"/>
            </w:tcBorders>
            <w:hideMark/>
          </w:tcPr>
          <w:p w14:paraId="46773891" w14:textId="77777777" w:rsidR="00A03B1B" w:rsidRPr="00A03B1B" w:rsidRDefault="00A03B1B" w:rsidP="00A03B1B">
            <w:pPr>
              <w:spacing w:after="60"/>
              <w:rPr>
                <w:iCs/>
                <w:sz w:val="20"/>
                <w:szCs w:val="20"/>
              </w:rPr>
            </w:pPr>
            <w:r w:rsidRPr="00A03B1B">
              <w:rPr>
                <w:iCs/>
                <w:sz w:val="20"/>
                <w:szCs w:val="20"/>
              </w:rPr>
              <w:t xml:space="preserve">STOM </w:t>
            </w:r>
            <w:r w:rsidRPr="00A03B1B">
              <w:rPr>
                <w:i/>
                <w:iCs/>
                <w:sz w:val="20"/>
                <w:szCs w:val="20"/>
                <w:vertAlign w:val="subscript"/>
              </w:rPr>
              <w:t>rc</w:t>
            </w:r>
            <w:r w:rsidRPr="00A03B1B">
              <w:rPr>
                <w:iCs/>
                <w:sz w:val="20"/>
                <w:szCs w:val="20"/>
                <w:vertAlign w:val="subscript"/>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66C1FC19" w14:textId="77777777" w:rsidR="00A03B1B" w:rsidRPr="00A03B1B" w:rsidRDefault="00A03B1B" w:rsidP="00A03B1B">
            <w:pPr>
              <w:spacing w:after="60"/>
              <w:rPr>
                <w:iCs/>
                <w:sz w:val="20"/>
                <w:szCs w:val="20"/>
              </w:rPr>
            </w:pPr>
            <w:r w:rsidRPr="00A03B1B">
              <w:rPr>
                <w:iCs/>
                <w:sz w:val="20"/>
                <w:szCs w:val="20"/>
              </w:rPr>
              <w:t>$/MWh</w:t>
            </w:r>
          </w:p>
        </w:tc>
        <w:tc>
          <w:tcPr>
            <w:tcW w:w="3342" w:type="pct"/>
            <w:tcBorders>
              <w:top w:val="single" w:sz="6" w:space="0" w:color="auto"/>
              <w:left w:val="single" w:sz="6" w:space="0" w:color="auto"/>
              <w:bottom w:val="single" w:sz="6" w:space="0" w:color="auto"/>
              <w:right w:val="single" w:sz="4" w:space="0" w:color="auto"/>
            </w:tcBorders>
            <w:hideMark/>
          </w:tcPr>
          <w:p w14:paraId="3AF13ABA" w14:textId="77777777" w:rsidR="00A03B1B" w:rsidRPr="00A03B1B" w:rsidRDefault="00A03B1B" w:rsidP="00A03B1B">
            <w:pPr>
              <w:spacing w:after="60"/>
              <w:rPr>
                <w:iCs/>
                <w:sz w:val="20"/>
                <w:szCs w:val="20"/>
              </w:rPr>
            </w:pPr>
            <w:r w:rsidRPr="00A03B1B">
              <w:rPr>
                <w:i/>
                <w:iCs/>
                <w:sz w:val="20"/>
                <w:szCs w:val="20"/>
              </w:rPr>
              <w:t xml:space="preserve">Standard Operations and Maintenance Cost - </w:t>
            </w:r>
            <w:r w:rsidRPr="00A03B1B">
              <w:rPr>
                <w:iCs/>
                <w:sz w:val="20"/>
                <w:szCs w:val="20"/>
              </w:rPr>
              <w:t xml:space="preserve">The standard O&amp;M cost for the Resource Category </w:t>
            </w:r>
            <w:r w:rsidRPr="00A03B1B">
              <w:rPr>
                <w:i/>
                <w:iCs/>
                <w:sz w:val="20"/>
                <w:szCs w:val="20"/>
              </w:rPr>
              <w:t>rc</w:t>
            </w:r>
            <w:r w:rsidRPr="00A03B1B">
              <w:rPr>
                <w:iCs/>
                <w:sz w:val="20"/>
                <w:szCs w:val="20"/>
              </w:rPr>
              <w:t xml:space="preserve"> for operations above LSL, shall be set to the minimum energy variable O&amp;M costs, as described in paragraph (6)(c) of Section 5.6.1, Verifiable Costs.  </w:t>
            </w:r>
          </w:p>
        </w:tc>
      </w:tr>
      <w:tr w:rsidR="00A03B1B" w:rsidRPr="00A03B1B" w14:paraId="565E8143" w14:textId="77777777" w:rsidTr="00B31BB1">
        <w:tc>
          <w:tcPr>
            <w:tcW w:w="966" w:type="pct"/>
            <w:tcBorders>
              <w:top w:val="single" w:sz="6" w:space="0" w:color="auto"/>
              <w:left w:val="single" w:sz="4" w:space="0" w:color="auto"/>
              <w:bottom w:val="single" w:sz="6" w:space="0" w:color="auto"/>
              <w:right w:val="single" w:sz="6" w:space="0" w:color="auto"/>
            </w:tcBorders>
          </w:tcPr>
          <w:p w14:paraId="278B245B" w14:textId="77777777" w:rsidR="00A03B1B" w:rsidRPr="00A03B1B" w:rsidRDefault="00A03B1B" w:rsidP="00A03B1B">
            <w:pPr>
              <w:spacing w:after="60"/>
              <w:rPr>
                <w:iCs/>
                <w:sz w:val="20"/>
                <w:szCs w:val="20"/>
              </w:rPr>
            </w:pPr>
            <w:r w:rsidRPr="00A03B1B">
              <w:rPr>
                <w:iCs/>
                <w:sz w:val="20"/>
                <w:szCs w:val="20"/>
              </w:rPr>
              <w:t xml:space="preserve">RTSPP </w:t>
            </w:r>
            <w:r w:rsidRPr="00A03B1B">
              <w:rPr>
                <w:i/>
                <w:iCs/>
                <w:sz w:val="20"/>
                <w:szCs w:val="20"/>
                <w:vertAlign w:val="subscript"/>
              </w:rPr>
              <w:t>p, i</w:t>
            </w:r>
          </w:p>
        </w:tc>
        <w:tc>
          <w:tcPr>
            <w:tcW w:w="692" w:type="pct"/>
            <w:tcBorders>
              <w:top w:val="single" w:sz="6" w:space="0" w:color="auto"/>
              <w:left w:val="single" w:sz="6" w:space="0" w:color="auto"/>
              <w:bottom w:val="single" w:sz="6" w:space="0" w:color="auto"/>
              <w:right w:val="single" w:sz="6" w:space="0" w:color="auto"/>
            </w:tcBorders>
          </w:tcPr>
          <w:p w14:paraId="1FFE7F38" w14:textId="77777777" w:rsidR="00A03B1B" w:rsidRPr="00A03B1B" w:rsidRDefault="00A03B1B" w:rsidP="00A03B1B">
            <w:pPr>
              <w:spacing w:after="60"/>
              <w:rPr>
                <w:iCs/>
                <w:sz w:val="20"/>
                <w:szCs w:val="20"/>
              </w:rPr>
            </w:pPr>
            <w:r w:rsidRPr="00A03B1B">
              <w:rPr>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016337C0" w14:textId="77777777" w:rsidR="00A03B1B" w:rsidRPr="00A03B1B" w:rsidRDefault="00A03B1B" w:rsidP="00A03B1B">
            <w:pPr>
              <w:spacing w:after="60"/>
              <w:rPr>
                <w:i/>
                <w:iCs/>
                <w:sz w:val="20"/>
                <w:szCs w:val="20"/>
              </w:rPr>
            </w:pPr>
            <w:r w:rsidRPr="00A03B1B">
              <w:rPr>
                <w:i/>
                <w:iCs/>
                <w:sz w:val="20"/>
                <w:szCs w:val="20"/>
              </w:rPr>
              <w:t>Real-Time Settlement Point Price</w:t>
            </w:r>
            <w:r w:rsidRPr="00A03B1B">
              <w:rPr>
                <w:iCs/>
                <w:sz w:val="20"/>
                <w:szCs w:val="20"/>
              </w:rPr>
              <w:t xml:space="preserve">—The Real-Time Settlement Point Price at Settlement Point </w:t>
            </w:r>
            <w:r w:rsidRPr="00A03B1B">
              <w:rPr>
                <w:i/>
                <w:iCs/>
                <w:sz w:val="20"/>
                <w:szCs w:val="20"/>
              </w:rPr>
              <w:t>p</w:t>
            </w:r>
            <w:r w:rsidRPr="00A03B1B">
              <w:rPr>
                <w:iCs/>
                <w:sz w:val="20"/>
                <w:szCs w:val="20"/>
              </w:rPr>
              <w:t xml:space="preserve">, for the 15-minute Settlement Interval </w:t>
            </w:r>
            <w:r w:rsidRPr="00A03B1B">
              <w:rPr>
                <w:i/>
                <w:iCs/>
                <w:sz w:val="20"/>
                <w:szCs w:val="20"/>
              </w:rPr>
              <w:t>i</w:t>
            </w:r>
            <w:r w:rsidRPr="00A03B1B">
              <w:rPr>
                <w:iCs/>
                <w:sz w:val="20"/>
                <w:szCs w:val="20"/>
              </w:rPr>
              <w:t>.</w:t>
            </w:r>
          </w:p>
        </w:tc>
      </w:tr>
      <w:tr w:rsidR="00A03B1B" w:rsidRPr="00A03B1B" w14:paraId="21DC4A88" w14:textId="77777777" w:rsidTr="00B31BB1">
        <w:tc>
          <w:tcPr>
            <w:tcW w:w="966" w:type="pct"/>
            <w:tcBorders>
              <w:top w:val="single" w:sz="6" w:space="0" w:color="auto"/>
              <w:left w:val="single" w:sz="4" w:space="0" w:color="auto"/>
              <w:bottom w:val="single" w:sz="6" w:space="0" w:color="auto"/>
              <w:right w:val="single" w:sz="6" w:space="0" w:color="auto"/>
            </w:tcBorders>
          </w:tcPr>
          <w:p w14:paraId="0291D03F" w14:textId="77777777" w:rsidR="00A03B1B" w:rsidRPr="00A03B1B" w:rsidRDefault="00A03B1B" w:rsidP="00A03B1B">
            <w:pPr>
              <w:spacing w:after="60"/>
              <w:rPr>
                <w:iCs/>
                <w:sz w:val="20"/>
                <w:szCs w:val="20"/>
              </w:rPr>
            </w:pPr>
            <w:r w:rsidRPr="00A03B1B">
              <w:rPr>
                <w:iCs/>
                <w:sz w:val="20"/>
                <w:szCs w:val="20"/>
              </w:rPr>
              <w:t>FIP</w:t>
            </w:r>
          </w:p>
        </w:tc>
        <w:tc>
          <w:tcPr>
            <w:tcW w:w="692" w:type="pct"/>
            <w:tcBorders>
              <w:top w:val="single" w:sz="6" w:space="0" w:color="auto"/>
              <w:left w:val="single" w:sz="6" w:space="0" w:color="auto"/>
              <w:bottom w:val="single" w:sz="6" w:space="0" w:color="auto"/>
              <w:right w:val="single" w:sz="6" w:space="0" w:color="auto"/>
            </w:tcBorders>
          </w:tcPr>
          <w:p w14:paraId="2EEEA4DB" w14:textId="77777777" w:rsidR="00A03B1B" w:rsidRPr="00A03B1B" w:rsidRDefault="00A03B1B" w:rsidP="00A03B1B">
            <w:pPr>
              <w:spacing w:after="60"/>
              <w:rPr>
                <w:iCs/>
                <w:sz w:val="20"/>
                <w:szCs w:val="20"/>
              </w:rPr>
            </w:pPr>
            <w:r w:rsidRPr="00A03B1B">
              <w:rPr>
                <w:iCs/>
                <w:sz w:val="20"/>
                <w:szCs w:val="20"/>
              </w:rPr>
              <w:t>$/MMBtu</w:t>
            </w:r>
          </w:p>
        </w:tc>
        <w:tc>
          <w:tcPr>
            <w:tcW w:w="3342" w:type="pct"/>
            <w:tcBorders>
              <w:top w:val="single" w:sz="6" w:space="0" w:color="auto"/>
              <w:left w:val="single" w:sz="6" w:space="0" w:color="auto"/>
              <w:bottom w:val="single" w:sz="6" w:space="0" w:color="auto"/>
              <w:right w:val="single" w:sz="4" w:space="0" w:color="auto"/>
            </w:tcBorders>
          </w:tcPr>
          <w:p w14:paraId="1437203C" w14:textId="77777777" w:rsidR="00A03B1B" w:rsidRPr="00A03B1B" w:rsidRDefault="00A03B1B" w:rsidP="00A03B1B">
            <w:pPr>
              <w:spacing w:after="60"/>
              <w:rPr>
                <w:i/>
                <w:iCs/>
                <w:sz w:val="20"/>
                <w:szCs w:val="20"/>
              </w:rPr>
            </w:pPr>
            <w:r w:rsidRPr="00A03B1B">
              <w:rPr>
                <w:i/>
                <w:iCs/>
                <w:sz w:val="20"/>
                <w:szCs w:val="20"/>
              </w:rPr>
              <w:t>Fuel Index Price</w:t>
            </w:r>
            <w:r w:rsidRPr="00A03B1B">
              <w:rPr>
                <w:iCs/>
                <w:sz w:val="20"/>
                <w:szCs w:val="20"/>
              </w:rPr>
              <w:t>—As defined in Section 2.1, Definitions.</w:t>
            </w:r>
          </w:p>
        </w:tc>
      </w:tr>
      <w:tr w:rsidR="00A03B1B" w:rsidRPr="00A03B1B" w14:paraId="711A1BA2" w14:textId="77777777" w:rsidTr="00B31BB1">
        <w:tc>
          <w:tcPr>
            <w:tcW w:w="966" w:type="pct"/>
            <w:tcBorders>
              <w:top w:val="single" w:sz="6" w:space="0" w:color="auto"/>
              <w:left w:val="single" w:sz="4" w:space="0" w:color="auto"/>
              <w:bottom w:val="single" w:sz="6" w:space="0" w:color="auto"/>
              <w:right w:val="single" w:sz="6" w:space="0" w:color="auto"/>
            </w:tcBorders>
          </w:tcPr>
          <w:p w14:paraId="1B2407BE" w14:textId="77777777" w:rsidR="00A03B1B" w:rsidRPr="00A03B1B" w:rsidRDefault="00A03B1B" w:rsidP="00A03B1B">
            <w:pPr>
              <w:spacing w:after="60"/>
              <w:rPr>
                <w:iCs/>
                <w:sz w:val="20"/>
                <w:szCs w:val="20"/>
              </w:rPr>
            </w:pPr>
            <w:r w:rsidRPr="00A03B1B">
              <w:rPr>
                <w:iCs/>
                <w:sz w:val="20"/>
                <w:szCs w:val="20"/>
              </w:rPr>
              <w:t>FOP</w:t>
            </w:r>
          </w:p>
        </w:tc>
        <w:tc>
          <w:tcPr>
            <w:tcW w:w="692" w:type="pct"/>
            <w:tcBorders>
              <w:top w:val="single" w:sz="6" w:space="0" w:color="auto"/>
              <w:left w:val="single" w:sz="6" w:space="0" w:color="auto"/>
              <w:bottom w:val="single" w:sz="6" w:space="0" w:color="auto"/>
              <w:right w:val="single" w:sz="6" w:space="0" w:color="auto"/>
            </w:tcBorders>
          </w:tcPr>
          <w:p w14:paraId="5049D0AD" w14:textId="77777777" w:rsidR="00A03B1B" w:rsidRPr="00A03B1B" w:rsidRDefault="00A03B1B" w:rsidP="00A03B1B">
            <w:pPr>
              <w:spacing w:after="60"/>
              <w:rPr>
                <w:iCs/>
                <w:sz w:val="20"/>
                <w:szCs w:val="20"/>
              </w:rPr>
            </w:pPr>
            <w:r w:rsidRPr="00A03B1B">
              <w:rPr>
                <w:iCs/>
                <w:sz w:val="20"/>
                <w:szCs w:val="20"/>
              </w:rPr>
              <w:t>$/MMBtu</w:t>
            </w:r>
          </w:p>
        </w:tc>
        <w:tc>
          <w:tcPr>
            <w:tcW w:w="3342" w:type="pct"/>
            <w:tcBorders>
              <w:top w:val="single" w:sz="6" w:space="0" w:color="auto"/>
              <w:left w:val="single" w:sz="6" w:space="0" w:color="auto"/>
              <w:bottom w:val="single" w:sz="6" w:space="0" w:color="auto"/>
              <w:right w:val="single" w:sz="4" w:space="0" w:color="auto"/>
            </w:tcBorders>
          </w:tcPr>
          <w:p w14:paraId="3AD74FB8" w14:textId="77777777" w:rsidR="00A03B1B" w:rsidRPr="00A03B1B" w:rsidRDefault="00A03B1B" w:rsidP="00A03B1B">
            <w:pPr>
              <w:spacing w:after="60"/>
              <w:rPr>
                <w:iCs/>
                <w:sz w:val="20"/>
                <w:szCs w:val="20"/>
              </w:rPr>
            </w:pPr>
            <w:r w:rsidRPr="00A03B1B">
              <w:rPr>
                <w:i/>
                <w:iCs/>
                <w:sz w:val="20"/>
                <w:szCs w:val="20"/>
              </w:rPr>
              <w:t>Fuel Oil Price</w:t>
            </w:r>
            <w:r w:rsidRPr="00A03B1B">
              <w:rPr>
                <w:iCs/>
                <w:sz w:val="20"/>
                <w:szCs w:val="20"/>
              </w:rPr>
              <w:t>—As defined in Section 2.1.</w:t>
            </w:r>
          </w:p>
        </w:tc>
      </w:tr>
      <w:tr w:rsidR="00A03B1B" w:rsidRPr="00A03B1B" w14:paraId="48DA27A5" w14:textId="77777777" w:rsidTr="00B31BB1">
        <w:tc>
          <w:tcPr>
            <w:tcW w:w="966" w:type="pct"/>
            <w:tcBorders>
              <w:top w:val="single" w:sz="6" w:space="0" w:color="auto"/>
              <w:left w:val="single" w:sz="4" w:space="0" w:color="auto"/>
              <w:bottom w:val="single" w:sz="6" w:space="0" w:color="auto"/>
              <w:right w:val="single" w:sz="6" w:space="0" w:color="auto"/>
            </w:tcBorders>
            <w:hideMark/>
          </w:tcPr>
          <w:p w14:paraId="11A3153C" w14:textId="77777777" w:rsidR="00A03B1B" w:rsidRPr="00A03B1B" w:rsidRDefault="00A03B1B" w:rsidP="00A03B1B">
            <w:pPr>
              <w:spacing w:after="60"/>
              <w:rPr>
                <w:i/>
                <w:iCs/>
                <w:sz w:val="20"/>
                <w:szCs w:val="20"/>
              </w:rPr>
            </w:pPr>
            <w:r w:rsidRPr="00A03B1B">
              <w:rPr>
                <w:iCs/>
                <w:sz w:val="20"/>
                <w:szCs w:val="20"/>
              </w:rPr>
              <w:t xml:space="preserve">FA </w:t>
            </w:r>
            <w:r w:rsidRPr="00A03B1B">
              <w:rPr>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hideMark/>
          </w:tcPr>
          <w:p w14:paraId="38724A2E" w14:textId="77777777" w:rsidR="00A03B1B" w:rsidRPr="00A03B1B" w:rsidRDefault="00A03B1B" w:rsidP="00A03B1B">
            <w:pPr>
              <w:spacing w:after="60"/>
              <w:rPr>
                <w:iCs/>
                <w:sz w:val="20"/>
                <w:szCs w:val="20"/>
              </w:rPr>
            </w:pPr>
            <w:r w:rsidRPr="00A03B1B">
              <w:rPr>
                <w:iCs/>
                <w:sz w:val="20"/>
                <w:szCs w:val="20"/>
              </w:rPr>
              <w:t>$/MMBtu</w:t>
            </w:r>
          </w:p>
        </w:tc>
        <w:tc>
          <w:tcPr>
            <w:tcW w:w="3342" w:type="pct"/>
            <w:tcBorders>
              <w:top w:val="single" w:sz="6" w:space="0" w:color="auto"/>
              <w:left w:val="single" w:sz="6" w:space="0" w:color="auto"/>
              <w:bottom w:val="single" w:sz="6" w:space="0" w:color="auto"/>
              <w:right w:val="single" w:sz="4" w:space="0" w:color="auto"/>
            </w:tcBorders>
            <w:hideMark/>
          </w:tcPr>
          <w:p w14:paraId="1394A712" w14:textId="77777777" w:rsidR="00A03B1B" w:rsidRPr="00A03B1B" w:rsidRDefault="00A03B1B" w:rsidP="00A03B1B">
            <w:pPr>
              <w:spacing w:after="60"/>
              <w:rPr>
                <w:iCs/>
                <w:sz w:val="20"/>
                <w:szCs w:val="20"/>
              </w:rPr>
            </w:pPr>
            <w:r w:rsidRPr="00A03B1B">
              <w:rPr>
                <w:i/>
                <w:iCs/>
                <w:sz w:val="20"/>
                <w:szCs w:val="20"/>
              </w:rPr>
              <w:t>Fuel Adder</w:t>
            </w:r>
            <w:r w:rsidRPr="00A03B1B">
              <w:rPr>
                <w:iCs/>
                <w:sz w:val="20"/>
                <w:szCs w:val="20"/>
              </w:rPr>
              <w:t xml:space="preserve"> — The fuel adder is the average cost above the index price Resource </w:t>
            </w:r>
            <w:r w:rsidRPr="00A03B1B">
              <w:rPr>
                <w:i/>
                <w:iCs/>
                <w:sz w:val="20"/>
                <w:szCs w:val="20"/>
              </w:rPr>
              <w:t xml:space="preserve">r </w:t>
            </w:r>
            <w:r w:rsidRPr="00A03B1B">
              <w:rPr>
                <w:iCs/>
                <w:sz w:val="20"/>
                <w:szCs w:val="20"/>
              </w:rPr>
              <w:t xml:space="preserve">has paid to obtain fuel.  Where for a Combined Cycle Train, the Resource </w:t>
            </w:r>
            <w:r w:rsidRPr="00A03B1B">
              <w:rPr>
                <w:i/>
                <w:iCs/>
                <w:sz w:val="20"/>
                <w:szCs w:val="20"/>
              </w:rPr>
              <w:t xml:space="preserve">r </w:t>
            </w:r>
            <w:r w:rsidRPr="00A03B1B">
              <w:rPr>
                <w:iCs/>
                <w:sz w:val="20"/>
                <w:szCs w:val="20"/>
              </w:rPr>
              <w:t xml:space="preserve">is a Combined Cycle Generation Resource within the Combined Cycle Train.  See the Verifiable Cost Manual for additional information. </w:t>
            </w:r>
          </w:p>
        </w:tc>
      </w:tr>
      <w:tr w:rsidR="00A03B1B" w:rsidRPr="00A03B1B" w14:paraId="2B75C046" w14:textId="77777777" w:rsidTr="00B31BB1">
        <w:tc>
          <w:tcPr>
            <w:tcW w:w="966" w:type="pct"/>
            <w:tcBorders>
              <w:top w:val="single" w:sz="6" w:space="0" w:color="auto"/>
              <w:left w:val="single" w:sz="4" w:space="0" w:color="auto"/>
              <w:bottom w:val="single" w:sz="6" w:space="0" w:color="auto"/>
              <w:right w:val="single" w:sz="6" w:space="0" w:color="auto"/>
            </w:tcBorders>
          </w:tcPr>
          <w:p w14:paraId="742FB111" w14:textId="77777777" w:rsidR="00A03B1B" w:rsidRPr="00A03B1B" w:rsidRDefault="00A03B1B" w:rsidP="00A03B1B">
            <w:pPr>
              <w:spacing w:after="60"/>
              <w:rPr>
                <w:iCs/>
                <w:sz w:val="20"/>
                <w:szCs w:val="20"/>
              </w:rPr>
            </w:pPr>
            <w:r w:rsidRPr="00A03B1B">
              <w:rPr>
                <w:iCs/>
                <w:sz w:val="20"/>
                <w:szCs w:val="20"/>
              </w:rPr>
              <w:t xml:space="preserve">EMREAMT </w:t>
            </w:r>
            <w:r w:rsidRPr="00A03B1B">
              <w:rPr>
                <w:i/>
                <w:iCs/>
                <w:sz w:val="20"/>
                <w:szCs w:val="20"/>
                <w:vertAlign w:val="subscript"/>
              </w:rPr>
              <w:t>q, r, p, i</w:t>
            </w:r>
          </w:p>
        </w:tc>
        <w:tc>
          <w:tcPr>
            <w:tcW w:w="692" w:type="pct"/>
            <w:tcBorders>
              <w:top w:val="single" w:sz="6" w:space="0" w:color="auto"/>
              <w:left w:val="single" w:sz="6" w:space="0" w:color="auto"/>
              <w:bottom w:val="single" w:sz="6" w:space="0" w:color="auto"/>
              <w:right w:val="single" w:sz="6" w:space="0" w:color="auto"/>
            </w:tcBorders>
          </w:tcPr>
          <w:p w14:paraId="64A8C7FE" w14:textId="77777777" w:rsidR="00A03B1B" w:rsidRPr="00A03B1B" w:rsidRDefault="00A03B1B" w:rsidP="00A03B1B">
            <w:pPr>
              <w:spacing w:after="60"/>
              <w:rPr>
                <w:iCs/>
                <w:sz w:val="20"/>
                <w:szCs w:val="20"/>
              </w:rPr>
            </w:pPr>
            <w:r w:rsidRPr="00A03B1B">
              <w:rPr>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3A0D4DFD" w14:textId="77777777" w:rsidR="00A03B1B" w:rsidRPr="00A03B1B" w:rsidRDefault="00A03B1B" w:rsidP="00A03B1B">
            <w:pPr>
              <w:spacing w:after="60"/>
              <w:rPr>
                <w:iCs/>
                <w:sz w:val="20"/>
                <w:szCs w:val="20"/>
              </w:rPr>
            </w:pPr>
            <w:r w:rsidRPr="00A03B1B">
              <w:rPr>
                <w:i/>
                <w:iCs/>
                <w:sz w:val="20"/>
                <w:szCs w:val="20"/>
              </w:rPr>
              <w:t>Emergency Energy Amount per QSE per Settlement Point per unit per interval</w:t>
            </w:r>
            <w:r w:rsidRPr="00A03B1B">
              <w:rPr>
                <w:iCs/>
                <w:sz w:val="20"/>
                <w:szCs w:val="20"/>
              </w:rPr>
              <w:t xml:space="preserve">—The payment to QSE </w:t>
            </w:r>
            <w:r w:rsidRPr="00A03B1B">
              <w:rPr>
                <w:i/>
                <w:iCs/>
                <w:sz w:val="20"/>
                <w:szCs w:val="20"/>
              </w:rPr>
              <w:t>q</w:t>
            </w:r>
            <w:r w:rsidRPr="00A03B1B">
              <w:rPr>
                <w:iCs/>
                <w:sz w:val="20"/>
                <w:szCs w:val="20"/>
              </w:rPr>
              <w:t xml:space="preserve"> for the additional energy or Ancillary Services produced or consumed by Resource </w:t>
            </w:r>
            <w:r w:rsidRPr="00A03B1B">
              <w:rPr>
                <w:i/>
                <w:iCs/>
                <w:sz w:val="20"/>
                <w:szCs w:val="20"/>
              </w:rPr>
              <w:t>r</w:t>
            </w:r>
            <w:r w:rsidRPr="00A03B1B">
              <w:rPr>
                <w:iCs/>
                <w:sz w:val="20"/>
                <w:szCs w:val="20"/>
              </w:rPr>
              <w:t xml:space="preserve"> at Resource Node </w:t>
            </w:r>
            <w:r w:rsidRPr="00A03B1B">
              <w:rPr>
                <w:i/>
                <w:iCs/>
                <w:sz w:val="20"/>
                <w:szCs w:val="20"/>
              </w:rPr>
              <w:t>p</w:t>
            </w:r>
            <w:r w:rsidRPr="00A03B1B">
              <w:rPr>
                <w:iCs/>
                <w:sz w:val="20"/>
                <w:szCs w:val="20"/>
              </w:rPr>
              <w:t xml:space="preserve"> in Real-Time during the Emergency Condition, for the 15-minute Settlement Interval </w:t>
            </w:r>
            <w:r w:rsidRPr="00A03B1B">
              <w:rPr>
                <w:i/>
                <w:iCs/>
                <w:sz w:val="20"/>
                <w:szCs w:val="20"/>
              </w:rPr>
              <w:t>i</w:t>
            </w:r>
            <w:r w:rsidRPr="00A03B1B">
              <w:rPr>
                <w:iCs/>
                <w:sz w:val="20"/>
                <w:szCs w:val="20"/>
              </w:rPr>
              <w:t>.  Payment for emergency energy is made to the Combined Cycle Train.</w:t>
            </w:r>
          </w:p>
        </w:tc>
      </w:tr>
      <w:tr w:rsidR="00A03B1B" w:rsidRPr="00A03B1B" w14:paraId="29EC31CB" w14:textId="77777777" w:rsidTr="00B31BB1">
        <w:trPr>
          <w:cantSplit/>
        </w:trPr>
        <w:tc>
          <w:tcPr>
            <w:tcW w:w="966" w:type="pct"/>
            <w:tcBorders>
              <w:top w:val="single" w:sz="6" w:space="0" w:color="auto"/>
              <w:left w:val="single" w:sz="4" w:space="0" w:color="auto"/>
              <w:bottom w:val="single" w:sz="6" w:space="0" w:color="auto"/>
              <w:right w:val="single" w:sz="6" w:space="0" w:color="auto"/>
            </w:tcBorders>
          </w:tcPr>
          <w:p w14:paraId="5F5DFD58" w14:textId="77777777" w:rsidR="00A03B1B" w:rsidRPr="00A03B1B" w:rsidRDefault="00A03B1B" w:rsidP="00A03B1B">
            <w:pPr>
              <w:spacing w:after="60"/>
              <w:rPr>
                <w:iCs/>
                <w:sz w:val="20"/>
                <w:szCs w:val="20"/>
              </w:rPr>
            </w:pPr>
            <w:r w:rsidRPr="00A03B1B">
              <w:rPr>
                <w:iCs/>
                <w:sz w:val="20"/>
                <w:szCs w:val="20"/>
              </w:rPr>
              <w:t xml:space="preserve">VSSVARAMT </w:t>
            </w:r>
            <w:r w:rsidRPr="00A03B1B">
              <w:rPr>
                <w:i/>
                <w:iCs/>
                <w:sz w:val="20"/>
                <w:szCs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33CCF07C" w14:textId="77777777" w:rsidR="00A03B1B" w:rsidRPr="00A03B1B" w:rsidRDefault="00A03B1B" w:rsidP="00A03B1B">
            <w:pPr>
              <w:spacing w:after="60"/>
              <w:rPr>
                <w:iCs/>
                <w:sz w:val="20"/>
                <w:szCs w:val="20"/>
              </w:rPr>
            </w:pPr>
            <w:r w:rsidRPr="00A03B1B">
              <w:rPr>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5832A4E1" w14:textId="77777777" w:rsidR="00A03B1B" w:rsidRPr="00A03B1B" w:rsidRDefault="00A03B1B" w:rsidP="00A03B1B">
            <w:pPr>
              <w:spacing w:after="60"/>
              <w:rPr>
                <w:iCs/>
                <w:sz w:val="20"/>
                <w:szCs w:val="20"/>
              </w:rPr>
            </w:pPr>
            <w:r w:rsidRPr="00A03B1B">
              <w:rPr>
                <w:i/>
                <w:iCs/>
                <w:sz w:val="20"/>
                <w:szCs w:val="20"/>
              </w:rPr>
              <w:t>Voltage Support Service VAr Amount per QSE per Generation Resource -</w:t>
            </w:r>
            <w:r w:rsidRPr="00A03B1B">
              <w:rPr>
                <w:iCs/>
                <w:sz w:val="20"/>
                <w:szCs w:val="20"/>
              </w:rPr>
              <w:t xml:space="preserve"> The payment to QSE </w:t>
            </w:r>
            <w:r w:rsidRPr="00A03B1B">
              <w:rPr>
                <w:i/>
                <w:iCs/>
                <w:sz w:val="20"/>
                <w:szCs w:val="20"/>
              </w:rPr>
              <w:t>q</w:t>
            </w:r>
            <w:r w:rsidRPr="00A03B1B">
              <w:rPr>
                <w:iCs/>
                <w:sz w:val="20"/>
                <w:szCs w:val="20"/>
              </w:rPr>
              <w:t xml:space="preserve"> for the VSS provided by Generation Resource </w:t>
            </w:r>
            <w:r w:rsidRPr="00A03B1B">
              <w:rPr>
                <w:i/>
                <w:iCs/>
                <w:sz w:val="20"/>
                <w:szCs w:val="20"/>
              </w:rPr>
              <w:t>r,</w:t>
            </w:r>
            <w:r w:rsidRPr="00A03B1B">
              <w:rPr>
                <w:iCs/>
                <w:sz w:val="20"/>
                <w:szCs w:val="20"/>
              </w:rPr>
              <w:t xml:space="preserve"> for the 15-minute Settlement Interval </w:t>
            </w:r>
            <w:r w:rsidRPr="00A03B1B">
              <w:rPr>
                <w:i/>
                <w:iCs/>
                <w:sz w:val="20"/>
                <w:szCs w:val="20"/>
              </w:rPr>
              <w:t>i</w:t>
            </w:r>
            <w:r w:rsidRPr="00A03B1B">
              <w:rPr>
                <w:iCs/>
                <w:sz w:val="20"/>
                <w:szCs w:val="20"/>
              </w:rPr>
              <w:t>.  Where for a Combined Cycle Resource</w:t>
            </w:r>
            <w:r w:rsidRPr="00A03B1B">
              <w:rPr>
                <w:i/>
                <w:iCs/>
                <w:sz w:val="20"/>
                <w:szCs w:val="20"/>
              </w:rPr>
              <w:t xml:space="preserve"> r</w:t>
            </w:r>
            <w:r w:rsidRPr="00A03B1B">
              <w:rPr>
                <w:iCs/>
                <w:sz w:val="20"/>
                <w:szCs w:val="20"/>
              </w:rPr>
              <w:t xml:space="preserve"> is a Combined Cycle Train.</w:t>
            </w:r>
          </w:p>
        </w:tc>
      </w:tr>
      <w:tr w:rsidR="00A03B1B" w:rsidRPr="00A03B1B" w14:paraId="7226A9AB" w14:textId="77777777" w:rsidTr="00B31BB1">
        <w:trPr>
          <w:cantSplit/>
        </w:trPr>
        <w:tc>
          <w:tcPr>
            <w:tcW w:w="966" w:type="pct"/>
            <w:tcBorders>
              <w:top w:val="single" w:sz="6" w:space="0" w:color="auto"/>
              <w:left w:val="single" w:sz="4" w:space="0" w:color="auto"/>
              <w:bottom w:val="single" w:sz="6" w:space="0" w:color="auto"/>
              <w:right w:val="single" w:sz="6" w:space="0" w:color="auto"/>
            </w:tcBorders>
          </w:tcPr>
          <w:p w14:paraId="653EFB5B" w14:textId="77777777" w:rsidR="00A03B1B" w:rsidRPr="00A03B1B" w:rsidRDefault="00A03B1B" w:rsidP="00A03B1B">
            <w:pPr>
              <w:spacing w:after="60"/>
              <w:rPr>
                <w:iCs/>
                <w:sz w:val="20"/>
                <w:szCs w:val="20"/>
              </w:rPr>
            </w:pPr>
            <w:r w:rsidRPr="00A03B1B">
              <w:rPr>
                <w:iCs/>
                <w:sz w:val="20"/>
                <w:szCs w:val="20"/>
              </w:rPr>
              <w:t xml:space="preserve">VSSEAMT </w:t>
            </w:r>
            <w:r w:rsidRPr="00A03B1B">
              <w:rPr>
                <w:i/>
                <w:iCs/>
                <w:sz w:val="20"/>
                <w:szCs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3C3DBE41" w14:textId="77777777" w:rsidR="00A03B1B" w:rsidRPr="00A03B1B" w:rsidRDefault="00A03B1B" w:rsidP="00A03B1B">
            <w:pPr>
              <w:spacing w:after="60"/>
              <w:rPr>
                <w:iCs/>
                <w:sz w:val="20"/>
                <w:szCs w:val="20"/>
              </w:rPr>
            </w:pPr>
            <w:r w:rsidRPr="00A03B1B">
              <w:rPr>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27B8A88B" w14:textId="77777777" w:rsidR="00A03B1B" w:rsidRPr="00A03B1B" w:rsidRDefault="00A03B1B" w:rsidP="00A03B1B">
            <w:pPr>
              <w:spacing w:after="60"/>
              <w:rPr>
                <w:iCs/>
                <w:sz w:val="20"/>
                <w:szCs w:val="20"/>
              </w:rPr>
            </w:pPr>
            <w:r w:rsidRPr="00A03B1B">
              <w:rPr>
                <w:i/>
                <w:iCs/>
                <w:sz w:val="20"/>
                <w:szCs w:val="20"/>
              </w:rPr>
              <w:t>Voltage Support Service Energy Amount per QSE per Generation Resource</w:t>
            </w:r>
            <w:r w:rsidRPr="00A03B1B">
              <w:rPr>
                <w:iCs/>
                <w:sz w:val="20"/>
                <w:szCs w:val="20"/>
              </w:rPr>
              <w:t xml:space="preserve">—The lost opportunity payment to QSE </w:t>
            </w:r>
            <w:r w:rsidRPr="00A03B1B">
              <w:rPr>
                <w:i/>
                <w:iCs/>
                <w:sz w:val="20"/>
                <w:szCs w:val="20"/>
              </w:rPr>
              <w:t>q</w:t>
            </w:r>
            <w:r w:rsidRPr="00A03B1B">
              <w:rPr>
                <w:iCs/>
                <w:sz w:val="20"/>
                <w:szCs w:val="20"/>
              </w:rPr>
              <w:t xml:space="preserve"> for ERCOT-directed VSS from Generation Resource </w:t>
            </w:r>
            <w:r w:rsidRPr="00A03B1B">
              <w:rPr>
                <w:i/>
                <w:iCs/>
                <w:sz w:val="20"/>
                <w:szCs w:val="20"/>
              </w:rPr>
              <w:t>r</w:t>
            </w:r>
            <w:r w:rsidRPr="00A03B1B">
              <w:rPr>
                <w:iCs/>
                <w:sz w:val="20"/>
                <w:szCs w:val="20"/>
              </w:rPr>
              <w:t xml:space="preserve"> for the 15-minute Settlement Interval </w:t>
            </w:r>
            <w:r w:rsidRPr="00A03B1B">
              <w:rPr>
                <w:i/>
                <w:iCs/>
                <w:sz w:val="20"/>
                <w:szCs w:val="20"/>
              </w:rPr>
              <w:t>i</w:t>
            </w:r>
            <w:r w:rsidRPr="00A03B1B">
              <w:rPr>
                <w:iCs/>
                <w:sz w:val="20"/>
                <w:szCs w:val="20"/>
              </w:rPr>
              <w:t>.  Where for a Combined Cycle Resource</w:t>
            </w:r>
            <w:r w:rsidRPr="00A03B1B">
              <w:rPr>
                <w:i/>
                <w:iCs/>
                <w:sz w:val="20"/>
                <w:szCs w:val="20"/>
              </w:rPr>
              <w:t xml:space="preserve"> r </w:t>
            </w:r>
            <w:r w:rsidRPr="00A03B1B">
              <w:rPr>
                <w:iCs/>
                <w:sz w:val="20"/>
                <w:szCs w:val="20"/>
              </w:rPr>
              <w:t>is a Combined Cycle Train.</w:t>
            </w:r>
          </w:p>
        </w:tc>
      </w:tr>
      <w:tr w:rsidR="00A03B1B" w:rsidRPr="00A03B1B" w14:paraId="79240170" w14:textId="77777777" w:rsidTr="00B31BB1">
        <w:trPr>
          <w:cantSplit/>
        </w:trPr>
        <w:tc>
          <w:tcPr>
            <w:tcW w:w="966" w:type="pct"/>
            <w:tcBorders>
              <w:top w:val="single" w:sz="6" w:space="0" w:color="auto"/>
              <w:left w:val="single" w:sz="4" w:space="0" w:color="auto"/>
              <w:bottom w:val="single" w:sz="6" w:space="0" w:color="auto"/>
              <w:right w:val="single" w:sz="6" w:space="0" w:color="auto"/>
            </w:tcBorders>
          </w:tcPr>
          <w:p w14:paraId="504808C5" w14:textId="77777777" w:rsidR="00A03B1B" w:rsidRPr="00A03B1B" w:rsidRDefault="00A03B1B" w:rsidP="00A03B1B">
            <w:pPr>
              <w:spacing w:after="60"/>
              <w:rPr>
                <w:iCs/>
                <w:sz w:val="20"/>
                <w:szCs w:val="20"/>
              </w:rPr>
            </w:pPr>
            <w:r w:rsidRPr="00A03B1B">
              <w:rPr>
                <w:sz w:val="20"/>
                <w:szCs w:val="20"/>
              </w:rPr>
              <w:t xml:space="preserve">RTRUREV </w:t>
            </w:r>
            <w:r w:rsidRPr="00A03B1B">
              <w:rPr>
                <w:i/>
                <w:sz w:val="20"/>
                <w:szCs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76854CF2" w14:textId="77777777" w:rsidR="00A03B1B" w:rsidRPr="00A03B1B" w:rsidRDefault="00A03B1B" w:rsidP="00A03B1B">
            <w:pPr>
              <w:spacing w:after="60"/>
              <w:rPr>
                <w:iCs/>
                <w:sz w:val="20"/>
                <w:szCs w:val="20"/>
              </w:rPr>
            </w:pPr>
            <w:r w:rsidRPr="00A03B1B">
              <w:rPr>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72E5E8E1" w14:textId="77777777" w:rsidR="00A03B1B" w:rsidRPr="00A03B1B" w:rsidRDefault="00A03B1B" w:rsidP="00A03B1B">
            <w:pPr>
              <w:spacing w:after="60"/>
              <w:rPr>
                <w:i/>
                <w:iCs/>
                <w:sz w:val="20"/>
                <w:szCs w:val="20"/>
              </w:rPr>
            </w:pPr>
            <w:r w:rsidRPr="00A03B1B">
              <w:rPr>
                <w:i/>
                <w:sz w:val="20"/>
                <w:szCs w:val="20"/>
              </w:rPr>
              <w:t>Real-Time Reg-Up Revenue</w:t>
            </w:r>
            <w:r w:rsidRPr="00A03B1B">
              <w:rPr>
                <w:sz w:val="20"/>
                <w:szCs w:val="20"/>
              </w:rPr>
              <w:t xml:space="preserve">— The Real-Time Reg-Up revenue for QSE </w:t>
            </w:r>
            <w:r w:rsidRPr="00A03B1B">
              <w:rPr>
                <w:i/>
                <w:sz w:val="20"/>
                <w:szCs w:val="20"/>
              </w:rPr>
              <w:t xml:space="preserve">q </w:t>
            </w:r>
            <w:r w:rsidRPr="00A03B1B">
              <w:rPr>
                <w:sz w:val="20"/>
                <w:szCs w:val="20"/>
              </w:rPr>
              <w:t>calculated for</w:t>
            </w:r>
            <w:r w:rsidRPr="00A03B1B">
              <w:rPr>
                <w:i/>
                <w:sz w:val="20"/>
                <w:szCs w:val="20"/>
              </w:rPr>
              <w:t xml:space="preserve"> </w:t>
            </w:r>
            <w:r w:rsidRPr="00A03B1B">
              <w:rPr>
                <w:sz w:val="20"/>
                <w:szCs w:val="20"/>
              </w:rPr>
              <w:t xml:space="preserve">Resource </w:t>
            </w:r>
            <w:r w:rsidRPr="00A03B1B">
              <w:rPr>
                <w:i/>
                <w:sz w:val="20"/>
                <w:szCs w:val="20"/>
              </w:rPr>
              <w:t xml:space="preserve">r </w:t>
            </w:r>
            <w:r w:rsidRPr="00A03B1B">
              <w:rPr>
                <w:sz w:val="20"/>
                <w:szCs w:val="20"/>
              </w:rPr>
              <w:t xml:space="preserve">for the 15-minute Settlement Interval.  Where for a Combined Cycle Train, the Resource </w:t>
            </w:r>
            <w:r w:rsidRPr="00A03B1B">
              <w:rPr>
                <w:i/>
                <w:sz w:val="20"/>
                <w:szCs w:val="20"/>
              </w:rPr>
              <w:t>r</w:t>
            </w:r>
            <w:r w:rsidRPr="00A03B1B">
              <w:rPr>
                <w:sz w:val="20"/>
                <w:szCs w:val="20"/>
              </w:rPr>
              <w:t xml:space="preserve"> is the Combined Cycle Train.</w:t>
            </w:r>
          </w:p>
        </w:tc>
      </w:tr>
      <w:tr w:rsidR="00A03B1B" w:rsidRPr="00A03B1B" w14:paraId="0778A6CD" w14:textId="77777777" w:rsidTr="00B31BB1">
        <w:trPr>
          <w:cantSplit/>
        </w:trPr>
        <w:tc>
          <w:tcPr>
            <w:tcW w:w="966" w:type="pct"/>
            <w:tcBorders>
              <w:top w:val="single" w:sz="6" w:space="0" w:color="auto"/>
              <w:left w:val="single" w:sz="4" w:space="0" w:color="auto"/>
              <w:bottom w:val="single" w:sz="6" w:space="0" w:color="auto"/>
              <w:right w:val="single" w:sz="6" w:space="0" w:color="auto"/>
            </w:tcBorders>
          </w:tcPr>
          <w:p w14:paraId="75580FB5" w14:textId="77777777" w:rsidR="00A03B1B" w:rsidRPr="00A03B1B" w:rsidRDefault="00A03B1B" w:rsidP="00A03B1B">
            <w:pPr>
              <w:spacing w:after="60"/>
              <w:rPr>
                <w:sz w:val="20"/>
                <w:szCs w:val="20"/>
              </w:rPr>
            </w:pPr>
            <w:r w:rsidRPr="00A03B1B">
              <w:rPr>
                <w:sz w:val="20"/>
                <w:szCs w:val="20"/>
              </w:rPr>
              <w:lastRenderedPageBreak/>
              <w:t xml:space="preserve">RTRDREV </w:t>
            </w:r>
            <w:r w:rsidRPr="00A03B1B">
              <w:rPr>
                <w:i/>
                <w:sz w:val="20"/>
                <w:szCs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4E5F93DB" w14:textId="77777777" w:rsidR="00A03B1B" w:rsidRPr="00A03B1B" w:rsidRDefault="00A03B1B" w:rsidP="00A03B1B">
            <w:pPr>
              <w:spacing w:after="60"/>
              <w:rPr>
                <w:sz w:val="20"/>
                <w:szCs w:val="20"/>
              </w:rPr>
            </w:pPr>
            <w:r w:rsidRPr="00A03B1B">
              <w:rPr>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43B81133" w14:textId="77777777" w:rsidR="00A03B1B" w:rsidRPr="00A03B1B" w:rsidRDefault="00A03B1B" w:rsidP="00A03B1B">
            <w:pPr>
              <w:spacing w:after="60"/>
              <w:rPr>
                <w:i/>
                <w:sz w:val="20"/>
                <w:szCs w:val="20"/>
              </w:rPr>
            </w:pPr>
            <w:r w:rsidRPr="00A03B1B">
              <w:rPr>
                <w:i/>
                <w:sz w:val="20"/>
                <w:szCs w:val="20"/>
              </w:rPr>
              <w:t>Real-Time Reg-Down Revenue</w:t>
            </w:r>
            <w:r w:rsidRPr="00A03B1B">
              <w:rPr>
                <w:sz w:val="20"/>
                <w:szCs w:val="20"/>
              </w:rPr>
              <w:t xml:space="preserve">— The Real-Time Reg-Down revenue for QSE </w:t>
            </w:r>
            <w:r w:rsidRPr="00A03B1B">
              <w:rPr>
                <w:i/>
                <w:sz w:val="20"/>
                <w:szCs w:val="20"/>
              </w:rPr>
              <w:t xml:space="preserve">q </w:t>
            </w:r>
            <w:r w:rsidRPr="00A03B1B">
              <w:rPr>
                <w:sz w:val="20"/>
                <w:szCs w:val="20"/>
              </w:rPr>
              <w:t xml:space="preserve">calculated for Resource </w:t>
            </w:r>
            <w:r w:rsidRPr="00A03B1B">
              <w:rPr>
                <w:i/>
                <w:sz w:val="20"/>
                <w:szCs w:val="20"/>
              </w:rPr>
              <w:t>r</w:t>
            </w:r>
            <w:r w:rsidRPr="00A03B1B">
              <w:rPr>
                <w:sz w:val="20"/>
                <w:szCs w:val="20"/>
              </w:rPr>
              <w:t xml:space="preserve"> for the 15-minute Settlement Interval.  Where for a Combined Cycle Train, the Resource </w:t>
            </w:r>
            <w:r w:rsidRPr="00A03B1B">
              <w:rPr>
                <w:i/>
                <w:sz w:val="20"/>
                <w:szCs w:val="20"/>
              </w:rPr>
              <w:t>r</w:t>
            </w:r>
            <w:r w:rsidRPr="00A03B1B">
              <w:rPr>
                <w:sz w:val="20"/>
                <w:szCs w:val="20"/>
              </w:rPr>
              <w:t xml:space="preserve"> is the Combined Cycle Train.</w:t>
            </w:r>
          </w:p>
        </w:tc>
      </w:tr>
      <w:tr w:rsidR="00A03B1B" w:rsidRPr="00A03B1B" w14:paraId="1D37B6EF" w14:textId="77777777" w:rsidTr="00B31BB1">
        <w:trPr>
          <w:cantSplit/>
        </w:trPr>
        <w:tc>
          <w:tcPr>
            <w:tcW w:w="966" w:type="pct"/>
            <w:tcBorders>
              <w:top w:val="single" w:sz="6" w:space="0" w:color="auto"/>
              <w:left w:val="single" w:sz="4" w:space="0" w:color="auto"/>
              <w:bottom w:val="single" w:sz="6" w:space="0" w:color="auto"/>
              <w:right w:val="single" w:sz="6" w:space="0" w:color="auto"/>
            </w:tcBorders>
          </w:tcPr>
          <w:p w14:paraId="3AA3AEB6" w14:textId="77777777" w:rsidR="00A03B1B" w:rsidRPr="00A03B1B" w:rsidRDefault="00A03B1B" w:rsidP="00A03B1B">
            <w:pPr>
              <w:spacing w:after="60"/>
              <w:rPr>
                <w:sz w:val="20"/>
                <w:szCs w:val="20"/>
              </w:rPr>
            </w:pPr>
            <w:r w:rsidRPr="00A03B1B">
              <w:rPr>
                <w:sz w:val="20"/>
                <w:szCs w:val="20"/>
              </w:rPr>
              <w:t xml:space="preserve">RTRRREV </w:t>
            </w:r>
            <w:r w:rsidRPr="00A03B1B">
              <w:rPr>
                <w:i/>
                <w:sz w:val="20"/>
                <w:szCs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34724459" w14:textId="77777777" w:rsidR="00A03B1B" w:rsidRPr="00A03B1B" w:rsidRDefault="00A03B1B" w:rsidP="00A03B1B">
            <w:pPr>
              <w:spacing w:after="60"/>
              <w:rPr>
                <w:sz w:val="20"/>
                <w:szCs w:val="20"/>
              </w:rPr>
            </w:pPr>
            <w:r w:rsidRPr="00A03B1B">
              <w:rPr>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1EB4E812" w14:textId="77777777" w:rsidR="00A03B1B" w:rsidRPr="00A03B1B" w:rsidRDefault="00A03B1B" w:rsidP="00A03B1B">
            <w:pPr>
              <w:spacing w:after="60"/>
              <w:rPr>
                <w:i/>
                <w:sz w:val="20"/>
                <w:szCs w:val="20"/>
              </w:rPr>
            </w:pPr>
            <w:r w:rsidRPr="00A03B1B">
              <w:rPr>
                <w:i/>
                <w:sz w:val="20"/>
                <w:szCs w:val="20"/>
              </w:rPr>
              <w:t>Real-Time Responsive Reserve Revenue</w:t>
            </w:r>
            <w:r w:rsidRPr="00A03B1B">
              <w:rPr>
                <w:sz w:val="20"/>
                <w:szCs w:val="20"/>
              </w:rPr>
              <w:t xml:space="preserve">— The Real-Time RRS revenue for QSE </w:t>
            </w:r>
            <w:r w:rsidRPr="00A03B1B">
              <w:rPr>
                <w:i/>
                <w:sz w:val="20"/>
                <w:szCs w:val="20"/>
              </w:rPr>
              <w:t xml:space="preserve">q </w:t>
            </w:r>
            <w:r w:rsidRPr="00A03B1B">
              <w:rPr>
                <w:sz w:val="20"/>
                <w:szCs w:val="20"/>
              </w:rPr>
              <w:t xml:space="preserve">calculated for Resource </w:t>
            </w:r>
            <w:r w:rsidRPr="00A03B1B">
              <w:rPr>
                <w:i/>
                <w:sz w:val="20"/>
                <w:szCs w:val="20"/>
              </w:rPr>
              <w:t xml:space="preserve">r </w:t>
            </w:r>
            <w:r w:rsidRPr="00A03B1B">
              <w:rPr>
                <w:sz w:val="20"/>
                <w:szCs w:val="20"/>
              </w:rPr>
              <w:t xml:space="preserve">for the 15-minute Settlement Interval.  Where for a Combined Cycle Train, the Resource </w:t>
            </w:r>
            <w:r w:rsidRPr="00A03B1B">
              <w:rPr>
                <w:i/>
                <w:sz w:val="20"/>
                <w:szCs w:val="20"/>
              </w:rPr>
              <w:t>r</w:t>
            </w:r>
            <w:r w:rsidRPr="00A03B1B">
              <w:rPr>
                <w:sz w:val="20"/>
                <w:szCs w:val="20"/>
              </w:rPr>
              <w:t xml:space="preserve"> is the Combined Cycle Train.</w:t>
            </w:r>
          </w:p>
        </w:tc>
      </w:tr>
      <w:tr w:rsidR="00A03B1B" w:rsidRPr="00A03B1B" w14:paraId="191118E0" w14:textId="77777777" w:rsidTr="00B31BB1">
        <w:trPr>
          <w:cantSplit/>
        </w:trPr>
        <w:tc>
          <w:tcPr>
            <w:tcW w:w="966" w:type="pct"/>
            <w:tcBorders>
              <w:top w:val="single" w:sz="6" w:space="0" w:color="auto"/>
              <w:left w:val="single" w:sz="4" w:space="0" w:color="auto"/>
              <w:bottom w:val="single" w:sz="6" w:space="0" w:color="auto"/>
              <w:right w:val="single" w:sz="6" w:space="0" w:color="auto"/>
            </w:tcBorders>
          </w:tcPr>
          <w:p w14:paraId="7D71B1BB" w14:textId="77777777" w:rsidR="00A03B1B" w:rsidRPr="00A03B1B" w:rsidRDefault="00A03B1B" w:rsidP="00A03B1B">
            <w:pPr>
              <w:spacing w:after="60"/>
              <w:rPr>
                <w:sz w:val="20"/>
                <w:szCs w:val="20"/>
              </w:rPr>
            </w:pPr>
            <w:r w:rsidRPr="00A03B1B">
              <w:rPr>
                <w:sz w:val="20"/>
                <w:szCs w:val="20"/>
              </w:rPr>
              <w:t xml:space="preserve">RTNSREV </w:t>
            </w:r>
            <w:r w:rsidRPr="00A03B1B">
              <w:rPr>
                <w:i/>
                <w:sz w:val="20"/>
                <w:szCs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0DBC5B02" w14:textId="77777777" w:rsidR="00A03B1B" w:rsidRPr="00A03B1B" w:rsidRDefault="00A03B1B" w:rsidP="00A03B1B">
            <w:pPr>
              <w:spacing w:after="60"/>
              <w:rPr>
                <w:sz w:val="20"/>
                <w:szCs w:val="20"/>
              </w:rPr>
            </w:pPr>
            <w:r w:rsidRPr="00A03B1B">
              <w:rPr>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0DFC09D0" w14:textId="77777777" w:rsidR="00A03B1B" w:rsidRPr="00A03B1B" w:rsidRDefault="00A03B1B" w:rsidP="00A03B1B">
            <w:pPr>
              <w:spacing w:after="60"/>
              <w:rPr>
                <w:i/>
                <w:sz w:val="20"/>
                <w:szCs w:val="20"/>
              </w:rPr>
            </w:pPr>
            <w:r w:rsidRPr="00A03B1B">
              <w:rPr>
                <w:i/>
                <w:sz w:val="20"/>
                <w:szCs w:val="20"/>
              </w:rPr>
              <w:t>Real-Time Non-Spin Revenue</w:t>
            </w:r>
            <w:r w:rsidRPr="00A03B1B">
              <w:rPr>
                <w:sz w:val="20"/>
                <w:szCs w:val="20"/>
              </w:rPr>
              <w:t xml:space="preserve">— The Real-Time Non-Spin revenue for QSE </w:t>
            </w:r>
            <w:r w:rsidRPr="00A03B1B">
              <w:rPr>
                <w:i/>
                <w:sz w:val="20"/>
                <w:szCs w:val="20"/>
              </w:rPr>
              <w:t xml:space="preserve">q </w:t>
            </w:r>
            <w:r w:rsidRPr="00A03B1B">
              <w:rPr>
                <w:sz w:val="20"/>
                <w:szCs w:val="20"/>
              </w:rPr>
              <w:t xml:space="preserve">calculated for Resource </w:t>
            </w:r>
            <w:r w:rsidRPr="00A03B1B">
              <w:rPr>
                <w:i/>
                <w:sz w:val="20"/>
                <w:szCs w:val="20"/>
              </w:rPr>
              <w:t>r</w:t>
            </w:r>
            <w:r w:rsidRPr="00A03B1B">
              <w:rPr>
                <w:sz w:val="20"/>
                <w:szCs w:val="20"/>
              </w:rPr>
              <w:t xml:space="preserve"> for the 15-minute Settlement Interval.  Where for a Combined Cycle Train, the Resource </w:t>
            </w:r>
            <w:r w:rsidRPr="00A03B1B">
              <w:rPr>
                <w:i/>
                <w:sz w:val="20"/>
                <w:szCs w:val="20"/>
              </w:rPr>
              <w:t>r</w:t>
            </w:r>
            <w:r w:rsidRPr="00A03B1B">
              <w:rPr>
                <w:sz w:val="20"/>
                <w:szCs w:val="20"/>
              </w:rPr>
              <w:t xml:space="preserve"> is the Combined Cycle Train.</w:t>
            </w:r>
          </w:p>
        </w:tc>
      </w:tr>
      <w:tr w:rsidR="00A03B1B" w:rsidRPr="00A03B1B" w14:paraId="177566E2" w14:textId="77777777" w:rsidTr="00B31BB1">
        <w:trPr>
          <w:cantSplit/>
        </w:trPr>
        <w:tc>
          <w:tcPr>
            <w:tcW w:w="966" w:type="pct"/>
            <w:tcBorders>
              <w:top w:val="single" w:sz="6" w:space="0" w:color="auto"/>
              <w:left w:val="single" w:sz="4" w:space="0" w:color="auto"/>
              <w:bottom w:val="single" w:sz="6" w:space="0" w:color="auto"/>
              <w:right w:val="single" w:sz="6" w:space="0" w:color="auto"/>
            </w:tcBorders>
          </w:tcPr>
          <w:p w14:paraId="3FF41893" w14:textId="77777777" w:rsidR="00A03B1B" w:rsidRPr="00A03B1B" w:rsidRDefault="00A03B1B" w:rsidP="00A03B1B">
            <w:pPr>
              <w:spacing w:after="60"/>
              <w:rPr>
                <w:sz w:val="20"/>
                <w:szCs w:val="20"/>
              </w:rPr>
            </w:pPr>
            <w:r w:rsidRPr="00A03B1B">
              <w:rPr>
                <w:sz w:val="20"/>
                <w:szCs w:val="20"/>
              </w:rPr>
              <w:t xml:space="preserve">RTECRREV </w:t>
            </w:r>
            <w:r w:rsidRPr="00A03B1B">
              <w:rPr>
                <w:i/>
                <w:sz w:val="20"/>
                <w:szCs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125F9905" w14:textId="77777777" w:rsidR="00A03B1B" w:rsidRPr="00A03B1B" w:rsidRDefault="00A03B1B" w:rsidP="00A03B1B">
            <w:pPr>
              <w:spacing w:after="60"/>
              <w:rPr>
                <w:sz w:val="20"/>
                <w:szCs w:val="20"/>
              </w:rPr>
            </w:pPr>
            <w:r w:rsidRPr="00A03B1B">
              <w:rPr>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787E1195" w14:textId="77777777" w:rsidR="00A03B1B" w:rsidRPr="00A03B1B" w:rsidRDefault="00A03B1B" w:rsidP="00A03B1B">
            <w:pPr>
              <w:spacing w:after="60"/>
              <w:rPr>
                <w:i/>
                <w:sz w:val="20"/>
                <w:szCs w:val="20"/>
              </w:rPr>
            </w:pPr>
            <w:r w:rsidRPr="00A03B1B">
              <w:rPr>
                <w:i/>
                <w:sz w:val="20"/>
                <w:szCs w:val="20"/>
              </w:rPr>
              <w:t>Real-Time ERCOT Contingency Reserve Service Revenue</w:t>
            </w:r>
            <w:r w:rsidRPr="00A03B1B">
              <w:rPr>
                <w:sz w:val="20"/>
                <w:szCs w:val="20"/>
              </w:rPr>
              <w:t xml:space="preserve">— The Real-Time ECRS revenue for QSE </w:t>
            </w:r>
            <w:r w:rsidRPr="00A03B1B">
              <w:rPr>
                <w:i/>
                <w:sz w:val="20"/>
                <w:szCs w:val="20"/>
              </w:rPr>
              <w:t xml:space="preserve">q </w:t>
            </w:r>
            <w:r w:rsidRPr="00A03B1B">
              <w:rPr>
                <w:sz w:val="20"/>
                <w:szCs w:val="20"/>
              </w:rPr>
              <w:t xml:space="preserve">calculated for Resource </w:t>
            </w:r>
            <w:r w:rsidRPr="00A03B1B">
              <w:rPr>
                <w:i/>
                <w:sz w:val="20"/>
                <w:szCs w:val="20"/>
              </w:rPr>
              <w:t>r</w:t>
            </w:r>
            <w:r w:rsidRPr="00A03B1B">
              <w:rPr>
                <w:sz w:val="20"/>
                <w:szCs w:val="20"/>
              </w:rPr>
              <w:t xml:space="preserve"> for the 15-minute Settlement Interval.  Where for a Combined Cycle Train, the Resource </w:t>
            </w:r>
            <w:r w:rsidRPr="00A03B1B">
              <w:rPr>
                <w:i/>
                <w:sz w:val="20"/>
                <w:szCs w:val="20"/>
              </w:rPr>
              <w:t>r</w:t>
            </w:r>
            <w:r w:rsidRPr="00A03B1B">
              <w:rPr>
                <w:sz w:val="20"/>
                <w:szCs w:val="20"/>
              </w:rPr>
              <w:t xml:space="preserve"> is the Combined Cycle Train.</w:t>
            </w:r>
          </w:p>
        </w:tc>
      </w:tr>
      <w:tr w:rsidR="00A03B1B" w:rsidRPr="00A03B1B" w14:paraId="3E3BBF3E" w14:textId="77777777" w:rsidTr="00B31BB1">
        <w:trPr>
          <w:cantSplit/>
          <w:ins w:id="1038" w:author="ERCOT" w:date="2025-12-09T11:51:00Z"/>
        </w:trPr>
        <w:tc>
          <w:tcPr>
            <w:tcW w:w="966" w:type="pct"/>
            <w:tcBorders>
              <w:top w:val="single" w:sz="6" w:space="0" w:color="auto"/>
              <w:left w:val="single" w:sz="4" w:space="0" w:color="auto"/>
              <w:bottom w:val="single" w:sz="6" w:space="0" w:color="auto"/>
              <w:right w:val="single" w:sz="6" w:space="0" w:color="auto"/>
            </w:tcBorders>
          </w:tcPr>
          <w:p w14:paraId="0DF8B95B" w14:textId="77777777" w:rsidR="00A03B1B" w:rsidRPr="00A03B1B" w:rsidRDefault="00A03B1B" w:rsidP="00A03B1B">
            <w:pPr>
              <w:spacing w:after="60"/>
              <w:rPr>
                <w:ins w:id="1039" w:author="ERCOT" w:date="2025-12-09T11:51:00Z"/>
                <w:sz w:val="20"/>
                <w:szCs w:val="20"/>
              </w:rPr>
            </w:pPr>
            <w:ins w:id="1040" w:author="ERCOT" w:date="2025-12-09T11:51:00Z">
              <w:r w:rsidRPr="00A03B1B">
                <w:rPr>
                  <w:sz w:val="20"/>
                  <w:szCs w:val="20"/>
                </w:rPr>
                <w:t xml:space="preserve">RTDRRREV </w:t>
              </w:r>
              <w:r w:rsidRPr="00A03B1B">
                <w:rPr>
                  <w:i/>
                  <w:sz w:val="20"/>
                  <w:szCs w:val="20"/>
                  <w:vertAlign w:val="subscript"/>
                </w:rPr>
                <w:t>q, r</w:t>
              </w:r>
            </w:ins>
          </w:p>
        </w:tc>
        <w:tc>
          <w:tcPr>
            <w:tcW w:w="692" w:type="pct"/>
            <w:tcBorders>
              <w:top w:val="single" w:sz="6" w:space="0" w:color="auto"/>
              <w:left w:val="single" w:sz="6" w:space="0" w:color="auto"/>
              <w:bottom w:val="single" w:sz="6" w:space="0" w:color="auto"/>
              <w:right w:val="single" w:sz="6" w:space="0" w:color="auto"/>
            </w:tcBorders>
          </w:tcPr>
          <w:p w14:paraId="19EB95F4" w14:textId="77777777" w:rsidR="00A03B1B" w:rsidRPr="00A03B1B" w:rsidRDefault="00A03B1B" w:rsidP="00A03B1B">
            <w:pPr>
              <w:spacing w:after="60"/>
              <w:rPr>
                <w:ins w:id="1041" w:author="ERCOT" w:date="2025-12-09T11:51:00Z"/>
                <w:sz w:val="20"/>
                <w:szCs w:val="20"/>
              </w:rPr>
            </w:pPr>
            <w:ins w:id="1042" w:author="ERCOT" w:date="2025-12-09T11:51:00Z">
              <w:r w:rsidRPr="00A03B1B">
                <w:rPr>
                  <w:sz w:val="20"/>
                  <w:szCs w:val="20"/>
                </w:rPr>
                <w:t>$</w:t>
              </w:r>
            </w:ins>
          </w:p>
        </w:tc>
        <w:tc>
          <w:tcPr>
            <w:tcW w:w="3342" w:type="pct"/>
            <w:tcBorders>
              <w:top w:val="single" w:sz="6" w:space="0" w:color="auto"/>
              <w:left w:val="single" w:sz="6" w:space="0" w:color="auto"/>
              <w:bottom w:val="single" w:sz="6" w:space="0" w:color="auto"/>
              <w:right w:val="single" w:sz="4" w:space="0" w:color="auto"/>
            </w:tcBorders>
          </w:tcPr>
          <w:p w14:paraId="7DE46676" w14:textId="77777777" w:rsidR="00A03B1B" w:rsidRPr="00A03B1B" w:rsidRDefault="00A03B1B" w:rsidP="00A03B1B">
            <w:pPr>
              <w:spacing w:after="60"/>
              <w:rPr>
                <w:ins w:id="1043" w:author="ERCOT" w:date="2025-12-09T11:51:00Z"/>
                <w:i/>
                <w:sz w:val="20"/>
                <w:szCs w:val="20"/>
              </w:rPr>
            </w:pPr>
            <w:ins w:id="1044" w:author="ERCOT" w:date="2025-12-09T11:51:00Z">
              <w:r w:rsidRPr="00A03B1B">
                <w:rPr>
                  <w:i/>
                  <w:sz w:val="20"/>
                  <w:szCs w:val="20"/>
                </w:rPr>
                <w:t>Real-Time Dispatchable Reliability Reserve Service Revenue</w:t>
              </w:r>
              <w:r w:rsidRPr="00A03B1B">
                <w:rPr>
                  <w:sz w:val="20"/>
                  <w:szCs w:val="20"/>
                </w:rPr>
                <w:t xml:space="preserve">— The Real-Time DRRS revenue for QSE </w:t>
              </w:r>
              <w:r w:rsidRPr="00A03B1B">
                <w:rPr>
                  <w:i/>
                  <w:sz w:val="20"/>
                  <w:szCs w:val="20"/>
                </w:rPr>
                <w:t xml:space="preserve">q </w:t>
              </w:r>
              <w:r w:rsidRPr="00A03B1B">
                <w:rPr>
                  <w:sz w:val="20"/>
                  <w:szCs w:val="20"/>
                </w:rPr>
                <w:t xml:space="preserve">calculated for Resource </w:t>
              </w:r>
              <w:r w:rsidRPr="00A03B1B">
                <w:rPr>
                  <w:i/>
                  <w:sz w:val="20"/>
                  <w:szCs w:val="20"/>
                </w:rPr>
                <w:t>r</w:t>
              </w:r>
              <w:r w:rsidRPr="00A03B1B">
                <w:rPr>
                  <w:sz w:val="20"/>
                  <w:szCs w:val="20"/>
                </w:rPr>
                <w:t xml:space="preserve"> for the 15-minute Settlement Interval.  Where for a Combined Cycle Train, the Resource </w:t>
              </w:r>
              <w:r w:rsidRPr="00A03B1B">
                <w:rPr>
                  <w:i/>
                  <w:sz w:val="20"/>
                  <w:szCs w:val="20"/>
                </w:rPr>
                <w:t>r</w:t>
              </w:r>
              <w:r w:rsidRPr="00A03B1B">
                <w:rPr>
                  <w:sz w:val="20"/>
                  <w:szCs w:val="20"/>
                </w:rPr>
                <w:t xml:space="preserve"> is the Combined Cycle Train.</w:t>
              </w:r>
            </w:ins>
          </w:p>
        </w:tc>
      </w:tr>
      <w:tr w:rsidR="00A03B1B" w:rsidRPr="00A03B1B" w14:paraId="13A44E19" w14:textId="77777777" w:rsidTr="00B31BB1">
        <w:trPr>
          <w:cantSplit/>
        </w:trPr>
        <w:tc>
          <w:tcPr>
            <w:tcW w:w="966" w:type="pct"/>
            <w:tcBorders>
              <w:top w:val="single" w:sz="6" w:space="0" w:color="auto"/>
              <w:left w:val="single" w:sz="4" w:space="0" w:color="auto"/>
              <w:bottom w:val="single" w:sz="6" w:space="0" w:color="auto"/>
              <w:right w:val="single" w:sz="6" w:space="0" w:color="auto"/>
            </w:tcBorders>
            <w:hideMark/>
          </w:tcPr>
          <w:p w14:paraId="15248977" w14:textId="77777777" w:rsidR="00A03B1B" w:rsidRPr="00A03B1B" w:rsidRDefault="00A03B1B" w:rsidP="00A03B1B">
            <w:pPr>
              <w:spacing w:after="60"/>
              <w:rPr>
                <w:i/>
                <w:iCs/>
                <w:sz w:val="20"/>
                <w:szCs w:val="20"/>
              </w:rPr>
            </w:pPr>
            <w:r w:rsidRPr="00A03B1B">
              <w:rPr>
                <w:i/>
                <w:iCs/>
                <w:sz w:val="20"/>
                <w:szCs w:val="20"/>
              </w:rPr>
              <w:t>q</w:t>
            </w:r>
          </w:p>
        </w:tc>
        <w:tc>
          <w:tcPr>
            <w:tcW w:w="692" w:type="pct"/>
            <w:tcBorders>
              <w:top w:val="single" w:sz="6" w:space="0" w:color="auto"/>
              <w:left w:val="single" w:sz="6" w:space="0" w:color="auto"/>
              <w:bottom w:val="single" w:sz="6" w:space="0" w:color="auto"/>
              <w:right w:val="single" w:sz="6" w:space="0" w:color="auto"/>
            </w:tcBorders>
            <w:hideMark/>
          </w:tcPr>
          <w:p w14:paraId="35BA48D6" w14:textId="77777777" w:rsidR="00A03B1B" w:rsidRPr="00A03B1B" w:rsidRDefault="00A03B1B" w:rsidP="00A03B1B">
            <w:pPr>
              <w:spacing w:after="60"/>
              <w:rPr>
                <w:iCs/>
                <w:sz w:val="20"/>
                <w:szCs w:val="20"/>
              </w:rPr>
            </w:pPr>
            <w:r w:rsidRPr="00A03B1B">
              <w:rPr>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468912D5" w14:textId="77777777" w:rsidR="00A03B1B" w:rsidRPr="00A03B1B" w:rsidRDefault="00A03B1B" w:rsidP="00A03B1B">
            <w:pPr>
              <w:spacing w:after="60"/>
              <w:rPr>
                <w:iCs/>
                <w:sz w:val="20"/>
                <w:szCs w:val="20"/>
              </w:rPr>
            </w:pPr>
            <w:r w:rsidRPr="00A03B1B">
              <w:rPr>
                <w:iCs/>
                <w:sz w:val="20"/>
                <w:szCs w:val="20"/>
              </w:rPr>
              <w:t>A QSE.</w:t>
            </w:r>
          </w:p>
        </w:tc>
      </w:tr>
      <w:tr w:rsidR="00A03B1B" w:rsidRPr="00A03B1B" w14:paraId="24EBE4E2" w14:textId="77777777" w:rsidTr="00B31BB1">
        <w:trPr>
          <w:cantSplit/>
        </w:trPr>
        <w:tc>
          <w:tcPr>
            <w:tcW w:w="966" w:type="pct"/>
            <w:tcBorders>
              <w:top w:val="single" w:sz="6" w:space="0" w:color="auto"/>
              <w:left w:val="single" w:sz="4" w:space="0" w:color="auto"/>
              <w:bottom w:val="single" w:sz="6" w:space="0" w:color="auto"/>
              <w:right w:val="single" w:sz="6" w:space="0" w:color="auto"/>
            </w:tcBorders>
            <w:hideMark/>
          </w:tcPr>
          <w:p w14:paraId="2154CAF5" w14:textId="77777777" w:rsidR="00A03B1B" w:rsidRPr="00A03B1B" w:rsidRDefault="00A03B1B" w:rsidP="00A03B1B">
            <w:pPr>
              <w:spacing w:after="60"/>
              <w:rPr>
                <w:i/>
                <w:iCs/>
                <w:sz w:val="20"/>
                <w:szCs w:val="20"/>
              </w:rPr>
            </w:pPr>
            <w:r w:rsidRPr="00A03B1B">
              <w:rPr>
                <w:i/>
                <w:iCs/>
                <w:sz w:val="20"/>
                <w:szCs w:val="20"/>
              </w:rPr>
              <w:t>r</w:t>
            </w:r>
          </w:p>
        </w:tc>
        <w:tc>
          <w:tcPr>
            <w:tcW w:w="692" w:type="pct"/>
            <w:tcBorders>
              <w:top w:val="single" w:sz="6" w:space="0" w:color="auto"/>
              <w:left w:val="single" w:sz="6" w:space="0" w:color="auto"/>
              <w:bottom w:val="single" w:sz="6" w:space="0" w:color="auto"/>
              <w:right w:val="single" w:sz="6" w:space="0" w:color="auto"/>
            </w:tcBorders>
            <w:hideMark/>
          </w:tcPr>
          <w:p w14:paraId="4CFAE37B" w14:textId="77777777" w:rsidR="00A03B1B" w:rsidRPr="00A03B1B" w:rsidRDefault="00A03B1B" w:rsidP="00A03B1B">
            <w:pPr>
              <w:spacing w:after="60"/>
              <w:rPr>
                <w:iCs/>
                <w:sz w:val="20"/>
                <w:szCs w:val="20"/>
              </w:rPr>
            </w:pPr>
            <w:r w:rsidRPr="00A03B1B">
              <w:rPr>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4FF5D4A7" w14:textId="77777777" w:rsidR="00A03B1B" w:rsidRPr="00A03B1B" w:rsidRDefault="00A03B1B" w:rsidP="00A03B1B">
            <w:pPr>
              <w:spacing w:after="60"/>
              <w:rPr>
                <w:iCs/>
                <w:sz w:val="20"/>
                <w:szCs w:val="20"/>
              </w:rPr>
            </w:pPr>
            <w:r w:rsidRPr="00A03B1B">
              <w:rPr>
                <w:iCs/>
                <w:sz w:val="20"/>
                <w:szCs w:val="20"/>
              </w:rPr>
              <w:t>A Switchable Generation Resource.</w:t>
            </w:r>
          </w:p>
        </w:tc>
      </w:tr>
      <w:tr w:rsidR="00A03B1B" w:rsidRPr="00A03B1B" w14:paraId="503E5FAD" w14:textId="77777777" w:rsidTr="00B31BB1">
        <w:trPr>
          <w:cantSplit/>
        </w:trPr>
        <w:tc>
          <w:tcPr>
            <w:tcW w:w="966" w:type="pct"/>
            <w:tcBorders>
              <w:top w:val="single" w:sz="6" w:space="0" w:color="auto"/>
              <w:left w:val="single" w:sz="4" w:space="0" w:color="auto"/>
              <w:bottom w:val="single" w:sz="6" w:space="0" w:color="auto"/>
              <w:right w:val="single" w:sz="6" w:space="0" w:color="auto"/>
            </w:tcBorders>
            <w:hideMark/>
          </w:tcPr>
          <w:p w14:paraId="08B88041" w14:textId="77777777" w:rsidR="00A03B1B" w:rsidRPr="00A03B1B" w:rsidRDefault="00A03B1B" w:rsidP="00A03B1B">
            <w:pPr>
              <w:spacing w:after="60"/>
              <w:rPr>
                <w:i/>
                <w:iCs/>
                <w:sz w:val="20"/>
                <w:szCs w:val="20"/>
              </w:rPr>
            </w:pPr>
            <w:r w:rsidRPr="00A03B1B">
              <w:rPr>
                <w:i/>
                <w:iCs/>
                <w:sz w:val="20"/>
                <w:szCs w:val="20"/>
              </w:rPr>
              <w:t>d</w:t>
            </w:r>
          </w:p>
        </w:tc>
        <w:tc>
          <w:tcPr>
            <w:tcW w:w="692" w:type="pct"/>
            <w:tcBorders>
              <w:top w:val="single" w:sz="6" w:space="0" w:color="auto"/>
              <w:left w:val="single" w:sz="6" w:space="0" w:color="auto"/>
              <w:bottom w:val="single" w:sz="6" w:space="0" w:color="auto"/>
              <w:right w:val="single" w:sz="6" w:space="0" w:color="auto"/>
            </w:tcBorders>
            <w:hideMark/>
          </w:tcPr>
          <w:p w14:paraId="291D0266" w14:textId="77777777" w:rsidR="00A03B1B" w:rsidRPr="00A03B1B" w:rsidRDefault="00A03B1B" w:rsidP="00A03B1B">
            <w:pPr>
              <w:spacing w:after="60"/>
              <w:rPr>
                <w:iCs/>
                <w:sz w:val="20"/>
                <w:szCs w:val="20"/>
              </w:rPr>
            </w:pPr>
            <w:r w:rsidRPr="00A03B1B">
              <w:rPr>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58F1D327" w14:textId="77777777" w:rsidR="00A03B1B" w:rsidRPr="00A03B1B" w:rsidRDefault="00A03B1B" w:rsidP="00A03B1B">
            <w:pPr>
              <w:spacing w:after="60"/>
              <w:rPr>
                <w:iCs/>
                <w:sz w:val="20"/>
                <w:szCs w:val="20"/>
              </w:rPr>
            </w:pPr>
            <w:r w:rsidRPr="00A03B1B">
              <w:rPr>
                <w:iCs/>
                <w:sz w:val="20"/>
                <w:szCs w:val="20"/>
              </w:rPr>
              <w:t xml:space="preserve">An Operating Day containing the RUC instruction to the SWGR. </w:t>
            </w:r>
          </w:p>
        </w:tc>
      </w:tr>
      <w:tr w:rsidR="00A03B1B" w:rsidRPr="00A03B1B" w14:paraId="5835A72C" w14:textId="77777777" w:rsidTr="00B31BB1">
        <w:trPr>
          <w:cantSplit/>
        </w:trPr>
        <w:tc>
          <w:tcPr>
            <w:tcW w:w="966" w:type="pct"/>
            <w:tcBorders>
              <w:top w:val="single" w:sz="6" w:space="0" w:color="auto"/>
              <w:left w:val="single" w:sz="4" w:space="0" w:color="auto"/>
              <w:bottom w:val="single" w:sz="6" w:space="0" w:color="auto"/>
              <w:right w:val="single" w:sz="6" w:space="0" w:color="auto"/>
            </w:tcBorders>
            <w:hideMark/>
          </w:tcPr>
          <w:p w14:paraId="03E947E4" w14:textId="77777777" w:rsidR="00A03B1B" w:rsidRPr="00A03B1B" w:rsidRDefault="00A03B1B" w:rsidP="00A03B1B">
            <w:pPr>
              <w:spacing w:after="60"/>
              <w:rPr>
                <w:i/>
                <w:iCs/>
                <w:sz w:val="20"/>
                <w:szCs w:val="20"/>
              </w:rPr>
            </w:pPr>
            <w:r w:rsidRPr="00A03B1B">
              <w:rPr>
                <w:i/>
                <w:iCs/>
                <w:sz w:val="20"/>
                <w:szCs w:val="20"/>
              </w:rPr>
              <w:t>i</w:t>
            </w:r>
          </w:p>
        </w:tc>
        <w:tc>
          <w:tcPr>
            <w:tcW w:w="692" w:type="pct"/>
            <w:tcBorders>
              <w:top w:val="single" w:sz="6" w:space="0" w:color="auto"/>
              <w:left w:val="single" w:sz="6" w:space="0" w:color="auto"/>
              <w:bottom w:val="single" w:sz="6" w:space="0" w:color="auto"/>
              <w:right w:val="single" w:sz="6" w:space="0" w:color="auto"/>
            </w:tcBorders>
            <w:hideMark/>
          </w:tcPr>
          <w:p w14:paraId="2777B9B7" w14:textId="77777777" w:rsidR="00A03B1B" w:rsidRPr="00A03B1B" w:rsidRDefault="00A03B1B" w:rsidP="00A03B1B">
            <w:pPr>
              <w:spacing w:after="60"/>
              <w:rPr>
                <w:iCs/>
                <w:sz w:val="20"/>
                <w:szCs w:val="20"/>
              </w:rPr>
            </w:pPr>
            <w:r w:rsidRPr="00A03B1B">
              <w:rPr>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371C6AB0" w14:textId="77777777" w:rsidR="00A03B1B" w:rsidRPr="00A03B1B" w:rsidRDefault="00A03B1B" w:rsidP="00A03B1B">
            <w:pPr>
              <w:spacing w:after="60"/>
              <w:rPr>
                <w:iCs/>
                <w:sz w:val="20"/>
                <w:szCs w:val="20"/>
              </w:rPr>
            </w:pPr>
            <w:r w:rsidRPr="00A03B1B">
              <w:rPr>
                <w:iCs/>
                <w:sz w:val="20"/>
                <w:szCs w:val="20"/>
              </w:rPr>
              <w:t>A 15-minute Settlement Interval within the hour of an Operating Day during which the SWGR is instructed by ERCOT.</w:t>
            </w:r>
          </w:p>
        </w:tc>
      </w:tr>
      <w:tr w:rsidR="00A03B1B" w:rsidRPr="00A03B1B" w14:paraId="285852B1" w14:textId="77777777" w:rsidTr="00B31BB1">
        <w:trPr>
          <w:cantSplit/>
        </w:trPr>
        <w:tc>
          <w:tcPr>
            <w:tcW w:w="966" w:type="pct"/>
            <w:tcBorders>
              <w:top w:val="single" w:sz="6" w:space="0" w:color="auto"/>
              <w:left w:val="single" w:sz="4" w:space="0" w:color="auto"/>
              <w:bottom w:val="single" w:sz="6" w:space="0" w:color="auto"/>
              <w:right w:val="single" w:sz="6" w:space="0" w:color="auto"/>
            </w:tcBorders>
            <w:hideMark/>
          </w:tcPr>
          <w:p w14:paraId="1D5B1688" w14:textId="77777777" w:rsidR="00A03B1B" w:rsidRPr="00A03B1B" w:rsidRDefault="00A03B1B" w:rsidP="00A03B1B">
            <w:pPr>
              <w:spacing w:after="60"/>
              <w:rPr>
                <w:i/>
                <w:iCs/>
                <w:sz w:val="20"/>
                <w:szCs w:val="20"/>
              </w:rPr>
            </w:pPr>
            <w:r w:rsidRPr="00A03B1B">
              <w:rPr>
                <w:i/>
                <w:iCs/>
                <w:sz w:val="20"/>
                <w:szCs w:val="20"/>
              </w:rPr>
              <w:t>s</w:t>
            </w:r>
          </w:p>
        </w:tc>
        <w:tc>
          <w:tcPr>
            <w:tcW w:w="692" w:type="pct"/>
            <w:tcBorders>
              <w:top w:val="single" w:sz="6" w:space="0" w:color="auto"/>
              <w:left w:val="single" w:sz="6" w:space="0" w:color="auto"/>
              <w:bottom w:val="single" w:sz="6" w:space="0" w:color="auto"/>
              <w:right w:val="single" w:sz="6" w:space="0" w:color="auto"/>
            </w:tcBorders>
            <w:hideMark/>
          </w:tcPr>
          <w:p w14:paraId="4A7C2730" w14:textId="77777777" w:rsidR="00A03B1B" w:rsidRPr="00A03B1B" w:rsidRDefault="00A03B1B" w:rsidP="00A03B1B">
            <w:pPr>
              <w:spacing w:after="60"/>
              <w:rPr>
                <w:iCs/>
                <w:sz w:val="20"/>
                <w:szCs w:val="20"/>
              </w:rPr>
            </w:pPr>
            <w:r w:rsidRPr="00A03B1B">
              <w:rPr>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17F836BB" w14:textId="77777777" w:rsidR="00A03B1B" w:rsidRPr="00A03B1B" w:rsidRDefault="00A03B1B" w:rsidP="00A03B1B">
            <w:pPr>
              <w:spacing w:after="60"/>
              <w:rPr>
                <w:iCs/>
                <w:sz w:val="20"/>
                <w:szCs w:val="20"/>
              </w:rPr>
            </w:pPr>
            <w:r w:rsidRPr="00A03B1B">
              <w:rPr>
                <w:iCs/>
                <w:sz w:val="20"/>
                <w:szCs w:val="20"/>
              </w:rPr>
              <w:t xml:space="preserve">An ERCOT area start that is eligible to have its costs included in the Switchable Generation Cost Guarantee. </w:t>
            </w:r>
          </w:p>
        </w:tc>
      </w:tr>
      <w:tr w:rsidR="00A03B1B" w:rsidRPr="00A03B1B" w14:paraId="73A9EA2C" w14:textId="77777777" w:rsidTr="00B31BB1">
        <w:trPr>
          <w:cantSplit/>
        </w:trPr>
        <w:tc>
          <w:tcPr>
            <w:tcW w:w="966" w:type="pct"/>
            <w:tcBorders>
              <w:top w:val="single" w:sz="6" w:space="0" w:color="auto"/>
              <w:left w:val="single" w:sz="4" w:space="0" w:color="auto"/>
              <w:bottom w:val="single" w:sz="6" w:space="0" w:color="auto"/>
              <w:right w:val="single" w:sz="6" w:space="0" w:color="auto"/>
            </w:tcBorders>
            <w:hideMark/>
          </w:tcPr>
          <w:p w14:paraId="5F6910F6" w14:textId="77777777" w:rsidR="00A03B1B" w:rsidRPr="00A03B1B" w:rsidRDefault="00A03B1B" w:rsidP="00A03B1B">
            <w:pPr>
              <w:spacing w:after="60"/>
              <w:rPr>
                <w:i/>
                <w:iCs/>
                <w:sz w:val="20"/>
                <w:szCs w:val="20"/>
              </w:rPr>
            </w:pPr>
            <w:r w:rsidRPr="00A03B1B">
              <w:rPr>
                <w:i/>
                <w:iCs/>
                <w:sz w:val="20"/>
                <w:szCs w:val="20"/>
              </w:rPr>
              <w:t>rc</w:t>
            </w:r>
          </w:p>
        </w:tc>
        <w:tc>
          <w:tcPr>
            <w:tcW w:w="692" w:type="pct"/>
            <w:tcBorders>
              <w:top w:val="single" w:sz="6" w:space="0" w:color="auto"/>
              <w:left w:val="single" w:sz="6" w:space="0" w:color="auto"/>
              <w:bottom w:val="single" w:sz="6" w:space="0" w:color="auto"/>
              <w:right w:val="single" w:sz="6" w:space="0" w:color="auto"/>
            </w:tcBorders>
            <w:hideMark/>
          </w:tcPr>
          <w:p w14:paraId="5CBCA434" w14:textId="77777777" w:rsidR="00A03B1B" w:rsidRPr="00A03B1B" w:rsidRDefault="00A03B1B" w:rsidP="00A03B1B">
            <w:pPr>
              <w:spacing w:after="60"/>
              <w:rPr>
                <w:iCs/>
                <w:sz w:val="20"/>
                <w:szCs w:val="20"/>
              </w:rPr>
            </w:pPr>
            <w:r w:rsidRPr="00A03B1B">
              <w:rPr>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4BF43BE0" w14:textId="77777777" w:rsidR="00A03B1B" w:rsidRPr="00A03B1B" w:rsidRDefault="00A03B1B" w:rsidP="00A03B1B">
            <w:pPr>
              <w:spacing w:after="60"/>
              <w:rPr>
                <w:iCs/>
                <w:sz w:val="20"/>
                <w:szCs w:val="20"/>
              </w:rPr>
            </w:pPr>
            <w:r w:rsidRPr="00A03B1B">
              <w:rPr>
                <w:iCs/>
                <w:sz w:val="20"/>
                <w:szCs w:val="20"/>
              </w:rPr>
              <w:t>A Resource Category.</w:t>
            </w:r>
          </w:p>
        </w:tc>
      </w:tr>
      <w:tr w:rsidR="00A03B1B" w:rsidRPr="00A03B1B" w14:paraId="61453216" w14:textId="77777777" w:rsidTr="00B31BB1">
        <w:trPr>
          <w:cantSplit/>
        </w:trPr>
        <w:tc>
          <w:tcPr>
            <w:tcW w:w="966" w:type="pct"/>
            <w:tcBorders>
              <w:top w:val="single" w:sz="6" w:space="0" w:color="auto"/>
              <w:left w:val="single" w:sz="4" w:space="0" w:color="auto"/>
              <w:bottom w:val="single" w:sz="6" w:space="0" w:color="auto"/>
              <w:right w:val="single" w:sz="6" w:space="0" w:color="auto"/>
            </w:tcBorders>
          </w:tcPr>
          <w:p w14:paraId="5889861B" w14:textId="77777777" w:rsidR="00A03B1B" w:rsidRPr="00A03B1B" w:rsidRDefault="00A03B1B" w:rsidP="00A03B1B">
            <w:pPr>
              <w:spacing w:after="60"/>
              <w:rPr>
                <w:i/>
                <w:iCs/>
                <w:sz w:val="20"/>
                <w:szCs w:val="20"/>
              </w:rPr>
            </w:pPr>
            <w:r w:rsidRPr="00A03B1B">
              <w:rPr>
                <w:i/>
                <w:iCs/>
                <w:sz w:val="20"/>
                <w:szCs w:val="20"/>
              </w:rPr>
              <w:t>p</w:t>
            </w:r>
          </w:p>
        </w:tc>
        <w:tc>
          <w:tcPr>
            <w:tcW w:w="692" w:type="pct"/>
            <w:tcBorders>
              <w:top w:val="single" w:sz="6" w:space="0" w:color="auto"/>
              <w:left w:val="single" w:sz="6" w:space="0" w:color="auto"/>
              <w:bottom w:val="single" w:sz="6" w:space="0" w:color="auto"/>
              <w:right w:val="single" w:sz="6" w:space="0" w:color="auto"/>
            </w:tcBorders>
          </w:tcPr>
          <w:p w14:paraId="2EEA97D8" w14:textId="77777777" w:rsidR="00A03B1B" w:rsidRPr="00A03B1B" w:rsidRDefault="00A03B1B" w:rsidP="00A03B1B">
            <w:pPr>
              <w:spacing w:after="60"/>
              <w:rPr>
                <w:iCs/>
                <w:sz w:val="20"/>
                <w:szCs w:val="20"/>
              </w:rPr>
            </w:pPr>
            <w:r w:rsidRPr="00A03B1B">
              <w:rPr>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78D011BB" w14:textId="77777777" w:rsidR="00A03B1B" w:rsidRPr="00A03B1B" w:rsidRDefault="00A03B1B" w:rsidP="00A03B1B">
            <w:pPr>
              <w:spacing w:after="60"/>
              <w:rPr>
                <w:iCs/>
                <w:sz w:val="20"/>
                <w:szCs w:val="20"/>
              </w:rPr>
            </w:pPr>
            <w:r w:rsidRPr="00A03B1B">
              <w:rPr>
                <w:iCs/>
                <w:sz w:val="20"/>
                <w:szCs w:val="20"/>
              </w:rPr>
              <w:t>A Resource Node Settlement Point.</w:t>
            </w:r>
          </w:p>
        </w:tc>
      </w:tr>
    </w:tbl>
    <w:p w14:paraId="369F5946" w14:textId="77777777" w:rsidR="00A03B1B" w:rsidRPr="00A03B1B" w:rsidRDefault="00A03B1B" w:rsidP="00A03B1B">
      <w:pPr>
        <w:spacing w:before="240" w:after="240"/>
        <w:ind w:left="720" w:hanging="720"/>
        <w:rPr>
          <w:szCs w:val="20"/>
        </w:rPr>
      </w:pPr>
      <w:r w:rsidRPr="00A03B1B">
        <w:rPr>
          <w:szCs w:val="20"/>
        </w:rPr>
        <w:t>(2)</w:t>
      </w:r>
      <w:r w:rsidRPr="00A03B1B">
        <w:rPr>
          <w:szCs w:val="20"/>
        </w:rPr>
        <w:tab/>
        <w:t>The total compensation to each QSE for the Switchable Generation Make-Whole Payment for a given hour in the Operating Day is calculated as follows:</w:t>
      </w:r>
    </w:p>
    <w:p w14:paraId="1A309FC2" w14:textId="77777777" w:rsidR="00A03B1B" w:rsidRPr="00A03B1B" w:rsidRDefault="00A03B1B" w:rsidP="00A03B1B">
      <w:pPr>
        <w:spacing w:after="240"/>
        <w:ind w:left="1440" w:hanging="720"/>
        <w:rPr>
          <w:b/>
          <w:bCs/>
          <w:i/>
          <w:iCs/>
          <w:vertAlign w:val="subscript"/>
          <w:lang w:val="es-ES"/>
        </w:rPr>
      </w:pPr>
      <w:r w:rsidRPr="00A03B1B">
        <w:rPr>
          <w:b/>
          <w:bCs/>
        </w:rPr>
        <w:t xml:space="preserve">SWMWAMTQSETOT </w:t>
      </w:r>
      <w:r w:rsidRPr="00A03B1B">
        <w:rPr>
          <w:b/>
          <w:bCs/>
          <w:i/>
          <w:iCs/>
          <w:vertAlign w:val="subscript"/>
        </w:rPr>
        <w:t>q</w:t>
      </w:r>
      <w:r w:rsidRPr="00A03B1B">
        <w:rPr>
          <w:b/>
          <w:i/>
          <w:szCs w:val="20"/>
          <w:vertAlign w:val="subscript"/>
        </w:rPr>
        <w:tab/>
      </w:r>
      <w:r w:rsidRPr="00A03B1B">
        <w:rPr>
          <w:b/>
          <w:bCs/>
        </w:rPr>
        <w:t xml:space="preserve">=  </w:t>
      </w:r>
      <w:r w:rsidRPr="00A03B1B">
        <w:rPr>
          <w:b/>
          <w:position w:val="-18"/>
          <w:szCs w:val="20"/>
        </w:rPr>
        <w:object w:dxaOrig="220" w:dyaOrig="420" w14:anchorId="2AA64FA1">
          <v:shape id="_x0000_i1116" type="#_x0000_t75" style="width:15.6pt;height:20.4pt" o:ole="">
            <v:imagedata r:id="rId133" o:title=""/>
          </v:shape>
          <o:OLEObject Type="Embed" ProgID="Equation.3" ShapeID="_x0000_i1116" DrawAspect="Content" ObjectID="_1831281639" r:id="rId134"/>
        </w:object>
      </w:r>
      <w:r w:rsidRPr="00A03B1B">
        <w:rPr>
          <w:b/>
          <w:bCs/>
        </w:rPr>
        <w:t xml:space="preserve"> SWMWAMT </w:t>
      </w:r>
      <w:r w:rsidRPr="00A03B1B">
        <w:rPr>
          <w:b/>
          <w:bCs/>
          <w:i/>
          <w:iCs/>
          <w:vertAlign w:val="subscript"/>
        </w:rPr>
        <w:t>q, r</w:t>
      </w:r>
    </w:p>
    <w:p w14:paraId="566D9A56" w14:textId="77777777" w:rsidR="00A03B1B" w:rsidRPr="00A03B1B" w:rsidRDefault="00A03B1B" w:rsidP="00A03B1B">
      <w:pPr>
        <w:ind w:left="720" w:hanging="720"/>
        <w:rPr>
          <w:szCs w:val="20"/>
        </w:rPr>
      </w:pPr>
      <w:r w:rsidRPr="00A03B1B">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A03B1B" w:rsidRPr="00A03B1B" w14:paraId="3C1E7782" w14:textId="77777777" w:rsidTr="00B31BB1">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45C6AC4F" w14:textId="77777777" w:rsidR="00A03B1B" w:rsidRPr="00A03B1B" w:rsidRDefault="00A03B1B" w:rsidP="00A03B1B">
            <w:pPr>
              <w:spacing w:after="120"/>
              <w:rPr>
                <w:b/>
                <w:iCs/>
                <w:sz w:val="20"/>
                <w:szCs w:val="20"/>
              </w:rPr>
            </w:pPr>
            <w:r w:rsidRPr="00A03B1B">
              <w:rPr>
                <w:b/>
                <w:iCs/>
                <w:sz w:val="20"/>
                <w:szCs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71CD2F15" w14:textId="77777777" w:rsidR="00A03B1B" w:rsidRPr="00A03B1B" w:rsidRDefault="00A03B1B" w:rsidP="00A03B1B">
            <w:pPr>
              <w:spacing w:after="120"/>
              <w:rPr>
                <w:b/>
                <w:iCs/>
                <w:sz w:val="20"/>
                <w:szCs w:val="20"/>
              </w:rPr>
            </w:pPr>
            <w:r w:rsidRPr="00A03B1B">
              <w:rPr>
                <w:b/>
                <w:iCs/>
                <w:sz w:val="20"/>
                <w:szCs w:val="20"/>
              </w:rPr>
              <w:t>Unit</w:t>
            </w:r>
          </w:p>
        </w:tc>
        <w:tc>
          <w:tcPr>
            <w:tcW w:w="3174" w:type="pct"/>
            <w:tcBorders>
              <w:top w:val="single" w:sz="4" w:space="0" w:color="auto"/>
              <w:left w:val="single" w:sz="4" w:space="0" w:color="auto"/>
              <w:bottom w:val="single" w:sz="4" w:space="0" w:color="auto"/>
              <w:right w:val="single" w:sz="4" w:space="0" w:color="auto"/>
            </w:tcBorders>
            <w:hideMark/>
          </w:tcPr>
          <w:p w14:paraId="67943768" w14:textId="77777777" w:rsidR="00A03B1B" w:rsidRPr="00A03B1B" w:rsidRDefault="00A03B1B" w:rsidP="00A03B1B">
            <w:pPr>
              <w:spacing w:after="120"/>
              <w:rPr>
                <w:b/>
                <w:iCs/>
                <w:sz w:val="20"/>
                <w:szCs w:val="20"/>
              </w:rPr>
            </w:pPr>
            <w:r w:rsidRPr="00A03B1B">
              <w:rPr>
                <w:b/>
                <w:iCs/>
                <w:sz w:val="20"/>
                <w:szCs w:val="20"/>
              </w:rPr>
              <w:t>Definition</w:t>
            </w:r>
          </w:p>
        </w:tc>
      </w:tr>
      <w:tr w:rsidR="00A03B1B" w:rsidRPr="00A03B1B" w14:paraId="7182E6D7" w14:textId="77777777" w:rsidTr="00B31BB1">
        <w:trPr>
          <w:cantSplit/>
        </w:trPr>
        <w:tc>
          <w:tcPr>
            <w:tcW w:w="1393" w:type="pct"/>
            <w:tcBorders>
              <w:top w:val="single" w:sz="4" w:space="0" w:color="auto"/>
              <w:left w:val="single" w:sz="4" w:space="0" w:color="auto"/>
              <w:bottom w:val="single" w:sz="4" w:space="0" w:color="auto"/>
              <w:right w:val="single" w:sz="4" w:space="0" w:color="auto"/>
            </w:tcBorders>
            <w:hideMark/>
          </w:tcPr>
          <w:p w14:paraId="77DB9130" w14:textId="77777777" w:rsidR="00A03B1B" w:rsidRPr="00A03B1B" w:rsidRDefault="00A03B1B" w:rsidP="00A03B1B">
            <w:pPr>
              <w:spacing w:after="60"/>
              <w:rPr>
                <w:iCs/>
                <w:sz w:val="20"/>
                <w:szCs w:val="20"/>
              </w:rPr>
            </w:pPr>
            <w:r w:rsidRPr="00A03B1B">
              <w:rPr>
                <w:iCs/>
                <w:sz w:val="20"/>
                <w:szCs w:val="20"/>
              </w:rPr>
              <w:t>SWMWAMTQSETOT</w:t>
            </w:r>
            <w:r w:rsidRPr="00A03B1B">
              <w:rPr>
                <w:b/>
                <w:iCs/>
                <w:sz w:val="20"/>
                <w:szCs w:val="20"/>
              </w:rPr>
              <w:t xml:space="preserve"> </w:t>
            </w:r>
            <w:r w:rsidRPr="00A03B1B">
              <w:rPr>
                <w:b/>
                <w:i/>
                <w:iCs/>
                <w:sz w:val="20"/>
                <w:szCs w:val="20"/>
                <w:vertAlign w:val="subscript"/>
              </w:rPr>
              <w:t>q</w:t>
            </w:r>
          </w:p>
        </w:tc>
        <w:tc>
          <w:tcPr>
            <w:tcW w:w="433" w:type="pct"/>
            <w:tcBorders>
              <w:top w:val="single" w:sz="4" w:space="0" w:color="auto"/>
              <w:left w:val="single" w:sz="4" w:space="0" w:color="auto"/>
              <w:bottom w:val="single" w:sz="4" w:space="0" w:color="auto"/>
              <w:right w:val="single" w:sz="4" w:space="0" w:color="auto"/>
            </w:tcBorders>
            <w:hideMark/>
          </w:tcPr>
          <w:p w14:paraId="3D5DCBE9" w14:textId="77777777" w:rsidR="00A03B1B" w:rsidRPr="00A03B1B" w:rsidRDefault="00A03B1B" w:rsidP="00A03B1B">
            <w:pPr>
              <w:spacing w:after="60"/>
              <w:rPr>
                <w:iCs/>
                <w:sz w:val="20"/>
                <w:szCs w:val="20"/>
              </w:rPr>
            </w:pPr>
            <w:r w:rsidRPr="00A03B1B">
              <w:rPr>
                <w:iCs/>
                <w:sz w:val="20"/>
                <w:szCs w:val="20"/>
              </w:rPr>
              <w:t>$</w:t>
            </w:r>
          </w:p>
        </w:tc>
        <w:tc>
          <w:tcPr>
            <w:tcW w:w="3174" w:type="pct"/>
            <w:tcBorders>
              <w:top w:val="single" w:sz="4" w:space="0" w:color="auto"/>
              <w:left w:val="single" w:sz="4" w:space="0" w:color="auto"/>
              <w:bottom w:val="single" w:sz="4" w:space="0" w:color="auto"/>
              <w:right w:val="single" w:sz="4" w:space="0" w:color="auto"/>
            </w:tcBorders>
            <w:hideMark/>
          </w:tcPr>
          <w:p w14:paraId="52646BA8" w14:textId="77777777" w:rsidR="00A03B1B" w:rsidRPr="00A03B1B" w:rsidRDefault="00A03B1B" w:rsidP="00A03B1B">
            <w:pPr>
              <w:spacing w:after="60"/>
              <w:rPr>
                <w:iCs/>
                <w:sz w:val="20"/>
                <w:szCs w:val="20"/>
              </w:rPr>
            </w:pPr>
            <w:r w:rsidRPr="00A03B1B">
              <w:rPr>
                <w:i/>
                <w:iCs/>
                <w:sz w:val="20"/>
                <w:szCs w:val="20"/>
              </w:rPr>
              <w:t>Switchable Generation Make-Whole Payment per QSE</w:t>
            </w:r>
            <w:r w:rsidRPr="00A03B1B">
              <w:rPr>
                <w:iCs/>
                <w:sz w:val="20"/>
                <w:szCs w:val="20"/>
              </w:rPr>
              <w:t xml:space="preserve">—The total Switchable Generation Make-Whole Payment to the QSE </w:t>
            </w:r>
            <w:r w:rsidRPr="00A03B1B">
              <w:rPr>
                <w:i/>
                <w:iCs/>
                <w:sz w:val="20"/>
                <w:szCs w:val="20"/>
              </w:rPr>
              <w:t>q</w:t>
            </w:r>
            <w:r w:rsidRPr="00A03B1B">
              <w:rPr>
                <w:iCs/>
                <w:sz w:val="20"/>
                <w:szCs w:val="20"/>
              </w:rPr>
              <w:t xml:space="preserve">, for the hour.  </w:t>
            </w:r>
          </w:p>
        </w:tc>
      </w:tr>
      <w:tr w:rsidR="00A03B1B" w:rsidRPr="00A03B1B" w14:paraId="4E800C72" w14:textId="77777777" w:rsidTr="00B31BB1">
        <w:trPr>
          <w:cantSplit/>
        </w:trPr>
        <w:tc>
          <w:tcPr>
            <w:tcW w:w="1393" w:type="pct"/>
            <w:tcBorders>
              <w:top w:val="single" w:sz="4" w:space="0" w:color="auto"/>
              <w:left w:val="single" w:sz="4" w:space="0" w:color="auto"/>
              <w:bottom w:val="single" w:sz="4" w:space="0" w:color="auto"/>
              <w:right w:val="single" w:sz="4" w:space="0" w:color="auto"/>
            </w:tcBorders>
          </w:tcPr>
          <w:p w14:paraId="45DECC01" w14:textId="77777777" w:rsidR="00A03B1B" w:rsidRPr="00A03B1B" w:rsidRDefault="00A03B1B" w:rsidP="00A03B1B">
            <w:pPr>
              <w:spacing w:after="60"/>
              <w:rPr>
                <w:b/>
                <w:iCs/>
                <w:sz w:val="20"/>
                <w:szCs w:val="20"/>
              </w:rPr>
            </w:pPr>
            <w:r w:rsidRPr="00A03B1B">
              <w:rPr>
                <w:iCs/>
                <w:sz w:val="20"/>
                <w:szCs w:val="20"/>
              </w:rPr>
              <w:t xml:space="preserve">SWMWAMT </w:t>
            </w:r>
            <w:r w:rsidRPr="00A03B1B">
              <w:rPr>
                <w:i/>
                <w:iCs/>
                <w:sz w:val="20"/>
                <w:szCs w:val="20"/>
                <w:vertAlign w:val="subscript"/>
              </w:rPr>
              <w:t>q, r</w:t>
            </w:r>
          </w:p>
        </w:tc>
        <w:tc>
          <w:tcPr>
            <w:tcW w:w="433" w:type="pct"/>
            <w:tcBorders>
              <w:top w:val="single" w:sz="4" w:space="0" w:color="auto"/>
              <w:left w:val="single" w:sz="4" w:space="0" w:color="auto"/>
              <w:bottom w:val="single" w:sz="4" w:space="0" w:color="auto"/>
              <w:right w:val="single" w:sz="4" w:space="0" w:color="auto"/>
            </w:tcBorders>
          </w:tcPr>
          <w:p w14:paraId="0F450C9F" w14:textId="77777777" w:rsidR="00A03B1B" w:rsidRPr="00A03B1B" w:rsidRDefault="00A03B1B" w:rsidP="00A03B1B">
            <w:pPr>
              <w:spacing w:after="60"/>
              <w:rPr>
                <w:iCs/>
                <w:sz w:val="20"/>
                <w:szCs w:val="20"/>
              </w:rPr>
            </w:pPr>
            <w:r w:rsidRPr="00A03B1B">
              <w:rPr>
                <w:iCs/>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6701E376" w14:textId="77777777" w:rsidR="00A03B1B" w:rsidRPr="00A03B1B" w:rsidRDefault="00A03B1B" w:rsidP="00A03B1B">
            <w:pPr>
              <w:spacing w:after="60"/>
              <w:rPr>
                <w:i/>
                <w:iCs/>
                <w:sz w:val="20"/>
                <w:szCs w:val="20"/>
              </w:rPr>
            </w:pPr>
            <w:r w:rsidRPr="00A03B1B">
              <w:rPr>
                <w:i/>
                <w:iCs/>
                <w:sz w:val="20"/>
                <w:szCs w:val="20"/>
              </w:rPr>
              <w:t>Switchable Generation Make-Whole Payment</w:t>
            </w:r>
            <w:r w:rsidRPr="00A03B1B">
              <w:rPr>
                <w:iCs/>
                <w:sz w:val="20"/>
                <w:szCs w:val="20"/>
              </w:rPr>
              <w:t xml:space="preserve">—The Switchable Generation Make-Whole Payment to the QSE </w:t>
            </w:r>
            <w:r w:rsidRPr="00A03B1B">
              <w:rPr>
                <w:i/>
                <w:iCs/>
                <w:sz w:val="20"/>
                <w:szCs w:val="20"/>
              </w:rPr>
              <w:t>q,</w:t>
            </w:r>
            <w:r w:rsidRPr="00A03B1B">
              <w:rPr>
                <w:iCs/>
                <w:sz w:val="20"/>
                <w:szCs w:val="20"/>
              </w:rPr>
              <w:t xml:space="preserve"> for Resource </w:t>
            </w:r>
            <w:r w:rsidRPr="00A03B1B">
              <w:rPr>
                <w:i/>
                <w:iCs/>
                <w:sz w:val="20"/>
                <w:szCs w:val="20"/>
              </w:rPr>
              <w:t>r</w:t>
            </w:r>
            <w:r w:rsidRPr="00A03B1B">
              <w:rPr>
                <w:iCs/>
                <w:sz w:val="20"/>
                <w:szCs w:val="20"/>
              </w:rPr>
              <w:t xml:space="preserve">, for the hour.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66A4E932" w14:textId="77777777" w:rsidTr="00B31BB1">
        <w:trPr>
          <w:cantSplit/>
        </w:trPr>
        <w:tc>
          <w:tcPr>
            <w:tcW w:w="1393" w:type="pct"/>
            <w:tcBorders>
              <w:top w:val="single" w:sz="4" w:space="0" w:color="auto"/>
              <w:left w:val="single" w:sz="4" w:space="0" w:color="auto"/>
              <w:bottom w:val="single" w:sz="4" w:space="0" w:color="auto"/>
              <w:right w:val="single" w:sz="4" w:space="0" w:color="auto"/>
            </w:tcBorders>
            <w:hideMark/>
          </w:tcPr>
          <w:p w14:paraId="216A3E71" w14:textId="77777777" w:rsidR="00A03B1B" w:rsidRPr="00A03B1B" w:rsidRDefault="00A03B1B" w:rsidP="00A03B1B">
            <w:pPr>
              <w:spacing w:after="60"/>
              <w:rPr>
                <w:i/>
                <w:iCs/>
                <w:sz w:val="20"/>
                <w:szCs w:val="20"/>
              </w:rPr>
            </w:pPr>
            <w:r w:rsidRPr="00A03B1B">
              <w:rPr>
                <w:i/>
                <w:iCs/>
                <w:sz w:val="20"/>
                <w:szCs w:val="20"/>
              </w:rPr>
              <w:t>q</w:t>
            </w:r>
          </w:p>
        </w:tc>
        <w:tc>
          <w:tcPr>
            <w:tcW w:w="433" w:type="pct"/>
            <w:tcBorders>
              <w:top w:val="single" w:sz="4" w:space="0" w:color="auto"/>
              <w:left w:val="single" w:sz="4" w:space="0" w:color="auto"/>
              <w:bottom w:val="single" w:sz="4" w:space="0" w:color="auto"/>
              <w:right w:val="single" w:sz="4" w:space="0" w:color="auto"/>
            </w:tcBorders>
            <w:hideMark/>
          </w:tcPr>
          <w:p w14:paraId="03EA4467" w14:textId="77777777" w:rsidR="00A03B1B" w:rsidRPr="00A03B1B" w:rsidRDefault="00A03B1B" w:rsidP="00A03B1B">
            <w:pPr>
              <w:spacing w:after="60"/>
              <w:rPr>
                <w:iCs/>
                <w:sz w:val="20"/>
                <w:szCs w:val="20"/>
              </w:rPr>
            </w:pPr>
            <w:r w:rsidRPr="00A03B1B">
              <w:rPr>
                <w:iCs/>
                <w:sz w:val="20"/>
                <w:szCs w:val="20"/>
              </w:rPr>
              <w:t>none</w:t>
            </w:r>
          </w:p>
        </w:tc>
        <w:tc>
          <w:tcPr>
            <w:tcW w:w="3174" w:type="pct"/>
            <w:tcBorders>
              <w:top w:val="single" w:sz="4" w:space="0" w:color="auto"/>
              <w:left w:val="single" w:sz="4" w:space="0" w:color="auto"/>
              <w:bottom w:val="single" w:sz="4" w:space="0" w:color="auto"/>
              <w:right w:val="single" w:sz="4" w:space="0" w:color="auto"/>
            </w:tcBorders>
            <w:hideMark/>
          </w:tcPr>
          <w:p w14:paraId="4D4EE49B" w14:textId="77777777" w:rsidR="00A03B1B" w:rsidRPr="00A03B1B" w:rsidRDefault="00A03B1B" w:rsidP="00A03B1B">
            <w:pPr>
              <w:spacing w:after="60"/>
              <w:rPr>
                <w:iCs/>
                <w:sz w:val="20"/>
                <w:szCs w:val="20"/>
              </w:rPr>
            </w:pPr>
            <w:r w:rsidRPr="00A03B1B">
              <w:rPr>
                <w:iCs/>
                <w:sz w:val="20"/>
                <w:szCs w:val="20"/>
              </w:rPr>
              <w:t>A QSE.</w:t>
            </w:r>
          </w:p>
        </w:tc>
      </w:tr>
      <w:tr w:rsidR="00A03B1B" w:rsidRPr="00A03B1B" w14:paraId="4AE8E6E3" w14:textId="77777777" w:rsidTr="00B31BB1">
        <w:trPr>
          <w:cantSplit/>
        </w:trPr>
        <w:tc>
          <w:tcPr>
            <w:tcW w:w="1393" w:type="pct"/>
            <w:tcBorders>
              <w:top w:val="single" w:sz="4" w:space="0" w:color="auto"/>
              <w:left w:val="single" w:sz="4" w:space="0" w:color="auto"/>
              <w:bottom w:val="single" w:sz="4" w:space="0" w:color="auto"/>
              <w:right w:val="single" w:sz="4" w:space="0" w:color="auto"/>
            </w:tcBorders>
            <w:hideMark/>
          </w:tcPr>
          <w:p w14:paraId="5F9309AA" w14:textId="77777777" w:rsidR="00A03B1B" w:rsidRPr="00A03B1B" w:rsidRDefault="00A03B1B" w:rsidP="00A03B1B">
            <w:pPr>
              <w:spacing w:after="60"/>
              <w:rPr>
                <w:i/>
                <w:iCs/>
                <w:sz w:val="20"/>
                <w:szCs w:val="20"/>
              </w:rPr>
            </w:pPr>
            <w:r w:rsidRPr="00A03B1B">
              <w:rPr>
                <w:i/>
                <w:iCs/>
                <w:sz w:val="20"/>
                <w:szCs w:val="20"/>
              </w:rPr>
              <w:t>r</w:t>
            </w:r>
          </w:p>
        </w:tc>
        <w:tc>
          <w:tcPr>
            <w:tcW w:w="433" w:type="pct"/>
            <w:tcBorders>
              <w:top w:val="single" w:sz="4" w:space="0" w:color="auto"/>
              <w:left w:val="single" w:sz="4" w:space="0" w:color="auto"/>
              <w:bottom w:val="single" w:sz="4" w:space="0" w:color="auto"/>
              <w:right w:val="single" w:sz="4" w:space="0" w:color="auto"/>
            </w:tcBorders>
            <w:hideMark/>
          </w:tcPr>
          <w:p w14:paraId="26E6AB2E" w14:textId="77777777" w:rsidR="00A03B1B" w:rsidRPr="00A03B1B" w:rsidRDefault="00A03B1B" w:rsidP="00A03B1B">
            <w:pPr>
              <w:spacing w:after="60"/>
              <w:rPr>
                <w:iCs/>
                <w:sz w:val="20"/>
                <w:szCs w:val="20"/>
              </w:rPr>
            </w:pPr>
            <w:r w:rsidRPr="00A03B1B">
              <w:rPr>
                <w:iCs/>
                <w:sz w:val="20"/>
                <w:szCs w:val="20"/>
              </w:rPr>
              <w:t>none</w:t>
            </w:r>
          </w:p>
        </w:tc>
        <w:tc>
          <w:tcPr>
            <w:tcW w:w="3174" w:type="pct"/>
            <w:tcBorders>
              <w:top w:val="single" w:sz="4" w:space="0" w:color="auto"/>
              <w:left w:val="single" w:sz="4" w:space="0" w:color="auto"/>
              <w:bottom w:val="single" w:sz="4" w:space="0" w:color="auto"/>
              <w:right w:val="single" w:sz="4" w:space="0" w:color="auto"/>
            </w:tcBorders>
            <w:hideMark/>
          </w:tcPr>
          <w:p w14:paraId="7A41D72E" w14:textId="77777777" w:rsidR="00A03B1B" w:rsidRPr="00A03B1B" w:rsidRDefault="00A03B1B" w:rsidP="00A03B1B">
            <w:pPr>
              <w:spacing w:after="60"/>
              <w:rPr>
                <w:iCs/>
                <w:sz w:val="20"/>
                <w:szCs w:val="20"/>
              </w:rPr>
            </w:pPr>
            <w:r w:rsidRPr="00A03B1B">
              <w:rPr>
                <w:iCs/>
                <w:sz w:val="20"/>
                <w:szCs w:val="20"/>
              </w:rPr>
              <w:t>A Switchable Generation Resource.</w:t>
            </w:r>
          </w:p>
        </w:tc>
      </w:tr>
    </w:tbl>
    <w:p w14:paraId="63EE70F3" w14:textId="77777777" w:rsidR="00A03B1B" w:rsidRPr="00A03B1B" w:rsidRDefault="00A03B1B" w:rsidP="00A03B1B">
      <w:pPr>
        <w:keepNext/>
        <w:tabs>
          <w:tab w:val="left" w:pos="1080"/>
        </w:tabs>
        <w:spacing w:before="480" w:after="240"/>
        <w:ind w:left="1080" w:hanging="1080"/>
        <w:outlineLvl w:val="2"/>
        <w:rPr>
          <w:b/>
          <w:bCs/>
          <w:i/>
          <w:szCs w:val="20"/>
        </w:rPr>
      </w:pPr>
      <w:bookmarkStart w:id="1045" w:name="_Toc103141433"/>
      <w:bookmarkStart w:id="1046" w:name="_Toc109009425"/>
      <w:bookmarkStart w:id="1047" w:name="_Toc397505049"/>
      <w:bookmarkStart w:id="1048" w:name="_Toc402357181"/>
      <w:bookmarkStart w:id="1049" w:name="_Toc422486561"/>
      <w:bookmarkStart w:id="1050" w:name="_Toc433093414"/>
      <w:bookmarkStart w:id="1051" w:name="_Toc433093572"/>
      <w:bookmarkStart w:id="1052" w:name="_Toc440874802"/>
      <w:bookmarkStart w:id="1053" w:name="_Toc448142359"/>
      <w:bookmarkStart w:id="1054" w:name="_Toc448142516"/>
      <w:bookmarkStart w:id="1055" w:name="_Toc458770357"/>
      <w:bookmarkStart w:id="1056" w:name="_Toc459294325"/>
      <w:bookmarkStart w:id="1057" w:name="_Toc463262819"/>
      <w:bookmarkStart w:id="1058" w:name="_Toc468286893"/>
      <w:bookmarkStart w:id="1059" w:name="_Toc481502933"/>
      <w:bookmarkStart w:id="1060" w:name="_Toc496080101"/>
      <w:bookmarkStart w:id="1061" w:name="_Toc214879029"/>
      <w:bookmarkEnd w:id="967"/>
      <w:r w:rsidRPr="00A03B1B">
        <w:rPr>
          <w:b/>
          <w:bCs/>
          <w:i/>
          <w:szCs w:val="20"/>
        </w:rPr>
        <w:lastRenderedPageBreak/>
        <w:t>6.7.1</w:t>
      </w:r>
      <w:r w:rsidRPr="00A03B1B">
        <w:rPr>
          <w:b/>
          <w:bCs/>
          <w:i/>
          <w:szCs w:val="20"/>
        </w:rPr>
        <w:tab/>
        <w:t>Real-Time Settlement for Updated Day-Ahead Market Ancillary Service Obligations</w:t>
      </w:r>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p>
    <w:p w14:paraId="4D6FF5FD" w14:textId="77777777" w:rsidR="00A03B1B" w:rsidRPr="00A03B1B" w:rsidRDefault="00A03B1B" w:rsidP="00A03B1B">
      <w:pPr>
        <w:spacing w:after="240"/>
        <w:ind w:left="720" w:hanging="720"/>
        <w:rPr>
          <w:iCs/>
          <w:szCs w:val="20"/>
        </w:rPr>
      </w:pPr>
      <w:r w:rsidRPr="00A03B1B">
        <w:rPr>
          <w:szCs w:val="20"/>
        </w:rPr>
        <w:t>(1)</w:t>
      </w:r>
      <w:r w:rsidRPr="00A03B1B">
        <w:rPr>
          <w:szCs w:val="20"/>
        </w:rPr>
        <w:tab/>
      </w:r>
      <w:r w:rsidRPr="00A03B1B">
        <w:rPr>
          <w:iCs/>
          <w:szCs w:val="20"/>
        </w:rPr>
        <w:t xml:space="preserve">Each QSE is charged or paid for net obligations for each Ancillary Service procured in the DAM.  DAM costs are calculated for each QSE in accordance with Section 4.6.4, Settlement of Ancillary Services Procured in the DAM.  DAM net total costs for Ancillary Service procured in the DAM are re-calculated for each QSE under this Section based on Real-Time Load Ratio Share (LRS).  </w:t>
      </w:r>
      <w:r w:rsidRPr="00A03B1B">
        <w:rPr>
          <w:szCs w:val="20"/>
        </w:rPr>
        <w:t xml:space="preserve">Payments and/or charges for Ancillary Service obligations are calculated by Operating Hour as follows:      </w:t>
      </w:r>
    </w:p>
    <w:p w14:paraId="5B3CD156" w14:textId="77777777" w:rsidR="00A03B1B" w:rsidRPr="00A03B1B" w:rsidRDefault="00A03B1B" w:rsidP="00A03B1B">
      <w:pPr>
        <w:spacing w:after="240"/>
        <w:ind w:left="1440" w:hanging="720"/>
        <w:rPr>
          <w:iCs/>
          <w:szCs w:val="20"/>
        </w:rPr>
      </w:pPr>
      <w:r w:rsidRPr="00A03B1B">
        <w:rPr>
          <w:iCs/>
          <w:szCs w:val="20"/>
        </w:rPr>
        <w:t>(a)</w:t>
      </w:r>
      <w:r w:rsidRPr="00A03B1B">
        <w:rPr>
          <w:iCs/>
          <w:szCs w:val="20"/>
        </w:rPr>
        <w:tab/>
        <w:t>For Regulation Up Service (Reg-Up), if applicable:</w:t>
      </w:r>
    </w:p>
    <w:p w14:paraId="4737B5B2" w14:textId="77777777" w:rsidR="00A03B1B" w:rsidRPr="00A03B1B" w:rsidRDefault="00A03B1B" w:rsidP="00A03B1B">
      <w:pPr>
        <w:spacing w:after="240"/>
        <w:ind w:left="1440" w:hanging="720"/>
        <w:rPr>
          <w:iCs/>
          <w:szCs w:val="20"/>
        </w:rPr>
      </w:pPr>
      <w:r w:rsidRPr="00A03B1B">
        <w:rPr>
          <w:iCs/>
          <w:szCs w:val="20"/>
        </w:rPr>
        <w:t xml:space="preserve">DARTPCRUAMT </w:t>
      </w:r>
      <w:r w:rsidRPr="00A03B1B">
        <w:rPr>
          <w:i/>
          <w:iCs/>
          <w:szCs w:val="20"/>
          <w:vertAlign w:val="subscript"/>
        </w:rPr>
        <w:t>q</w:t>
      </w:r>
      <w:r w:rsidRPr="00A03B1B">
        <w:rPr>
          <w:iCs/>
          <w:szCs w:val="20"/>
          <w:vertAlign w:val="subscript"/>
        </w:rPr>
        <w:t xml:space="preserve">  </w:t>
      </w:r>
      <w:r w:rsidRPr="00A03B1B">
        <w:rPr>
          <w:iCs/>
          <w:szCs w:val="20"/>
        </w:rPr>
        <w:t>=  (DARUNOBL</w:t>
      </w:r>
      <w:r w:rsidRPr="00A03B1B">
        <w:rPr>
          <w:iCs/>
          <w:szCs w:val="20"/>
          <w:vertAlign w:val="subscript"/>
        </w:rPr>
        <w:t xml:space="preserve"> </w:t>
      </w:r>
      <w:r w:rsidRPr="00A03B1B">
        <w:rPr>
          <w:i/>
          <w:iCs/>
          <w:szCs w:val="20"/>
          <w:vertAlign w:val="subscript"/>
        </w:rPr>
        <w:t>q</w:t>
      </w:r>
      <w:r w:rsidRPr="00A03B1B">
        <w:rPr>
          <w:iCs/>
          <w:szCs w:val="20"/>
        </w:rPr>
        <w:t xml:space="preserve"> -</w:t>
      </w:r>
      <w:r w:rsidRPr="00A03B1B">
        <w:rPr>
          <w:i/>
          <w:iCs/>
          <w:szCs w:val="20"/>
          <w:vertAlign w:val="subscript"/>
        </w:rPr>
        <w:t xml:space="preserve"> </w:t>
      </w:r>
      <w:r w:rsidRPr="00A03B1B">
        <w:rPr>
          <w:iCs/>
          <w:szCs w:val="20"/>
        </w:rPr>
        <w:t xml:space="preserve">DASARUQ </w:t>
      </w:r>
      <w:r w:rsidRPr="00A03B1B">
        <w:rPr>
          <w:i/>
          <w:iCs/>
          <w:szCs w:val="20"/>
          <w:vertAlign w:val="subscript"/>
        </w:rPr>
        <w:t>q</w:t>
      </w:r>
      <w:r w:rsidRPr="00A03B1B">
        <w:rPr>
          <w:iCs/>
          <w:szCs w:val="20"/>
        </w:rPr>
        <w:t xml:space="preserve">) * DARUPR - DARUAMT </w:t>
      </w:r>
      <w:r w:rsidRPr="00A03B1B">
        <w:rPr>
          <w:i/>
          <w:iCs/>
          <w:szCs w:val="20"/>
          <w:vertAlign w:val="subscript"/>
        </w:rPr>
        <w:t>q</w:t>
      </w:r>
    </w:p>
    <w:p w14:paraId="3F424541" w14:textId="77777777" w:rsidR="00A03B1B" w:rsidRPr="00A03B1B" w:rsidRDefault="00A03B1B" w:rsidP="00A03B1B">
      <w:pPr>
        <w:tabs>
          <w:tab w:val="left" w:pos="2340"/>
        </w:tabs>
        <w:spacing w:after="240"/>
        <w:rPr>
          <w:lang w:val="pt-BR"/>
        </w:rPr>
      </w:pPr>
      <w:r w:rsidRPr="00A03B1B">
        <w:rPr>
          <w:iCs/>
          <w:szCs w:val="20"/>
          <w:lang w:val="pt-BR"/>
        </w:rPr>
        <w:t>Where:</w:t>
      </w:r>
    </w:p>
    <w:p w14:paraId="6C67B56A" w14:textId="77777777" w:rsidR="00A03B1B" w:rsidRPr="00A03B1B" w:rsidRDefault="00A03B1B" w:rsidP="00A03B1B">
      <w:pPr>
        <w:spacing w:after="240"/>
        <w:ind w:left="1440" w:hanging="720"/>
        <w:rPr>
          <w:iCs/>
          <w:szCs w:val="20"/>
          <w:vertAlign w:val="subscript"/>
        </w:rPr>
      </w:pPr>
      <w:r w:rsidRPr="00A03B1B">
        <w:rPr>
          <w:iCs/>
          <w:szCs w:val="20"/>
        </w:rPr>
        <w:t xml:space="preserve">DARUNOBL </w:t>
      </w:r>
      <w:r w:rsidRPr="00A03B1B">
        <w:rPr>
          <w:i/>
          <w:iCs/>
          <w:szCs w:val="20"/>
          <w:vertAlign w:val="subscript"/>
        </w:rPr>
        <w:t>q</w:t>
      </w:r>
      <w:r w:rsidRPr="00A03B1B">
        <w:rPr>
          <w:iCs/>
          <w:szCs w:val="20"/>
        </w:rPr>
        <w:tab/>
        <w:t>=  DAPCRU</w:t>
      </w:r>
      <w:r w:rsidRPr="00A03B1B">
        <w:rPr>
          <w:iCs/>
          <w:szCs w:val="20"/>
          <w:lang w:val="pt-BR"/>
        </w:rPr>
        <w:t xml:space="preserve">QTOT </w:t>
      </w:r>
      <w:r w:rsidRPr="00A03B1B">
        <w:rPr>
          <w:iCs/>
          <w:szCs w:val="20"/>
        </w:rPr>
        <w:t xml:space="preserve">* HLRS </w:t>
      </w:r>
      <w:r w:rsidRPr="00A03B1B">
        <w:rPr>
          <w:i/>
          <w:iCs/>
          <w:szCs w:val="20"/>
          <w:vertAlign w:val="subscript"/>
        </w:rPr>
        <w:t>q</w:t>
      </w:r>
    </w:p>
    <w:p w14:paraId="61A78570" w14:textId="77777777" w:rsidR="00A03B1B" w:rsidRPr="00A03B1B" w:rsidRDefault="00A03B1B" w:rsidP="00A03B1B">
      <w:pPr>
        <w:spacing w:after="240"/>
        <w:ind w:left="1440" w:hanging="720"/>
        <w:rPr>
          <w:iCs/>
          <w:szCs w:val="20"/>
          <w:lang w:val="pt-BR"/>
        </w:rPr>
      </w:pPr>
      <w:r w:rsidRPr="00A03B1B">
        <w:rPr>
          <w:iCs/>
          <w:szCs w:val="20"/>
        </w:rPr>
        <w:t>DAPCRU</w:t>
      </w:r>
      <w:r w:rsidRPr="00A03B1B">
        <w:rPr>
          <w:iCs/>
          <w:szCs w:val="20"/>
          <w:lang w:val="pt-BR"/>
        </w:rPr>
        <w:t>QTOT  =</w:t>
      </w:r>
      <w:r w:rsidRPr="00A03B1B">
        <w:rPr>
          <w:iCs/>
          <w:position w:val="-22"/>
          <w:szCs w:val="20"/>
        </w:rPr>
        <w:object w:dxaOrig="285" w:dyaOrig="285" w14:anchorId="4949AF5A">
          <v:shape id="_x0000_i1117" type="#_x0000_t75" style="width:18pt;height:35.4pt" o:ole="">
            <v:imagedata r:id="rId135" o:title=""/>
          </v:shape>
          <o:OLEObject Type="Embed" ProgID="Equation.3" ShapeID="_x0000_i1117" DrawAspect="Content" ObjectID="_1831281640" r:id="rId136"/>
        </w:object>
      </w:r>
      <w:r w:rsidRPr="00A03B1B">
        <w:rPr>
          <w:iCs/>
          <w:szCs w:val="20"/>
        </w:rPr>
        <w:t xml:space="preserve"> (</w:t>
      </w:r>
      <w:r w:rsidRPr="00A03B1B">
        <w:rPr>
          <w:iCs/>
          <w:position w:val="-18"/>
          <w:szCs w:val="20"/>
        </w:rPr>
        <w:object w:dxaOrig="285" w:dyaOrig="570" w14:anchorId="2AD8DDB3">
          <v:shape id="_x0000_i1118" type="#_x0000_t75" style="width:12pt;height:30pt" o:ole="">
            <v:imagedata r:id="rId137" o:title=""/>
          </v:shape>
          <o:OLEObject Type="Embed" ProgID="Equation.3" ShapeID="_x0000_i1118" DrawAspect="Content" ObjectID="_1831281641" r:id="rId138"/>
        </w:object>
      </w:r>
      <w:r w:rsidRPr="00A03B1B">
        <w:rPr>
          <w:iCs/>
          <w:szCs w:val="20"/>
        </w:rPr>
        <w:t>PCRUR</w:t>
      </w:r>
      <w:r w:rsidRPr="00A03B1B">
        <w:rPr>
          <w:i/>
          <w:iCs/>
          <w:szCs w:val="20"/>
        </w:rPr>
        <w:t xml:space="preserve"> </w:t>
      </w:r>
      <w:r w:rsidRPr="00A03B1B">
        <w:rPr>
          <w:i/>
          <w:iCs/>
          <w:szCs w:val="20"/>
          <w:vertAlign w:val="subscript"/>
        </w:rPr>
        <w:t>r, q, DAM</w:t>
      </w:r>
      <w:r w:rsidRPr="00A03B1B">
        <w:rPr>
          <w:iCs/>
          <w:szCs w:val="20"/>
        </w:rPr>
        <w:t xml:space="preserve"> </w:t>
      </w:r>
      <w:r w:rsidRPr="00A03B1B">
        <w:rPr>
          <w:i/>
          <w:iCs/>
          <w:szCs w:val="20"/>
        </w:rPr>
        <w:t xml:space="preserve">+ </w:t>
      </w:r>
      <w:r w:rsidRPr="00A03B1B">
        <w:rPr>
          <w:iCs/>
          <w:szCs w:val="20"/>
        </w:rPr>
        <w:t xml:space="preserve">DARUOAWD </w:t>
      </w:r>
      <w:r w:rsidRPr="00A03B1B">
        <w:rPr>
          <w:i/>
          <w:iCs/>
          <w:szCs w:val="20"/>
          <w:vertAlign w:val="subscript"/>
        </w:rPr>
        <w:t xml:space="preserve">q </w:t>
      </w:r>
      <w:r w:rsidRPr="00A03B1B">
        <w:rPr>
          <w:iCs/>
          <w:szCs w:val="20"/>
        </w:rPr>
        <w:t>+</w:t>
      </w:r>
      <w:r w:rsidRPr="00A03B1B">
        <w:rPr>
          <w:i/>
          <w:iCs/>
          <w:szCs w:val="20"/>
          <w:vertAlign w:val="subscript"/>
        </w:rPr>
        <w:t xml:space="preserve"> </w:t>
      </w:r>
      <w:r w:rsidRPr="00A03B1B">
        <w:rPr>
          <w:iCs/>
          <w:szCs w:val="20"/>
        </w:rPr>
        <w:t xml:space="preserve">DASARUQ </w:t>
      </w:r>
      <w:r w:rsidRPr="00A03B1B">
        <w:rPr>
          <w:i/>
          <w:iCs/>
          <w:szCs w:val="20"/>
          <w:vertAlign w:val="subscript"/>
        </w:rPr>
        <w:t>q</w:t>
      </w:r>
      <w:r w:rsidRPr="00A03B1B">
        <w:rPr>
          <w:iCs/>
          <w:color w:val="000000"/>
          <w:szCs w:val="20"/>
        </w:rPr>
        <w:t xml:space="preserve">) </w:t>
      </w:r>
    </w:p>
    <w:p w14:paraId="72B7031C" w14:textId="77777777" w:rsidR="00A03B1B" w:rsidRPr="00A03B1B" w:rsidRDefault="00A03B1B" w:rsidP="00A03B1B">
      <w:r w:rsidRPr="00A03B1B">
        <w:rPr>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1"/>
        <w:gridCol w:w="970"/>
        <w:gridCol w:w="6394"/>
      </w:tblGrid>
      <w:tr w:rsidR="00A03B1B" w:rsidRPr="00A03B1B" w14:paraId="7F4B2150" w14:textId="77777777" w:rsidTr="00B31BB1">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71FF38D0" w14:textId="77777777" w:rsidR="00A03B1B" w:rsidRPr="00A03B1B" w:rsidRDefault="00A03B1B" w:rsidP="00A03B1B">
            <w:pPr>
              <w:spacing w:after="120"/>
              <w:rPr>
                <w:b/>
                <w:iCs/>
                <w:sz w:val="20"/>
                <w:szCs w:val="20"/>
              </w:rPr>
            </w:pPr>
            <w:r w:rsidRPr="00A03B1B">
              <w:rPr>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67337647" w14:textId="77777777" w:rsidR="00A03B1B" w:rsidRPr="00A03B1B" w:rsidRDefault="00A03B1B" w:rsidP="00A03B1B">
            <w:pPr>
              <w:spacing w:after="120"/>
              <w:rPr>
                <w:b/>
                <w:iCs/>
                <w:sz w:val="20"/>
                <w:szCs w:val="20"/>
              </w:rPr>
            </w:pPr>
            <w:r w:rsidRPr="00A03B1B">
              <w:rPr>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3C4D5F3B" w14:textId="77777777" w:rsidR="00A03B1B" w:rsidRPr="00A03B1B" w:rsidRDefault="00A03B1B" w:rsidP="00A03B1B">
            <w:pPr>
              <w:spacing w:after="120"/>
              <w:rPr>
                <w:b/>
                <w:iCs/>
                <w:sz w:val="20"/>
                <w:szCs w:val="20"/>
              </w:rPr>
            </w:pPr>
            <w:r w:rsidRPr="00A03B1B">
              <w:rPr>
                <w:b/>
                <w:iCs/>
                <w:sz w:val="20"/>
                <w:szCs w:val="20"/>
              </w:rPr>
              <w:t>Description</w:t>
            </w:r>
          </w:p>
        </w:tc>
      </w:tr>
      <w:tr w:rsidR="00A03B1B" w:rsidRPr="00A03B1B" w14:paraId="6BD3C5C4" w14:textId="77777777" w:rsidTr="00B31BB1">
        <w:trPr>
          <w:cantSplit/>
        </w:trPr>
        <w:tc>
          <w:tcPr>
            <w:tcW w:w="1883" w:type="dxa"/>
            <w:tcBorders>
              <w:top w:val="single" w:sz="4" w:space="0" w:color="auto"/>
              <w:left w:val="single" w:sz="4" w:space="0" w:color="auto"/>
              <w:bottom w:val="single" w:sz="4" w:space="0" w:color="auto"/>
              <w:right w:val="single" w:sz="4" w:space="0" w:color="auto"/>
            </w:tcBorders>
            <w:hideMark/>
          </w:tcPr>
          <w:p w14:paraId="0049F3D3" w14:textId="77777777" w:rsidR="00A03B1B" w:rsidRPr="00A03B1B" w:rsidRDefault="00A03B1B" w:rsidP="00A03B1B">
            <w:pPr>
              <w:spacing w:after="60"/>
              <w:rPr>
                <w:iCs/>
                <w:sz w:val="20"/>
                <w:szCs w:val="20"/>
              </w:rPr>
            </w:pPr>
            <w:r w:rsidRPr="00A03B1B">
              <w:rPr>
                <w:iCs/>
                <w:sz w:val="20"/>
                <w:szCs w:val="20"/>
              </w:rPr>
              <w:t xml:space="preserve">DARTPCRUAMT </w:t>
            </w:r>
            <w:r w:rsidRPr="00A03B1B">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01B9F93" w14:textId="77777777" w:rsidR="00A03B1B" w:rsidRPr="00A03B1B" w:rsidRDefault="00A03B1B" w:rsidP="00A03B1B">
            <w:pPr>
              <w:spacing w:after="60"/>
              <w:rPr>
                <w:iCs/>
                <w:sz w:val="20"/>
                <w:szCs w:val="20"/>
              </w:rPr>
            </w:pPr>
            <w:r w:rsidRPr="00A03B1B">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2EC58D8A" w14:textId="77777777" w:rsidR="00A03B1B" w:rsidRPr="00A03B1B" w:rsidRDefault="00A03B1B" w:rsidP="00A03B1B">
            <w:pPr>
              <w:spacing w:after="60"/>
              <w:rPr>
                <w:iCs/>
                <w:sz w:val="20"/>
                <w:szCs w:val="20"/>
              </w:rPr>
            </w:pPr>
            <w:r w:rsidRPr="00A03B1B">
              <w:rPr>
                <w:i/>
                <w:iCs/>
                <w:sz w:val="20"/>
                <w:szCs w:val="20"/>
              </w:rPr>
              <w:t>Day-Ahead Updated Real-Time Procured Capacity for Reg-Up Amount by QSE</w:t>
            </w:r>
            <w:r w:rsidRPr="00A03B1B">
              <w:rPr>
                <w:iCs/>
                <w:sz w:val="20"/>
                <w:szCs w:val="20"/>
              </w:rPr>
              <w:t xml:space="preserve">—The payment or charge to QSE </w:t>
            </w:r>
            <w:r w:rsidRPr="00A03B1B">
              <w:rPr>
                <w:i/>
                <w:iCs/>
                <w:sz w:val="20"/>
                <w:szCs w:val="20"/>
              </w:rPr>
              <w:t>q</w:t>
            </w:r>
            <w:r w:rsidRPr="00A03B1B">
              <w:rPr>
                <w:iCs/>
                <w:sz w:val="20"/>
                <w:szCs w:val="20"/>
              </w:rPr>
              <w:t xml:space="preserve"> for Reg-Up, for the re-calculated Real-Time obligation, for the Operating Hour.</w:t>
            </w:r>
          </w:p>
        </w:tc>
      </w:tr>
      <w:tr w:rsidR="00A03B1B" w:rsidRPr="00A03B1B" w14:paraId="533BB461" w14:textId="77777777" w:rsidTr="00B31BB1">
        <w:trPr>
          <w:cantSplit/>
        </w:trPr>
        <w:tc>
          <w:tcPr>
            <w:tcW w:w="1883" w:type="dxa"/>
            <w:tcBorders>
              <w:top w:val="single" w:sz="4" w:space="0" w:color="auto"/>
              <w:left w:val="single" w:sz="4" w:space="0" w:color="auto"/>
              <w:bottom w:val="single" w:sz="4" w:space="0" w:color="auto"/>
              <w:right w:val="single" w:sz="4" w:space="0" w:color="auto"/>
            </w:tcBorders>
            <w:hideMark/>
          </w:tcPr>
          <w:p w14:paraId="3656D9DA" w14:textId="77777777" w:rsidR="00A03B1B" w:rsidRPr="00A03B1B" w:rsidRDefault="00A03B1B" w:rsidP="00A03B1B">
            <w:pPr>
              <w:spacing w:after="60"/>
              <w:rPr>
                <w:iCs/>
                <w:sz w:val="20"/>
                <w:szCs w:val="20"/>
              </w:rPr>
            </w:pPr>
            <w:r w:rsidRPr="00A03B1B">
              <w:rPr>
                <w:iCs/>
                <w:sz w:val="20"/>
                <w:szCs w:val="20"/>
              </w:rPr>
              <w:t>DARUPR</w:t>
            </w:r>
          </w:p>
        </w:tc>
        <w:tc>
          <w:tcPr>
            <w:tcW w:w="990" w:type="dxa"/>
            <w:tcBorders>
              <w:top w:val="single" w:sz="4" w:space="0" w:color="auto"/>
              <w:left w:val="single" w:sz="4" w:space="0" w:color="auto"/>
              <w:bottom w:val="single" w:sz="4" w:space="0" w:color="auto"/>
              <w:right w:val="single" w:sz="4" w:space="0" w:color="auto"/>
            </w:tcBorders>
            <w:hideMark/>
          </w:tcPr>
          <w:p w14:paraId="3CF05E88" w14:textId="77777777" w:rsidR="00A03B1B" w:rsidRPr="00A03B1B" w:rsidRDefault="00A03B1B" w:rsidP="00A03B1B">
            <w:pPr>
              <w:spacing w:after="60"/>
              <w:rPr>
                <w:iCs/>
                <w:sz w:val="20"/>
                <w:szCs w:val="20"/>
              </w:rPr>
            </w:pPr>
            <w:r w:rsidRPr="00A03B1B">
              <w:rPr>
                <w:iCs/>
                <w:sz w:val="20"/>
                <w:szCs w:val="20"/>
              </w:rPr>
              <w:t xml:space="preserve">$/MW </w:t>
            </w:r>
          </w:p>
        </w:tc>
        <w:tc>
          <w:tcPr>
            <w:tcW w:w="6840" w:type="dxa"/>
            <w:tcBorders>
              <w:top w:val="single" w:sz="4" w:space="0" w:color="auto"/>
              <w:left w:val="single" w:sz="4" w:space="0" w:color="auto"/>
              <w:bottom w:val="single" w:sz="4" w:space="0" w:color="auto"/>
              <w:right w:val="single" w:sz="4" w:space="0" w:color="auto"/>
            </w:tcBorders>
            <w:hideMark/>
          </w:tcPr>
          <w:p w14:paraId="6C67552E" w14:textId="77777777" w:rsidR="00A03B1B" w:rsidRPr="00A03B1B" w:rsidRDefault="00A03B1B" w:rsidP="00A03B1B">
            <w:pPr>
              <w:spacing w:after="60"/>
              <w:rPr>
                <w:i/>
                <w:iCs/>
                <w:sz w:val="20"/>
                <w:szCs w:val="20"/>
              </w:rPr>
            </w:pPr>
            <w:r w:rsidRPr="00A03B1B">
              <w:rPr>
                <w:i/>
                <w:iCs/>
                <w:sz w:val="20"/>
                <w:szCs w:val="20"/>
              </w:rPr>
              <w:t>Day-Ahead Reg-Up Price</w:t>
            </w:r>
            <w:r w:rsidRPr="00A03B1B">
              <w:rPr>
                <w:iCs/>
                <w:sz w:val="20"/>
                <w:szCs w:val="20"/>
              </w:rPr>
              <w:t>—The DAM Reg-Up price for the Operating Hour.</w:t>
            </w:r>
          </w:p>
        </w:tc>
      </w:tr>
      <w:tr w:rsidR="00A03B1B" w:rsidRPr="00A03B1B" w14:paraId="37497C98" w14:textId="77777777" w:rsidTr="00B31BB1">
        <w:trPr>
          <w:cantSplit/>
        </w:trPr>
        <w:tc>
          <w:tcPr>
            <w:tcW w:w="1883" w:type="dxa"/>
            <w:tcBorders>
              <w:top w:val="single" w:sz="4" w:space="0" w:color="auto"/>
              <w:left w:val="single" w:sz="4" w:space="0" w:color="auto"/>
              <w:bottom w:val="single" w:sz="4" w:space="0" w:color="auto"/>
              <w:right w:val="single" w:sz="4" w:space="0" w:color="auto"/>
            </w:tcBorders>
            <w:hideMark/>
          </w:tcPr>
          <w:p w14:paraId="3483D205" w14:textId="77777777" w:rsidR="00A03B1B" w:rsidRPr="00A03B1B" w:rsidRDefault="00A03B1B" w:rsidP="00A03B1B">
            <w:pPr>
              <w:spacing w:after="60"/>
              <w:rPr>
                <w:iCs/>
                <w:sz w:val="20"/>
                <w:szCs w:val="20"/>
              </w:rPr>
            </w:pPr>
            <w:r w:rsidRPr="00A03B1B">
              <w:rPr>
                <w:iCs/>
                <w:sz w:val="20"/>
                <w:szCs w:val="20"/>
              </w:rPr>
              <w:t>DARUNOBL</w:t>
            </w:r>
            <w:r w:rsidRPr="00A03B1B">
              <w:rPr>
                <w:iCs/>
                <w:sz w:val="20"/>
                <w:szCs w:val="20"/>
                <w:vertAlign w:val="subscript"/>
              </w:rPr>
              <w:t xml:space="preserve"> </w:t>
            </w:r>
            <w:r w:rsidRPr="00A03B1B">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01CC90E" w14:textId="77777777" w:rsidR="00A03B1B" w:rsidRPr="00A03B1B" w:rsidRDefault="00A03B1B" w:rsidP="00A03B1B">
            <w:pPr>
              <w:spacing w:after="60"/>
              <w:rPr>
                <w:iCs/>
                <w:sz w:val="20"/>
                <w:szCs w:val="20"/>
              </w:rPr>
            </w:pPr>
            <w:r w:rsidRPr="00A03B1B">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B5A039E" w14:textId="77777777" w:rsidR="00A03B1B" w:rsidRPr="00A03B1B" w:rsidRDefault="00A03B1B" w:rsidP="00A03B1B">
            <w:pPr>
              <w:spacing w:after="60"/>
              <w:rPr>
                <w:i/>
                <w:iCs/>
                <w:sz w:val="20"/>
                <w:szCs w:val="20"/>
              </w:rPr>
            </w:pPr>
            <w:r w:rsidRPr="00A03B1B">
              <w:rPr>
                <w:i/>
                <w:iCs/>
                <w:sz w:val="20"/>
                <w:szCs w:val="20"/>
              </w:rPr>
              <w:t>Day-Ahead Reg-Up New Obligation per QSE—</w:t>
            </w:r>
            <w:r w:rsidRPr="00A03B1B">
              <w:rPr>
                <w:iCs/>
                <w:sz w:val="20"/>
                <w:szCs w:val="20"/>
              </w:rPr>
              <w:t xml:space="preserve">The updated Reg-Up Ancillary Service Obligation in Real-Time for QSE </w:t>
            </w:r>
            <w:r w:rsidRPr="00A03B1B">
              <w:rPr>
                <w:i/>
                <w:iCs/>
                <w:sz w:val="20"/>
                <w:szCs w:val="20"/>
              </w:rPr>
              <w:t>q</w:t>
            </w:r>
            <w:r w:rsidRPr="00A03B1B">
              <w:rPr>
                <w:iCs/>
                <w:sz w:val="20"/>
                <w:szCs w:val="20"/>
              </w:rPr>
              <w:t xml:space="preserve"> for the Operating Hour.</w:t>
            </w:r>
          </w:p>
        </w:tc>
      </w:tr>
      <w:tr w:rsidR="00A03B1B" w:rsidRPr="00A03B1B" w14:paraId="601F4CE5" w14:textId="77777777" w:rsidTr="00B31BB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93DB5E7" w14:textId="77777777" w:rsidR="00A03B1B" w:rsidRPr="00A03B1B" w:rsidRDefault="00A03B1B" w:rsidP="00A03B1B">
            <w:pPr>
              <w:spacing w:after="60"/>
              <w:rPr>
                <w:i/>
                <w:iCs/>
                <w:sz w:val="20"/>
                <w:szCs w:val="20"/>
              </w:rPr>
            </w:pPr>
            <w:r w:rsidRPr="00A03B1B">
              <w:rPr>
                <w:iCs/>
                <w:sz w:val="20"/>
                <w:szCs w:val="20"/>
              </w:rPr>
              <w:t xml:space="preserve">DARUAMT </w:t>
            </w:r>
            <w:r w:rsidRPr="00A03B1B">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F781ADC" w14:textId="77777777" w:rsidR="00A03B1B" w:rsidRPr="00A03B1B" w:rsidRDefault="00A03B1B" w:rsidP="00A03B1B">
            <w:pPr>
              <w:spacing w:after="60"/>
              <w:rPr>
                <w:iCs/>
                <w:sz w:val="20"/>
                <w:szCs w:val="20"/>
              </w:rPr>
            </w:pPr>
            <w:r w:rsidRPr="00A03B1B">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6DAB4FBF" w14:textId="77777777" w:rsidR="00A03B1B" w:rsidRPr="00A03B1B" w:rsidRDefault="00A03B1B" w:rsidP="00A03B1B">
            <w:pPr>
              <w:spacing w:after="60"/>
              <w:rPr>
                <w:iCs/>
                <w:sz w:val="20"/>
                <w:szCs w:val="20"/>
              </w:rPr>
            </w:pPr>
            <w:r w:rsidRPr="00A03B1B">
              <w:rPr>
                <w:i/>
                <w:iCs/>
                <w:sz w:val="20"/>
                <w:szCs w:val="20"/>
              </w:rPr>
              <w:t>Day-Ahead Reg-Up Amount per QSE</w:t>
            </w:r>
            <w:r w:rsidRPr="00A03B1B">
              <w:rPr>
                <w:iCs/>
                <w:sz w:val="20"/>
                <w:szCs w:val="20"/>
              </w:rPr>
              <w:t xml:space="preserve">—QSE </w:t>
            </w:r>
            <w:r w:rsidRPr="00A03B1B">
              <w:rPr>
                <w:i/>
                <w:iCs/>
                <w:sz w:val="20"/>
                <w:szCs w:val="20"/>
              </w:rPr>
              <w:t>q</w:t>
            </w:r>
            <w:r w:rsidRPr="00A03B1B">
              <w:rPr>
                <w:iCs/>
                <w:sz w:val="20"/>
                <w:szCs w:val="20"/>
              </w:rPr>
              <w:t>’s share of the DAM costs for Reg-Up for the Operating Hour.</w:t>
            </w:r>
          </w:p>
        </w:tc>
      </w:tr>
      <w:tr w:rsidR="00A03B1B" w:rsidRPr="00A03B1B" w14:paraId="060DDD23" w14:textId="77777777" w:rsidTr="00B31BB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BD5C66F" w14:textId="77777777" w:rsidR="00A03B1B" w:rsidRPr="00A03B1B" w:rsidRDefault="00A03B1B" w:rsidP="00A03B1B">
            <w:pPr>
              <w:spacing w:after="60"/>
              <w:rPr>
                <w:iCs/>
                <w:sz w:val="20"/>
                <w:szCs w:val="20"/>
              </w:rPr>
            </w:pPr>
            <w:r w:rsidRPr="00A03B1B">
              <w:rPr>
                <w:iCs/>
                <w:sz w:val="20"/>
                <w:szCs w:val="20"/>
              </w:rPr>
              <w:t xml:space="preserve">PCRUR </w:t>
            </w:r>
            <w:r w:rsidRPr="00A03B1B">
              <w:rPr>
                <w:i/>
                <w:iCs/>
                <w:sz w:val="20"/>
                <w:szCs w:val="20"/>
                <w:vertAlign w:val="subscript"/>
              </w:rPr>
              <w:t>r,</w:t>
            </w:r>
            <w:r w:rsidRPr="00A03B1B">
              <w:rPr>
                <w:i/>
                <w:iCs/>
                <w:sz w:val="20"/>
                <w:szCs w:val="20"/>
              </w:rPr>
              <w:t xml:space="preserve"> </w:t>
            </w:r>
            <w:r w:rsidRPr="00A03B1B">
              <w:rPr>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432A509D" w14:textId="77777777" w:rsidR="00A03B1B" w:rsidRPr="00A03B1B" w:rsidRDefault="00A03B1B" w:rsidP="00A03B1B">
            <w:pPr>
              <w:spacing w:after="60"/>
              <w:rPr>
                <w:iCs/>
                <w:sz w:val="20"/>
                <w:szCs w:val="20"/>
              </w:rPr>
            </w:pPr>
            <w:r w:rsidRPr="00A03B1B">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49636B08" w14:textId="77777777" w:rsidR="00A03B1B" w:rsidRPr="00A03B1B" w:rsidRDefault="00A03B1B" w:rsidP="00A03B1B">
            <w:pPr>
              <w:spacing w:after="60"/>
              <w:rPr>
                <w:i/>
                <w:iCs/>
                <w:sz w:val="20"/>
                <w:szCs w:val="20"/>
              </w:rPr>
            </w:pPr>
            <w:r w:rsidRPr="00A03B1B">
              <w:rPr>
                <w:i/>
                <w:iCs/>
                <w:sz w:val="20"/>
                <w:szCs w:val="20"/>
              </w:rPr>
              <w:t>Procured Capacity for Reg-Up per Resource per QSE in DAM</w:t>
            </w:r>
            <w:r w:rsidRPr="00A03B1B">
              <w:rPr>
                <w:iCs/>
                <w:sz w:val="20"/>
                <w:szCs w:val="20"/>
              </w:rPr>
              <w:t xml:space="preserve">—The Reg-Up capacity awarded to QSE </w:t>
            </w:r>
            <w:r w:rsidRPr="00A03B1B">
              <w:rPr>
                <w:i/>
                <w:iCs/>
                <w:sz w:val="20"/>
                <w:szCs w:val="20"/>
              </w:rPr>
              <w:t>q</w:t>
            </w:r>
            <w:r w:rsidRPr="00A03B1B">
              <w:rPr>
                <w:iCs/>
                <w:sz w:val="20"/>
                <w:szCs w:val="20"/>
              </w:rPr>
              <w:t xml:space="preserve"> in the DAM for Resource </w:t>
            </w:r>
            <w:r w:rsidRPr="00A03B1B">
              <w:rPr>
                <w:i/>
                <w:iCs/>
                <w:sz w:val="20"/>
                <w:szCs w:val="20"/>
              </w:rPr>
              <w:t>r</w:t>
            </w:r>
            <w:r w:rsidRPr="00A03B1B">
              <w:rPr>
                <w:iCs/>
                <w:sz w:val="20"/>
                <w:szCs w:val="20"/>
              </w:rPr>
              <w:t xml:space="preserve"> for the Operating Hour.  Where for a Combined Cycle Train, the Resource </w:t>
            </w:r>
            <w:r w:rsidRPr="00A03B1B">
              <w:rPr>
                <w:i/>
                <w:iCs/>
                <w:sz w:val="20"/>
                <w:szCs w:val="20"/>
              </w:rPr>
              <w:t>r</w:t>
            </w:r>
            <w:r w:rsidRPr="00A03B1B">
              <w:rPr>
                <w:iCs/>
                <w:sz w:val="20"/>
                <w:szCs w:val="20"/>
              </w:rPr>
              <w:t xml:space="preserve"> is a Combined Cycle Generation Resource within the Combined Cycle Train.</w:t>
            </w:r>
          </w:p>
        </w:tc>
      </w:tr>
      <w:tr w:rsidR="00A03B1B" w:rsidRPr="00A03B1B" w14:paraId="5E6791C0" w14:textId="77777777" w:rsidTr="00B31BB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CE94947" w14:textId="77777777" w:rsidR="00A03B1B" w:rsidRPr="00A03B1B" w:rsidRDefault="00A03B1B" w:rsidP="00A03B1B">
            <w:pPr>
              <w:spacing w:after="60"/>
              <w:rPr>
                <w:iCs/>
                <w:sz w:val="20"/>
                <w:szCs w:val="20"/>
              </w:rPr>
            </w:pPr>
            <w:r w:rsidRPr="00A03B1B">
              <w:rPr>
                <w:iCs/>
                <w:sz w:val="20"/>
                <w:szCs w:val="20"/>
              </w:rPr>
              <w:t xml:space="preserve">DARUOAWD </w:t>
            </w:r>
            <w:r w:rsidRPr="00A03B1B">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CAD0028" w14:textId="77777777" w:rsidR="00A03B1B" w:rsidRPr="00A03B1B" w:rsidRDefault="00A03B1B" w:rsidP="00A03B1B">
            <w:pPr>
              <w:spacing w:after="60"/>
              <w:rPr>
                <w:iCs/>
                <w:sz w:val="20"/>
                <w:szCs w:val="20"/>
              </w:rPr>
            </w:pPr>
            <w:r w:rsidRPr="00A03B1B">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3EBF6CB" w14:textId="77777777" w:rsidR="00A03B1B" w:rsidRPr="00A03B1B" w:rsidRDefault="00A03B1B" w:rsidP="00A03B1B">
            <w:pPr>
              <w:spacing w:after="60"/>
              <w:rPr>
                <w:i/>
                <w:iCs/>
                <w:sz w:val="20"/>
                <w:szCs w:val="20"/>
              </w:rPr>
            </w:pPr>
            <w:r w:rsidRPr="00A03B1B">
              <w:rPr>
                <w:i/>
                <w:iCs/>
                <w:sz w:val="20"/>
                <w:szCs w:val="20"/>
              </w:rPr>
              <w:t>Day-Ahead Reg-Up Award for the QSE</w:t>
            </w:r>
            <w:r w:rsidRPr="00A03B1B">
              <w:rPr>
                <w:iCs/>
                <w:sz w:val="20"/>
                <w:szCs w:val="20"/>
              </w:rPr>
              <w:t xml:space="preserve">—The Reg-Up Only capacity awarded in the DAM to QSE </w:t>
            </w:r>
            <w:r w:rsidRPr="00A03B1B">
              <w:rPr>
                <w:i/>
                <w:iCs/>
                <w:sz w:val="20"/>
                <w:szCs w:val="20"/>
              </w:rPr>
              <w:t>q</w:t>
            </w:r>
            <w:r w:rsidRPr="00A03B1B">
              <w:rPr>
                <w:iCs/>
                <w:sz w:val="20"/>
                <w:szCs w:val="20"/>
              </w:rPr>
              <w:t xml:space="preserve"> for the Operating Hour.</w:t>
            </w:r>
          </w:p>
        </w:tc>
      </w:tr>
      <w:tr w:rsidR="00A03B1B" w:rsidRPr="00A03B1B" w14:paraId="09F9FC7E" w14:textId="77777777" w:rsidTr="00B31BB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64F61F2" w14:textId="77777777" w:rsidR="00A03B1B" w:rsidRPr="00A03B1B" w:rsidRDefault="00A03B1B" w:rsidP="00A03B1B">
            <w:pPr>
              <w:spacing w:after="60"/>
              <w:rPr>
                <w:iCs/>
                <w:sz w:val="20"/>
                <w:szCs w:val="20"/>
              </w:rPr>
            </w:pPr>
            <w:r w:rsidRPr="00A03B1B">
              <w:rPr>
                <w:iCs/>
                <w:sz w:val="20"/>
                <w:szCs w:val="20"/>
              </w:rPr>
              <w:t>HLRS</w:t>
            </w:r>
            <w:r w:rsidRPr="00A03B1B">
              <w:rPr>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6E6D49AB" w14:textId="77777777" w:rsidR="00A03B1B" w:rsidRPr="00A03B1B" w:rsidRDefault="00A03B1B" w:rsidP="00A03B1B">
            <w:pPr>
              <w:spacing w:after="60"/>
              <w:rPr>
                <w:iCs/>
                <w:sz w:val="20"/>
                <w:szCs w:val="20"/>
              </w:rPr>
            </w:pPr>
            <w:r w:rsidRPr="00A03B1B">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71B00D45" w14:textId="77777777" w:rsidR="00A03B1B" w:rsidRPr="00A03B1B" w:rsidRDefault="00A03B1B" w:rsidP="00A03B1B">
            <w:pPr>
              <w:spacing w:after="60"/>
              <w:rPr>
                <w:iCs/>
                <w:sz w:val="20"/>
                <w:szCs w:val="20"/>
              </w:rPr>
            </w:pPr>
            <w:r w:rsidRPr="00A03B1B">
              <w:rPr>
                <w:i/>
                <w:iCs/>
                <w:sz w:val="20"/>
                <w:szCs w:val="20"/>
              </w:rPr>
              <w:t>Hourly Load Ratio Share per QSE</w:t>
            </w:r>
            <w:r w:rsidRPr="00A03B1B">
              <w:rPr>
                <w:iCs/>
                <w:sz w:val="20"/>
                <w:szCs w:val="20"/>
              </w:rPr>
              <w:t xml:space="preserve">—The Real-Time LRS as defined in Section 6.6.2.4, QSE Load Ratio Share for an Operating Hour, for QSE </w:t>
            </w:r>
            <w:r w:rsidRPr="00A03B1B">
              <w:rPr>
                <w:i/>
                <w:iCs/>
                <w:sz w:val="20"/>
                <w:szCs w:val="20"/>
              </w:rPr>
              <w:t>q</w:t>
            </w:r>
            <w:r w:rsidRPr="00A03B1B">
              <w:rPr>
                <w:iCs/>
                <w:sz w:val="20"/>
                <w:szCs w:val="20"/>
              </w:rPr>
              <w:t>, for the Operating Hour.</w:t>
            </w:r>
          </w:p>
        </w:tc>
      </w:tr>
      <w:tr w:rsidR="00A03B1B" w:rsidRPr="00A03B1B" w14:paraId="329590D2" w14:textId="77777777" w:rsidTr="00B31BB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6581AF4" w14:textId="77777777" w:rsidR="00A03B1B" w:rsidRPr="00A03B1B" w:rsidRDefault="00A03B1B" w:rsidP="00A03B1B">
            <w:pPr>
              <w:spacing w:after="60"/>
              <w:rPr>
                <w:iCs/>
                <w:sz w:val="20"/>
                <w:szCs w:val="20"/>
              </w:rPr>
            </w:pPr>
            <w:r w:rsidRPr="00A03B1B">
              <w:rPr>
                <w:iCs/>
                <w:sz w:val="20"/>
                <w:szCs w:val="20"/>
              </w:rPr>
              <w:t xml:space="preserve">DAPCRUQTOT  </w:t>
            </w:r>
          </w:p>
        </w:tc>
        <w:tc>
          <w:tcPr>
            <w:tcW w:w="990" w:type="dxa"/>
            <w:tcBorders>
              <w:top w:val="single" w:sz="4" w:space="0" w:color="auto"/>
              <w:left w:val="single" w:sz="4" w:space="0" w:color="auto"/>
              <w:bottom w:val="single" w:sz="4" w:space="0" w:color="auto"/>
              <w:right w:val="single" w:sz="4" w:space="0" w:color="auto"/>
            </w:tcBorders>
            <w:hideMark/>
          </w:tcPr>
          <w:p w14:paraId="0D0EF0CA" w14:textId="77777777" w:rsidR="00A03B1B" w:rsidRPr="00A03B1B" w:rsidRDefault="00A03B1B" w:rsidP="00A03B1B">
            <w:pPr>
              <w:spacing w:after="60"/>
              <w:rPr>
                <w:iCs/>
                <w:sz w:val="20"/>
                <w:szCs w:val="20"/>
              </w:rPr>
            </w:pPr>
            <w:r w:rsidRPr="00A03B1B">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1382950" w14:textId="77777777" w:rsidR="00A03B1B" w:rsidRPr="00A03B1B" w:rsidRDefault="00A03B1B" w:rsidP="00A03B1B">
            <w:pPr>
              <w:spacing w:after="60"/>
              <w:rPr>
                <w:i/>
                <w:iCs/>
                <w:sz w:val="20"/>
                <w:szCs w:val="20"/>
              </w:rPr>
            </w:pPr>
            <w:r w:rsidRPr="00A03B1B">
              <w:rPr>
                <w:i/>
                <w:iCs/>
                <w:sz w:val="20"/>
                <w:szCs w:val="20"/>
              </w:rPr>
              <w:t>Day-Ahead Procured Capacity for Reg-Up Total</w:t>
            </w:r>
            <w:r w:rsidRPr="00A03B1B">
              <w:rPr>
                <w:iCs/>
                <w:sz w:val="20"/>
                <w:szCs w:val="20"/>
              </w:rPr>
              <w:t>—The total Reg-Up capacity for all QSEs for all Reg-Up awarded and self-arranged in the DAM for the Operating Hour.</w:t>
            </w:r>
          </w:p>
        </w:tc>
      </w:tr>
      <w:tr w:rsidR="00A03B1B" w:rsidRPr="00A03B1B" w14:paraId="6048EA1D" w14:textId="77777777" w:rsidTr="00B31BB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EE188F4" w14:textId="77777777" w:rsidR="00A03B1B" w:rsidRPr="00A03B1B" w:rsidRDefault="00A03B1B" w:rsidP="00A03B1B">
            <w:pPr>
              <w:spacing w:after="60"/>
              <w:rPr>
                <w:iCs/>
                <w:sz w:val="20"/>
                <w:szCs w:val="20"/>
              </w:rPr>
            </w:pPr>
            <w:r w:rsidRPr="00A03B1B">
              <w:rPr>
                <w:iCs/>
                <w:sz w:val="20"/>
                <w:szCs w:val="20"/>
              </w:rPr>
              <w:t xml:space="preserve">DASARUQ </w:t>
            </w:r>
            <w:r w:rsidRPr="00A03B1B">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1D4FC91E" w14:textId="77777777" w:rsidR="00A03B1B" w:rsidRPr="00A03B1B" w:rsidRDefault="00A03B1B" w:rsidP="00A03B1B">
            <w:pPr>
              <w:spacing w:after="60"/>
              <w:rPr>
                <w:iCs/>
                <w:sz w:val="20"/>
                <w:szCs w:val="20"/>
              </w:rPr>
            </w:pPr>
            <w:r w:rsidRPr="00A03B1B">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8E33A86" w14:textId="77777777" w:rsidR="00A03B1B" w:rsidRPr="00A03B1B" w:rsidRDefault="00A03B1B" w:rsidP="00A03B1B">
            <w:pPr>
              <w:spacing w:after="60"/>
              <w:rPr>
                <w:i/>
                <w:iCs/>
                <w:sz w:val="20"/>
                <w:szCs w:val="20"/>
              </w:rPr>
            </w:pPr>
            <w:r w:rsidRPr="00A03B1B">
              <w:rPr>
                <w:i/>
                <w:iCs/>
                <w:sz w:val="20"/>
                <w:szCs w:val="20"/>
              </w:rPr>
              <w:t>Day-Ahead Self-Arranged Reg-Up Quantity per QSE</w:t>
            </w:r>
            <w:r w:rsidRPr="00A03B1B">
              <w:rPr>
                <w:iCs/>
                <w:sz w:val="20"/>
                <w:szCs w:val="20"/>
              </w:rPr>
              <w:t xml:space="preserve">—The self-arranged Reg-Up capacity submitted by QSE </w:t>
            </w:r>
            <w:r w:rsidRPr="00A03B1B">
              <w:rPr>
                <w:i/>
                <w:iCs/>
                <w:sz w:val="20"/>
                <w:szCs w:val="20"/>
              </w:rPr>
              <w:t>q</w:t>
            </w:r>
            <w:r w:rsidRPr="00A03B1B">
              <w:rPr>
                <w:iCs/>
                <w:sz w:val="20"/>
                <w:szCs w:val="20"/>
              </w:rPr>
              <w:t xml:space="preserve"> before 1000 in the DAM for the Operating Hour.</w:t>
            </w:r>
          </w:p>
        </w:tc>
      </w:tr>
      <w:tr w:rsidR="00A03B1B" w:rsidRPr="00A03B1B" w14:paraId="2867B2F4" w14:textId="77777777" w:rsidTr="00B31BB1">
        <w:trPr>
          <w:cantSplit/>
        </w:trPr>
        <w:tc>
          <w:tcPr>
            <w:tcW w:w="1883" w:type="dxa"/>
            <w:tcBorders>
              <w:top w:val="single" w:sz="4" w:space="0" w:color="auto"/>
              <w:left w:val="single" w:sz="4" w:space="0" w:color="auto"/>
              <w:bottom w:val="single" w:sz="4" w:space="0" w:color="auto"/>
              <w:right w:val="single" w:sz="4" w:space="0" w:color="auto"/>
            </w:tcBorders>
            <w:hideMark/>
          </w:tcPr>
          <w:p w14:paraId="684A46A8" w14:textId="77777777" w:rsidR="00A03B1B" w:rsidRPr="00A03B1B" w:rsidRDefault="00A03B1B" w:rsidP="00A03B1B">
            <w:pPr>
              <w:spacing w:after="60"/>
              <w:rPr>
                <w:i/>
                <w:iCs/>
                <w:sz w:val="20"/>
                <w:szCs w:val="20"/>
              </w:rPr>
            </w:pPr>
            <w:r w:rsidRPr="00A03B1B">
              <w:rPr>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048578FF" w14:textId="77777777" w:rsidR="00A03B1B" w:rsidRPr="00A03B1B" w:rsidRDefault="00A03B1B" w:rsidP="00A03B1B">
            <w:pPr>
              <w:spacing w:after="60"/>
              <w:rPr>
                <w:iCs/>
                <w:sz w:val="20"/>
                <w:szCs w:val="20"/>
              </w:rPr>
            </w:pPr>
            <w:r w:rsidRPr="00A03B1B">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0F7F7993" w14:textId="77777777" w:rsidR="00A03B1B" w:rsidRPr="00A03B1B" w:rsidRDefault="00A03B1B" w:rsidP="00A03B1B">
            <w:pPr>
              <w:spacing w:after="60"/>
              <w:rPr>
                <w:iCs/>
                <w:sz w:val="20"/>
                <w:szCs w:val="20"/>
              </w:rPr>
            </w:pPr>
            <w:r w:rsidRPr="00A03B1B">
              <w:rPr>
                <w:iCs/>
                <w:sz w:val="20"/>
                <w:szCs w:val="20"/>
              </w:rPr>
              <w:t>A QSE.</w:t>
            </w:r>
          </w:p>
        </w:tc>
      </w:tr>
      <w:tr w:rsidR="00A03B1B" w:rsidRPr="00A03B1B" w14:paraId="6920EA84" w14:textId="77777777" w:rsidTr="00B31BB1">
        <w:trPr>
          <w:cantSplit/>
        </w:trPr>
        <w:tc>
          <w:tcPr>
            <w:tcW w:w="1883" w:type="dxa"/>
            <w:tcBorders>
              <w:top w:val="single" w:sz="4" w:space="0" w:color="auto"/>
              <w:left w:val="single" w:sz="4" w:space="0" w:color="auto"/>
              <w:bottom w:val="single" w:sz="4" w:space="0" w:color="auto"/>
              <w:right w:val="single" w:sz="4" w:space="0" w:color="auto"/>
            </w:tcBorders>
            <w:hideMark/>
          </w:tcPr>
          <w:p w14:paraId="2D48F71C" w14:textId="77777777" w:rsidR="00A03B1B" w:rsidRPr="00A03B1B" w:rsidRDefault="00A03B1B" w:rsidP="00A03B1B">
            <w:pPr>
              <w:spacing w:after="60"/>
              <w:rPr>
                <w:i/>
                <w:iCs/>
                <w:sz w:val="20"/>
                <w:szCs w:val="20"/>
              </w:rPr>
            </w:pPr>
            <w:r w:rsidRPr="00A03B1B">
              <w:rPr>
                <w:i/>
                <w:iCs/>
                <w:sz w:val="20"/>
                <w:szCs w:val="20"/>
              </w:rPr>
              <w:lastRenderedPageBreak/>
              <w:t>r</w:t>
            </w:r>
          </w:p>
        </w:tc>
        <w:tc>
          <w:tcPr>
            <w:tcW w:w="990" w:type="dxa"/>
            <w:tcBorders>
              <w:top w:val="single" w:sz="4" w:space="0" w:color="auto"/>
              <w:left w:val="single" w:sz="4" w:space="0" w:color="auto"/>
              <w:bottom w:val="single" w:sz="4" w:space="0" w:color="auto"/>
              <w:right w:val="single" w:sz="4" w:space="0" w:color="auto"/>
            </w:tcBorders>
            <w:hideMark/>
          </w:tcPr>
          <w:p w14:paraId="633CB70D" w14:textId="77777777" w:rsidR="00A03B1B" w:rsidRPr="00A03B1B" w:rsidRDefault="00A03B1B" w:rsidP="00A03B1B">
            <w:pPr>
              <w:spacing w:after="60"/>
              <w:rPr>
                <w:iCs/>
                <w:sz w:val="20"/>
                <w:szCs w:val="20"/>
              </w:rPr>
            </w:pPr>
            <w:r w:rsidRPr="00A03B1B">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2B474B4F" w14:textId="77777777" w:rsidR="00A03B1B" w:rsidRPr="00A03B1B" w:rsidRDefault="00A03B1B" w:rsidP="00A03B1B">
            <w:pPr>
              <w:spacing w:after="60"/>
              <w:rPr>
                <w:iCs/>
                <w:sz w:val="20"/>
                <w:szCs w:val="20"/>
              </w:rPr>
            </w:pPr>
            <w:r w:rsidRPr="00A03B1B">
              <w:rPr>
                <w:iCs/>
                <w:sz w:val="20"/>
                <w:szCs w:val="20"/>
              </w:rPr>
              <w:t>A Resource.</w:t>
            </w:r>
          </w:p>
        </w:tc>
      </w:tr>
    </w:tbl>
    <w:p w14:paraId="2ED1BB79" w14:textId="77777777" w:rsidR="00A03B1B" w:rsidRPr="00A03B1B" w:rsidRDefault="00A03B1B" w:rsidP="00A03B1B">
      <w:pPr>
        <w:spacing w:before="240" w:after="240"/>
        <w:ind w:left="1440" w:hanging="720"/>
        <w:rPr>
          <w:iCs/>
          <w:szCs w:val="20"/>
        </w:rPr>
      </w:pPr>
      <w:r w:rsidRPr="00A03B1B">
        <w:rPr>
          <w:iCs/>
          <w:szCs w:val="20"/>
        </w:rPr>
        <w:t>(b)</w:t>
      </w:r>
      <w:r w:rsidRPr="00A03B1B">
        <w:rPr>
          <w:iCs/>
          <w:szCs w:val="20"/>
        </w:rPr>
        <w:tab/>
        <w:t>For Regulation Down Service (Reg-Down), if applicable:</w:t>
      </w:r>
    </w:p>
    <w:p w14:paraId="3F11CB8D" w14:textId="77777777" w:rsidR="00A03B1B" w:rsidRPr="00A03B1B" w:rsidRDefault="00A03B1B" w:rsidP="00A03B1B">
      <w:pPr>
        <w:spacing w:after="240"/>
        <w:ind w:left="1440" w:hanging="720"/>
        <w:rPr>
          <w:iCs/>
          <w:szCs w:val="20"/>
        </w:rPr>
      </w:pPr>
      <w:r w:rsidRPr="00A03B1B">
        <w:rPr>
          <w:iCs/>
          <w:szCs w:val="20"/>
        </w:rPr>
        <w:t xml:space="preserve">DARTPCRDAMT </w:t>
      </w:r>
      <w:r w:rsidRPr="00A03B1B">
        <w:rPr>
          <w:i/>
          <w:iCs/>
          <w:szCs w:val="20"/>
          <w:vertAlign w:val="subscript"/>
        </w:rPr>
        <w:t>q</w:t>
      </w:r>
      <w:r w:rsidRPr="00A03B1B">
        <w:rPr>
          <w:iCs/>
          <w:szCs w:val="20"/>
          <w:vertAlign w:val="subscript"/>
        </w:rPr>
        <w:t xml:space="preserve"> </w:t>
      </w:r>
      <w:r w:rsidRPr="00A03B1B">
        <w:rPr>
          <w:iCs/>
          <w:szCs w:val="20"/>
        </w:rPr>
        <w:t>= (DARDNOBL</w:t>
      </w:r>
      <w:r w:rsidRPr="00A03B1B">
        <w:rPr>
          <w:iCs/>
          <w:szCs w:val="20"/>
          <w:vertAlign w:val="subscript"/>
        </w:rPr>
        <w:t xml:space="preserve"> </w:t>
      </w:r>
      <w:r w:rsidRPr="00A03B1B">
        <w:rPr>
          <w:i/>
          <w:iCs/>
          <w:szCs w:val="20"/>
          <w:vertAlign w:val="subscript"/>
        </w:rPr>
        <w:t>q</w:t>
      </w:r>
      <w:r w:rsidRPr="00A03B1B">
        <w:rPr>
          <w:iCs/>
          <w:szCs w:val="20"/>
          <w:vertAlign w:val="subscript"/>
        </w:rPr>
        <w:t xml:space="preserve"> </w:t>
      </w:r>
      <w:r w:rsidRPr="00A03B1B">
        <w:rPr>
          <w:iCs/>
          <w:szCs w:val="20"/>
        </w:rPr>
        <w:t xml:space="preserve">- DASARDQ </w:t>
      </w:r>
      <w:r w:rsidRPr="00A03B1B">
        <w:rPr>
          <w:i/>
          <w:iCs/>
          <w:szCs w:val="20"/>
          <w:vertAlign w:val="subscript"/>
        </w:rPr>
        <w:t>q</w:t>
      </w:r>
      <w:r w:rsidRPr="00A03B1B">
        <w:rPr>
          <w:iCs/>
          <w:szCs w:val="20"/>
        </w:rPr>
        <w:t xml:space="preserve">) * DARDPR - DARDAMT </w:t>
      </w:r>
      <w:r w:rsidRPr="00A03B1B">
        <w:rPr>
          <w:i/>
          <w:iCs/>
          <w:szCs w:val="20"/>
          <w:vertAlign w:val="subscript"/>
        </w:rPr>
        <w:t>q</w:t>
      </w:r>
    </w:p>
    <w:p w14:paraId="28BABBB6" w14:textId="77777777" w:rsidR="00A03B1B" w:rsidRPr="00A03B1B" w:rsidRDefault="00A03B1B" w:rsidP="00A03B1B">
      <w:pPr>
        <w:spacing w:after="240"/>
        <w:rPr>
          <w:lang w:val="pt-BR"/>
        </w:rPr>
      </w:pPr>
      <w:r w:rsidRPr="00A03B1B">
        <w:rPr>
          <w:iCs/>
          <w:szCs w:val="20"/>
          <w:lang w:val="pt-BR"/>
        </w:rPr>
        <w:t>Where:</w:t>
      </w:r>
    </w:p>
    <w:p w14:paraId="1EC006A4" w14:textId="77777777" w:rsidR="00A03B1B" w:rsidRPr="00A03B1B" w:rsidRDefault="00A03B1B" w:rsidP="00A03B1B">
      <w:pPr>
        <w:spacing w:after="240"/>
        <w:ind w:left="1440" w:hanging="720"/>
        <w:rPr>
          <w:iCs/>
          <w:szCs w:val="20"/>
        </w:rPr>
      </w:pPr>
      <w:r w:rsidRPr="00A03B1B">
        <w:rPr>
          <w:iCs/>
          <w:szCs w:val="20"/>
        </w:rPr>
        <w:t xml:space="preserve">DARDNOBL </w:t>
      </w:r>
      <w:r w:rsidRPr="00A03B1B">
        <w:rPr>
          <w:i/>
          <w:iCs/>
          <w:szCs w:val="20"/>
          <w:vertAlign w:val="subscript"/>
        </w:rPr>
        <w:t xml:space="preserve">q     </w:t>
      </w:r>
      <w:r w:rsidRPr="00A03B1B">
        <w:rPr>
          <w:iCs/>
          <w:szCs w:val="20"/>
        </w:rPr>
        <w:t xml:space="preserve">=  DAPCRDQTOT * HLRS </w:t>
      </w:r>
      <w:r w:rsidRPr="00A03B1B">
        <w:rPr>
          <w:i/>
          <w:iCs/>
          <w:szCs w:val="20"/>
          <w:vertAlign w:val="subscript"/>
        </w:rPr>
        <w:t>q</w:t>
      </w:r>
      <w:r w:rsidRPr="00A03B1B">
        <w:rPr>
          <w:iCs/>
          <w:szCs w:val="20"/>
        </w:rPr>
        <w:t xml:space="preserve"> </w:t>
      </w:r>
    </w:p>
    <w:p w14:paraId="47CB8D08" w14:textId="77777777" w:rsidR="00A03B1B" w:rsidRPr="00A03B1B" w:rsidRDefault="00A03B1B" w:rsidP="00A03B1B">
      <w:pPr>
        <w:spacing w:after="240"/>
        <w:ind w:left="1440" w:hanging="720"/>
        <w:rPr>
          <w:iCs/>
          <w:szCs w:val="20"/>
        </w:rPr>
      </w:pPr>
      <w:r w:rsidRPr="00A03B1B">
        <w:rPr>
          <w:iCs/>
          <w:szCs w:val="20"/>
        </w:rPr>
        <w:t xml:space="preserve">DAPCRDQTOT       = </w:t>
      </w:r>
      <w:r w:rsidRPr="00A03B1B">
        <w:rPr>
          <w:iCs/>
          <w:position w:val="-22"/>
          <w:szCs w:val="20"/>
        </w:rPr>
        <w:object w:dxaOrig="285" w:dyaOrig="285" w14:anchorId="5CBDD2E0">
          <v:shape id="_x0000_i1119" type="#_x0000_t75" style="width:30pt;height:30pt" o:ole="">
            <v:imagedata r:id="rId135" o:title=""/>
          </v:shape>
          <o:OLEObject Type="Embed" ProgID="Equation.3" ShapeID="_x0000_i1119" DrawAspect="Content" ObjectID="_1831281642" r:id="rId139"/>
        </w:object>
      </w:r>
      <w:r w:rsidRPr="00A03B1B">
        <w:rPr>
          <w:iCs/>
          <w:szCs w:val="20"/>
        </w:rPr>
        <w:t xml:space="preserve"> (</w:t>
      </w:r>
      <w:r w:rsidRPr="00A03B1B">
        <w:rPr>
          <w:iCs/>
          <w:position w:val="-18"/>
          <w:szCs w:val="20"/>
        </w:rPr>
        <w:object w:dxaOrig="285" w:dyaOrig="570" w14:anchorId="794FB3B6">
          <v:shape id="_x0000_i1120" type="#_x0000_t75" style="width:12pt;height:30pt" o:ole="">
            <v:imagedata r:id="rId137" o:title=""/>
          </v:shape>
          <o:OLEObject Type="Embed" ProgID="Equation.3" ShapeID="_x0000_i1120" DrawAspect="Content" ObjectID="_1831281643" r:id="rId140"/>
        </w:object>
      </w:r>
      <w:r w:rsidRPr="00A03B1B">
        <w:rPr>
          <w:iCs/>
          <w:szCs w:val="20"/>
        </w:rPr>
        <w:t>PCRDR</w:t>
      </w:r>
      <w:r w:rsidRPr="00A03B1B">
        <w:rPr>
          <w:i/>
          <w:iCs/>
          <w:szCs w:val="20"/>
        </w:rPr>
        <w:t xml:space="preserve"> </w:t>
      </w:r>
      <w:r w:rsidRPr="00A03B1B">
        <w:rPr>
          <w:i/>
          <w:iCs/>
          <w:szCs w:val="20"/>
          <w:vertAlign w:val="subscript"/>
        </w:rPr>
        <w:t>r, q, DAM</w:t>
      </w:r>
      <w:r w:rsidRPr="00A03B1B">
        <w:rPr>
          <w:iCs/>
          <w:szCs w:val="20"/>
        </w:rPr>
        <w:t xml:space="preserve"> + DARDOAWD </w:t>
      </w:r>
      <w:r w:rsidRPr="00A03B1B">
        <w:rPr>
          <w:i/>
          <w:iCs/>
          <w:szCs w:val="20"/>
          <w:vertAlign w:val="subscript"/>
        </w:rPr>
        <w:t>q</w:t>
      </w:r>
      <w:r w:rsidRPr="00A03B1B">
        <w:rPr>
          <w:iCs/>
          <w:szCs w:val="20"/>
        </w:rPr>
        <w:t xml:space="preserve"> + DASARDQ </w:t>
      </w:r>
      <w:r w:rsidRPr="00A03B1B">
        <w:rPr>
          <w:i/>
          <w:iCs/>
          <w:szCs w:val="20"/>
          <w:vertAlign w:val="subscript"/>
        </w:rPr>
        <w:t>q</w:t>
      </w:r>
      <w:r w:rsidRPr="00A03B1B">
        <w:rPr>
          <w:iCs/>
          <w:szCs w:val="20"/>
        </w:rPr>
        <w:t>)</w:t>
      </w:r>
    </w:p>
    <w:p w14:paraId="66EE425F" w14:textId="77777777" w:rsidR="00A03B1B" w:rsidRPr="00A03B1B" w:rsidRDefault="00A03B1B" w:rsidP="00A03B1B">
      <w:r w:rsidRPr="00A03B1B">
        <w:rPr>
          <w:iCs/>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1"/>
        <w:gridCol w:w="970"/>
        <w:gridCol w:w="6394"/>
      </w:tblGrid>
      <w:tr w:rsidR="00A03B1B" w:rsidRPr="00A03B1B" w14:paraId="5C053D1A" w14:textId="77777777" w:rsidTr="00B31BB1">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5D7527E0" w14:textId="77777777" w:rsidR="00A03B1B" w:rsidRPr="00A03B1B" w:rsidRDefault="00A03B1B" w:rsidP="00A03B1B">
            <w:pPr>
              <w:spacing w:after="120"/>
              <w:rPr>
                <w:b/>
                <w:iCs/>
                <w:sz w:val="20"/>
                <w:szCs w:val="20"/>
              </w:rPr>
            </w:pPr>
            <w:r w:rsidRPr="00A03B1B">
              <w:rPr>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7287B5C2" w14:textId="77777777" w:rsidR="00A03B1B" w:rsidRPr="00A03B1B" w:rsidRDefault="00A03B1B" w:rsidP="00A03B1B">
            <w:pPr>
              <w:spacing w:after="120"/>
              <w:rPr>
                <w:b/>
                <w:iCs/>
                <w:sz w:val="20"/>
                <w:szCs w:val="20"/>
              </w:rPr>
            </w:pPr>
            <w:r w:rsidRPr="00A03B1B">
              <w:rPr>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5B54B734" w14:textId="77777777" w:rsidR="00A03B1B" w:rsidRPr="00A03B1B" w:rsidRDefault="00A03B1B" w:rsidP="00A03B1B">
            <w:pPr>
              <w:spacing w:after="120"/>
              <w:rPr>
                <w:b/>
                <w:iCs/>
                <w:sz w:val="20"/>
                <w:szCs w:val="20"/>
              </w:rPr>
            </w:pPr>
            <w:r w:rsidRPr="00A03B1B">
              <w:rPr>
                <w:b/>
                <w:iCs/>
                <w:sz w:val="20"/>
                <w:szCs w:val="20"/>
              </w:rPr>
              <w:t>Description</w:t>
            </w:r>
          </w:p>
        </w:tc>
      </w:tr>
      <w:tr w:rsidR="00A03B1B" w:rsidRPr="00A03B1B" w14:paraId="53713C03" w14:textId="77777777" w:rsidTr="00B31BB1">
        <w:trPr>
          <w:cantSplit/>
        </w:trPr>
        <w:tc>
          <w:tcPr>
            <w:tcW w:w="1883" w:type="dxa"/>
            <w:tcBorders>
              <w:top w:val="single" w:sz="4" w:space="0" w:color="auto"/>
              <w:left w:val="single" w:sz="4" w:space="0" w:color="auto"/>
              <w:bottom w:val="single" w:sz="4" w:space="0" w:color="auto"/>
              <w:right w:val="single" w:sz="4" w:space="0" w:color="auto"/>
            </w:tcBorders>
            <w:hideMark/>
          </w:tcPr>
          <w:p w14:paraId="5005E7E9" w14:textId="77777777" w:rsidR="00A03B1B" w:rsidRPr="00A03B1B" w:rsidRDefault="00A03B1B" w:rsidP="00A03B1B">
            <w:pPr>
              <w:spacing w:after="60"/>
              <w:rPr>
                <w:iCs/>
                <w:sz w:val="20"/>
                <w:szCs w:val="20"/>
              </w:rPr>
            </w:pPr>
            <w:r w:rsidRPr="00A03B1B">
              <w:rPr>
                <w:iCs/>
                <w:sz w:val="20"/>
                <w:szCs w:val="20"/>
              </w:rPr>
              <w:t xml:space="preserve">DARTPCRDAMT </w:t>
            </w:r>
            <w:r w:rsidRPr="00A03B1B">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D9EAAD7" w14:textId="77777777" w:rsidR="00A03B1B" w:rsidRPr="00A03B1B" w:rsidRDefault="00A03B1B" w:rsidP="00A03B1B">
            <w:pPr>
              <w:spacing w:after="60"/>
              <w:rPr>
                <w:iCs/>
                <w:sz w:val="20"/>
                <w:szCs w:val="20"/>
              </w:rPr>
            </w:pPr>
            <w:r w:rsidRPr="00A03B1B">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1B0CC1BD" w14:textId="77777777" w:rsidR="00A03B1B" w:rsidRPr="00A03B1B" w:rsidRDefault="00A03B1B" w:rsidP="00A03B1B">
            <w:pPr>
              <w:spacing w:after="60"/>
              <w:rPr>
                <w:iCs/>
                <w:sz w:val="20"/>
                <w:szCs w:val="20"/>
              </w:rPr>
            </w:pPr>
            <w:r w:rsidRPr="00A03B1B">
              <w:rPr>
                <w:i/>
                <w:iCs/>
                <w:sz w:val="20"/>
                <w:szCs w:val="20"/>
              </w:rPr>
              <w:t>Day-Ahead Updated Real-Time Procured Capacity for Reg-Down Amount by QSE</w:t>
            </w:r>
            <w:r w:rsidRPr="00A03B1B">
              <w:rPr>
                <w:iCs/>
                <w:sz w:val="20"/>
                <w:szCs w:val="20"/>
              </w:rPr>
              <w:t xml:space="preserve">—The payment or charge to QSE </w:t>
            </w:r>
            <w:r w:rsidRPr="00A03B1B">
              <w:rPr>
                <w:i/>
                <w:iCs/>
                <w:sz w:val="20"/>
                <w:szCs w:val="20"/>
              </w:rPr>
              <w:t>q</w:t>
            </w:r>
            <w:r w:rsidRPr="00A03B1B">
              <w:rPr>
                <w:iCs/>
                <w:sz w:val="20"/>
                <w:szCs w:val="20"/>
              </w:rPr>
              <w:t xml:space="preserve"> for Reg-Down, for the re-calculated Real-Time obligation, for the Operating Hour.</w:t>
            </w:r>
          </w:p>
        </w:tc>
      </w:tr>
      <w:tr w:rsidR="00A03B1B" w:rsidRPr="00A03B1B" w14:paraId="1B4C61C8" w14:textId="77777777" w:rsidTr="00B31BB1">
        <w:trPr>
          <w:cantSplit/>
        </w:trPr>
        <w:tc>
          <w:tcPr>
            <w:tcW w:w="1883" w:type="dxa"/>
            <w:tcBorders>
              <w:top w:val="single" w:sz="4" w:space="0" w:color="auto"/>
              <w:left w:val="single" w:sz="4" w:space="0" w:color="auto"/>
              <w:bottom w:val="single" w:sz="4" w:space="0" w:color="auto"/>
              <w:right w:val="single" w:sz="4" w:space="0" w:color="auto"/>
            </w:tcBorders>
            <w:hideMark/>
          </w:tcPr>
          <w:p w14:paraId="3A181C74" w14:textId="77777777" w:rsidR="00A03B1B" w:rsidRPr="00A03B1B" w:rsidRDefault="00A03B1B" w:rsidP="00A03B1B">
            <w:pPr>
              <w:spacing w:after="60"/>
              <w:rPr>
                <w:iCs/>
                <w:sz w:val="20"/>
                <w:szCs w:val="20"/>
              </w:rPr>
            </w:pPr>
            <w:r w:rsidRPr="00A03B1B">
              <w:rPr>
                <w:iCs/>
                <w:sz w:val="20"/>
                <w:szCs w:val="20"/>
              </w:rPr>
              <w:t>DARDPR</w:t>
            </w:r>
          </w:p>
        </w:tc>
        <w:tc>
          <w:tcPr>
            <w:tcW w:w="990" w:type="dxa"/>
            <w:tcBorders>
              <w:top w:val="single" w:sz="4" w:space="0" w:color="auto"/>
              <w:left w:val="single" w:sz="4" w:space="0" w:color="auto"/>
              <w:bottom w:val="single" w:sz="4" w:space="0" w:color="auto"/>
              <w:right w:val="single" w:sz="4" w:space="0" w:color="auto"/>
            </w:tcBorders>
            <w:hideMark/>
          </w:tcPr>
          <w:p w14:paraId="4A084E0E" w14:textId="77777777" w:rsidR="00A03B1B" w:rsidRPr="00A03B1B" w:rsidRDefault="00A03B1B" w:rsidP="00A03B1B">
            <w:pPr>
              <w:spacing w:after="60"/>
              <w:rPr>
                <w:iCs/>
                <w:sz w:val="20"/>
                <w:szCs w:val="20"/>
              </w:rPr>
            </w:pPr>
            <w:r w:rsidRPr="00A03B1B">
              <w:rPr>
                <w:iCs/>
                <w:sz w:val="20"/>
                <w:szCs w:val="20"/>
              </w:rPr>
              <w:t xml:space="preserve">$/MW </w:t>
            </w:r>
          </w:p>
        </w:tc>
        <w:tc>
          <w:tcPr>
            <w:tcW w:w="6840" w:type="dxa"/>
            <w:tcBorders>
              <w:top w:val="single" w:sz="4" w:space="0" w:color="auto"/>
              <w:left w:val="single" w:sz="4" w:space="0" w:color="auto"/>
              <w:bottom w:val="single" w:sz="4" w:space="0" w:color="auto"/>
              <w:right w:val="single" w:sz="4" w:space="0" w:color="auto"/>
            </w:tcBorders>
            <w:hideMark/>
          </w:tcPr>
          <w:p w14:paraId="3BA7469A" w14:textId="77777777" w:rsidR="00A03B1B" w:rsidRPr="00A03B1B" w:rsidRDefault="00A03B1B" w:rsidP="00A03B1B">
            <w:pPr>
              <w:spacing w:after="60"/>
              <w:rPr>
                <w:i/>
                <w:iCs/>
                <w:sz w:val="20"/>
                <w:szCs w:val="20"/>
              </w:rPr>
            </w:pPr>
            <w:r w:rsidRPr="00A03B1B">
              <w:rPr>
                <w:i/>
                <w:iCs/>
                <w:sz w:val="20"/>
                <w:szCs w:val="20"/>
              </w:rPr>
              <w:t>Day-Ahead Reg-Down Price</w:t>
            </w:r>
            <w:r w:rsidRPr="00A03B1B">
              <w:rPr>
                <w:iCs/>
                <w:sz w:val="20"/>
                <w:szCs w:val="20"/>
              </w:rPr>
              <w:t>—The DAM Reg-Down price for the Operating Hour.</w:t>
            </w:r>
          </w:p>
        </w:tc>
      </w:tr>
      <w:tr w:rsidR="00A03B1B" w:rsidRPr="00A03B1B" w14:paraId="6A7C6A51" w14:textId="77777777" w:rsidTr="00B31BB1">
        <w:trPr>
          <w:cantSplit/>
        </w:trPr>
        <w:tc>
          <w:tcPr>
            <w:tcW w:w="1883" w:type="dxa"/>
            <w:tcBorders>
              <w:top w:val="single" w:sz="4" w:space="0" w:color="auto"/>
              <w:left w:val="single" w:sz="4" w:space="0" w:color="auto"/>
              <w:bottom w:val="single" w:sz="4" w:space="0" w:color="auto"/>
              <w:right w:val="single" w:sz="4" w:space="0" w:color="auto"/>
            </w:tcBorders>
            <w:hideMark/>
          </w:tcPr>
          <w:p w14:paraId="5C4FF558" w14:textId="77777777" w:rsidR="00A03B1B" w:rsidRPr="00A03B1B" w:rsidRDefault="00A03B1B" w:rsidP="00A03B1B">
            <w:pPr>
              <w:spacing w:after="60"/>
              <w:rPr>
                <w:iCs/>
                <w:sz w:val="20"/>
                <w:szCs w:val="20"/>
              </w:rPr>
            </w:pPr>
            <w:r w:rsidRPr="00A03B1B">
              <w:rPr>
                <w:iCs/>
                <w:sz w:val="20"/>
                <w:szCs w:val="20"/>
              </w:rPr>
              <w:t>DARDNOBL</w:t>
            </w:r>
            <w:r w:rsidRPr="00A03B1B">
              <w:rPr>
                <w:iCs/>
                <w:sz w:val="20"/>
                <w:szCs w:val="20"/>
                <w:vertAlign w:val="subscript"/>
              </w:rPr>
              <w:t xml:space="preserve"> </w:t>
            </w:r>
            <w:r w:rsidRPr="00A03B1B">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28419F3" w14:textId="77777777" w:rsidR="00A03B1B" w:rsidRPr="00A03B1B" w:rsidRDefault="00A03B1B" w:rsidP="00A03B1B">
            <w:pPr>
              <w:spacing w:after="60"/>
              <w:rPr>
                <w:iCs/>
                <w:sz w:val="20"/>
                <w:szCs w:val="20"/>
              </w:rPr>
            </w:pPr>
            <w:r w:rsidRPr="00A03B1B">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0E41EC0" w14:textId="77777777" w:rsidR="00A03B1B" w:rsidRPr="00A03B1B" w:rsidRDefault="00A03B1B" w:rsidP="00A03B1B">
            <w:pPr>
              <w:spacing w:after="60"/>
              <w:rPr>
                <w:i/>
                <w:iCs/>
                <w:sz w:val="20"/>
                <w:szCs w:val="20"/>
              </w:rPr>
            </w:pPr>
            <w:r w:rsidRPr="00A03B1B">
              <w:rPr>
                <w:i/>
                <w:iCs/>
                <w:sz w:val="20"/>
                <w:szCs w:val="20"/>
              </w:rPr>
              <w:t>Day-Ahead Reg-Down New Obligation per QSE—</w:t>
            </w:r>
            <w:r w:rsidRPr="00A03B1B">
              <w:rPr>
                <w:iCs/>
                <w:sz w:val="20"/>
                <w:szCs w:val="20"/>
              </w:rPr>
              <w:t xml:space="preserve">The updated Reg-Down Ancillary Service Obligation in Real-Time, for QSE </w:t>
            </w:r>
            <w:r w:rsidRPr="00A03B1B">
              <w:rPr>
                <w:i/>
                <w:iCs/>
                <w:sz w:val="20"/>
                <w:szCs w:val="20"/>
              </w:rPr>
              <w:t>q</w:t>
            </w:r>
            <w:r w:rsidRPr="00A03B1B">
              <w:rPr>
                <w:iCs/>
                <w:sz w:val="20"/>
                <w:szCs w:val="20"/>
              </w:rPr>
              <w:t>, for the Operating Hour.</w:t>
            </w:r>
          </w:p>
        </w:tc>
      </w:tr>
      <w:tr w:rsidR="00A03B1B" w:rsidRPr="00A03B1B" w14:paraId="57EF13E9" w14:textId="77777777" w:rsidTr="00B31BB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207899B" w14:textId="77777777" w:rsidR="00A03B1B" w:rsidRPr="00A03B1B" w:rsidRDefault="00A03B1B" w:rsidP="00A03B1B">
            <w:pPr>
              <w:spacing w:after="60"/>
              <w:rPr>
                <w:i/>
                <w:iCs/>
                <w:sz w:val="20"/>
                <w:szCs w:val="20"/>
              </w:rPr>
            </w:pPr>
            <w:r w:rsidRPr="00A03B1B">
              <w:rPr>
                <w:iCs/>
                <w:sz w:val="20"/>
                <w:szCs w:val="20"/>
              </w:rPr>
              <w:t xml:space="preserve">DARDAMT </w:t>
            </w:r>
            <w:r w:rsidRPr="00A03B1B">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636D387" w14:textId="77777777" w:rsidR="00A03B1B" w:rsidRPr="00A03B1B" w:rsidRDefault="00A03B1B" w:rsidP="00A03B1B">
            <w:pPr>
              <w:spacing w:after="60"/>
              <w:rPr>
                <w:iCs/>
                <w:sz w:val="20"/>
                <w:szCs w:val="20"/>
              </w:rPr>
            </w:pPr>
            <w:r w:rsidRPr="00A03B1B">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705DC22C" w14:textId="77777777" w:rsidR="00A03B1B" w:rsidRPr="00A03B1B" w:rsidRDefault="00A03B1B" w:rsidP="00A03B1B">
            <w:pPr>
              <w:spacing w:after="60"/>
              <w:rPr>
                <w:iCs/>
                <w:sz w:val="20"/>
                <w:szCs w:val="20"/>
              </w:rPr>
            </w:pPr>
            <w:r w:rsidRPr="00A03B1B">
              <w:rPr>
                <w:i/>
                <w:iCs/>
                <w:sz w:val="20"/>
                <w:szCs w:val="20"/>
              </w:rPr>
              <w:t>Day-Ahead Reg-Down Amount per QSE</w:t>
            </w:r>
            <w:r w:rsidRPr="00A03B1B">
              <w:rPr>
                <w:iCs/>
                <w:sz w:val="20"/>
                <w:szCs w:val="20"/>
              </w:rPr>
              <w:t xml:space="preserve">—QSE </w:t>
            </w:r>
            <w:r w:rsidRPr="00A03B1B">
              <w:rPr>
                <w:i/>
                <w:iCs/>
                <w:sz w:val="20"/>
                <w:szCs w:val="20"/>
              </w:rPr>
              <w:t>q</w:t>
            </w:r>
            <w:r w:rsidRPr="00A03B1B">
              <w:rPr>
                <w:iCs/>
                <w:sz w:val="20"/>
                <w:szCs w:val="20"/>
              </w:rPr>
              <w:t>’s share of the DAM cost for Reg-Down, for the Operating Hour.</w:t>
            </w:r>
          </w:p>
        </w:tc>
      </w:tr>
      <w:tr w:rsidR="00A03B1B" w:rsidRPr="00A03B1B" w14:paraId="17DF71C8" w14:textId="77777777" w:rsidTr="00B31BB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9DBAA4A" w14:textId="77777777" w:rsidR="00A03B1B" w:rsidRPr="00A03B1B" w:rsidRDefault="00A03B1B" w:rsidP="00A03B1B">
            <w:pPr>
              <w:spacing w:after="60"/>
              <w:rPr>
                <w:iCs/>
                <w:sz w:val="20"/>
                <w:szCs w:val="20"/>
              </w:rPr>
            </w:pPr>
            <w:r w:rsidRPr="00A03B1B">
              <w:rPr>
                <w:iCs/>
                <w:sz w:val="20"/>
                <w:szCs w:val="20"/>
              </w:rPr>
              <w:t xml:space="preserve">PCRDR </w:t>
            </w:r>
            <w:r w:rsidRPr="00A03B1B">
              <w:rPr>
                <w:i/>
                <w:iCs/>
                <w:sz w:val="20"/>
                <w:szCs w:val="20"/>
                <w:vertAlign w:val="subscript"/>
              </w:rPr>
              <w:t>r,</w:t>
            </w:r>
            <w:r w:rsidRPr="00A03B1B">
              <w:rPr>
                <w:i/>
                <w:iCs/>
                <w:sz w:val="20"/>
                <w:szCs w:val="20"/>
              </w:rPr>
              <w:t xml:space="preserve"> </w:t>
            </w:r>
            <w:r w:rsidRPr="00A03B1B">
              <w:rPr>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4B2087CA" w14:textId="77777777" w:rsidR="00A03B1B" w:rsidRPr="00A03B1B" w:rsidRDefault="00A03B1B" w:rsidP="00A03B1B">
            <w:pPr>
              <w:spacing w:after="60"/>
              <w:rPr>
                <w:iCs/>
                <w:sz w:val="20"/>
                <w:szCs w:val="20"/>
              </w:rPr>
            </w:pPr>
            <w:r w:rsidRPr="00A03B1B">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3A061EFC" w14:textId="77777777" w:rsidR="00A03B1B" w:rsidRPr="00A03B1B" w:rsidRDefault="00A03B1B" w:rsidP="00A03B1B">
            <w:pPr>
              <w:spacing w:after="60"/>
              <w:rPr>
                <w:i/>
                <w:iCs/>
                <w:sz w:val="20"/>
                <w:szCs w:val="20"/>
              </w:rPr>
            </w:pPr>
            <w:r w:rsidRPr="00A03B1B">
              <w:rPr>
                <w:i/>
                <w:iCs/>
                <w:sz w:val="20"/>
                <w:szCs w:val="20"/>
              </w:rPr>
              <w:t>Procured Capacity for Reg-Down per Resource per QSE in DAM</w:t>
            </w:r>
            <w:r w:rsidRPr="00A03B1B">
              <w:rPr>
                <w:iCs/>
                <w:sz w:val="20"/>
                <w:szCs w:val="20"/>
              </w:rPr>
              <w:t xml:space="preserve">—The Reg-Down capacity awarded to QSE </w:t>
            </w:r>
            <w:r w:rsidRPr="00A03B1B">
              <w:rPr>
                <w:i/>
                <w:iCs/>
                <w:sz w:val="20"/>
                <w:szCs w:val="20"/>
              </w:rPr>
              <w:t>q</w:t>
            </w:r>
            <w:r w:rsidRPr="00A03B1B">
              <w:rPr>
                <w:iCs/>
                <w:sz w:val="20"/>
                <w:szCs w:val="20"/>
              </w:rPr>
              <w:t xml:space="preserve"> in the DAM for Resource </w:t>
            </w:r>
            <w:r w:rsidRPr="00A03B1B">
              <w:rPr>
                <w:i/>
                <w:iCs/>
                <w:sz w:val="20"/>
                <w:szCs w:val="20"/>
              </w:rPr>
              <w:t>r</w:t>
            </w:r>
            <w:r w:rsidRPr="00A03B1B">
              <w:rPr>
                <w:iCs/>
                <w:sz w:val="20"/>
                <w:szCs w:val="20"/>
              </w:rPr>
              <w:t xml:space="preserve"> for the Operating Hour.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5BEB738C" w14:textId="77777777" w:rsidTr="00B31BB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721CBD07" w14:textId="77777777" w:rsidR="00A03B1B" w:rsidRPr="00A03B1B" w:rsidRDefault="00A03B1B" w:rsidP="00A03B1B">
            <w:pPr>
              <w:spacing w:after="60"/>
              <w:rPr>
                <w:iCs/>
                <w:sz w:val="20"/>
                <w:szCs w:val="20"/>
              </w:rPr>
            </w:pPr>
            <w:r w:rsidRPr="00A03B1B">
              <w:rPr>
                <w:iCs/>
                <w:sz w:val="20"/>
                <w:szCs w:val="20"/>
              </w:rPr>
              <w:t xml:space="preserve">DARDOAWD </w:t>
            </w:r>
            <w:r w:rsidRPr="00A03B1B">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38C984C" w14:textId="77777777" w:rsidR="00A03B1B" w:rsidRPr="00A03B1B" w:rsidRDefault="00A03B1B" w:rsidP="00A03B1B">
            <w:pPr>
              <w:spacing w:after="60"/>
              <w:rPr>
                <w:iCs/>
                <w:sz w:val="20"/>
                <w:szCs w:val="20"/>
              </w:rPr>
            </w:pPr>
            <w:r w:rsidRPr="00A03B1B">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3BB8508" w14:textId="77777777" w:rsidR="00A03B1B" w:rsidRPr="00A03B1B" w:rsidRDefault="00A03B1B" w:rsidP="00A03B1B">
            <w:pPr>
              <w:spacing w:after="60"/>
              <w:rPr>
                <w:iCs/>
                <w:sz w:val="20"/>
                <w:szCs w:val="20"/>
              </w:rPr>
            </w:pPr>
            <w:r w:rsidRPr="00A03B1B">
              <w:rPr>
                <w:i/>
                <w:iCs/>
                <w:sz w:val="20"/>
                <w:szCs w:val="20"/>
              </w:rPr>
              <w:t>Day-Ahead Reg-Down Only Award for the QSE</w:t>
            </w:r>
            <w:r w:rsidRPr="00A03B1B">
              <w:rPr>
                <w:iCs/>
                <w:sz w:val="20"/>
                <w:szCs w:val="20"/>
              </w:rPr>
              <w:t xml:space="preserve">—The Reg-Down Only capacity awarded in the DAM to QSE </w:t>
            </w:r>
            <w:r w:rsidRPr="00A03B1B">
              <w:rPr>
                <w:i/>
                <w:iCs/>
                <w:sz w:val="20"/>
                <w:szCs w:val="20"/>
              </w:rPr>
              <w:t>q</w:t>
            </w:r>
            <w:r w:rsidRPr="00A03B1B">
              <w:rPr>
                <w:iCs/>
                <w:sz w:val="20"/>
                <w:szCs w:val="20"/>
              </w:rPr>
              <w:t xml:space="preserve"> for the Operating Hour.</w:t>
            </w:r>
          </w:p>
        </w:tc>
      </w:tr>
      <w:tr w:rsidR="00A03B1B" w:rsidRPr="00A03B1B" w14:paraId="66688102" w14:textId="77777777" w:rsidTr="00B31BB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72BCB46C" w14:textId="77777777" w:rsidR="00A03B1B" w:rsidRPr="00A03B1B" w:rsidRDefault="00A03B1B" w:rsidP="00A03B1B">
            <w:pPr>
              <w:spacing w:after="60"/>
              <w:rPr>
                <w:iCs/>
                <w:sz w:val="20"/>
                <w:szCs w:val="20"/>
              </w:rPr>
            </w:pPr>
            <w:r w:rsidRPr="00A03B1B">
              <w:rPr>
                <w:iCs/>
                <w:sz w:val="20"/>
                <w:szCs w:val="20"/>
              </w:rPr>
              <w:t>HLRS</w:t>
            </w:r>
            <w:r w:rsidRPr="00A03B1B">
              <w:rPr>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4C628905" w14:textId="77777777" w:rsidR="00A03B1B" w:rsidRPr="00A03B1B" w:rsidRDefault="00A03B1B" w:rsidP="00A03B1B">
            <w:pPr>
              <w:spacing w:after="60"/>
              <w:rPr>
                <w:iCs/>
                <w:sz w:val="20"/>
                <w:szCs w:val="20"/>
              </w:rPr>
            </w:pPr>
            <w:r w:rsidRPr="00A03B1B">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7B2F7355" w14:textId="77777777" w:rsidR="00A03B1B" w:rsidRPr="00A03B1B" w:rsidRDefault="00A03B1B" w:rsidP="00A03B1B">
            <w:pPr>
              <w:spacing w:after="60"/>
              <w:rPr>
                <w:iCs/>
                <w:sz w:val="20"/>
                <w:szCs w:val="20"/>
              </w:rPr>
            </w:pPr>
            <w:r w:rsidRPr="00A03B1B">
              <w:rPr>
                <w:i/>
                <w:iCs/>
                <w:sz w:val="20"/>
                <w:szCs w:val="20"/>
              </w:rPr>
              <w:t>Hourly Load Ratio Share per QSE</w:t>
            </w:r>
            <w:r w:rsidRPr="00A03B1B">
              <w:rPr>
                <w:iCs/>
                <w:sz w:val="20"/>
                <w:szCs w:val="20"/>
              </w:rPr>
              <w:t xml:space="preserve">—The Real-Time as defined in Section 6.6.2.4, QSE Load Ratio Share for an Operating Hour, for QSE </w:t>
            </w:r>
            <w:r w:rsidRPr="00A03B1B">
              <w:rPr>
                <w:i/>
                <w:iCs/>
                <w:sz w:val="20"/>
                <w:szCs w:val="20"/>
              </w:rPr>
              <w:t>q</w:t>
            </w:r>
            <w:r w:rsidRPr="00A03B1B">
              <w:rPr>
                <w:iCs/>
                <w:sz w:val="20"/>
                <w:szCs w:val="20"/>
              </w:rPr>
              <w:t>, for the Operating Hour.</w:t>
            </w:r>
          </w:p>
        </w:tc>
      </w:tr>
      <w:tr w:rsidR="00A03B1B" w:rsidRPr="00A03B1B" w14:paraId="44C2B91E" w14:textId="77777777" w:rsidTr="00B31BB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22A10C1" w14:textId="77777777" w:rsidR="00A03B1B" w:rsidRPr="00A03B1B" w:rsidRDefault="00A03B1B" w:rsidP="00A03B1B">
            <w:pPr>
              <w:spacing w:after="60"/>
              <w:rPr>
                <w:iCs/>
                <w:sz w:val="20"/>
                <w:szCs w:val="20"/>
              </w:rPr>
            </w:pPr>
            <w:r w:rsidRPr="00A03B1B">
              <w:rPr>
                <w:iCs/>
                <w:sz w:val="20"/>
                <w:szCs w:val="20"/>
              </w:rPr>
              <w:t xml:space="preserve">DAPCRDQTOT  </w:t>
            </w:r>
          </w:p>
        </w:tc>
        <w:tc>
          <w:tcPr>
            <w:tcW w:w="990" w:type="dxa"/>
            <w:tcBorders>
              <w:top w:val="single" w:sz="4" w:space="0" w:color="auto"/>
              <w:left w:val="single" w:sz="4" w:space="0" w:color="auto"/>
              <w:bottom w:val="single" w:sz="4" w:space="0" w:color="auto"/>
              <w:right w:val="single" w:sz="4" w:space="0" w:color="auto"/>
            </w:tcBorders>
            <w:hideMark/>
          </w:tcPr>
          <w:p w14:paraId="32D18C96" w14:textId="77777777" w:rsidR="00A03B1B" w:rsidRPr="00A03B1B" w:rsidRDefault="00A03B1B" w:rsidP="00A03B1B">
            <w:pPr>
              <w:spacing w:after="60"/>
              <w:rPr>
                <w:iCs/>
                <w:sz w:val="20"/>
                <w:szCs w:val="20"/>
              </w:rPr>
            </w:pPr>
            <w:r w:rsidRPr="00A03B1B">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C0B337B" w14:textId="77777777" w:rsidR="00A03B1B" w:rsidRPr="00A03B1B" w:rsidRDefault="00A03B1B" w:rsidP="00A03B1B">
            <w:pPr>
              <w:spacing w:after="60"/>
              <w:rPr>
                <w:i/>
                <w:iCs/>
                <w:sz w:val="20"/>
                <w:szCs w:val="20"/>
              </w:rPr>
            </w:pPr>
            <w:r w:rsidRPr="00A03B1B">
              <w:rPr>
                <w:i/>
                <w:iCs/>
                <w:sz w:val="20"/>
                <w:szCs w:val="20"/>
              </w:rPr>
              <w:t>Day-Ahead Procured Capacity for Reg-Down Total</w:t>
            </w:r>
            <w:r w:rsidRPr="00A03B1B">
              <w:rPr>
                <w:iCs/>
                <w:sz w:val="20"/>
                <w:szCs w:val="20"/>
              </w:rPr>
              <w:t>—The total Reg-Down capacity for all QSEs for all Reg-Down awarded and self-arranged, in the DAM for the Operating Hour.</w:t>
            </w:r>
          </w:p>
        </w:tc>
      </w:tr>
      <w:tr w:rsidR="00A03B1B" w:rsidRPr="00A03B1B" w14:paraId="2AC8D982" w14:textId="77777777" w:rsidTr="00B31BB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7D44A004" w14:textId="77777777" w:rsidR="00A03B1B" w:rsidRPr="00A03B1B" w:rsidRDefault="00A03B1B" w:rsidP="00A03B1B">
            <w:pPr>
              <w:spacing w:after="60"/>
              <w:rPr>
                <w:iCs/>
                <w:sz w:val="20"/>
                <w:szCs w:val="20"/>
              </w:rPr>
            </w:pPr>
            <w:r w:rsidRPr="00A03B1B">
              <w:rPr>
                <w:iCs/>
                <w:sz w:val="20"/>
                <w:szCs w:val="20"/>
              </w:rPr>
              <w:t xml:space="preserve">DASARDQ </w:t>
            </w:r>
            <w:r w:rsidRPr="00A03B1B">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CBBBDC7" w14:textId="77777777" w:rsidR="00A03B1B" w:rsidRPr="00A03B1B" w:rsidRDefault="00A03B1B" w:rsidP="00A03B1B">
            <w:pPr>
              <w:spacing w:after="60"/>
              <w:rPr>
                <w:iCs/>
                <w:sz w:val="20"/>
                <w:szCs w:val="20"/>
              </w:rPr>
            </w:pPr>
            <w:r w:rsidRPr="00A03B1B">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96C4CBD" w14:textId="77777777" w:rsidR="00A03B1B" w:rsidRPr="00A03B1B" w:rsidRDefault="00A03B1B" w:rsidP="00A03B1B">
            <w:pPr>
              <w:spacing w:after="60"/>
              <w:rPr>
                <w:iCs/>
                <w:sz w:val="20"/>
                <w:szCs w:val="20"/>
              </w:rPr>
            </w:pPr>
            <w:r w:rsidRPr="00A03B1B">
              <w:rPr>
                <w:i/>
                <w:iCs/>
                <w:sz w:val="20"/>
                <w:szCs w:val="20"/>
              </w:rPr>
              <w:t>Day-Ahead Self-Arranged Reg-Down Quantity per QSE</w:t>
            </w:r>
            <w:r w:rsidRPr="00A03B1B">
              <w:rPr>
                <w:iCs/>
                <w:sz w:val="20"/>
                <w:szCs w:val="20"/>
              </w:rPr>
              <w:t xml:space="preserve">—The self-arranged Reg-Down capacity submitted by QSE </w:t>
            </w:r>
            <w:r w:rsidRPr="00A03B1B">
              <w:rPr>
                <w:i/>
                <w:iCs/>
                <w:sz w:val="20"/>
                <w:szCs w:val="20"/>
              </w:rPr>
              <w:t>q</w:t>
            </w:r>
            <w:r w:rsidRPr="00A03B1B">
              <w:rPr>
                <w:iCs/>
                <w:sz w:val="20"/>
                <w:szCs w:val="20"/>
              </w:rPr>
              <w:t xml:space="preserve"> before 1000 in the DAM for the Operating Hour.</w:t>
            </w:r>
          </w:p>
        </w:tc>
      </w:tr>
      <w:tr w:rsidR="00A03B1B" w:rsidRPr="00A03B1B" w14:paraId="078A77F7" w14:textId="77777777" w:rsidTr="00B31BB1">
        <w:trPr>
          <w:cantSplit/>
        </w:trPr>
        <w:tc>
          <w:tcPr>
            <w:tcW w:w="1883" w:type="dxa"/>
            <w:tcBorders>
              <w:top w:val="single" w:sz="4" w:space="0" w:color="auto"/>
              <w:left w:val="single" w:sz="4" w:space="0" w:color="auto"/>
              <w:bottom w:val="single" w:sz="4" w:space="0" w:color="auto"/>
              <w:right w:val="single" w:sz="4" w:space="0" w:color="auto"/>
            </w:tcBorders>
            <w:hideMark/>
          </w:tcPr>
          <w:p w14:paraId="764D2AD0" w14:textId="77777777" w:rsidR="00A03B1B" w:rsidRPr="00A03B1B" w:rsidRDefault="00A03B1B" w:rsidP="00A03B1B">
            <w:pPr>
              <w:spacing w:after="60"/>
              <w:rPr>
                <w:i/>
                <w:iCs/>
                <w:sz w:val="20"/>
                <w:szCs w:val="20"/>
              </w:rPr>
            </w:pPr>
            <w:r w:rsidRPr="00A03B1B">
              <w:rPr>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09705E8F" w14:textId="77777777" w:rsidR="00A03B1B" w:rsidRPr="00A03B1B" w:rsidRDefault="00A03B1B" w:rsidP="00A03B1B">
            <w:pPr>
              <w:spacing w:after="60"/>
              <w:rPr>
                <w:iCs/>
                <w:sz w:val="20"/>
                <w:szCs w:val="20"/>
              </w:rPr>
            </w:pPr>
            <w:r w:rsidRPr="00A03B1B">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36E84421" w14:textId="77777777" w:rsidR="00A03B1B" w:rsidRPr="00A03B1B" w:rsidRDefault="00A03B1B" w:rsidP="00A03B1B">
            <w:pPr>
              <w:spacing w:after="60"/>
              <w:rPr>
                <w:iCs/>
                <w:sz w:val="20"/>
                <w:szCs w:val="20"/>
              </w:rPr>
            </w:pPr>
            <w:r w:rsidRPr="00A03B1B">
              <w:rPr>
                <w:iCs/>
                <w:sz w:val="20"/>
                <w:szCs w:val="20"/>
              </w:rPr>
              <w:t>A QSE.</w:t>
            </w:r>
          </w:p>
        </w:tc>
      </w:tr>
      <w:tr w:rsidR="00A03B1B" w:rsidRPr="00A03B1B" w14:paraId="0E5CA109" w14:textId="77777777" w:rsidTr="00B31BB1">
        <w:trPr>
          <w:cantSplit/>
        </w:trPr>
        <w:tc>
          <w:tcPr>
            <w:tcW w:w="1883" w:type="dxa"/>
            <w:tcBorders>
              <w:top w:val="single" w:sz="4" w:space="0" w:color="auto"/>
              <w:left w:val="single" w:sz="4" w:space="0" w:color="auto"/>
              <w:bottom w:val="single" w:sz="4" w:space="0" w:color="auto"/>
              <w:right w:val="single" w:sz="4" w:space="0" w:color="auto"/>
            </w:tcBorders>
            <w:hideMark/>
          </w:tcPr>
          <w:p w14:paraId="6628E744" w14:textId="77777777" w:rsidR="00A03B1B" w:rsidRPr="00A03B1B" w:rsidRDefault="00A03B1B" w:rsidP="00A03B1B">
            <w:pPr>
              <w:spacing w:after="60"/>
              <w:rPr>
                <w:i/>
                <w:iCs/>
                <w:sz w:val="20"/>
                <w:szCs w:val="20"/>
              </w:rPr>
            </w:pPr>
            <w:r w:rsidRPr="00A03B1B">
              <w:rPr>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4A3CFFCF" w14:textId="77777777" w:rsidR="00A03B1B" w:rsidRPr="00A03B1B" w:rsidRDefault="00A03B1B" w:rsidP="00A03B1B">
            <w:pPr>
              <w:spacing w:after="60"/>
              <w:rPr>
                <w:iCs/>
                <w:sz w:val="20"/>
                <w:szCs w:val="20"/>
              </w:rPr>
            </w:pPr>
            <w:r w:rsidRPr="00A03B1B">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212E7574" w14:textId="77777777" w:rsidR="00A03B1B" w:rsidRPr="00A03B1B" w:rsidRDefault="00A03B1B" w:rsidP="00A03B1B">
            <w:pPr>
              <w:spacing w:after="60"/>
              <w:rPr>
                <w:iCs/>
                <w:sz w:val="20"/>
                <w:szCs w:val="20"/>
              </w:rPr>
            </w:pPr>
            <w:r w:rsidRPr="00A03B1B">
              <w:rPr>
                <w:iCs/>
                <w:sz w:val="20"/>
                <w:szCs w:val="20"/>
              </w:rPr>
              <w:t>A Resource.</w:t>
            </w:r>
          </w:p>
        </w:tc>
      </w:tr>
    </w:tbl>
    <w:p w14:paraId="129A8B19" w14:textId="77777777" w:rsidR="00A03B1B" w:rsidRPr="00A03B1B" w:rsidRDefault="00A03B1B" w:rsidP="00A03B1B">
      <w:pPr>
        <w:spacing w:before="240" w:after="240"/>
        <w:ind w:left="1440" w:hanging="720"/>
        <w:rPr>
          <w:iCs/>
          <w:szCs w:val="20"/>
        </w:rPr>
      </w:pPr>
      <w:r w:rsidRPr="00A03B1B">
        <w:rPr>
          <w:iCs/>
          <w:szCs w:val="20"/>
        </w:rPr>
        <w:t>(c)</w:t>
      </w:r>
      <w:r w:rsidRPr="00A03B1B">
        <w:rPr>
          <w:iCs/>
          <w:szCs w:val="20"/>
        </w:rPr>
        <w:tab/>
        <w:t>For Responsive Reserve (RRS), if applicable:</w:t>
      </w:r>
    </w:p>
    <w:p w14:paraId="4DD6F3BB" w14:textId="77777777" w:rsidR="00A03B1B" w:rsidRPr="00A03B1B" w:rsidRDefault="00A03B1B" w:rsidP="00A03B1B">
      <w:pPr>
        <w:spacing w:after="240"/>
        <w:ind w:left="1440" w:hanging="720"/>
        <w:rPr>
          <w:iCs/>
          <w:szCs w:val="20"/>
        </w:rPr>
      </w:pPr>
      <w:r w:rsidRPr="00A03B1B">
        <w:rPr>
          <w:iCs/>
          <w:szCs w:val="20"/>
        </w:rPr>
        <w:t xml:space="preserve">DARTPCRRAMT </w:t>
      </w:r>
      <w:r w:rsidRPr="00A03B1B">
        <w:rPr>
          <w:i/>
          <w:iCs/>
          <w:szCs w:val="20"/>
          <w:vertAlign w:val="subscript"/>
        </w:rPr>
        <w:t>q</w:t>
      </w:r>
      <w:r w:rsidRPr="00A03B1B">
        <w:rPr>
          <w:iCs/>
          <w:szCs w:val="20"/>
        </w:rPr>
        <w:t xml:space="preserve">  =  (DARRNOBL </w:t>
      </w:r>
      <w:r w:rsidRPr="00A03B1B">
        <w:rPr>
          <w:i/>
          <w:iCs/>
          <w:szCs w:val="20"/>
          <w:vertAlign w:val="subscript"/>
        </w:rPr>
        <w:t>q</w:t>
      </w:r>
      <w:r w:rsidRPr="00A03B1B">
        <w:rPr>
          <w:iCs/>
          <w:szCs w:val="20"/>
        </w:rPr>
        <w:t xml:space="preserve"> – DASARRQ </w:t>
      </w:r>
      <w:r w:rsidRPr="00A03B1B">
        <w:rPr>
          <w:i/>
          <w:iCs/>
          <w:szCs w:val="20"/>
          <w:vertAlign w:val="subscript"/>
        </w:rPr>
        <w:t>q</w:t>
      </w:r>
      <w:r w:rsidRPr="00A03B1B">
        <w:rPr>
          <w:iCs/>
          <w:szCs w:val="20"/>
        </w:rPr>
        <w:t xml:space="preserve">) * DARRPR - DARRAMT </w:t>
      </w:r>
      <w:r w:rsidRPr="00A03B1B">
        <w:rPr>
          <w:i/>
          <w:iCs/>
          <w:szCs w:val="20"/>
          <w:vertAlign w:val="subscript"/>
        </w:rPr>
        <w:t>q</w:t>
      </w:r>
    </w:p>
    <w:p w14:paraId="4A5128DF" w14:textId="77777777" w:rsidR="00A03B1B" w:rsidRPr="00A03B1B" w:rsidRDefault="00A03B1B" w:rsidP="00A03B1B">
      <w:pPr>
        <w:spacing w:after="240"/>
        <w:ind w:left="720" w:hanging="720"/>
        <w:rPr>
          <w:iCs/>
          <w:szCs w:val="20"/>
        </w:rPr>
      </w:pPr>
      <w:r w:rsidRPr="00A03B1B">
        <w:rPr>
          <w:iCs/>
          <w:szCs w:val="20"/>
        </w:rPr>
        <w:lastRenderedPageBreak/>
        <w:t>Where:</w:t>
      </w:r>
    </w:p>
    <w:p w14:paraId="2699C7FB" w14:textId="77777777" w:rsidR="00A03B1B" w:rsidRPr="00A03B1B" w:rsidRDefault="00A03B1B" w:rsidP="00A03B1B">
      <w:pPr>
        <w:spacing w:after="240"/>
        <w:ind w:left="1440" w:hanging="720"/>
        <w:rPr>
          <w:iCs/>
          <w:szCs w:val="20"/>
        </w:rPr>
      </w:pPr>
      <w:r w:rsidRPr="00A03B1B">
        <w:rPr>
          <w:iCs/>
          <w:szCs w:val="20"/>
        </w:rPr>
        <w:t xml:space="preserve">DARRNOBL </w:t>
      </w:r>
      <w:r w:rsidRPr="00A03B1B">
        <w:rPr>
          <w:i/>
          <w:iCs/>
          <w:szCs w:val="20"/>
          <w:vertAlign w:val="subscript"/>
        </w:rPr>
        <w:t>q</w:t>
      </w:r>
      <w:r w:rsidRPr="00A03B1B">
        <w:rPr>
          <w:iCs/>
          <w:szCs w:val="20"/>
        </w:rPr>
        <w:tab/>
        <w:t xml:space="preserve">=  DAPCRRQTOT * HLRS </w:t>
      </w:r>
      <w:r w:rsidRPr="00A03B1B">
        <w:rPr>
          <w:i/>
          <w:iCs/>
          <w:szCs w:val="20"/>
          <w:vertAlign w:val="subscript"/>
        </w:rPr>
        <w:t>q</w:t>
      </w:r>
      <w:r w:rsidRPr="00A03B1B">
        <w:rPr>
          <w:iCs/>
          <w:szCs w:val="20"/>
        </w:rPr>
        <w:t xml:space="preserve"> </w:t>
      </w:r>
    </w:p>
    <w:p w14:paraId="7499C145" w14:textId="3C0F4C0B" w:rsidR="00A03B1B" w:rsidRPr="00A03B1B" w:rsidRDefault="00A03B1B" w:rsidP="00A03B1B">
      <w:pPr>
        <w:spacing w:after="240"/>
        <w:ind w:left="1440" w:hanging="720"/>
        <w:rPr>
          <w:iCs/>
          <w:szCs w:val="20"/>
        </w:rPr>
      </w:pPr>
      <w:r w:rsidRPr="00A03B1B">
        <w:rPr>
          <w:iCs/>
          <w:szCs w:val="20"/>
        </w:rPr>
        <w:t xml:space="preserve">DAPCRRQTOT  =  </w:t>
      </w:r>
      <w:r w:rsidRPr="00A03B1B">
        <w:rPr>
          <w:iCs/>
          <w:position w:val="-22"/>
          <w:szCs w:val="20"/>
        </w:rPr>
        <w:object w:dxaOrig="285" w:dyaOrig="285" w14:anchorId="01AE533E">
          <v:shape id="_x0000_i1121" type="#_x0000_t75" style="width:18pt;height:30pt" o:ole="">
            <v:imagedata r:id="rId135" o:title=""/>
          </v:shape>
          <o:OLEObject Type="Embed" ProgID="Equation.3" ShapeID="_x0000_i1121" DrawAspect="Content" ObjectID="_1831281644" r:id="rId141"/>
        </w:object>
      </w:r>
      <w:r w:rsidRPr="00A03B1B">
        <w:rPr>
          <w:iCs/>
          <w:szCs w:val="20"/>
        </w:rPr>
        <w:t>(</w:t>
      </w:r>
      <w:r w:rsidRPr="00A03B1B">
        <w:rPr>
          <w:iCs/>
          <w:position w:val="-18"/>
          <w:szCs w:val="20"/>
        </w:rPr>
        <w:object w:dxaOrig="285" w:dyaOrig="570" w14:anchorId="17BC2A66">
          <v:shape id="_x0000_i1122" type="#_x0000_t75" style="width:12pt;height:30pt" o:ole="">
            <v:imagedata r:id="rId137" o:title=""/>
          </v:shape>
          <o:OLEObject Type="Embed" ProgID="Equation.3" ShapeID="_x0000_i1122" DrawAspect="Content" ObjectID="_1831281645" r:id="rId142"/>
        </w:object>
      </w:r>
      <w:r w:rsidRPr="00A03B1B">
        <w:rPr>
          <w:iCs/>
          <w:szCs w:val="20"/>
        </w:rPr>
        <w:fldChar w:fldCharType="begin"/>
      </w:r>
      <w:r w:rsidRPr="00A03B1B">
        <w:rPr>
          <w:iCs/>
          <w:szCs w:val="20"/>
        </w:rPr>
        <w:fldChar w:fldCharType="separate"/>
      </w:r>
      <w:r w:rsidRPr="00A03B1B">
        <w:rPr>
          <w:noProof/>
          <w:position w:val="-18"/>
          <w:szCs w:val="20"/>
        </w:rPr>
        <w:drawing>
          <wp:inline distT="0" distB="0" distL="0" distR="0" wp14:anchorId="6044399C" wp14:editId="049AA742">
            <wp:extent cx="152400" cy="312420"/>
            <wp:effectExtent l="0" t="0" r="0" b="0"/>
            <wp:docPr id="10670" name="Picture 1620291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0291524"/>
                    <pic:cNvPicPr>
                      <a:picLocks noChangeAspect="1" noChangeArrowheads="1"/>
                    </pic:cNvPicPr>
                  </pic:nvPicPr>
                  <pic:blipFill>
                    <a:blip r:embed="rId143">
                      <a:extLst>
                        <a:ext uri="{28A0092B-C50C-407E-A947-70E740481C1C}">
                          <a14:useLocalDpi xmlns:a14="http://schemas.microsoft.com/office/drawing/2010/main" val="0"/>
                        </a:ext>
                      </a:extLst>
                    </a:blip>
                    <a:srcRect/>
                    <a:stretch>
                      <a:fillRect/>
                    </a:stretch>
                  </pic:blipFill>
                  <pic:spPr bwMode="auto">
                    <a:xfrm>
                      <a:off x="0" y="0"/>
                      <a:ext cx="152400" cy="312420"/>
                    </a:xfrm>
                    <a:prstGeom prst="rect">
                      <a:avLst/>
                    </a:prstGeom>
                    <a:noFill/>
                    <a:ln>
                      <a:noFill/>
                    </a:ln>
                  </pic:spPr>
                </pic:pic>
              </a:graphicData>
            </a:graphic>
          </wp:inline>
        </w:drawing>
      </w:r>
      <w:r w:rsidRPr="00A03B1B">
        <w:rPr>
          <w:iCs/>
          <w:szCs w:val="20"/>
        </w:rPr>
        <w:fldChar w:fldCharType="end"/>
      </w:r>
      <w:r w:rsidRPr="00A03B1B">
        <w:rPr>
          <w:iCs/>
          <w:szCs w:val="20"/>
        </w:rPr>
        <w:t>PCRRR</w:t>
      </w:r>
      <w:r w:rsidRPr="00A03B1B">
        <w:rPr>
          <w:i/>
          <w:iCs/>
          <w:szCs w:val="20"/>
        </w:rPr>
        <w:t xml:space="preserve"> </w:t>
      </w:r>
      <w:r w:rsidRPr="00A03B1B">
        <w:rPr>
          <w:i/>
          <w:iCs/>
          <w:szCs w:val="20"/>
          <w:vertAlign w:val="subscript"/>
        </w:rPr>
        <w:t>r, q, DAM</w:t>
      </w:r>
      <w:r w:rsidRPr="00A03B1B">
        <w:rPr>
          <w:iCs/>
          <w:szCs w:val="20"/>
        </w:rPr>
        <w:t xml:space="preserve"> + DARROAWD </w:t>
      </w:r>
      <w:r w:rsidRPr="00A03B1B">
        <w:rPr>
          <w:i/>
          <w:iCs/>
          <w:szCs w:val="20"/>
          <w:vertAlign w:val="subscript"/>
        </w:rPr>
        <w:t>q</w:t>
      </w:r>
      <w:r w:rsidRPr="00A03B1B">
        <w:rPr>
          <w:iCs/>
          <w:szCs w:val="20"/>
        </w:rPr>
        <w:t xml:space="preserve"> + DASARRQ </w:t>
      </w:r>
      <w:r w:rsidRPr="00A03B1B">
        <w:rPr>
          <w:i/>
          <w:iCs/>
          <w:szCs w:val="20"/>
          <w:vertAlign w:val="subscript"/>
        </w:rPr>
        <w:t>q</w:t>
      </w:r>
      <w:r w:rsidRPr="00A03B1B">
        <w:rPr>
          <w:iCs/>
          <w:szCs w:val="20"/>
        </w:rPr>
        <w:t>)</w:t>
      </w:r>
    </w:p>
    <w:p w14:paraId="49987325" w14:textId="77777777" w:rsidR="00A03B1B" w:rsidRPr="00A03B1B" w:rsidRDefault="00A03B1B" w:rsidP="00A03B1B">
      <w:r w:rsidRPr="00A03B1B">
        <w:rPr>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970"/>
        <w:gridCol w:w="6395"/>
      </w:tblGrid>
      <w:tr w:rsidR="00A03B1B" w:rsidRPr="00A03B1B" w14:paraId="4C4C1F3C" w14:textId="77777777" w:rsidTr="00B31BB1">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78862EAD" w14:textId="77777777" w:rsidR="00A03B1B" w:rsidRPr="00A03B1B" w:rsidRDefault="00A03B1B" w:rsidP="00A03B1B">
            <w:pPr>
              <w:spacing w:after="120"/>
              <w:rPr>
                <w:b/>
                <w:iCs/>
                <w:sz w:val="20"/>
                <w:szCs w:val="20"/>
              </w:rPr>
            </w:pPr>
            <w:r w:rsidRPr="00A03B1B">
              <w:rPr>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4EB993B0" w14:textId="77777777" w:rsidR="00A03B1B" w:rsidRPr="00A03B1B" w:rsidRDefault="00A03B1B" w:rsidP="00A03B1B">
            <w:pPr>
              <w:spacing w:after="120"/>
              <w:rPr>
                <w:b/>
                <w:iCs/>
                <w:sz w:val="20"/>
                <w:szCs w:val="20"/>
              </w:rPr>
            </w:pPr>
            <w:r w:rsidRPr="00A03B1B">
              <w:rPr>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4063B60E" w14:textId="77777777" w:rsidR="00A03B1B" w:rsidRPr="00A03B1B" w:rsidRDefault="00A03B1B" w:rsidP="00A03B1B">
            <w:pPr>
              <w:spacing w:after="120"/>
              <w:rPr>
                <w:b/>
                <w:iCs/>
                <w:sz w:val="20"/>
                <w:szCs w:val="20"/>
              </w:rPr>
            </w:pPr>
            <w:r w:rsidRPr="00A03B1B">
              <w:rPr>
                <w:b/>
                <w:iCs/>
                <w:sz w:val="20"/>
                <w:szCs w:val="20"/>
              </w:rPr>
              <w:t>Description</w:t>
            </w:r>
          </w:p>
        </w:tc>
      </w:tr>
      <w:tr w:rsidR="00A03B1B" w:rsidRPr="00A03B1B" w14:paraId="435E2ABD" w14:textId="77777777" w:rsidTr="00B31BB1">
        <w:trPr>
          <w:cantSplit/>
        </w:trPr>
        <w:tc>
          <w:tcPr>
            <w:tcW w:w="1883" w:type="dxa"/>
            <w:tcBorders>
              <w:top w:val="single" w:sz="4" w:space="0" w:color="auto"/>
              <w:left w:val="single" w:sz="4" w:space="0" w:color="auto"/>
              <w:bottom w:val="single" w:sz="4" w:space="0" w:color="auto"/>
              <w:right w:val="single" w:sz="4" w:space="0" w:color="auto"/>
            </w:tcBorders>
            <w:hideMark/>
          </w:tcPr>
          <w:p w14:paraId="1F572D12" w14:textId="77777777" w:rsidR="00A03B1B" w:rsidRPr="00A03B1B" w:rsidRDefault="00A03B1B" w:rsidP="00A03B1B">
            <w:pPr>
              <w:spacing w:after="60"/>
              <w:rPr>
                <w:iCs/>
                <w:sz w:val="20"/>
                <w:szCs w:val="20"/>
              </w:rPr>
            </w:pPr>
            <w:r w:rsidRPr="00A03B1B">
              <w:rPr>
                <w:iCs/>
                <w:sz w:val="20"/>
                <w:szCs w:val="20"/>
              </w:rPr>
              <w:t xml:space="preserve">DARTPCRRAMT </w:t>
            </w:r>
            <w:r w:rsidRPr="00A03B1B">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E68D112" w14:textId="77777777" w:rsidR="00A03B1B" w:rsidRPr="00A03B1B" w:rsidRDefault="00A03B1B" w:rsidP="00A03B1B">
            <w:pPr>
              <w:spacing w:after="60"/>
              <w:rPr>
                <w:iCs/>
                <w:sz w:val="20"/>
                <w:szCs w:val="20"/>
              </w:rPr>
            </w:pPr>
            <w:r w:rsidRPr="00A03B1B">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46298EF5" w14:textId="77777777" w:rsidR="00A03B1B" w:rsidRPr="00A03B1B" w:rsidRDefault="00A03B1B" w:rsidP="00A03B1B">
            <w:pPr>
              <w:spacing w:after="60"/>
              <w:rPr>
                <w:iCs/>
                <w:sz w:val="20"/>
                <w:szCs w:val="20"/>
              </w:rPr>
            </w:pPr>
            <w:r w:rsidRPr="00A03B1B">
              <w:rPr>
                <w:i/>
                <w:iCs/>
                <w:sz w:val="20"/>
                <w:szCs w:val="20"/>
              </w:rPr>
              <w:t>Day-Ahead Updated Real-Time Procured Capacity for Responsive Reserve Amount by QSE</w:t>
            </w:r>
            <w:r w:rsidRPr="00A03B1B">
              <w:rPr>
                <w:iCs/>
                <w:sz w:val="20"/>
                <w:szCs w:val="20"/>
              </w:rPr>
              <w:t xml:space="preserve">—The payment or charge to QSE </w:t>
            </w:r>
            <w:r w:rsidRPr="00A03B1B">
              <w:rPr>
                <w:i/>
                <w:iCs/>
                <w:sz w:val="20"/>
                <w:szCs w:val="20"/>
              </w:rPr>
              <w:t>q</w:t>
            </w:r>
            <w:r w:rsidRPr="00A03B1B">
              <w:rPr>
                <w:iCs/>
                <w:sz w:val="20"/>
                <w:szCs w:val="20"/>
              </w:rPr>
              <w:t xml:space="preserve"> for RRS, for the re-calculated Real-Time obligation, for the Operating Hour.</w:t>
            </w:r>
          </w:p>
        </w:tc>
      </w:tr>
      <w:tr w:rsidR="00A03B1B" w:rsidRPr="00A03B1B" w14:paraId="617EAC3A" w14:textId="77777777" w:rsidTr="00B31BB1">
        <w:trPr>
          <w:cantSplit/>
        </w:trPr>
        <w:tc>
          <w:tcPr>
            <w:tcW w:w="1883" w:type="dxa"/>
            <w:tcBorders>
              <w:top w:val="single" w:sz="4" w:space="0" w:color="auto"/>
              <w:left w:val="single" w:sz="4" w:space="0" w:color="auto"/>
              <w:bottom w:val="single" w:sz="4" w:space="0" w:color="auto"/>
              <w:right w:val="single" w:sz="4" w:space="0" w:color="auto"/>
            </w:tcBorders>
            <w:hideMark/>
          </w:tcPr>
          <w:p w14:paraId="0E9A776B" w14:textId="77777777" w:rsidR="00A03B1B" w:rsidRPr="00A03B1B" w:rsidRDefault="00A03B1B" w:rsidP="00A03B1B">
            <w:pPr>
              <w:spacing w:after="60"/>
              <w:rPr>
                <w:iCs/>
                <w:sz w:val="20"/>
                <w:szCs w:val="20"/>
              </w:rPr>
            </w:pPr>
            <w:r w:rsidRPr="00A03B1B">
              <w:rPr>
                <w:iCs/>
                <w:sz w:val="20"/>
                <w:szCs w:val="20"/>
              </w:rPr>
              <w:t>DARRPR</w:t>
            </w:r>
          </w:p>
        </w:tc>
        <w:tc>
          <w:tcPr>
            <w:tcW w:w="990" w:type="dxa"/>
            <w:tcBorders>
              <w:top w:val="single" w:sz="4" w:space="0" w:color="auto"/>
              <w:left w:val="single" w:sz="4" w:space="0" w:color="auto"/>
              <w:bottom w:val="single" w:sz="4" w:space="0" w:color="auto"/>
              <w:right w:val="single" w:sz="4" w:space="0" w:color="auto"/>
            </w:tcBorders>
            <w:hideMark/>
          </w:tcPr>
          <w:p w14:paraId="56E406C8" w14:textId="77777777" w:rsidR="00A03B1B" w:rsidRPr="00A03B1B" w:rsidRDefault="00A03B1B" w:rsidP="00A03B1B">
            <w:pPr>
              <w:spacing w:after="60"/>
              <w:rPr>
                <w:iCs/>
                <w:sz w:val="20"/>
                <w:szCs w:val="20"/>
              </w:rPr>
            </w:pPr>
            <w:r w:rsidRPr="00A03B1B">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04E5085E" w14:textId="77777777" w:rsidR="00A03B1B" w:rsidRPr="00A03B1B" w:rsidRDefault="00A03B1B" w:rsidP="00A03B1B">
            <w:pPr>
              <w:spacing w:after="60"/>
              <w:rPr>
                <w:i/>
                <w:iCs/>
                <w:sz w:val="20"/>
                <w:szCs w:val="20"/>
              </w:rPr>
            </w:pPr>
            <w:r w:rsidRPr="00A03B1B">
              <w:rPr>
                <w:i/>
                <w:iCs/>
                <w:sz w:val="20"/>
                <w:szCs w:val="20"/>
              </w:rPr>
              <w:t>Day-Ahead Responsive Reserve Price</w:t>
            </w:r>
            <w:r w:rsidRPr="00A03B1B">
              <w:rPr>
                <w:iCs/>
                <w:sz w:val="20"/>
                <w:szCs w:val="20"/>
              </w:rPr>
              <w:t>—The DAM RRS price for the Operating Hour.</w:t>
            </w:r>
          </w:p>
        </w:tc>
      </w:tr>
      <w:tr w:rsidR="00A03B1B" w:rsidRPr="00A03B1B" w14:paraId="58FE1FC1" w14:textId="77777777" w:rsidTr="00B31BB1">
        <w:trPr>
          <w:cantSplit/>
        </w:trPr>
        <w:tc>
          <w:tcPr>
            <w:tcW w:w="1883" w:type="dxa"/>
            <w:tcBorders>
              <w:top w:val="single" w:sz="4" w:space="0" w:color="auto"/>
              <w:left w:val="single" w:sz="4" w:space="0" w:color="auto"/>
              <w:bottom w:val="single" w:sz="4" w:space="0" w:color="auto"/>
              <w:right w:val="single" w:sz="4" w:space="0" w:color="auto"/>
            </w:tcBorders>
            <w:hideMark/>
          </w:tcPr>
          <w:p w14:paraId="53A2221C" w14:textId="77777777" w:rsidR="00A03B1B" w:rsidRPr="00A03B1B" w:rsidRDefault="00A03B1B" w:rsidP="00A03B1B">
            <w:pPr>
              <w:spacing w:after="60"/>
              <w:rPr>
                <w:iCs/>
                <w:sz w:val="20"/>
                <w:szCs w:val="20"/>
              </w:rPr>
            </w:pPr>
            <w:r w:rsidRPr="00A03B1B">
              <w:rPr>
                <w:iCs/>
                <w:sz w:val="20"/>
                <w:szCs w:val="20"/>
              </w:rPr>
              <w:t>DARRNOBL</w:t>
            </w:r>
            <w:r w:rsidRPr="00A03B1B">
              <w:rPr>
                <w:iCs/>
                <w:sz w:val="20"/>
                <w:szCs w:val="20"/>
                <w:vertAlign w:val="subscript"/>
              </w:rPr>
              <w:t xml:space="preserve"> </w:t>
            </w:r>
            <w:r w:rsidRPr="00A03B1B">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E035B60" w14:textId="77777777" w:rsidR="00A03B1B" w:rsidRPr="00A03B1B" w:rsidRDefault="00A03B1B" w:rsidP="00A03B1B">
            <w:pPr>
              <w:spacing w:after="60"/>
              <w:rPr>
                <w:iCs/>
                <w:sz w:val="20"/>
                <w:szCs w:val="20"/>
              </w:rPr>
            </w:pPr>
            <w:r w:rsidRPr="00A03B1B">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31D52521" w14:textId="77777777" w:rsidR="00A03B1B" w:rsidRPr="00A03B1B" w:rsidRDefault="00A03B1B" w:rsidP="00A03B1B">
            <w:pPr>
              <w:spacing w:after="60"/>
              <w:rPr>
                <w:i/>
                <w:iCs/>
                <w:sz w:val="20"/>
                <w:szCs w:val="20"/>
              </w:rPr>
            </w:pPr>
            <w:r w:rsidRPr="00A03B1B">
              <w:rPr>
                <w:i/>
                <w:iCs/>
                <w:sz w:val="20"/>
                <w:szCs w:val="20"/>
              </w:rPr>
              <w:t>Day-Ahead Responsive Reserve New Obligation per QSE—</w:t>
            </w:r>
            <w:r w:rsidRPr="00A03B1B">
              <w:rPr>
                <w:iCs/>
                <w:sz w:val="20"/>
                <w:szCs w:val="20"/>
              </w:rPr>
              <w:t xml:space="preserve">The updated RRS Ancillary Service Obligation in Real-Time for QSE </w:t>
            </w:r>
            <w:r w:rsidRPr="00A03B1B">
              <w:rPr>
                <w:i/>
                <w:iCs/>
                <w:sz w:val="20"/>
                <w:szCs w:val="20"/>
              </w:rPr>
              <w:t>q</w:t>
            </w:r>
            <w:r w:rsidRPr="00A03B1B">
              <w:rPr>
                <w:iCs/>
                <w:sz w:val="20"/>
                <w:szCs w:val="20"/>
              </w:rPr>
              <w:t xml:space="preserve"> for the Operating Hour.</w:t>
            </w:r>
          </w:p>
        </w:tc>
      </w:tr>
      <w:tr w:rsidR="00A03B1B" w:rsidRPr="00A03B1B" w14:paraId="6B16D89A" w14:textId="77777777" w:rsidTr="00B31BB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81514DE" w14:textId="77777777" w:rsidR="00A03B1B" w:rsidRPr="00A03B1B" w:rsidRDefault="00A03B1B" w:rsidP="00A03B1B">
            <w:pPr>
              <w:spacing w:after="60"/>
              <w:rPr>
                <w:iCs/>
                <w:sz w:val="20"/>
                <w:szCs w:val="20"/>
              </w:rPr>
            </w:pPr>
            <w:r w:rsidRPr="00A03B1B">
              <w:rPr>
                <w:iCs/>
                <w:sz w:val="20"/>
                <w:szCs w:val="20"/>
              </w:rPr>
              <w:t xml:space="preserve">DARRAMT </w:t>
            </w:r>
            <w:r w:rsidRPr="00A03B1B">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BCE55C0" w14:textId="77777777" w:rsidR="00A03B1B" w:rsidRPr="00A03B1B" w:rsidRDefault="00A03B1B" w:rsidP="00A03B1B">
            <w:pPr>
              <w:spacing w:after="60"/>
              <w:rPr>
                <w:iCs/>
                <w:sz w:val="20"/>
                <w:szCs w:val="20"/>
              </w:rPr>
            </w:pPr>
            <w:r w:rsidRPr="00A03B1B">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45BC7D11" w14:textId="77777777" w:rsidR="00A03B1B" w:rsidRPr="00A03B1B" w:rsidRDefault="00A03B1B" w:rsidP="00A03B1B">
            <w:pPr>
              <w:spacing w:after="60"/>
              <w:rPr>
                <w:i/>
                <w:iCs/>
                <w:sz w:val="20"/>
                <w:szCs w:val="20"/>
              </w:rPr>
            </w:pPr>
            <w:r w:rsidRPr="00A03B1B">
              <w:rPr>
                <w:i/>
                <w:iCs/>
                <w:sz w:val="20"/>
                <w:szCs w:val="20"/>
              </w:rPr>
              <w:t>Day-Ahead Responsive Reserve Amount per QSE</w:t>
            </w:r>
            <w:r w:rsidRPr="00A03B1B">
              <w:rPr>
                <w:iCs/>
                <w:sz w:val="20"/>
                <w:szCs w:val="20"/>
              </w:rPr>
              <w:t xml:space="preserve">—QSE </w:t>
            </w:r>
            <w:r w:rsidRPr="00A03B1B">
              <w:rPr>
                <w:i/>
                <w:iCs/>
                <w:sz w:val="20"/>
                <w:szCs w:val="20"/>
              </w:rPr>
              <w:t>q</w:t>
            </w:r>
            <w:r w:rsidRPr="00A03B1B">
              <w:rPr>
                <w:iCs/>
                <w:sz w:val="20"/>
                <w:szCs w:val="20"/>
              </w:rPr>
              <w:t>’s share of the DAM cost for RRS for the Operating Hour.</w:t>
            </w:r>
          </w:p>
        </w:tc>
      </w:tr>
      <w:tr w:rsidR="00A03B1B" w:rsidRPr="00A03B1B" w14:paraId="2AB67021" w14:textId="77777777" w:rsidTr="00B31BB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66808D92" w14:textId="77777777" w:rsidR="00A03B1B" w:rsidRPr="00A03B1B" w:rsidRDefault="00A03B1B" w:rsidP="00A03B1B">
            <w:pPr>
              <w:spacing w:after="60"/>
              <w:rPr>
                <w:iCs/>
                <w:sz w:val="20"/>
                <w:szCs w:val="20"/>
              </w:rPr>
            </w:pPr>
            <w:r w:rsidRPr="00A03B1B">
              <w:rPr>
                <w:iCs/>
                <w:sz w:val="20"/>
                <w:szCs w:val="20"/>
              </w:rPr>
              <w:t xml:space="preserve">PCRRR </w:t>
            </w:r>
            <w:r w:rsidRPr="00A03B1B">
              <w:rPr>
                <w:i/>
                <w:iCs/>
                <w:sz w:val="20"/>
                <w:szCs w:val="20"/>
                <w:vertAlign w:val="subscript"/>
              </w:rPr>
              <w:t>r,</w:t>
            </w:r>
            <w:r w:rsidRPr="00A03B1B">
              <w:rPr>
                <w:i/>
                <w:iCs/>
                <w:sz w:val="20"/>
                <w:szCs w:val="20"/>
              </w:rPr>
              <w:t xml:space="preserve"> </w:t>
            </w:r>
            <w:r w:rsidRPr="00A03B1B">
              <w:rPr>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6CC3FD2B" w14:textId="77777777" w:rsidR="00A03B1B" w:rsidRPr="00A03B1B" w:rsidRDefault="00A03B1B" w:rsidP="00A03B1B">
            <w:pPr>
              <w:spacing w:after="60"/>
              <w:rPr>
                <w:iCs/>
                <w:sz w:val="20"/>
                <w:szCs w:val="20"/>
              </w:rPr>
            </w:pPr>
            <w:r w:rsidRPr="00A03B1B">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35D44060" w14:textId="77777777" w:rsidR="00A03B1B" w:rsidRPr="00A03B1B" w:rsidRDefault="00A03B1B" w:rsidP="00A03B1B">
            <w:pPr>
              <w:spacing w:after="60"/>
              <w:rPr>
                <w:i/>
                <w:iCs/>
                <w:sz w:val="20"/>
                <w:szCs w:val="20"/>
              </w:rPr>
            </w:pPr>
            <w:r w:rsidRPr="00A03B1B">
              <w:rPr>
                <w:i/>
                <w:iCs/>
                <w:sz w:val="20"/>
                <w:szCs w:val="20"/>
              </w:rPr>
              <w:t>Procured Capacity for Responsive Reserve per Resource per QSE in DAM</w:t>
            </w:r>
            <w:r w:rsidRPr="00A03B1B">
              <w:rPr>
                <w:iCs/>
                <w:sz w:val="20"/>
                <w:szCs w:val="20"/>
              </w:rPr>
              <w:t xml:space="preserve">—The RRS capacity awarded to QSE </w:t>
            </w:r>
            <w:r w:rsidRPr="00A03B1B">
              <w:rPr>
                <w:i/>
                <w:iCs/>
                <w:sz w:val="20"/>
                <w:szCs w:val="20"/>
              </w:rPr>
              <w:t>q</w:t>
            </w:r>
            <w:r w:rsidRPr="00A03B1B">
              <w:rPr>
                <w:iCs/>
                <w:sz w:val="20"/>
                <w:szCs w:val="20"/>
              </w:rPr>
              <w:t xml:space="preserve"> in the DAM for Resource </w:t>
            </w:r>
            <w:r w:rsidRPr="00A03B1B">
              <w:rPr>
                <w:i/>
                <w:iCs/>
                <w:sz w:val="20"/>
                <w:szCs w:val="20"/>
              </w:rPr>
              <w:t>r</w:t>
            </w:r>
            <w:r w:rsidRPr="00A03B1B">
              <w:rPr>
                <w:iCs/>
                <w:sz w:val="20"/>
                <w:szCs w:val="20"/>
              </w:rPr>
              <w:t xml:space="preserve"> for the Operating Hour.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2C506B1C" w14:textId="77777777" w:rsidTr="00B31BB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3F85FE1" w14:textId="77777777" w:rsidR="00A03B1B" w:rsidRPr="00A03B1B" w:rsidRDefault="00A03B1B" w:rsidP="00A03B1B">
            <w:pPr>
              <w:spacing w:after="60"/>
              <w:rPr>
                <w:iCs/>
                <w:sz w:val="20"/>
                <w:szCs w:val="20"/>
              </w:rPr>
            </w:pPr>
            <w:r w:rsidRPr="00A03B1B">
              <w:rPr>
                <w:iCs/>
                <w:sz w:val="20"/>
                <w:szCs w:val="20"/>
              </w:rPr>
              <w:t xml:space="preserve">DARROAWD </w:t>
            </w:r>
            <w:r w:rsidRPr="00A03B1B">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A8315ED" w14:textId="77777777" w:rsidR="00A03B1B" w:rsidRPr="00A03B1B" w:rsidRDefault="00A03B1B" w:rsidP="00A03B1B">
            <w:pPr>
              <w:spacing w:after="60"/>
              <w:rPr>
                <w:iCs/>
                <w:sz w:val="20"/>
                <w:szCs w:val="20"/>
              </w:rPr>
            </w:pPr>
            <w:r w:rsidRPr="00A03B1B">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71ED011B" w14:textId="77777777" w:rsidR="00A03B1B" w:rsidRPr="00A03B1B" w:rsidRDefault="00A03B1B" w:rsidP="00A03B1B">
            <w:pPr>
              <w:spacing w:after="60"/>
              <w:rPr>
                <w:iCs/>
                <w:sz w:val="20"/>
                <w:szCs w:val="20"/>
              </w:rPr>
            </w:pPr>
            <w:r w:rsidRPr="00A03B1B">
              <w:rPr>
                <w:i/>
                <w:iCs/>
                <w:sz w:val="20"/>
                <w:szCs w:val="20"/>
              </w:rPr>
              <w:t>Day-Ahead Responsive Reserve Only Award for the QSE</w:t>
            </w:r>
            <w:r w:rsidRPr="00A03B1B">
              <w:rPr>
                <w:iCs/>
                <w:sz w:val="20"/>
                <w:szCs w:val="20"/>
              </w:rPr>
              <w:t xml:space="preserve">—The RRS Only capacity awarded in the DAM to QSE </w:t>
            </w:r>
            <w:r w:rsidRPr="00A03B1B">
              <w:rPr>
                <w:i/>
                <w:iCs/>
                <w:sz w:val="20"/>
                <w:szCs w:val="20"/>
              </w:rPr>
              <w:t>q</w:t>
            </w:r>
            <w:r w:rsidRPr="00A03B1B">
              <w:rPr>
                <w:iCs/>
                <w:sz w:val="20"/>
                <w:szCs w:val="20"/>
              </w:rPr>
              <w:t xml:space="preserve"> for the Operating Hour.  </w:t>
            </w:r>
          </w:p>
        </w:tc>
      </w:tr>
      <w:tr w:rsidR="00A03B1B" w:rsidRPr="00A03B1B" w14:paraId="4EFE1DC2" w14:textId="77777777" w:rsidTr="00B31BB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429E638" w14:textId="77777777" w:rsidR="00A03B1B" w:rsidRPr="00A03B1B" w:rsidRDefault="00A03B1B" w:rsidP="00A03B1B">
            <w:pPr>
              <w:spacing w:after="60"/>
              <w:rPr>
                <w:iCs/>
                <w:sz w:val="20"/>
                <w:szCs w:val="20"/>
              </w:rPr>
            </w:pPr>
            <w:r w:rsidRPr="00A03B1B">
              <w:rPr>
                <w:iCs/>
                <w:sz w:val="20"/>
                <w:szCs w:val="20"/>
              </w:rPr>
              <w:t>HLRS</w:t>
            </w:r>
            <w:r w:rsidRPr="00A03B1B">
              <w:rPr>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7671AC09" w14:textId="77777777" w:rsidR="00A03B1B" w:rsidRPr="00A03B1B" w:rsidRDefault="00A03B1B" w:rsidP="00A03B1B">
            <w:pPr>
              <w:spacing w:after="60"/>
              <w:rPr>
                <w:iCs/>
                <w:sz w:val="20"/>
                <w:szCs w:val="20"/>
              </w:rPr>
            </w:pPr>
            <w:r w:rsidRPr="00A03B1B">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01E1D03B" w14:textId="77777777" w:rsidR="00A03B1B" w:rsidRPr="00A03B1B" w:rsidRDefault="00A03B1B" w:rsidP="00A03B1B">
            <w:pPr>
              <w:spacing w:after="60"/>
              <w:rPr>
                <w:iCs/>
                <w:sz w:val="20"/>
                <w:szCs w:val="20"/>
              </w:rPr>
            </w:pPr>
            <w:r w:rsidRPr="00A03B1B">
              <w:rPr>
                <w:i/>
                <w:sz w:val="20"/>
                <w:szCs w:val="20"/>
              </w:rPr>
              <w:t>Hourly Load Ratio Share per QSE</w:t>
            </w:r>
            <w:r w:rsidRPr="00A03B1B">
              <w:rPr>
                <w:iCs/>
                <w:sz w:val="20"/>
                <w:szCs w:val="20"/>
              </w:rPr>
              <w:t xml:space="preserve">—The Real-Time LRS as defined in Section 6.6.2.4, QSE Load Ratio Share for an Operating Hour, for QSE </w:t>
            </w:r>
            <w:r w:rsidRPr="00A03B1B">
              <w:rPr>
                <w:i/>
                <w:iCs/>
                <w:sz w:val="20"/>
                <w:szCs w:val="20"/>
              </w:rPr>
              <w:t>q</w:t>
            </w:r>
            <w:r w:rsidRPr="00A03B1B">
              <w:rPr>
                <w:iCs/>
                <w:sz w:val="20"/>
                <w:szCs w:val="20"/>
              </w:rPr>
              <w:t xml:space="preserve"> for the Operating Hour.</w:t>
            </w:r>
          </w:p>
        </w:tc>
      </w:tr>
      <w:tr w:rsidR="00A03B1B" w:rsidRPr="00A03B1B" w14:paraId="3E8CFA74" w14:textId="77777777" w:rsidTr="00B31BB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5C86969" w14:textId="77777777" w:rsidR="00A03B1B" w:rsidRPr="00A03B1B" w:rsidRDefault="00A03B1B" w:rsidP="00A03B1B">
            <w:pPr>
              <w:spacing w:after="60"/>
              <w:rPr>
                <w:iCs/>
                <w:sz w:val="20"/>
                <w:szCs w:val="20"/>
              </w:rPr>
            </w:pPr>
            <w:r w:rsidRPr="00A03B1B">
              <w:rPr>
                <w:iCs/>
                <w:sz w:val="20"/>
                <w:szCs w:val="20"/>
              </w:rPr>
              <w:t xml:space="preserve">DAPCRRQTOT  </w:t>
            </w:r>
          </w:p>
        </w:tc>
        <w:tc>
          <w:tcPr>
            <w:tcW w:w="990" w:type="dxa"/>
            <w:tcBorders>
              <w:top w:val="single" w:sz="4" w:space="0" w:color="auto"/>
              <w:left w:val="single" w:sz="4" w:space="0" w:color="auto"/>
              <w:bottom w:val="single" w:sz="4" w:space="0" w:color="auto"/>
              <w:right w:val="single" w:sz="4" w:space="0" w:color="auto"/>
            </w:tcBorders>
            <w:hideMark/>
          </w:tcPr>
          <w:p w14:paraId="748081A9" w14:textId="77777777" w:rsidR="00A03B1B" w:rsidRPr="00A03B1B" w:rsidRDefault="00A03B1B" w:rsidP="00A03B1B">
            <w:pPr>
              <w:spacing w:after="60"/>
              <w:rPr>
                <w:iCs/>
                <w:sz w:val="20"/>
                <w:szCs w:val="20"/>
              </w:rPr>
            </w:pPr>
            <w:r w:rsidRPr="00A03B1B">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00FB2A28" w14:textId="77777777" w:rsidR="00A03B1B" w:rsidRPr="00A03B1B" w:rsidRDefault="00A03B1B" w:rsidP="00A03B1B">
            <w:pPr>
              <w:spacing w:after="60"/>
              <w:rPr>
                <w:iCs/>
                <w:sz w:val="20"/>
                <w:szCs w:val="20"/>
              </w:rPr>
            </w:pPr>
            <w:r w:rsidRPr="00A03B1B">
              <w:rPr>
                <w:i/>
                <w:iCs/>
                <w:sz w:val="20"/>
                <w:szCs w:val="20"/>
              </w:rPr>
              <w:t>Day-Ahead Procured Capacity for Responsive Reserve Total</w:t>
            </w:r>
            <w:r w:rsidRPr="00A03B1B">
              <w:rPr>
                <w:iCs/>
                <w:sz w:val="20"/>
                <w:szCs w:val="20"/>
              </w:rPr>
              <w:t>—The total RRS capacity for all QSEs for all RRS awarded and self-arranged in the DAM for the Operating Hour.</w:t>
            </w:r>
          </w:p>
        </w:tc>
      </w:tr>
      <w:tr w:rsidR="00A03B1B" w:rsidRPr="00A03B1B" w14:paraId="3AF1F556" w14:textId="77777777" w:rsidTr="00B31BB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170F747" w14:textId="77777777" w:rsidR="00A03B1B" w:rsidRPr="00A03B1B" w:rsidRDefault="00A03B1B" w:rsidP="00A03B1B">
            <w:pPr>
              <w:spacing w:after="60"/>
              <w:rPr>
                <w:iCs/>
                <w:sz w:val="20"/>
                <w:szCs w:val="20"/>
              </w:rPr>
            </w:pPr>
            <w:r w:rsidRPr="00A03B1B">
              <w:rPr>
                <w:iCs/>
                <w:sz w:val="20"/>
                <w:szCs w:val="20"/>
              </w:rPr>
              <w:t xml:space="preserve">DASARRQ </w:t>
            </w:r>
            <w:r w:rsidRPr="00A03B1B">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25CB3A82" w14:textId="77777777" w:rsidR="00A03B1B" w:rsidRPr="00A03B1B" w:rsidRDefault="00A03B1B" w:rsidP="00A03B1B">
            <w:pPr>
              <w:spacing w:after="60"/>
              <w:rPr>
                <w:iCs/>
                <w:sz w:val="20"/>
                <w:szCs w:val="20"/>
              </w:rPr>
            </w:pPr>
            <w:r w:rsidRPr="00A03B1B">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00904D4B" w14:textId="77777777" w:rsidR="00A03B1B" w:rsidRPr="00A03B1B" w:rsidRDefault="00A03B1B" w:rsidP="00A03B1B">
            <w:pPr>
              <w:spacing w:after="60"/>
              <w:rPr>
                <w:i/>
                <w:iCs/>
                <w:sz w:val="20"/>
                <w:szCs w:val="20"/>
              </w:rPr>
            </w:pPr>
            <w:r w:rsidRPr="00A03B1B">
              <w:rPr>
                <w:i/>
                <w:iCs/>
                <w:sz w:val="20"/>
                <w:szCs w:val="20"/>
              </w:rPr>
              <w:t>Day-Ahead Self-Arranged Responsive Reserve Quantity per QSE</w:t>
            </w:r>
            <w:r w:rsidRPr="00A03B1B">
              <w:rPr>
                <w:iCs/>
                <w:sz w:val="20"/>
                <w:szCs w:val="20"/>
              </w:rPr>
              <w:t xml:space="preserve">—The self-arranged RRS capacity submitted by QSE </w:t>
            </w:r>
            <w:r w:rsidRPr="00A03B1B">
              <w:rPr>
                <w:i/>
                <w:iCs/>
                <w:sz w:val="20"/>
                <w:szCs w:val="20"/>
              </w:rPr>
              <w:t>q</w:t>
            </w:r>
            <w:r w:rsidRPr="00A03B1B">
              <w:rPr>
                <w:iCs/>
                <w:sz w:val="20"/>
                <w:szCs w:val="20"/>
              </w:rPr>
              <w:t xml:space="preserve"> before 1000 in the DAM for the Operating Hour.</w:t>
            </w:r>
          </w:p>
        </w:tc>
      </w:tr>
      <w:tr w:rsidR="00A03B1B" w:rsidRPr="00A03B1B" w14:paraId="6BF81D24" w14:textId="77777777" w:rsidTr="00B31BB1">
        <w:trPr>
          <w:cantSplit/>
        </w:trPr>
        <w:tc>
          <w:tcPr>
            <w:tcW w:w="1883" w:type="dxa"/>
            <w:tcBorders>
              <w:top w:val="single" w:sz="4" w:space="0" w:color="auto"/>
              <w:left w:val="single" w:sz="4" w:space="0" w:color="auto"/>
              <w:bottom w:val="single" w:sz="4" w:space="0" w:color="auto"/>
              <w:right w:val="single" w:sz="4" w:space="0" w:color="auto"/>
            </w:tcBorders>
            <w:hideMark/>
          </w:tcPr>
          <w:p w14:paraId="6F5DBBD5" w14:textId="77777777" w:rsidR="00A03B1B" w:rsidRPr="00A03B1B" w:rsidRDefault="00A03B1B" w:rsidP="00A03B1B">
            <w:pPr>
              <w:spacing w:after="60"/>
              <w:rPr>
                <w:i/>
                <w:iCs/>
                <w:sz w:val="20"/>
                <w:szCs w:val="20"/>
              </w:rPr>
            </w:pPr>
            <w:r w:rsidRPr="00A03B1B">
              <w:rPr>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79FBCCA4" w14:textId="77777777" w:rsidR="00A03B1B" w:rsidRPr="00A03B1B" w:rsidRDefault="00A03B1B" w:rsidP="00A03B1B">
            <w:pPr>
              <w:spacing w:after="60"/>
              <w:rPr>
                <w:iCs/>
                <w:sz w:val="20"/>
                <w:szCs w:val="20"/>
              </w:rPr>
            </w:pPr>
            <w:r w:rsidRPr="00A03B1B">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4BE6AFEE" w14:textId="77777777" w:rsidR="00A03B1B" w:rsidRPr="00A03B1B" w:rsidRDefault="00A03B1B" w:rsidP="00A03B1B">
            <w:pPr>
              <w:spacing w:after="60"/>
              <w:rPr>
                <w:iCs/>
                <w:sz w:val="20"/>
                <w:szCs w:val="20"/>
              </w:rPr>
            </w:pPr>
            <w:r w:rsidRPr="00A03B1B">
              <w:rPr>
                <w:iCs/>
                <w:sz w:val="20"/>
                <w:szCs w:val="20"/>
              </w:rPr>
              <w:t>A QSE.</w:t>
            </w:r>
          </w:p>
        </w:tc>
      </w:tr>
      <w:tr w:rsidR="00A03B1B" w:rsidRPr="00A03B1B" w14:paraId="6460EE57" w14:textId="77777777" w:rsidTr="00B31BB1">
        <w:trPr>
          <w:cantSplit/>
        </w:trPr>
        <w:tc>
          <w:tcPr>
            <w:tcW w:w="1883" w:type="dxa"/>
            <w:tcBorders>
              <w:top w:val="single" w:sz="4" w:space="0" w:color="auto"/>
              <w:left w:val="single" w:sz="4" w:space="0" w:color="auto"/>
              <w:bottom w:val="single" w:sz="4" w:space="0" w:color="auto"/>
              <w:right w:val="single" w:sz="4" w:space="0" w:color="auto"/>
            </w:tcBorders>
            <w:hideMark/>
          </w:tcPr>
          <w:p w14:paraId="2882EC8F" w14:textId="77777777" w:rsidR="00A03B1B" w:rsidRPr="00A03B1B" w:rsidRDefault="00A03B1B" w:rsidP="00A03B1B">
            <w:pPr>
              <w:spacing w:after="60"/>
              <w:rPr>
                <w:i/>
                <w:iCs/>
                <w:sz w:val="20"/>
                <w:szCs w:val="20"/>
              </w:rPr>
            </w:pPr>
            <w:r w:rsidRPr="00A03B1B">
              <w:rPr>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41B9F4CE" w14:textId="77777777" w:rsidR="00A03B1B" w:rsidRPr="00A03B1B" w:rsidRDefault="00A03B1B" w:rsidP="00A03B1B">
            <w:pPr>
              <w:spacing w:after="60"/>
              <w:rPr>
                <w:iCs/>
                <w:sz w:val="20"/>
                <w:szCs w:val="20"/>
              </w:rPr>
            </w:pPr>
            <w:r w:rsidRPr="00A03B1B">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15F147EC" w14:textId="77777777" w:rsidR="00A03B1B" w:rsidRPr="00A03B1B" w:rsidRDefault="00A03B1B" w:rsidP="00A03B1B">
            <w:pPr>
              <w:spacing w:after="60"/>
              <w:rPr>
                <w:iCs/>
                <w:sz w:val="20"/>
                <w:szCs w:val="20"/>
              </w:rPr>
            </w:pPr>
            <w:r w:rsidRPr="00A03B1B">
              <w:rPr>
                <w:iCs/>
                <w:sz w:val="20"/>
                <w:szCs w:val="20"/>
              </w:rPr>
              <w:t>A Resource.</w:t>
            </w:r>
          </w:p>
        </w:tc>
      </w:tr>
    </w:tbl>
    <w:p w14:paraId="75A475FD" w14:textId="77777777" w:rsidR="00A03B1B" w:rsidRPr="00A03B1B" w:rsidRDefault="00A03B1B" w:rsidP="00A03B1B">
      <w:pPr>
        <w:spacing w:before="240" w:after="240"/>
        <w:ind w:left="1440" w:hanging="720"/>
        <w:rPr>
          <w:iCs/>
          <w:szCs w:val="20"/>
        </w:rPr>
      </w:pPr>
      <w:r w:rsidRPr="00A03B1B">
        <w:rPr>
          <w:iCs/>
          <w:szCs w:val="20"/>
        </w:rPr>
        <w:t>(d)</w:t>
      </w:r>
      <w:r w:rsidRPr="00A03B1B">
        <w:rPr>
          <w:iCs/>
          <w:szCs w:val="20"/>
        </w:rPr>
        <w:tab/>
        <w:t xml:space="preserve">For Non-Spinning Reserve (Non-Spin), if applicable: </w:t>
      </w:r>
    </w:p>
    <w:p w14:paraId="414F6AD0" w14:textId="77777777" w:rsidR="00A03B1B" w:rsidRPr="00A03B1B" w:rsidRDefault="00A03B1B" w:rsidP="00A03B1B">
      <w:pPr>
        <w:spacing w:after="240"/>
        <w:ind w:left="1440" w:hanging="720"/>
        <w:rPr>
          <w:iCs/>
          <w:szCs w:val="20"/>
        </w:rPr>
      </w:pPr>
      <w:r w:rsidRPr="00A03B1B">
        <w:rPr>
          <w:iCs/>
          <w:szCs w:val="20"/>
        </w:rPr>
        <w:t xml:space="preserve">DARTPCNSAMT </w:t>
      </w:r>
      <w:r w:rsidRPr="00A03B1B">
        <w:rPr>
          <w:i/>
          <w:iCs/>
          <w:szCs w:val="20"/>
          <w:vertAlign w:val="subscript"/>
        </w:rPr>
        <w:t>q</w:t>
      </w:r>
      <w:r w:rsidRPr="00A03B1B">
        <w:rPr>
          <w:iCs/>
          <w:szCs w:val="20"/>
        </w:rPr>
        <w:t xml:space="preserve"> = (DANSNOBL </w:t>
      </w:r>
      <w:r w:rsidRPr="00A03B1B">
        <w:rPr>
          <w:i/>
          <w:iCs/>
          <w:szCs w:val="20"/>
          <w:vertAlign w:val="subscript"/>
        </w:rPr>
        <w:t>q</w:t>
      </w:r>
      <w:r w:rsidRPr="00A03B1B">
        <w:rPr>
          <w:iCs/>
          <w:szCs w:val="20"/>
        </w:rPr>
        <w:t xml:space="preserve"> – DASANSQ </w:t>
      </w:r>
      <w:r w:rsidRPr="00A03B1B">
        <w:rPr>
          <w:i/>
          <w:iCs/>
          <w:szCs w:val="20"/>
          <w:vertAlign w:val="subscript"/>
        </w:rPr>
        <w:t>q</w:t>
      </w:r>
      <w:r w:rsidRPr="00A03B1B">
        <w:rPr>
          <w:iCs/>
          <w:szCs w:val="20"/>
        </w:rPr>
        <w:t xml:space="preserve">) * DANSPR - DANSAMT </w:t>
      </w:r>
      <w:r w:rsidRPr="00A03B1B">
        <w:rPr>
          <w:i/>
          <w:iCs/>
          <w:szCs w:val="20"/>
          <w:vertAlign w:val="subscript"/>
        </w:rPr>
        <w:t>q</w:t>
      </w:r>
    </w:p>
    <w:p w14:paraId="1EC189CD" w14:textId="77777777" w:rsidR="00A03B1B" w:rsidRPr="00A03B1B" w:rsidRDefault="00A03B1B" w:rsidP="00A03B1B">
      <w:pPr>
        <w:spacing w:after="240"/>
        <w:ind w:left="720" w:hanging="720"/>
        <w:rPr>
          <w:iCs/>
          <w:szCs w:val="20"/>
        </w:rPr>
      </w:pPr>
      <w:r w:rsidRPr="00A03B1B">
        <w:rPr>
          <w:iCs/>
          <w:szCs w:val="20"/>
        </w:rPr>
        <w:t>Where:</w:t>
      </w:r>
    </w:p>
    <w:p w14:paraId="01D047F5" w14:textId="77777777" w:rsidR="00A03B1B" w:rsidRPr="00A03B1B" w:rsidRDefault="00A03B1B" w:rsidP="00A03B1B">
      <w:pPr>
        <w:spacing w:after="240"/>
        <w:ind w:left="1440" w:hanging="720"/>
        <w:rPr>
          <w:iCs/>
          <w:szCs w:val="20"/>
        </w:rPr>
      </w:pPr>
      <w:r w:rsidRPr="00A03B1B">
        <w:rPr>
          <w:iCs/>
          <w:szCs w:val="20"/>
        </w:rPr>
        <w:t xml:space="preserve">DANSNOBL </w:t>
      </w:r>
      <w:r w:rsidRPr="00A03B1B">
        <w:rPr>
          <w:i/>
          <w:iCs/>
          <w:szCs w:val="20"/>
          <w:vertAlign w:val="subscript"/>
        </w:rPr>
        <w:t xml:space="preserve">q </w:t>
      </w:r>
      <w:r w:rsidRPr="00A03B1B">
        <w:rPr>
          <w:iCs/>
          <w:szCs w:val="20"/>
        </w:rPr>
        <w:t xml:space="preserve">    =  DAPCNSQTOT * HLRS </w:t>
      </w:r>
      <w:r w:rsidRPr="00A03B1B">
        <w:rPr>
          <w:i/>
          <w:iCs/>
          <w:szCs w:val="20"/>
          <w:vertAlign w:val="subscript"/>
        </w:rPr>
        <w:t>q</w:t>
      </w:r>
      <w:r w:rsidRPr="00A03B1B">
        <w:rPr>
          <w:iCs/>
          <w:szCs w:val="20"/>
        </w:rPr>
        <w:t xml:space="preserve"> </w:t>
      </w:r>
    </w:p>
    <w:p w14:paraId="2E65243F" w14:textId="77777777" w:rsidR="00A03B1B" w:rsidRPr="00A03B1B" w:rsidRDefault="00A03B1B" w:rsidP="00A03B1B">
      <w:pPr>
        <w:spacing w:after="240"/>
        <w:ind w:left="1440" w:hanging="720"/>
        <w:rPr>
          <w:iCs/>
          <w:szCs w:val="20"/>
        </w:rPr>
      </w:pPr>
      <w:r w:rsidRPr="00A03B1B">
        <w:rPr>
          <w:iCs/>
          <w:szCs w:val="20"/>
        </w:rPr>
        <w:t xml:space="preserve">DAPCNSQTOT      =  </w:t>
      </w:r>
      <w:r w:rsidRPr="00A03B1B">
        <w:rPr>
          <w:iCs/>
          <w:position w:val="-22"/>
          <w:szCs w:val="20"/>
        </w:rPr>
        <w:object w:dxaOrig="285" w:dyaOrig="285" w14:anchorId="28B3395D">
          <v:shape id="_x0000_i1123" type="#_x0000_t75" style="width:30pt;height:30pt" o:ole="">
            <v:imagedata r:id="rId135" o:title=""/>
          </v:shape>
          <o:OLEObject Type="Embed" ProgID="Equation.3" ShapeID="_x0000_i1123" DrawAspect="Content" ObjectID="_1831281646" r:id="rId144"/>
        </w:object>
      </w:r>
      <w:r w:rsidRPr="00A03B1B">
        <w:rPr>
          <w:iCs/>
          <w:szCs w:val="20"/>
        </w:rPr>
        <w:t xml:space="preserve"> (</w:t>
      </w:r>
      <w:r w:rsidRPr="00A03B1B">
        <w:rPr>
          <w:iCs/>
          <w:position w:val="-18"/>
          <w:szCs w:val="20"/>
        </w:rPr>
        <w:object w:dxaOrig="285" w:dyaOrig="570" w14:anchorId="7EAC7900">
          <v:shape id="_x0000_i1124" type="#_x0000_t75" style="width:12pt;height:30pt" o:ole="">
            <v:imagedata r:id="rId137" o:title=""/>
          </v:shape>
          <o:OLEObject Type="Embed" ProgID="Equation.3" ShapeID="_x0000_i1124" DrawAspect="Content" ObjectID="_1831281647" r:id="rId145"/>
        </w:object>
      </w:r>
      <w:r w:rsidRPr="00A03B1B">
        <w:rPr>
          <w:iCs/>
          <w:szCs w:val="20"/>
        </w:rPr>
        <w:t>PCNSR</w:t>
      </w:r>
      <w:r w:rsidRPr="00A03B1B">
        <w:rPr>
          <w:i/>
          <w:iCs/>
          <w:szCs w:val="20"/>
        </w:rPr>
        <w:t xml:space="preserve"> </w:t>
      </w:r>
      <w:r w:rsidRPr="00A03B1B">
        <w:rPr>
          <w:i/>
          <w:iCs/>
          <w:szCs w:val="20"/>
          <w:vertAlign w:val="subscript"/>
        </w:rPr>
        <w:t>r, q, DAM</w:t>
      </w:r>
      <w:r w:rsidRPr="00A03B1B">
        <w:rPr>
          <w:iCs/>
          <w:szCs w:val="20"/>
        </w:rPr>
        <w:t xml:space="preserve"> + DANSOAWD </w:t>
      </w:r>
      <w:r w:rsidRPr="00A03B1B">
        <w:rPr>
          <w:i/>
          <w:iCs/>
          <w:szCs w:val="20"/>
          <w:vertAlign w:val="subscript"/>
        </w:rPr>
        <w:t>q</w:t>
      </w:r>
      <w:r w:rsidRPr="00A03B1B">
        <w:rPr>
          <w:iCs/>
          <w:szCs w:val="20"/>
        </w:rPr>
        <w:t xml:space="preserve"> + DASANSQ </w:t>
      </w:r>
      <w:r w:rsidRPr="00A03B1B">
        <w:rPr>
          <w:i/>
          <w:iCs/>
          <w:szCs w:val="20"/>
          <w:vertAlign w:val="subscript"/>
        </w:rPr>
        <w:t>q</w:t>
      </w:r>
      <w:r w:rsidRPr="00A03B1B">
        <w:rPr>
          <w:iCs/>
          <w:szCs w:val="20"/>
        </w:rPr>
        <w:t>)</w:t>
      </w:r>
    </w:p>
    <w:p w14:paraId="792C5F19" w14:textId="77777777" w:rsidR="00A03B1B" w:rsidRPr="00A03B1B" w:rsidRDefault="00A03B1B" w:rsidP="00A03B1B">
      <w:pPr>
        <w:ind w:left="720" w:hanging="720"/>
        <w:rPr>
          <w:iCs/>
          <w:szCs w:val="20"/>
        </w:rPr>
      </w:pPr>
      <w:r w:rsidRPr="00A03B1B">
        <w:rPr>
          <w:iCs/>
          <w:szCs w:val="20"/>
        </w:rPr>
        <w:lastRenderedPageBreak/>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9"/>
        <w:gridCol w:w="970"/>
        <w:gridCol w:w="6396"/>
      </w:tblGrid>
      <w:tr w:rsidR="00A03B1B" w:rsidRPr="00A03B1B" w14:paraId="7E1FB16C" w14:textId="77777777" w:rsidTr="00B31BB1">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36494D99" w14:textId="77777777" w:rsidR="00A03B1B" w:rsidRPr="00A03B1B" w:rsidRDefault="00A03B1B" w:rsidP="00A03B1B">
            <w:pPr>
              <w:spacing w:after="120"/>
              <w:rPr>
                <w:b/>
                <w:iCs/>
                <w:sz w:val="20"/>
                <w:szCs w:val="20"/>
              </w:rPr>
            </w:pPr>
            <w:r w:rsidRPr="00A03B1B">
              <w:rPr>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3532C8D0" w14:textId="77777777" w:rsidR="00A03B1B" w:rsidRPr="00A03B1B" w:rsidRDefault="00A03B1B" w:rsidP="00A03B1B">
            <w:pPr>
              <w:spacing w:after="120"/>
              <w:rPr>
                <w:b/>
                <w:iCs/>
                <w:sz w:val="20"/>
                <w:szCs w:val="20"/>
              </w:rPr>
            </w:pPr>
            <w:r w:rsidRPr="00A03B1B">
              <w:rPr>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784EB26B" w14:textId="77777777" w:rsidR="00A03B1B" w:rsidRPr="00A03B1B" w:rsidRDefault="00A03B1B" w:rsidP="00A03B1B">
            <w:pPr>
              <w:spacing w:after="120"/>
              <w:rPr>
                <w:b/>
                <w:iCs/>
                <w:sz w:val="20"/>
                <w:szCs w:val="20"/>
              </w:rPr>
            </w:pPr>
            <w:r w:rsidRPr="00A03B1B">
              <w:rPr>
                <w:b/>
                <w:iCs/>
                <w:sz w:val="20"/>
                <w:szCs w:val="20"/>
              </w:rPr>
              <w:t>Description</w:t>
            </w:r>
          </w:p>
        </w:tc>
      </w:tr>
      <w:tr w:rsidR="00A03B1B" w:rsidRPr="00A03B1B" w14:paraId="6CE25E2F" w14:textId="77777777" w:rsidTr="00B31BB1">
        <w:trPr>
          <w:cantSplit/>
        </w:trPr>
        <w:tc>
          <w:tcPr>
            <w:tcW w:w="1883" w:type="dxa"/>
            <w:tcBorders>
              <w:top w:val="single" w:sz="4" w:space="0" w:color="auto"/>
              <w:left w:val="single" w:sz="4" w:space="0" w:color="auto"/>
              <w:bottom w:val="single" w:sz="4" w:space="0" w:color="auto"/>
              <w:right w:val="single" w:sz="4" w:space="0" w:color="auto"/>
            </w:tcBorders>
            <w:hideMark/>
          </w:tcPr>
          <w:p w14:paraId="20E6747F" w14:textId="77777777" w:rsidR="00A03B1B" w:rsidRPr="00A03B1B" w:rsidRDefault="00A03B1B" w:rsidP="00A03B1B">
            <w:pPr>
              <w:spacing w:after="60"/>
              <w:rPr>
                <w:iCs/>
                <w:sz w:val="20"/>
                <w:szCs w:val="20"/>
              </w:rPr>
            </w:pPr>
            <w:r w:rsidRPr="00A03B1B">
              <w:rPr>
                <w:iCs/>
                <w:sz w:val="20"/>
                <w:szCs w:val="20"/>
              </w:rPr>
              <w:t xml:space="preserve">DARTPCNSAMT </w:t>
            </w:r>
            <w:r w:rsidRPr="00A03B1B">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40FF425" w14:textId="77777777" w:rsidR="00A03B1B" w:rsidRPr="00A03B1B" w:rsidRDefault="00A03B1B" w:rsidP="00A03B1B">
            <w:pPr>
              <w:spacing w:after="60"/>
              <w:rPr>
                <w:iCs/>
                <w:sz w:val="20"/>
                <w:szCs w:val="20"/>
              </w:rPr>
            </w:pPr>
            <w:r w:rsidRPr="00A03B1B">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3315F846" w14:textId="77777777" w:rsidR="00A03B1B" w:rsidRPr="00A03B1B" w:rsidRDefault="00A03B1B" w:rsidP="00A03B1B">
            <w:pPr>
              <w:spacing w:after="60"/>
              <w:rPr>
                <w:iCs/>
                <w:sz w:val="20"/>
                <w:szCs w:val="20"/>
              </w:rPr>
            </w:pPr>
            <w:r w:rsidRPr="00A03B1B">
              <w:rPr>
                <w:i/>
                <w:iCs/>
                <w:sz w:val="20"/>
                <w:szCs w:val="20"/>
              </w:rPr>
              <w:t>Day-Ahead Updated Real-Time Procured Capacity for Non-Spin Amount by QSE</w:t>
            </w:r>
            <w:r w:rsidRPr="00A03B1B">
              <w:rPr>
                <w:iCs/>
                <w:sz w:val="20"/>
                <w:szCs w:val="20"/>
              </w:rPr>
              <w:t xml:space="preserve">—The payment or charge to QSE </w:t>
            </w:r>
            <w:r w:rsidRPr="00A03B1B">
              <w:rPr>
                <w:i/>
                <w:iCs/>
                <w:sz w:val="20"/>
                <w:szCs w:val="20"/>
              </w:rPr>
              <w:t>q</w:t>
            </w:r>
            <w:r w:rsidRPr="00A03B1B">
              <w:rPr>
                <w:iCs/>
                <w:sz w:val="20"/>
                <w:szCs w:val="20"/>
              </w:rPr>
              <w:t xml:space="preserve"> for Non-Spin for the re-calculated Real-Time obligation for the Operating Hour.</w:t>
            </w:r>
          </w:p>
        </w:tc>
      </w:tr>
      <w:tr w:rsidR="00A03B1B" w:rsidRPr="00A03B1B" w14:paraId="1862ECAF" w14:textId="77777777" w:rsidTr="00B31BB1">
        <w:trPr>
          <w:cantSplit/>
        </w:trPr>
        <w:tc>
          <w:tcPr>
            <w:tcW w:w="1883" w:type="dxa"/>
            <w:tcBorders>
              <w:top w:val="single" w:sz="4" w:space="0" w:color="auto"/>
              <w:left w:val="single" w:sz="4" w:space="0" w:color="auto"/>
              <w:bottom w:val="single" w:sz="4" w:space="0" w:color="auto"/>
              <w:right w:val="single" w:sz="4" w:space="0" w:color="auto"/>
            </w:tcBorders>
            <w:hideMark/>
          </w:tcPr>
          <w:p w14:paraId="4344193A" w14:textId="77777777" w:rsidR="00A03B1B" w:rsidRPr="00A03B1B" w:rsidRDefault="00A03B1B" w:rsidP="00A03B1B">
            <w:pPr>
              <w:spacing w:after="60"/>
              <w:rPr>
                <w:iCs/>
                <w:sz w:val="20"/>
                <w:szCs w:val="20"/>
              </w:rPr>
            </w:pPr>
            <w:r w:rsidRPr="00A03B1B">
              <w:rPr>
                <w:iCs/>
                <w:sz w:val="20"/>
                <w:szCs w:val="20"/>
              </w:rPr>
              <w:t>DANSPR</w:t>
            </w:r>
          </w:p>
        </w:tc>
        <w:tc>
          <w:tcPr>
            <w:tcW w:w="990" w:type="dxa"/>
            <w:tcBorders>
              <w:top w:val="single" w:sz="4" w:space="0" w:color="auto"/>
              <w:left w:val="single" w:sz="4" w:space="0" w:color="auto"/>
              <w:bottom w:val="single" w:sz="4" w:space="0" w:color="auto"/>
              <w:right w:val="single" w:sz="4" w:space="0" w:color="auto"/>
            </w:tcBorders>
            <w:hideMark/>
          </w:tcPr>
          <w:p w14:paraId="26888C21" w14:textId="77777777" w:rsidR="00A03B1B" w:rsidRPr="00A03B1B" w:rsidRDefault="00A03B1B" w:rsidP="00A03B1B">
            <w:pPr>
              <w:spacing w:after="60"/>
              <w:rPr>
                <w:iCs/>
                <w:sz w:val="20"/>
                <w:szCs w:val="20"/>
              </w:rPr>
            </w:pPr>
            <w:r w:rsidRPr="00A03B1B">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F74A175" w14:textId="77777777" w:rsidR="00A03B1B" w:rsidRPr="00A03B1B" w:rsidRDefault="00A03B1B" w:rsidP="00A03B1B">
            <w:pPr>
              <w:spacing w:after="60"/>
              <w:rPr>
                <w:i/>
                <w:iCs/>
                <w:sz w:val="20"/>
                <w:szCs w:val="20"/>
              </w:rPr>
            </w:pPr>
            <w:r w:rsidRPr="00A03B1B">
              <w:rPr>
                <w:i/>
                <w:iCs/>
                <w:sz w:val="20"/>
                <w:szCs w:val="20"/>
              </w:rPr>
              <w:t>Day-Ahead Non-Spin Price</w:t>
            </w:r>
            <w:r w:rsidRPr="00A03B1B">
              <w:rPr>
                <w:iCs/>
                <w:sz w:val="20"/>
                <w:szCs w:val="20"/>
              </w:rPr>
              <w:t>—The DAM Non-Spin price for the Operating Hour.</w:t>
            </w:r>
          </w:p>
        </w:tc>
      </w:tr>
      <w:tr w:rsidR="00A03B1B" w:rsidRPr="00A03B1B" w14:paraId="43BECD3A" w14:textId="77777777" w:rsidTr="00B31BB1">
        <w:trPr>
          <w:cantSplit/>
        </w:trPr>
        <w:tc>
          <w:tcPr>
            <w:tcW w:w="1883" w:type="dxa"/>
            <w:tcBorders>
              <w:top w:val="single" w:sz="4" w:space="0" w:color="auto"/>
              <w:left w:val="single" w:sz="4" w:space="0" w:color="auto"/>
              <w:bottom w:val="single" w:sz="4" w:space="0" w:color="auto"/>
              <w:right w:val="single" w:sz="4" w:space="0" w:color="auto"/>
            </w:tcBorders>
            <w:hideMark/>
          </w:tcPr>
          <w:p w14:paraId="261EAD9F" w14:textId="77777777" w:rsidR="00A03B1B" w:rsidRPr="00A03B1B" w:rsidRDefault="00A03B1B" w:rsidP="00A03B1B">
            <w:pPr>
              <w:spacing w:after="60"/>
              <w:rPr>
                <w:iCs/>
                <w:sz w:val="20"/>
                <w:szCs w:val="20"/>
              </w:rPr>
            </w:pPr>
            <w:r w:rsidRPr="00A03B1B">
              <w:rPr>
                <w:iCs/>
                <w:sz w:val="20"/>
                <w:szCs w:val="20"/>
              </w:rPr>
              <w:t>DANSNOBL</w:t>
            </w:r>
            <w:r w:rsidRPr="00A03B1B">
              <w:rPr>
                <w:iCs/>
                <w:sz w:val="20"/>
                <w:szCs w:val="20"/>
                <w:vertAlign w:val="subscript"/>
              </w:rPr>
              <w:t xml:space="preserve"> </w:t>
            </w:r>
            <w:r w:rsidRPr="00A03B1B">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1F78182" w14:textId="77777777" w:rsidR="00A03B1B" w:rsidRPr="00A03B1B" w:rsidRDefault="00A03B1B" w:rsidP="00A03B1B">
            <w:pPr>
              <w:spacing w:after="60"/>
              <w:rPr>
                <w:iCs/>
                <w:sz w:val="20"/>
                <w:szCs w:val="20"/>
              </w:rPr>
            </w:pPr>
            <w:r w:rsidRPr="00A03B1B">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0F301C6A" w14:textId="77777777" w:rsidR="00A03B1B" w:rsidRPr="00A03B1B" w:rsidRDefault="00A03B1B" w:rsidP="00A03B1B">
            <w:pPr>
              <w:spacing w:after="60"/>
              <w:rPr>
                <w:i/>
                <w:iCs/>
                <w:sz w:val="20"/>
                <w:szCs w:val="20"/>
              </w:rPr>
            </w:pPr>
            <w:r w:rsidRPr="00A03B1B">
              <w:rPr>
                <w:i/>
                <w:iCs/>
                <w:sz w:val="20"/>
                <w:szCs w:val="20"/>
              </w:rPr>
              <w:t>Day-Ahead Non-Spin New Obligation per QSE—</w:t>
            </w:r>
            <w:r w:rsidRPr="00A03B1B">
              <w:rPr>
                <w:iCs/>
                <w:sz w:val="20"/>
                <w:szCs w:val="20"/>
              </w:rPr>
              <w:t xml:space="preserve">The updated Non-Spin Ancillary Service Obligation in Real-Time for QSE </w:t>
            </w:r>
            <w:r w:rsidRPr="00A03B1B">
              <w:rPr>
                <w:i/>
                <w:iCs/>
                <w:sz w:val="20"/>
                <w:szCs w:val="20"/>
              </w:rPr>
              <w:t>q</w:t>
            </w:r>
            <w:r w:rsidRPr="00A03B1B">
              <w:rPr>
                <w:iCs/>
                <w:sz w:val="20"/>
                <w:szCs w:val="20"/>
              </w:rPr>
              <w:t xml:space="preserve"> for the Operating Hour.</w:t>
            </w:r>
          </w:p>
        </w:tc>
      </w:tr>
      <w:tr w:rsidR="00A03B1B" w:rsidRPr="00A03B1B" w14:paraId="635F7107" w14:textId="77777777" w:rsidTr="00B31BB1">
        <w:trPr>
          <w:cantSplit/>
        </w:trPr>
        <w:tc>
          <w:tcPr>
            <w:tcW w:w="1883" w:type="dxa"/>
            <w:tcBorders>
              <w:top w:val="single" w:sz="4" w:space="0" w:color="auto"/>
              <w:left w:val="single" w:sz="4" w:space="0" w:color="auto"/>
              <w:bottom w:val="single" w:sz="4" w:space="0" w:color="auto"/>
              <w:right w:val="single" w:sz="4" w:space="0" w:color="auto"/>
            </w:tcBorders>
            <w:hideMark/>
          </w:tcPr>
          <w:p w14:paraId="09D3F5D4" w14:textId="77777777" w:rsidR="00A03B1B" w:rsidRPr="00A03B1B" w:rsidRDefault="00A03B1B" w:rsidP="00A03B1B">
            <w:pPr>
              <w:spacing w:after="60"/>
              <w:rPr>
                <w:iCs/>
                <w:sz w:val="20"/>
                <w:szCs w:val="20"/>
              </w:rPr>
            </w:pPr>
            <w:r w:rsidRPr="00A03B1B">
              <w:rPr>
                <w:iCs/>
                <w:sz w:val="20"/>
                <w:szCs w:val="20"/>
              </w:rPr>
              <w:t xml:space="preserve">PCNSR </w:t>
            </w:r>
            <w:r w:rsidRPr="00A03B1B">
              <w:rPr>
                <w:i/>
                <w:iCs/>
                <w:sz w:val="20"/>
                <w:szCs w:val="20"/>
                <w:vertAlign w:val="subscript"/>
              </w:rPr>
              <w:t>r,</w:t>
            </w:r>
            <w:r w:rsidRPr="00A03B1B">
              <w:rPr>
                <w:i/>
                <w:iCs/>
                <w:sz w:val="20"/>
                <w:szCs w:val="20"/>
              </w:rPr>
              <w:t xml:space="preserve"> </w:t>
            </w:r>
            <w:r w:rsidRPr="00A03B1B">
              <w:rPr>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238A6BA2" w14:textId="77777777" w:rsidR="00A03B1B" w:rsidRPr="00A03B1B" w:rsidRDefault="00A03B1B" w:rsidP="00A03B1B">
            <w:pPr>
              <w:spacing w:after="60"/>
              <w:rPr>
                <w:iCs/>
                <w:sz w:val="20"/>
                <w:szCs w:val="20"/>
              </w:rPr>
            </w:pPr>
            <w:r w:rsidRPr="00A03B1B">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04FE060" w14:textId="77777777" w:rsidR="00A03B1B" w:rsidRPr="00A03B1B" w:rsidRDefault="00A03B1B" w:rsidP="00A03B1B">
            <w:pPr>
              <w:spacing w:after="60"/>
              <w:rPr>
                <w:i/>
                <w:iCs/>
                <w:sz w:val="20"/>
                <w:szCs w:val="20"/>
              </w:rPr>
            </w:pPr>
            <w:r w:rsidRPr="00A03B1B">
              <w:rPr>
                <w:i/>
                <w:iCs/>
                <w:sz w:val="20"/>
                <w:szCs w:val="20"/>
              </w:rPr>
              <w:t>Procured Capacity for Non-Spin per Resource per QSE in DAM</w:t>
            </w:r>
            <w:r w:rsidRPr="00A03B1B">
              <w:rPr>
                <w:iCs/>
                <w:sz w:val="20"/>
                <w:szCs w:val="20"/>
              </w:rPr>
              <w:t xml:space="preserve">—The Non-Spin capacity awarded to QSE </w:t>
            </w:r>
            <w:r w:rsidRPr="00A03B1B">
              <w:rPr>
                <w:i/>
                <w:iCs/>
                <w:sz w:val="20"/>
                <w:szCs w:val="20"/>
              </w:rPr>
              <w:t>q</w:t>
            </w:r>
            <w:r w:rsidRPr="00A03B1B">
              <w:rPr>
                <w:iCs/>
                <w:sz w:val="20"/>
                <w:szCs w:val="20"/>
              </w:rPr>
              <w:t xml:space="preserve"> in the DAM for Resource </w:t>
            </w:r>
            <w:r w:rsidRPr="00A03B1B">
              <w:rPr>
                <w:i/>
                <w:iCs/>
                <w:sz w:val="20"/>
                <w:szCs w:val="20"/>
              </w:rPr>
              <w:t>r</w:t>
            </w:r>
            <w:r w:rsidRPr="00A03B1B">
              <w:rPr>
                <w:iCs/>
                <w:sz w:val="20"/>
                <w:szCs w:val="20"/>
              </w:rPr>
              <w:t xml:space="preserve"> for the Operating Hour.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3B8668FA" w14:textId="77777777" w:rsidTr="00B31BB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F80158C" w14:textId="77777777" w:rsidR="00A03B1B" w:rsidRPr="00A03B1B" w:rsidRDefault="00A03B1B" w:rsidP="00A03B1B">
            <w:pPr>
              <w:spacing w:after="60"/>
              <w:rPr>
                <w:iCs/>
                <w:sz w:val="20"/>
                <w:szCs w:val="20"/>
              </w:rPr>
            </w:pPr>
            <w:r w:rsidRPr="00A03B1B">
              <w:rPr>
                <w:iCs/>
                <w:sz w:val="20"/>
                <w:szCs w:val="20"/>
              </w:rPr>
              <w:t xml:space="preserve">DANSOAWD </w:t>
            </w:r>
            <w:r w:rsidRPr="00A03B1B">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FC78D4D" w14:textId="77777777" w:rsidR="00A03B1B" w:rsidRPr="00A03B1B" w:rsidRDefault="00A03B1B" w:rsidP="00A03B1B">
            <w:pPr>
              <w:spacing w:after="60"/>
              <w:rPr>
                <w:iCs/>
                <w:sz w:val="20"/>
                <w:szCs w:val="20"/>
              </w:rPr>
            </w:pPr>
            <w:r w:rsidRPr="00A03B1B">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35849CF6" w14:textId="77777777" w:rsidR="00A03B1B" w:rsidRPr="00A03B1B" w:rsidRDefault="00A03B1B" w:rsidP="00A03B1B">
            <w:pPr>
              <w:spacing w:after="60"/>
              <w:rPr>
                <w:i/>
                <w:iCs/>
                <w:sz w:val="20"/>
                <w:szCs w:val="20"/>
              </w:rPr>
            </w:pPr>
            <w:r w:rsidRPr="00A03B1B">
              <w:rPr>
                <w:i/>
                <w:iCs/>
                <w:sz w:val="20"/>
                <w:szCs w:val="20"/>
              </w:rPr>
              <w:t>Day-Ahead Non-Spin Only Award for the QSE</w:t>
            </w:r>
            <w:r w:rsidRPr="00A03B1B">
              <w:rPr>
                <w:iCs/>
                <w:sz w:val="20"/>
                <w:szCs w:val="20"/>
              </w:rPr>
              <w:t xml:space="preserve">—The Non-Spin Only capacity awarded in the DAM to QSE </w:t>
            </w:r>
            <w:r w:rsidRPr="00A03B1B">
              <w:rPr>
                <w:i/>
                <w:iCs/>
                <w:sz w:val="20"/>
                <w:szCs w:val="20"/>
              </w:rPr>
              <w:t>q</w:t>
            </w:r>
            <w:r w:rsidRPr="00A03B1B">
              <w:rPr>
                <w:iCs/>
                <w:sz w:val="20"/>
                <w:szCs w:val="20"/>
              </w:rPr>
              <w:t xml:space="preserve"> for the Operating Hour.  </w:t>
            </w:r>
          </w:p>
        </w:tc>
      </w:tr>
      <w:tr w:rsidR="00A03B1B" w:rsidRPr="00A03B1B" w14:paraId="42766762" w14:textId="77777777" w:rsidTr="00B31BB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E760FF8" w14:textId="77777777" w:rsidR="00A03B1B" w:rsidRPr="00A03B1B" w:rsidRDefault="00A03B1B" w:rsidP="00A03B1B">
            <w:pPr>
              <w:spacing w:after="60"/>
              <w:rPr>
                <w:i/>
                <w:iCs/>
                <w:sz w:val="20"/>
                <w:szCs w:val="20"/>
              </w:rPr>
            </w:pPr>
            <w:r w:rsidRPr="00A03B1B">
              <w:rPr>
                <w:iCs/>
                <w:sz w:val="20"/>
                <w:szCs w:val="20"/>
              </w:rPr>
              <w:t xml:space="preserve">DANSAMT </w:t>
            </w:r>
            <w:r w:rsidRPr="00A03B1B">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24F6C12" w14:textId="77777777" w:rsidR="00A03B1B" w:rsidRPr="00A03B1B" w:rsidRDefault="00A03B1B" w:rsidP="00A03B1B">
            <w:pPr>
              <w:spacing w:after="60"/>
              <w:rPr>
                <w:iCs/>
                <w:sz w:val="20"/>
                <w:szCs w:val="20"/>
              </w:rPr>
            </w:pPr>
            <w:r w:rsidRPr="00A03B1B">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3BF1B340" w14:textId="77777777" w:rsidR="00A03B1B" w:rsidRPr="00A03B1B" w:rsidRDefault="00A03B1B" w:rsidP="00A03B1B">
            <w:pPr>
              <w:spacing w:after="60"/>
              <w:rPr>
                <w:iCs/>
                <w:sz w:val="20"/>
                <w:szCs w:val="20"/>
              </w:rPr>
            </w:pPr>
            <w:r w:rsidRPr="00A03B1B">
              <w:rPr>
                <w:i/>
                <w:iCs/>
                <w:sz w:val="20"/>
                <w:szCs w:val="20"/>
              </w:rPr>
              <w:t>Day-Ahead Non-Spin Amount per QSE</w:t>
            </w:r>
            <w:r w:rsidRPr="00A03B1B">
              <w:rPr>
                <w:iCs/>
                <w:sz w:val="20"/>
                <w:szCs w:val="20"/>
              </w:rPr>
              <w:t xml:space="preserve">—QSE </w:t>
            </w:r>
            <w:r w:rsidRPr="00A03B1B">
              <w:rPr>
                <w:i/>
                <w:iCs/>
                <w:sz w:val="20"/>
                <w:szCs w:val="20"/>
              </w:rPr>
              <w:t>q</w:t>
            </w:r>
            <w:r w:rsidRPr="00A03B1B">
              <w:rPr>
                <w:iCs/>
                <w:sz w:val="20"/>
                <w:szCs w:val="20"/>
              </w:rPr>
              <w:t>’s share of the DAM cost for Non-Spin for the Operating Hour.</w:t>
            </w:r>
          </w:p>
        </w:tc>
      </w:tr>
      <w:tr w:rsidR="00A03B1B" w:rsidRPr="00A03B1B" w14:paraId="72262D70" w14:textId="77777777" w:rsidTr="00B31BB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368EFDE" w14:textId="77777777" w:rsidR="00A03B1B" w:rsidRPr="00A03B1B" w:rsidRDefault="00A03B1B" w:rsidP="00A03B1B">
            <w:pPr>
              <w:spacing w:after="60"/>
              <w:rPr>
                <w:iCs/>
                <w:sz w:val="20"/>
                <w:szCs w:val="20"/>
              </w:rPr>
            </w:pPr>
            <w:r w:rsidRPr="00A03B1B">
              <w:rPr>
                <w:iCs/>
                <w:sz w:val="20"/>
                <w:szCs w:val="20"/>
              </w:rPr>
              <w:t>HLRS</w:t>
            </w:r>
            <w:r w:rsidRPr="00A03B1B">
              <w:rPr>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7BC70C9C" w14:textId="77777777" w:rsidR="00A03B1B" w:rsidRPr="00A03B1B" w:rsidRDefault="00A03B1B" w:rsidP="00A03B1B">
            <w:pPr>
              <w:spacing w:after="60"/>
              <w:rPr>
                <w:iCs/>
                <w:sz w:val="20"/>
                <w:szCs w:val="20"/>
              </w:rPr>
            </w:pPr>
            <w:r w:rsidRPr="00A03B1B">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1E3BAB45" w14:textId="77777777" w:rsidR="00A03B1B" w:rsidRPr="00A03B1B" w:rsidRDefault="00A03B1B" w:rsidP="00A03B1B">
            <w:pPr>
              <w:spacing w:after="60"/>
              <w:rPr>
                <w:iCs/>
                <w:sz w:val="20"/>
                <w:szCs w:val="20"/>
              </w:rPr>
            </w:pPr>
            <w:r w:rsidRPr="00A03B1B">
              <w:rPr>
                <w:i/>
                <w:iCs/>
                <w:sz w:val="20"/>
                <w:szCs w:val="20"/>
              </w:rPr>
              <w:t>Hourly Load Ratio Share per QSE</w:t>
            </w:r>
            <w:r w:rsidRPr="00A03B1B">
              <w:rPr>
                <w:iCs/>
                <w:sz w:val="20"/>
                <w:szCs w:val="20"/>
              </w:rPr>
              <w:t xml:space="preserve">—The Real-Time LRS as defined in Section 6.6.2.4, QSE Load Ratio Share for an Operating Hour, for QSE </w:t>
            </w:r>
            <w:r w:rsidRPr="00A03B1B">
              <w:rPr>
                <w:i/>
                <w:iCs/>
                <w:sz w:val="20"/>
                <w:szCs w:val="20"/>
              </w:rPr>
              <w:t>q</w:t>
            </w:r>
            <w:r w:rsidRPr="00A03B1B">
              <w:rPr>
                <w:iCs/>
                <w:sz w:val="20"/>
                <w:szCs w:val="20"/>
              </w:rPr>
              <w:t xml:space="preserve"> for the Operating Hour.</w:t>
            </w:r>
          </w:p>
        </w:tc>
      </w:tr>
      <w:tr w:rsidR="00A03B1B" w:rsidRPr="00A03B1B" w14:paraId="604BB925" w14:textId="77777777" w:rsidTr="00B31BB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DAA0472" w14:textId="77777777" w:rsidR="00A03B1B" w:rsidRPr="00A03B1B" w:rsidRDefault="00A03B1B" w:rsidP="00A03B1B">
            <w:pPr>
              <w:spacing w:after="60"/>
              <w:rPr>
                <w:iCs/>
                <w:sz w:val="20"/>
                <w:szCs w:val="20"/>
              </w:rPr>
            </w:pPr>
            <w:r w:rsidRPr="00A03B1B">
              <w:rPr>
                <w:iCs/>
                <w:sz w:val="20"/>
                <w:szCs w:val="20"/>
              </w:rPr>
              <w:t xml:space="preserve">DAPCNSQTOT  </w:t>
            </w:r>
          </w:p>
        </w:tc>
        <w:tc>
          <w:tcPr>
            <w:tcW w:w="990" w:type="dxa"/>
            <w:tcBorders>
              <w:top w:val="single" w:sz="4" w:space="0" w:color="auto"/>
              <w:left w:val="single" w:sz="4" w:space="0" w:color="auto"/>
              <w:bottom w:val="single" w:sz="4" w:space="0" w:color="auto"/>
              <w:right w:val="single" w:sz="4" w:space="0" w:color="auto"/>
            </w:tcBorders>
            <w:hideMark/>
          </w:tcPr>
          <w:p w14:paraId="3E794C7A" w14:textId="77777777" w:rsidR="00A03B1B" w:rsidRPr="00A03B1B" w:rsidRDefault="00A03B1B" w:rsidP="00A03B1B">
            <w:pPr>
              <w:spacing w:after="60"/>
              <w:rPr>
                <w:iCs/>
                <w:sz w:val="20"/>
                <w:szCs w:val="20"/>
              </w:rPr>
            </w:pPr>
            <w:r w:rsidRPr="00A03B1B">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4E77AD9A" w14:textId="77777777" w:rsidR="00A03B1B" w:rsidRPr="00A03B1B" w:rsidRDefault="00A03B1B" w:rsidP="00A03B1B">
            <w:pPr>
              <w:spacing w:after="60"/>
              <w:rPr>
                <w:iCs/>
                <w:sz w:val="20"/>
                <w:szCs w:val="20"/>
              </w:rPr>
            </w:pPr>
            <w:r w:rsidRPr="00A03B1B">
              <w:rPr>
                <w:i/>
                <w:iCs/>
                <w:sz w:val="20"/>
                <w:szCs w:val="20"/>
              </w:rPr>
              <w:t>Day-Ahead Procured Capacity for Non-Spin Total</w:t>
            </w:r>
            <w:r w:rsidRPr="00A03B1B">
              <w:rPr>
                <w:iCs/>
                <w:sz w:val="20"/>
                <w:szCs w:val="20"/>
              </w:rPr>
              <w:t>—The total Non-Spin capacity for all QSEs for all Non-Spin awarded and self-arranged in the DAM for the Operating Hour.</w:t>
            </w:r>
          </w:p>
        </w:tc>
      </w:tr>
      <w:tr w:rsidR="00A03B1B" w:rsidRPr="00A03B1B" w14:paraId="1A735AA4" w14:textId="77777777" w:rsidTr="00B31BB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40AB63A" w14:textId="77777777" w:rsidR="00A03B1B" w:rsidRPr="00A03B1B" w:rsidRDefault="00A03B1B" w:rsidP="00A03B1B">
            <w:pPr>
              <w:spacing w:after="60"/>
              <w:rPr>
                <w:iCs/>
                <w:sz w:val="20"/>
                <w:szCs w:val="20"/>
              </w:rPr>
            </w:pPr>
            <w:r w:rsidRPr="00A03B1B">
              <w:rPr>
                <w:iCs/>
                <w:sz w:val="20"/>
                <w:szCs w:val="20"/>
              </w:rPr>
              <w:t xml:space="preserve">DASANSQ </w:t>
            </w:r>
            <w:r w:rsidRPr="00A03B1B">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9FDBD97" w14:textId="77777777" w:rsidR="00A03B1B" w:rsidRPr="00A03B1B" w:rsidRDefault="00A03B1B" w:rsidP="00A03B1B">
            <w:pPr>
              <w:spacing w:after="60"/>
              <w:rPr>
                <w:iCs/>
                <w:sz w:val="20"/>
                <w:szCs w:val="20"/>
              </w:rPr>
            </w:pPr>
            <w:r w:rsidRPr="00A03B1B">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65F209F" w14:textId="77777777" w:rsidR="00A03B1B" w:rsidRPr="00A03B1B" w:rsidRDefault="00A03B1B" w:rsidP="00A03B1B">
            <w:pPr>
              <w:spacing w:after="60"/>
              <w:rPr>
                <w:iCs/>
                <w:sz w:val="20"/>
                <w:szCs w:val="20"/>
              </w:rPr>
            </w:pPr>
            <w:r w:rsidRPr="00A03B1B">
              <w:rPr>
                <w:i/>
                <w:iCs/>
                <w:sz w:val="20"/>
                <w:szCs w:val="20"/>
              </w:rPr>
              <w:t>Day-Ahead Self-Arranged Non-Spin Quantity per QSE</w:t>
            </w:r>
            <w:r w:rsidRPr="00A03B1B">
              <w:rPr>
                <w:iCs/>
                <w:sz w:val="20"/>
                <w:szCs w:val="20"/>
              </w:rPr>
              <w:t xml:space="preserve">—The self-arranged Non-Spin capacity submitted by QSE </w:t>
            </w:r>
            <w:r w:rsidRPr="00A03B1B">
              <w:rPr>
                <w:i/>
                <w:iCs/>
                <w:sz w:val="20"/>
                <w:szCs w:val="20"/>
              </w:rPr>
              <w:t>q</w:t>
            </w:r>
            <w:r w:rsidRPr="00A03B1B">
              <w:rPr>
                <w:iCs/>
                <w:sz w:val="20"/>
                <w:szCs w:val="20"/>
              </w:rPr>
              <w:t xml:space="preserve"> before 1000 in the DAM for the Operating Hour.</w:t>
            </w:r>
          </w:p>
        </w:tc>
      </w:tr>
      <w:tr w:rsidR="00A03B1B" w:rsidRPr="00A03B1B" w14:paraId="0E4201A2" w14:textId="77777777" w:rsidTr="00B31BB1">
        <w:trPr>
          <w:cantSplit/>
        </w:trPr>
        <w:tc>
          <w:tcPr>
            <w:tcW w:w="1883" w:type="dxa"/>
            <w:tcBorders>
              <w:top w:val="single" w:sz="4" w:space="0" w:color="auto"/>
              <w:left w:val="single" w:sz="4" w:space="0" w:color="auto"/>
              <w:bottom w:val="single" w:sz="4" w:space="0" w:color="auto"/>
              <w:right w:val="single" w:sz="4" w:space="0" w:color="auto"/>
            </w:tcBorders>
            <w:hideMark/>
          </w:tcPr>
          <w:p w14:paraId="5669081D" w14:textId="77777777" w:rsidR="00A03B1B" w:rsidRPr="00A03B1B" w:rsidRDefault="00A03B1B" w:rsidP="00A03B1B">
            <w:pPr>
              <w:spacing w:after="60"/>
              <w:rPr>
                <w:i/>
                <w:iCs/>
                <w:sz w:val="20"/>
                <w:szCs w:val="20"/>
              </w:rPr>
            </w:pPr>
            <w:r w:rsidRPr="00A03B1B">
              <w:rPr>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166925C4" w14:textId="77777777" w:rsidR="00A03B1B" w:rsidRPr="00A03B1B" w:rsidRDefault="00A03B1B" w:rsidP="00A03B1B">
            <w:pPr>
              <w:spacing w:after="60"/>
              <w:rPr>
                <w:iCs/>
                <w:sz w:val="20"/>
                <w:szCs w:val="20"/>
              </w:rPr>
            </w:pPr>
            <w:r w:rsidRPr="00A03B1B">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5ADA92E3" w14:textId="77777777" w:rsidR="00A03B1B" w:rsidRPr="00A03B1B" w:rsidRDefault="00A03B1B" w:rsidP="00A03B1B">
            <w:pPr>
              <w:spacing w:after="60"/>
              <w:rPr>
                <w:iCs/>
                <w:sz w:val="20"/>
                <w:szCs w:val="20"/>
              </w:rPr>
            </w:pPr>
            <w:r w:rsidRPr="00A03B1B">
              <w:rPr>
                <w:iCs/>
                <w:sz w:val="20"/>
                <w:szCs w:val="20"/>
              </w:rPr>
              <w:t>A QSE.</w:t>
            </w:r>
          </w:p>
        </w:tc>
      </w:tr>
      <w:tr w:rsidR="00A03B1B" w:rsidRPr="00A03B1B" w14:paraId="09B6B31A" w14:textId="77777777" w:rsidTr="00B31BB1">
        <w:trPr>
          <w:cantSplit/>
        </w:trPr>
        <w:tc>
          <w:tcPr>
            <w:tcW w:w="1883" w:type="dxa"/>
            <w:tcBorders>
              <w:top w:val="single" w:sz="4" w:space="0" w:color="auto"/>
              <w:left w:val="single" w:sz="4" w:space="0" w:color="auto"/>
              <w:bottom w:val="single" w:sz="4" w:space="0" w:color="auto"/>
              <w:right w:val="single" w:sz="4" w:space="0" w:color="auto"/>
            </w:tcBorders>
            <w:hideMark/>
          </w:tcPr>
          <w:p w14:paraId="15455E4C" w14:textId="77777777" w:rsidR="00A03B1B" w:rsidRPr="00A03B1B" w:rsidRDefault="00A03B1B" w:rsidP="00A03B1B">
            <w:pPr>
              <w:spacing w:after="60"/>
              <w:rPr>
                <w:i/>
                <w:iCs/>
                <w:sz w:val="20"/>
                <w:szCs w:val="20"/>
              </w:rPr>
            </w:pPr>
            <w:r w:rsidRPr="00A03B1B">
              <w:rPr>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213F572A" w14:textId="77777777" w:rsidR="00A03B1B" w:rsidRPr="00A03B1B" w:rsidRDefault="00A03B1B" w:rsidP="00A03B1B">
            <w:pPr>
              <w:spacing w:after="60"/>
              <w:rPr>
                <w:iCs/>
                <w:sz w:val="20"/>
                <w:szCs w:val="20"/>
              </w:rPr>
            </w:pPr>
            <w:r w:rsidRPr="00A03B1B">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15FF99A9" w14:textId="77777777" w:rsidR="00A03B1B" w:rsidRPr="00A03B1B" w:rsidRDefault="00A03B1B" w:rsidP="00A03B1B">
            <w:pPr>
              <w:spacing w:after="60"/>
              <w:rPr>
                <w:iCs/>
                <w:sz w:val="20"/>
                <w:szCs w:val="20"/>
              </w:rPr>
            </w:pPr>
            <w:r w:rsidRPr="00A03B1B">
              <w:rPr>
                <w:iCs/>
                <w:sz w:val="20"/>
                <w:szCs w:val="20"/>
              </w:rPr>
              <w:t>A Resource.</w:t>
            </w:r>
          </w:p>
        </w:tc>
      </w:tr>
    </w:tbl>
    <w:p w14:paraId="4101A398" w14:textId="77777777" w:rsidR="00A03B1B" w:rsidRPr="00A03B1B" w:rsidRDefault="00A03B1B" w:rsidP="00A03B1B">
      <w:pPr>
        <w:spacing w:before="240" w:after="240"/>
        <w:ind w:left="1440" w:hanging="720"/>
        <w:rPr>
          <w:iCs/>
          <w:szCs w:val="20"/>
        </w:rPr>
      </w:pPr>
      <w:r w:rsidRPr="00A03B1B">
        <w:rPr>
          <w:iCs/>
          <w:szCs w:val="20"/>
        </w:rPr>
        <w:t>(e)</w:t>
      </w:r>
      <w:r w:rsidRPr="00A03B1B">
        <w:rPr>
          <w:iCs/>
          <w:szCs w:val="20"/>
        </w:rPr>
        <w:tab/>
        <w:t>For ERCOT Contingency Reserve Service</w:t>
      </w:r>
      <w:r w:rsidRPr="00A03B1B">
        <w:rPr>
          <w:i/>
          <w:sz w:val="20"/>
          <w:szCs w:val="20"/>
        </w:rPr>
        <w:t xml:space="preserve"> </w:t>
      </w:r>
      <w:r w:rsidRPr="00A03B1B">
        <w:rPr>
          <w:iCs/>
          <w:szCs w:val="20"/>
        </w:rPr>
        <w:t>(ECRS), if applicable:</w:t>
      </w:r>
    </w:p>
    <w:p w14:paraId="76EDCC11" w14:textId="77777777" w:rsidR="00A03B1B" w:rsidRPr="00A03B1B" w:rsidRDefault="00A03B1B" w:rsidP="00A03B1B">
      <w:pPr>
        <w:ind w:left="1440" w:hanging="720"/>
        <w:rPr>
          <w:iCs/>
          <w:szCs w:val="20"/>
        </w:rPr>
      </w:pPr>
      <w:r w:rsidRPr="00A03B1B">
        <w:rPr>
          <w:iCs/>
          <w:szCs w:val="20"/>
        </w:rPr>
        <w:t xml:space="preserve">DARTPCECRAMT </w:t>
      </w:r>
      <w:r w:rsidRPr="00A03B1B">
        <w:rPr>
          <w:i/>
          <w:iCs/>
          <w:szCs w:val="20"/>
          <w:vertAlign w:val="subscript"/>
        </w:rPr>
        <w:t>q</w:t>
      </w:r>
      <w:r w:rsidRPr="00A03B1B">
        <w:rPr>
          <w:iCs/>
          <w:szCs w:val="20"/>
        </w:rPr>
        <w:t xml:space="preserve"> = (DAECRNOBL </w:t>
      </w:r>
      <w:r w:rsidRPr="00A03B1B">
        <w:rPr>
          <w:i/>
          <w:iCs/>
          <w:szCs w:val="20"/>
          <w:vertAlign w:val="subscript"/>
        </w:rPr>
        <w:t>q</w:t>
      </w:r>
      <w:r w:rsidRPr="00A03B1B">
        <w:rPr>
          <w:iCs/>
          <w:szCs w:val="20"/>
        </w:rPr>
        <w:t xml:space="preserve"> – DASAECRQ </w:t>
      </w:r>
      <w:r w:rsidRPr="00A03B1B">
        <w:rPr>
          <w:i/>
          <w:iCs/>
          <w:szCs w:val="20"/>
          <w:vertAlign w:val="subscript"/>
        </w:rPr>
        <w:t>q</w:t>
      </w:r>
      <w:r w:rsidRPr="00A03B1B">
        <w:rPr>
          <w:iCs/>
          <w:szCs w:val="20"/>
        </w:rPr>
        <w:t xml:space="preserve">) * DAECRPR –  </w:t>
      </w:r>
    </w:p>
    <w:p w14:paraId="1BBA9DD1" w14:textId="77777777" w:rsidR="00A03B1B" w:rsidRPr="00A03B1B" w:rsidRDefault="00A03B1B" w:rsidP="00A03B1B">
      <w:pPr>
        <w:spacing w:after="240"/>
        <w:ind w:left="2880"/>
        <w:rPr>
          <w:iCs/>
          <w:szCs w:val="20"/>
        </w:rPr>
      </w:pPr>
      <w:r w:rsidRPr="00A03B1B">
        <w:rPr>
          <w:iCs/>
          <w:szCs w:val="20"/>
        </w:rPr>
        <w:t xml:space="preserve">      DAECRAMT </w:t>
      </w:r>
      <w:r w:rsidRPr="00A03B1B">
        <w:rPr>
          <w:i/>
          <w:iCs/>
          <w:szCs w:val="20"/>
          <w:vertAlign w:val="subscript"/>
        </w:rPr>
        <w:t>q</w:t>
      </w:r>
    </w:p>
    <w:p w14:paraId="6145154B" w14:textId="77777777" w:rsidR="00A03B1B" w:rsidRPr="00A03B1B" w:rsidRDefault="00A03B1B" w:rsidP="00A03B1B">
      <w:pPr>
        <w:spacing w:after="240"/>
        <w:ind w:left="720" w:hanging="720"/>
        <w:rPr>
          <w:iCs/>
          <w:szCs w:val="20"/>
        </w:rPr>
      </w:pPr>
      <w:r w:rsidRPr="00A03B1B">
        <w:rPr>
          <w:iCs/>
          <w:szCs w:val="20"/>
        </w:rPr>
        <w:t>Where:</w:t>
      </w:r>
    </w:p>
    <w:p w14:paraId="324ECB31" w14:textId="77777777" w:rsidR="00A03B1B" w:rsidRPr="00A03B1B" w:rsidRDefault="00A03B1B" w:rsidP="00A03B1B">
      <w:pPr>
        <w:spacing w:after="240"/>
        <w:ind w:left="1440" w:hanging="720"/>
        <w:rPr>
          <w:iCs/>
          <w:szCs w:val="20"/>
        </w:rPr>
      </w:pPr>
      <w:r w:rsidRPr="00A03B1B">
        <w:rPr>
          <w:iCs/>
          <w:szCs w:val="20"/>
        </w:rPr>
        <w:t xml:space="preserve">DAECRNOBL </w:t>
      </w:r>
      <w:r w:rsidRPr="00A03B1B">
        <w:rPr>
          <w:i/>
          <w:iCs/>
          <w:szCs w:val="20"/>
          <w:vertAlign w:val="subscript"/>
        </w:rPr>
        <w:t>q</w:t>
      </w:r>
      <w:r w:rsidRPr="00A03B1B">
        <w:rPr>
          <w:iCs/>
          <w:szCs w:val="20"/>
        </w:rPr>
        <w:t xml:space="preserve"> = DAPCECRQTOT * HLRS </w:t>
      </w:r>
      <w:r w:rsidRPr="00A03B1B">
        <w:rPr>
          <w:i/>
          <w:iCs/>
          <w:szCs w:val="20"/>
          <w:vertAlign w:val="subscript"/>
        </w:rPr>
        <w:t>q</w:t>
      </w:r>
      <w:r w:rsidRPr="00A03B1B">
        <w:rPr>
          <w:iCs/>
          <w:szCs w:val="20"/>
        </w:rPr>
        <w:t xml:space="preserve"> </w:t>
      </w:r>
    </w:p>
    <w:p w14:paraId="13D5F4B0" w14:textId="77777777" w:rsidR="00A03B1B" w:rsidRPr="00A03B1B" w:rsidRDefault="00A03B1B" w:rsidP="00A03B1B">
      <w:pPr>
        <w:spacing w:after="240"/>
        <w:ind w:left="1440" w:hanging="720"/>
        <w:rPr>
          <w:iCs/>
          <w:szCs w:val="20"/>
        </w:rPr>
      </w:pPr>
      <w:r w:rsidRPr="00A03B1B">
        <w:rPr>
          <w:iCs/>
          <w:szCs w:val="20"/>
        </w:rPr>
        <w:t xml:space="preserve">DAPCECRQTOT  =  </w:t>
      </w:r>
      <w:r w:rsidRPr="00A03B1B">
        <w:rPr>
          <w:iCs/>
          <w:position w:val="-22"/>
          <w:szCs w:val="20"/>
        </w:rPr>
        <w:object w:dxaOrig="285" w:dyaOrig="285" w14:anchorId="39AAFB7F">
          <v:shape id="_x0000_i1125" type="#_x0000_t75" style="width:30pt;height:30pt" o:ole="">
            <v:imagedata r:id="rId135" o:title=""/>
          </v:shape>
          <o:OLEObject Type="Embed" ProgID="Equation.3" ShapeID="_x0000_i1125" DrawAspect="Content" ObjectID="_1831281648" r:id="rId146"/>
        </w:object>
      </w:r>
      <w:r w:rsidRPr="00A03B1B">
        <w:rPr>
          <w:iCs/>
          <w:szCs w:val="20"/>
        </w:rPr>
        <w:t>(</w:t>
      </w:r>
      <w:r w:rsidRPr="00A03B1B">
        <w:rPr>
          <w:iCs/>
          <w:position w:val="-18"/>
          <w:szCs w:val="20"/>
        </w:rPr>
        <w:object w:dxaOrig="285" w:dyaOrig="570" w14:anchorId="6F7F12C5">
          <v:shape id="_x0000_i1126" type="#_x0000_t75" style="width:12pt;height:30pt" o:ole="">
            <v:imagedata r:id="rId137" o:title=""/>
          </v:shape>
          <o:OLEObject Type="Embed" ProgID="Equation.3" ShapeID="_x0000_i1126" DrawAspect="Content" ObjectID="_1831281649" r:id="rId147"/>
        </w:object>
      </w:r>
      <w:r w:rsidRPr="00A03B1B">
        <w:rPr>
          <w:bCs/>
          <w:iCs/>
          <w:szCs w:val="20"/>
        </w:rPr>
        <w:t>PCECRR</w:t>
      </w:r>
      <w:r w:rsidRPr="00A03B1B">
        <w:rPr>
          <w:bCs/>
          <w:i/>
          <w:iCs/>
          <w:szCs w:val="20"/>
        </w:rPr>
        <w:t xml:space="preserve"> </w:t>
      </w:r>
      <w:r w:rsidRPr="00A03B1B">
        <w:rPr>
          <w:bCs/>
          <w:i/>
          <w:iCs/>
          <w:szCs w:val="20"/>
          <w:vertAlign w:val="subscript"/>
        </w:rPr>
        <w:t>r, q, DAM</w:t>
      </w:r>
      <w:r w:rsidRPr="00A03B1B">
        <w:rPr>
          <w:iCs/>
          <w:szCs w:val="20"/>
        </w:rPr>
        <w:t xml:space="preserve"> + DAECROAWD </w:t>
      </w:r>
      <w:r w:rsidRPr="00A03B1B">
        <w:rPr>
          <w:i/>
          <w:iCs/>
          <w:szCs w:val="20"/>
          <w:vertAlign w:val="subscript"/>
        </w:rPr>
        <w:t>q</w:t>
      </w:r>
      <w:r w:rsidRPr="00A03B1B">
        <w:rPr>
          <w:iCs/>
          <w:szCs w:val="20"/>
        </w:rPr>
        <w:t xml:space="preserve"> + DASAECRQ </w:t>
      </w:r>
      <w:r w:rsidRPr="00A03B1B">
        <w:rPr>
          <w:i/>
          <w:iCs/>
          <w:szCs w:val="20"/>
          <w:vertAlign w:val="subscript"/>
        </w:rPr>
        <w:t>q</w:t>
      </w:r>
      <w:r w:rsidRPr="00A03B1B">
        <w:rPr>
          <w:iCs/>
          <w:szCs w:val="20"/>
        </w:rPr>
        <w:t>)</w:t>
      </w:r>
    </w:p>
    <w:p w14:paraId="1218CE45" w14:textId="77777777" w:rsidR="00A03B1B" w:rsidRPr="00A03B1B" w:rsidRDefault="00A03B1B" w:rsidP="00A03B1B">
      <w:r w:rsidRPr="00A03B1B">
        <w:rPr>
          <w:szCs w:val="20"/>
        </w:rPr>
        <w:t>The above variables are defined as follows:</w:t>
      </w:r>
    </w:p>
    <w:tbl>
      <w:tblPr>
        <w:tblW w:w="923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2"/>
        <w:gridCol w:w="887"/>
        <w:gridCol w:w="6386"/>
      </w:tblGrid>
      <w:tr w:rsidR="00A03B1B" w:rsidRPr="00A03B1B" w14:paraId="502E49C8" w14:textId="77777777" w:rsidTr="00B31BB1">
        <w:trPr>
          <w:cantSplit/>
          <w:tblHeader/>
        </w:trPr>
        <w:tc>
          <w:tcPr>
            <w:tcW w:w="1962" w:type="dxa"/>
            <w:tcBorders>
              <w:top w:val="single" w:sz="4" w:space="0" w:color="auto"/>
              <w:left w:val="single" w:sz="4" w:space="0" w:color="auto"/>
              <w:bottom w:val="single" w:sz="4" w:space="0" w:color="auto"/>
              <w:right w:val="single" w:sz="4" w:space="0" w:color="auto"/>
            </w:tcBorders>
            <w:hideMark/>
          </w:tcPr>
          <w:p w14:paraId="5CADE7BC" w14:textId="77777777" w:rsidR="00A03B1B" w:rsidRPr="00A03B1B" w:rsidRDefault="00A03B1B" w:rsidP="00A03B1B">
            <w:pPr>
              <w:spacing w:after="120"/>
              <w:rPr>
                <w:b/>
                <w:iCs/>
                <w:sz w:val="20"/>
                <w:szCs w:val="20"/>
              </w:rPr>
            </w:pPr>
            <w:r w:rsidRPr="00A03B1B">
              <w:rPr>
                <w:b/>
                <w:sz w:val="20"/>
                <w:szCs w:val="20"/>
              </w:rPr>
              <w:t>Variable</w:t>
            </w:r>
          </w:p>
        </w:tc>
        <w:tc>
          <w:tcPr>
            <w:tcW w:w="887" w:type="dxa"/>
            <w:tcBorders>
              <w:top w:val="single" w:sz="4" w:space="0" w:color="auto"/>
              <w:left w:val="single" w:sz="4" w:space="0" w:color="auto"/>
              <w:bottom w:val="single" w:sz="4" w:space="0" w:color="auto"/>
              <w:right w:val="single" w:sz="4" w:space="0" w:color="auto"/>
            </w:tcBorders>
            <w:hideMark/>
          </w:tcPr>
          <w:p w14:paraId="169FF9C1" w14:textId="77777777" w:rsidR="00A03B1B" w:rsidRPr="00A03B1B" w:rsidRDefault="00A03B1B" w:rsidP="00A03B1B">
            <w:pPr>
              <w:spacing w:after="120"/>
              <w:rPr>
                <w:b/>
                <w:iCs/>
                <w:sz w:val="20"/>
                <w:szCs w:val="20"/>
              </w:rPr>
            </w:pPr>
            <w:r w:rsidRPr="00A03B1B">
              <w:rPr>
                <w:b/>
                <w:iCs/>
                <w:sz w:val="20"/>
                <w:szCs w:val="20"/>
              </w:rPr>
              <w:t>Unit</w:t>
            </w:r>
          </w:p>
        </w:tc>
        <w:tc>
          <w:tcPr>
            <w:tcW w:w="6386" w:type="dxa"/>
            <w:tcBorders>
              <w:top w:val="single" w:sz="4" w:space="0" w:color="auto"/>
              <w:left w:val="single" w:sz="4" w:space="0" w:color="auto"/>
              <w:bottom w:val="single" w:sz="4" w:space="0" w:color="auto"/>
              <w:right w:val="single" w:sz="4" w:space="0" w:color="auto"/>
            </w:tcBorders>
            <w:hideMark/>
          </w:tcPr>
          <w:p w14:paraId="123D2E84" w14:textId="77777777" w:rsidR="00A03B1B" w:rsidRPr="00A03B1B" w:rsidRDefault="00A03B1B" w:rsidP="00A03B1B">
            <w:pPr>
              <w:spacing w:after="120"/>
              <w:rPr>
                <w:b/>
                <w:iCs/>
                <w:sz w:val="20"/>
                <w:szCs w:val="20"/>
              </w:rPr>
            </w:pPr>
            <w:r w:rsidRPr="00A03B1B">
              <w:rPr>
                <w:b/>
                <w:iCs/>
                <w:sz w:val="20"/>
                <w:szCs w:val="20"/>
              </w:rPr>
              <w:t>Description</w:t>
            </w:r>
          </w:p>
        </w:tc>
      </w:tr>
      <w:tr w:rsidR="00A03B1B" w:rsidRPr="00A03B1B" w14:paraId="4ADF5680" w14:textId="77777777" w:rsidTr="00B31BB1">
        <w:trPr>
          <w:cantSplit/>
        </w:trPr>
        <w:tc>
          <w:tcPr>
            <w:tcW w:w="1962" w:type="dxa"/>
            <w:tcBorders>
              <w:top w:val="single" w:sz="4" w:space="0" w:color="auto"/>
              <w:left w:val="single" w:sz="4" w:space="0" w:color="auto"/>
              <w:bottom w:val="single" w:sz="4" w:space="0" w:color="auto"/>
              <w:right w:val="single" w:sz="4" w:space="0" w:color="auto"/>
            </w:tcBorders>
            <w:hideMark/>
          </w:tcPr>
          <w:p w14:paraId="1AD1509B" w14:textId="77777777" w:rsidR="00A03B1B" w:rsidRPr="00A03B1B" w:rsidRDefault="00A03B1B" w:rsidP="00A03B1B">
            <w:pPr>
              <w:spacing w:after="60"/>
              <w:rPr>
                <w:iCs/>
                <w:sz w:val="20"/>
                <w:szCs w:val="20"/>
              </w:rPr>
            </w:pPr>
            <w:r w:rsidRPr="00A03B1B">
              <w:rPr>
                <w:iCs/>
                <w:sz w:val="20"/>
                <w:szCs w:val="20"/>
              </w:rPr>
              <w:t xml:space="preserve">DARTPCECRAMT </w:t>
            </w:r>
            <w:r w:rsidRPr="00A03B1B">
              <w:rPr>
                <w:i/>
                <w:iCs/>
                <w:sz w:val="20"/>
                <w:szCs w:val="20"/>
                <w:vertAlign w:val="subscript"/>
              </w:rPr>
              <w:t>q</w:t>
            </w:r>
          </w:p>
        </w:tc>
        <w:tc>
          <w:tcPr>
            <w:tcW w:w="887" w:type="dxa"/>
            <w:tcBorders>
              <w:top w:val="single" w:sz="4" w:space="0" w:color="auto"/>
              <w:left w:val="single" w:sz="4" w:space="0" w:color="auto"/>
              <w:bottom w:val="single" w:sz="4" w:space="0" w:color="auto"/>
              <w:right w:val="single" w:sz="4" w:space="0" w:color="auto"/>
            </w:tcBorders>
            <w:hideMark/>
          </w:tcPr>
          <w:p w14:paraId="6B0E00B4" w14:textId="77777777" w:rsidR="00A03B1B" w:rsidRPr="00A03B1B" w:rsidRDefault="00A03B1B" w:rsidP="00A03B1B">
            <w:pPr>
              <w:spacing w:after="60"/>
              <w:rPr>
                <w:iCs/>
                <w:sz w:val="20"/>
                <w:szCs w:val="20"/>
              </w:rPr>
            </w:pPr>
            <w:r w:rsidRPr="00A03B1B">
              <w:rPr>
                <w:iCs/>
                <w:sz w:val="20"/>
                <w:szCs w:val="20"/>
              </w:rPr>
              <w:t>$</w:t>
            </w:r>
          </w:p>
        </w:tc>
        <w:tc>
          <w:tcPr>
            <w:tcW w:w="6386" w:type="dxa"/>
            <w:tcBorders>
              <w:top w:val="single" w:sz="4" w:space="0" w:color="auto"/>
              <w:left w:val="single" w:sz="4" w:space="0" w:color="auto"/>
              <w:bottom w:val="single" w:sz="4" w:space="0" w:color="auto"/>
              <w:right w:val="single" w:sz="4" w:space="0" w:color="auto"/>
            </w:tcBorders>
            <w:hideMark/>
          </w:tcPr>
          <w:p w14:paraId="133DF4A7" w14:textId="77777777" w:rsidR="00A03B1B" w:rsidRPr="00A03B1B" w:rsidRDefault="00A03B1B" w:rsidP="00A03B1B">
            <w:pPr>
              <w:spacing w:after="60"/>
              <w:rPr>
                <w:iCs/>
                <w:sz w:val="20"/>
                <w:szCs w:val="20"/>
              </w:rPr>
            </w:pPr>
            <w:r w:rsidRPr="00A03B1B">
              <w:rPr>
                <w:i/>
                <w:iCs/>
                <w:sz w:val="20"/>
                <w:szCs w:val="20"/>
              </w:rPr>
              <w:t xml:space="preserve">Day-Ahead Updated Real-Time Procured Capacity for </w:t>
            </w:r>
            <w:r w:rsidRPr="00A03B1B">
              <w:rPr>
                <w:i/>
                <w:sz w:val="20"/>
                <w:szCs w:val="20"/>
              </w:rPr>
              <w:t xml:space="preserve">ERCOT Contingency Reserve Service </w:t>
            </w:r>
            <w:r w:rsidRPr="00A03B1B">
              <w:rPr>
                <w:i/>
                <w:iCs/>
                <w:sz w:val="20"/>
                <w:szCs w:val="20"/>
              </w:rPr>
              <w:t>Amount by QSE</w:t>
            </w:r>
            <w:r w:rsidRPr="00A03B1B">
              <w:rPr>
                <w:iCs/>
                <w:sz w:val="20"/>
                <w:szCs w:val="20"/>
              </w:rPr>
              <w:t xml:space="preserve">—The payment or charge to QSE </w:t>
            </w:r>
            <w:r w:rsidRPr="00A03B1B">
              <w:rPr>
                <w:i/>
                <w:iCs/>
                <w:sz w:val="20"/>
                <w:szCs w:val="20"/>
              </w:rPr>
              <w:t>q</w:t>
            </w:r>
            <w:r w:rsidRPr="00A03B1B">
              <w:rPr>
                <w:iCs/>
                <w:sz w:val="20"/>
                <w:szCs w:val="20"/>
              </w:rPr>
              <w:t xml:space="preserve"> for ECRS for the re-calculated Real-Time obligation for the Operating Hour.</w:t>
            </w:r>
          </w:p>
        </w:tc>
      </w:tr>
      <w:tr w:rsidR="00A03B1B" w:rsidRPr="00A03B1B" w14:paraId="4A9E1E23" w14:textId="77777777" w:rsidTr="00B31BB1">
        <w:trPr>
          <w:cantSplit/>
        </w:trPr>
        <w:tc>
          <w:tcPr>
            <w:tcW w:w="1962" w:type="dxa"/>
            <w:tcBorders>
              <w:top w:val="single" w:sz="4" w:space="0" w:color="auto"/>
              <w:left w:val="single" w:sz="4" w:space="0" w:color="auto"/>
              <w:bottom w:val="single" w:sz="4" w:space="0" w:color="auto"/>
              <w:right w:val="single" w:sz="4" w:space="0" w:color="auto"/>
            </w:tcBorders>
            <w:hideMark/>
          </w:tcPr>
          <w:p w14:paraId="7506504D" w14:textId="77777777" w:rsidR="00A03B1B" w:rsidRPr="00A03B1B" w:rsidRDefault="00A03B1B" w:rsidP="00A03B1B">
            <w:pPr>
              <w:spacing w:after="60"/>
              <w:rPr>
                <w:iCs/>
                <w:sz w:val="20"/>
                <w:szCs w:val="20"/>
              </w:rPr>
            </w:pPr>
            <w:r w:rsidRPr="00A03B1B">
              <w:rPr>
                <w:iCs/>
                <w:sz w:val="20"/>
                <w:szCs w:val="20"/>
              </w:rPr>
              <w:lastRenderedPageBreak/>
              <w:t>DAECRPR</w:t>
            </w:r>
          </w:p>
        </w:tc>
        <w:tc>
          <w:tcPr>
            <w:tcW w:w="887" w:type="dxa"/>
            <w:tcBorders>
              <w:top w:val="single" w:sz="4" w:space="0" w:color="auto"/>
              <w:left w:val="single" w:sz="4" w:space="0" w:color="auto"/>
              <w:bottom w:val="single" w:sz="4" w:space="0" w:color="auto"/>
              <w:right w:val="single" w:sz="4" w:space="0" w:color="auto"/>
            </w:tcBorders>
            <w:hideMark/>
          </w:tcPr>
          <w:p w14:paraId="0E439815" w14:textId="77777777" w:rsidR="00A03B1B" w:rsidRPr="00A03B1B" w:rsidRDefault="00A03B1B" w:rsidP="00A03B1B">
            <w:pPr>
              <w:spacing w:after="60"/>
              <w:rPr>
                <w:iCs/>
                <w:sz w:val="20"/>
                <w:szCs w:val="20"/>
              </w:rPr>
            </w:pPr>
            <w:r w:rsidRPr="00A03B1B">
              <w:rPr>
                <w:iCs/>
                <w:sz w:val="20"/>
                <w:szCs w:val="20"/>
              </w:rPr>
              <w:t>$/MW</w:t>
            </w:r>
          </w:p>
        </w:tc>
        <w:tc>
          <w:tcPr>
            <w:tcW w:w="6386" w:type="dxa"/>
            <w:tcBorders>
              <w:top w:val="single" w:sz="4" w:space="0" w:color="auto"/>
              <w:left w:val="single" w:sz="4" w:space="0" w:color="auto"/>
              <w:bottom w:val="single" w:sz="4" w:space="0" w:color="auto"/>
              <w:right w:val="single" w:sz="4" w:space="0" w:color="auto"/>
            </w:tcBorders>
            <w:hideMark/>
          </w:tcPr>
          <w:p w14:paraId="522E05B7" w14:textId="77777777" w:rsidR="00A03B1B" w:rsidRPr="00A03B1B" w:rsidRDefault="00A03B1B" w:rsidP="00A03B1B">
            <w:pPr>
              <w:spacing w:after="60"/>
              <w:rPr>
                <w:i/>
                <w:iCs/>
                <w:sz w:val="20"/>
                <w:szCs w:val="20"/>
              </w:rPr>
            </w:pPr>
            <w:r w:rsidRPr="00A03B1B">
              <w:rPr>
                <w:i/>
                <w:iCs/>
                <w:sz w:val="20"/>
                <w:szCs w:val="20"/>
              </w:rPr>
              <w:t>Day-Ahead ERCOT Contingency Reserve Price</w:t>
            </w:r>
            <w:r w:rsidRPr="00A03B1B">
              <w:rPr>
                <w:iCs/>
                <w:sz w:val="20"/>
                <w:szCs w:val="20"/>
              </w:rPr>
              <w:t>—The DAM ECRS price for the Operating Hour.</w:t>
            </w:r>
          </w:p>
        </w:tc>
      </w:tr>
      <w:tr w:rsidR="00A03B1B" w:rsidRPr="00A03B1B" w14:paraId="4533E539" w14:textId="77777777" w:rsidTr="00B31BB1">
        <w:trPr>
          <w:cantSplit/>
        </w:trPr>
        <w:tc>
          <w:tcPr>
            <w:tcW w:w="1962" w:type="dxa"/>
            <w:tcBorders>
              <w:top w:val="single" w:sz="4" w:space="0" w:color="auto"/>
              <w:left w:val="single" w:sz="4" w:space="0" w:color="auto"/>
              <w:bottom w:val="single" w:sz="4" w:space="0" w:color="auto"/>
              <w:right w:val="single" w:sz="4" w:space="0" w:color="auto"/>
            </w:tcBorders>
            <w:hideMark/>
          </w:tcPr>
          <w:p w14:paraId="2EF70AB2" w14:textId="77777777" w:rsidR="00A03B1B" w:rsidRPr="00A03B1B" w:rsidRDefault="00A03B1B" w:rsidP="00A03B1B">
            <w:pPr>
              <w:spacing w:after="60"/>
              <w:rPr>
                <w:iCs/>
                <w:sz w:val="20"/>
                <w:szCs w:val="20"/>
              </w:rPr>
            </w:pPr>
            <w:r w:rsidRPr="00A03B1B">
              <w:rPr>
                <w:iCs/>
                <w:sz w:val="20"/>
                <w:szCs w:val="20"/>
              </w:rPr>
              <w:t>DAECRNOBL</w:t>
            </w:r>
            <w:r w:rsidRPr="00A03B1B">
              <w:rPr>
                <w:iCs/>
                <w:sz w:val="20"/>
                <w:szCs w:val="20"/>
                <w:vertAlign w:val="subscript"/>
              </w:rPr>
              <w:t xml:space="preserve"> </w:t>
            </w:r>
            <w:r w:rsidRPr="00A03B1B">
              <w:rPr>
                <w:i/>
                <w:iCs/>
                <w:sz w:val="20"/>
                <w:szCs w:val="20"/>
                <w:vertAlign w:val="subscript"/>
              </w:rPr>
              <w:t>q</w:t>
            </w:r>
          </w:p>
        </w:tc>
        <w:tc>
          <w:tcPr>
            <w:tcW w:w="887" w:type="dxa"/>
            <w:tcBorders>
              <w:top w:val="single" w:sz="4" w:space="0" w:color="auto"/>
              <w:left w:val="single" w:sz="4" w:space="0" w:color="auto"/>
              <w:bottom w:val="single" w:sz="4" w:space="0" w:color="auto"/>
              <w:right w:val="single" w:sz="4" w:space="0" w:color="auto"/>
            </w:tcBorders>
            <w:hideMark/>
          </w:tcPr>
          <w:p w14:paraId="56620A4E" w14:textId="77777777" w:rsidR="00A03B1B" w:rsidRPr="00A03B1B" w:rsidRDefault="00A03B1B" w:rsidP="00A03B1B">
            <w:pPr>
              <w:spacing w:after="60"/>
              <w:rPr>
                <w:iCs/>
                <w:sz w:val="20"/>
                <w:szCs w:val="20"/>
              </w:rPr>
            </w:pPr>
            <w:r w:rsidRPr="00A03B1B">
              <w:rPr>
                <w:iCs/>
                <w:sz w:val="20"/>
                <w:szCs w:val="20"/>
              </w:rPr>
              <w:t>MW</w:t>
            </w:r>
          </w:p>
        </w:tc>
        <w:tc>
          <w:tcPr>
            <w:tcW w:w="6386" w:type="dxa"/>
            <w:tcBorders>
              <w:top w:val="single" w:sz="4" w:space="0" w:color="auto"/>
              <w:left w:val="single" w:sz="4" w:space="0" w:color="auto"/>
              <w:bottom w:val="single" w:sz="4" w:space="0" w:color="auto"/>
              <w:right w:val="single" w:sz="4" w:space="0" w:color="auto"/>
            </w:tcBorders>
            <w:hideMark/>
          </w:tcPr>
          <w:p w14:paraId="0A3242A8" w14:textId="77777777" w:rsidR="00A03B1B" w:rsidRPr="00A03B1B" w:rsidRDefault="00A03B1B" w:rsidP="00A03B1B">
            <w:pPr>
              <w:spacing w:after="60"/>
              <w:rPr>
                <w:iCs/>
                <w:sz w:val="20"/>
                <w:szCs w:val="20"/>
              </w:rPr>
            </w:pPr>
            <w:r w:rsidRPr="00A03B1B">
              <w:rPr>
                <w:i/>
                <w:iCs/>
                <w:sz w:val="20"/>
                <w:szCs w:val="20"/>
              </w:rPr>
              <w:t>Day-Ahead ERCOT Contingency Reserve Service New Obligation per QSE</w:t>
            </w:r>
            <w:r w:rsidRPr="00A03B1B">
              <w:rPr>
                <w:iCs/>
                <w:sz w:val="20"/>
                <w:szCs w:val="20"/>
              </w:rPr>
              <w:t xml:space="preserve">—The updated ECRS Ancillary Service Obligation in Real-Time for QSE </w:t>
            </w:r>
            <w:r w:rsidRPr="00A03B1B">
              <w:rPr>
                <w:i/>
                <w:iCs/>
                <w:sz w:val="20"/>
                <w:szCs w:val="20"/>
              </w:rPr>
              <w:t>q</w:t>
            </w:r>
            <w:r w:rsidRPr="00A03B1B">
              <w:rPr>
                <w:iCs/>
                <w:sz w:val="20"/>
                <w:szCs w:val="20"/>
              </w:rPr>
              <w:t xml:space="preserve"> for the Operating Hour.</w:t>
            </w:r>
          </w:p>
        </w:tc>
      </w:tr>
      <w:tr w:rsidR="00A03B1B" w:rsidRPr="00A03B1B" w14:paraId="71AC4E98" w14:textId="77777777" w:rsidTr="00B31BB1">
        <w:trPr>
          <w:cantSplit/>
        </w:trPr>
        <w:tc>
          <w:tcPr>
            <w:tcW w:w="1962" w:type="dxa"/>
            <w:tcBorders>
              <w:top w:val="single" w:sz="4" w:space="0" w:color="auto"/>
              <w:left w:val="single" w:sz="4" w:space="0" w:color="auto"/>
              <w:bottom w:val="single" w:sz="4" w:space="0" w:color="auto"/>
              <w:right w:val="single" w:sz="4" w:space="0" w:color="auto"/>
            </w:tcBorders>
            <w:hideMark/>
          </w:tcPr>
          <w:p w14:paraId="72ED8C67" w14:textId="77777777" w:rsidR="00A03B1B" w:rsidRPr="00A03B1B" w:rsidRDefault="00A03B1B" w:rsidP="00A03B1B">
            <w:pPr>
              <w:spacing w:after="60"/>
              <w:rPr>
                <w:sz w:val="20"/>
                <w:szCs w:val="20"/>
              </w:rPr>
            </w:pPr>
            <w:r w:rsidRPr="00A03B1B">
              <w:rPr>
                <w:iCs/>
                <w:sz w:val="20"/>
                <w:szCs w:val="20"/>
              </w:rPr>
              <w:t xml:space="preserve">PCECRR </w:t>
            </w:r>
            <w:r w:rsidRPr="00A03B1B">
              <w:rPr>
                <w:i/>
                <w:iCs/>
                <w:sz w:val="20"/>
                <w:szCs w:val="20"/>
                <w:vertAlign w:val="subscript"/>
              </w:rPr>
              <w:t>r,</w:t>
            </w:r>
            <w:r w:rsidRPr="00A03B1B">
              <w:rPr>
                <w:i/>
                <w:iCs/>
                <w:sz w:val="20"/>
                <w:szCs w:val="20"/>
              </w:rPr>
              <w:t xml:space="preserve"> </w:t>
            </w:r>
            <w:r w:rsidRPr="00A03B1B">
              <w:rPr>
                <w:i/>
                <w:iCs/>
                <w:sz w:val="20"/>
                <w:szCs w:val="20"/>
                <w:vertAlign w:val="subscript"/>
              </w:rPr>
              <w:t>q, DAM</w:t>
            </w:r>
          </w:p>
        </w:tc>
        <w:tc>
          <w:tcPr>
            <w:tcW w:w="887" w:type="dxa"/>
            <w:tcBorders>
              <w:top w:val="single" w:sz="4" w:space="0" w:color="auto"/>
              <w:left w:val="single" w:sz="4" w:space="0" w:color="auto"/>
              <w:bottom w:val="single" w:sz="4" w:space="0" w:color="auto"/>
              <w:right w:val="single" w:sz="4" w:space="0" w:color="auto"/>
            </w:tcBorders>
            <w:hideMark/>
          </w:tcPr>
          <w:p w14:paraId="1E303D50" w14:textId="77777777" w:rsidR="00A03B1B" w:rsidRPr="00A03B1B" w:rsidRDefault="00A03B1B" w:rsidP="00A03B1B">
            <w:pPr>
              <w:spacing w:after="60"/>
              <w:rPr>
                <w:sz w:val="20"/>
                <w:szCs w:val="20"/>
              </w:rPr>
            </w:pPr>
            <w:r w:rsidRPr="00A03B1B">
              <w:rPr>
                <w:iCs/>
                <w:sz w:val="20"/>
                <w:szCs w:val="20"/>
              </w:rPr>
              <w:t>MW</w:t>
            </w:r>
          </w:p>
        </w:tc>
        <w:tc>
          <w:tcPr>
            <w:tcW w:w="6386" w:type="dxa"/>
            <w:tcBorders>
              <w:top w:val="single" w:sz="4" w:space="0" w:color="auto"/>
              <w:left w:val="single" w:sz="4" w:space="0" w:color="auto"/>
              <w:bottom w:val="single" w:sz="4" w:space="0" w:color="auto"/>
              <w:right w:val="single" w:sz="4" w:space="0" w:color="auto"/>
            </w:tcBorders>
            <w:hideMark/>
          </w:tcPr>
          <w:p w14:paraId="3BACDD23" w14:textId="77777777" w:rsidR="00A03B1B" w:rsidRPr="00A03B1B" w:rsidRDefault="00A03B1B" w:rsidP="00A03B1B">
            <w:pPr>
              <w:spacing w:after="60"/>
              <w:rPr>
                <w:i/>
                <w:iCs/>
                <w:sz w:val="20"/>
                <w:szCs w:val="20"/>
              </w:rPr>
            </w:pPr>
            <w:r w:rsidRPr="00A03B1B">
              <w:rPr>
                <w:i/>
                <w:sz w:val="20"/>
                <w:szCs w:val="20"/>
              </w:rPr>
              <w:t>Procured Capacity for ERCOT Contingency Reserve Service per Resource per QSE in DAM</w:t>
            </w:r>
            <w:r w:rsidRPr="00A03B1B">
              <w:rPr>
                <w:sz w:val="20"/>
                <w:szCs w:val="20"/>
              </w:rPr>
              <w:t xml:space="preserve">—The ECRS capacity awarded to QSE </w:t>
            </w:r>
            <w:r w:rsidRPr="00A03B1B">
              <w:rPr>
                <w:i/>
                <w:sz w:val="20"/>
                <w:szCs w:val="20"/>
              </w:rPr>
              <w:t>q</w:t>
            </w:r>
            <w:r w:rsidRPr="00A03B1B">
              <w:rPr>
                <w:sz w:val="20"/>
                <w:szCs w:val="20"/>
              </w:rPr>
              <w:t xml:space="preserve"> in the DAM for Resource </w:t>
            </w:r>
            <w:r w:rsidRPr="00A03B1B">
              <w:rPr>
                <w:i/>
                <w:sz w:val="20"/>
                <w:szCs w:val="20"/>
              </w:rPr>
              <w:t>r</w:t>
            </w:r>
            <w:r w:rsidRPr="00A03B1B">
              <w:rPr>
                <w:sz w:val="20"/>
                <w:szCs w:val="20"/>
              </w:rPr>
              <w:t xml:space="preserve"> for the </w:t>
            </w:r>
            <w:r w:rsidRPr="00A03B1B">
              <w:rPr>
                <w:iCs/>
                <w:sz w:val="20"/>
                <w:szCs w:val="20"/>
              </w:rPr>
              <w:t>Operating Hour</w:t>
            </w:r>
            <w:r w:rsidRPr="00A03B1B">
              <w:rPr>
                <w:sz w:val="20"/>
                <w:szCs w:val="20"/>
              </w:rPr>
              <w:t xml:space="preserve">.  Where for a Combined Cycle Train, the Resource </w:t>
            </w:r>
            <w:r w:rsidRPr="00A03B1B">
              <w:rPr>
                <w:i/>
                <w:sz w:val="20"/>
                <w:szCs w:val="20"/>
              </w:rPr>
              <w:t xml:space="preserve">r </w:t>
            </w:r>
            <w:r w:rsidRPr="00A03B1B">
              <w:rPr>
                <w:sz w:val="20"/>
                <w:szCs w:val="20"/>
              </w:rPr>
              <w:t>is a Combined Cycle Generation Resource within the Combined Cycle Train.</w:t>
            </w:r>
          </w:p>
        </w:tc>
      </w:tr>
      <w:tr w:rsidR="00A03B1B" w:rsidRPr="00A03B1B" w14:paraId="7364871B" w14:textId="77777777" w:rsidTr="00B31BB1">
        <w:trPr>
          <w:cantSplit/>
          <w:trHeight w:val="440"/>
        </w:trPr>
        <w:tc>
          <w:tcPr>
            <w:tcW w:w="1962" w:type="dxa"/>
            <w:tcBorders>
              <w:top w:val="single" w:sz="4" w:space="0" w:color="auto"/>
              <w:left w:val="single" w:sz="4" w:space="0" w:color="auto"/>
              <w:bottom w:val="single" w:sz="4" w:space="0" w:color="auto"/>
              <w:right w:val="single" w:sz="4" w:space="0" w:color="auto"/>
            </w:tcBorders>
            <w:hideMark/>
          </w:tcPr>
          <w:p w14:paraId="7A5016F9" w14:textId="77777777" w:rsidR="00A03B1B" w:rsidRPr="00A03B1B" w:rsidRDefault="00A03B1B" w:rsidP="00A03B1B">
            <w:pPr>
              <w:spacing w:after="60"/>
              <w:rPr>
                <w:sz w:val="20"/>
                <w:szCs w:val="20"/>
              </w:rPr>
            </w:pPr>
            <w:r w:rsidRPr="00A03B1B">
              <w:rPr>
                <w:iCs/>
                <w:sz w:val="20"/>
                <w:szCs w:val="20"/>
              </w:rPr>
              <w:t>DAECROAWD</w:t>
            </w:r>
            <w:r w:rsidRPr="00A03B1B">
              <w:rPr>
                <w:i/>
                <w:sz w:val="20"/>
                <w:szCs w:val="20"/>
              </w:rPr>
              <w:t xml:space="preserve"> </w:t>
            </w:r>
            <w:r w:rsidRPr="00A03B1B">
              <w:rPr>
                <w:i/>
                <w:sz w:val="20"/>
                <w:szCs w:val="20"/>
                <w:vertAlign w:val="subscript"/>
              </w:rPr>
              <w:t>q</w:t>
            </w:r>
          </w:p>
        </w:tc>
        <w:tc>
          <w:tcPr>
            <w:tcW w:w="887" w:type="dxa"/>
            <w:tcBorders>
              <w:top w:val="single" w:sz="4" w:space="0" w:color="auto"/>
              <w:left w:val="single" w:sz="4" w:space="0" w:color="auto"/>
              <w:bottom w:val="single" w:sz="4" w:space="0" w:color="auto"/>
              <w:right w:val="single" w:sz="4" w:space="0" w:color="auto"/>
            </w:tcBorders>
            <w:hideMark/>
          </w:tcPr>
          <w:p w14:paraId="6D8E551A" w14:textId="77777777" w:rsidR="00A03B1B" w:rsidRPr="00A03B1B" w:rsidRDefault="00A03B1B" w:rsidP="00A03B1B">
            <w:pPr>
              <w:spacing w:after="60"/>
              <w:rPr>
                <w:iCs/>
                <w:sz w:val="20"/>
                <w:szCs w:val="20"/>
              </w:rPr>
            </w:pPr>
            <w:r w:rsidRPr="00A03B1B">
              <w:rPr>
                <w:iCs/>
                <w:sz w:val="20"/>
                <w:szCs w:val="20"/>
              </w:rPr>
              <w:t>MW</w:t>
            </w:r>
          </w:p>
        </w:tc>
        <w:tc>
          <w:tcPr>
            <w:tcW w:w="6386" w:type="dxa"/>
            <w:tcBorders>
              <w:top w:val="single" w:sz="4" w:space="0" w:color="auto"/>
              <w:left w:val="single" w:sz="4" w:space="0" w:color="auto"/>
              <w:bottom w:val="single" w:sz="4" w:space="0" w:color="auto"/>
              <w:right w:val="single" w:sz="4" w:space="0" w:color="auto"/>
            </w:tcBorders>
            <w:hideMark/>
          </w:tcPr>
          <w:p w14:paraId="0863B006" w14:textId="77777777" w:rsidR="00A03B1B" w:rsidRPr="00A03B1B" w:rsidRDefault="00A03B1B" w:rsidP="00A03B1B">
            <w:pPr>
              <w:spacing w:after="60"/>
              <w:rPr>
                <w:i/>
                <w:iCs/>
                <w:sz w:val="20"/>
                <w:szCs w:val="20"/>
              </w:rPr>
            </w:pPr>
            <w:r w:rsidRPr="00A03B1B">
              <w:rPr>
                <w:i/>
                <w:iCs/>
                <w:sz w:val="20"/>
                <w:szCs w:val="20"/>
              </w:rPr>
              <w:t xml:space="preserve">Day-Ahead </w:t>
            </w:r>
            <w:r w:rsidRPr="00A03B1B">
              <w:rPr>
                <w:i/>
                <w:sz w:val="20"/>
                <w:szCs w:val="20"/>
              </w:rPr>
              <w:t>ERCOT Contingency Reserve Service Only</w:t>
            </w:r>
            <w:r w:rsidRPr="00A03B1B">
              <w:rPr>
                <w:i/>
                <w:iCs/>
                <w:sz w:val="20"/>
                <w:szCs w:val="20"/>
              </w:rPr>
              <w:t xml:space="preserve"> Award for the QSE—</w:t>
            </w:r>
            <w:r w:rsidRPr="00A03B1B">
              <w:rPr>
                <w:iCs/>
                <w:sz w:val="20"/>
                <w:szCs w:val="20"/>
              </w:rPr>
              <w:t xml:space="preserve">The </w:t>
            </w:r>
            <w:r w:rsidRPr="00A03B1B">
              <w:rPr>
                <w:sz w:val="20"/>
                <w:szCs w:val="20"/>
              </w:rPr>
              <w:t>ECRS</w:t>
            </w:r>
            <w:r w:rsidRPr="00A03B1B">
              <w:rPr>
                <w:iCs/>
                <w:sz w:val="20"/>
                <w:szCs w:val="20"/>
              </w:rPr>
              <w:t xml:space="preserve"> Only capacity awarded in the DAM to QSE </w:t>
            </w:r>
            <w:r w:rsidRPr="00A03B1B">
              <w:rPr>
                <w:i/>
                <w:iCs/>
                <w:sz w:val="20"/>
                <w:szCs w:val="20"/>
              </w:rPr>
              <w:t>q</w:t>
            </w:r>
            <w:r w:rsidRPr="00A03B1B">
              <w:rPr>
                <w:iCs/>
                <w:sz w:val="20"/>
                <w:szCs w:val="20"/>
              </w:rPr>
              <w:t xml:space="preserve"> for the Operating Hour.  </w:t>
            </w:r>
          </w:p>
        </w:tc>
      </w:tr>
      <w:tr w:rsidR="00A03B1B" w:rsidRPr="00A03B1B" w14:paraId="30718E2E" w14:textId="77777777" w:rsidTr="00B31BB1">
        <w:trPr>
          <w:cantSplit/>
          <w:trHeight w:val="440"/>
        </w:trPr>
        <w:tc>
          <w:tcPr>
            <w:tcW w:w="1962" w:type="dxa"/>
            <w:tcBorders>
              <w:top w:val="single" w:sz="4" w:space="0" w:color="auto"/>
              <w:left w:val="single" w:sz="4" w:space="0" w:color="auto"/>
              <w:bottom w:val="single" w:sz="4" w:space="0" w:color="auto"/>
              <w:right w:val="single" w:sz="4" w:space="0" w:color="auto"/>
            </w:tcBorders>
            <w:hideMark/>
          </w:tcPr>
          <w:p w14:paraId="72A00819" w14:textId="77777777" w:rsidR="00A03B1B" w:rsidRPr="00A03B1B" w:rsidRDefault="00A03B1B" w:rsidP="00A03B1B">
            <w:pPr>
              <w:spacing w:after="60"/>
              <w:rPr>
                <w:i/>
                <w:iCs/>
                <w:sz w:val="20"/>
                <w:szCs w:val="20"/>
              </w:rPr>
            </w:pPr>
            <w:r w:rsidRPr="00A03B1B">
              <w:rPr>
                <w:sz w:val="20"/>
                <w:szCs w:val="20"/>
              </w:rPr>
              <w:t xml:space="preserve">DAECRAMT </w:t>
            </w:r>
            <w:r w:rsidRPr="00A03B1B">
              <w:rPr>
                <w:i/>
                <w:iCs/>
                <w:sz w:val="20"/>
                <w:szCs w:val="20"/>
                <w:vertAlign w:val="subscript"/>
              </w:rPr>
              <w:t>q</w:t>
            </w:r>
          </w:p>
        </w:tc>
        <w:tc>
          <w:tcPr>
            <w:tcW w:w="887" w:type="dxa"/>
            <w:tcBorders>
              <w:top w:val="single" w:sz="4" w:space="0" w:color="auto"/>
              <w:left w:val="single" w:sz="4" w:space="0" w:color="auto"/>
              <w:bottom w:val="single" w:sz="4" w:space="0" w:color="auto"/>
              <w:right w:val="single" w:sz="4" w:space="0" w:color="auto"/>
            </w:tcBorders>
            <w:hideMark/>
          </w:tcPr>
          <w:p w14:paraId="00639980" w14:textId="77777777" w:rsidR="00A03B1B" w:rsidRPr="00A03B1B" w:rsidRDefault="00A03B1B" w:rsidP="00A03B1B">
            <w:pPr>
              <w:spacing w:after="60"/>
              <w:rPr>
                <w:iCs/>
                <w:sz w:val="20"/>
                <w:szCs w:val="20"/>
              </w:rPr>
            </w:pPr>
            <w:r w:rsidRPr="00A03B1B">
              <w:rPr>
                <w:iCs/>
                <w:sz w:val="20"/>
                <w:szCs w:val="20"/>
              </w:rPr>
              <w:t>$</w:t>
            </w:r>
          </w:p>
        </w:tc>
        <w:tc>
          <w:tcPr>
            <w:tcW w:w="6386" w:type="dxa"/>
            <w:tcBorders>
              <w:top w:val="single" w:sz="4" w:space="0" w:color="auto"/>
              <w:left w:val="single" w:sz="4" w:space="0" w:color="auto"/>
              <w:bottom w:val="single" w:sz="4" w:space="0" w:color="auto"/>
              <w:right w:val="single" w:sz="4" w:space="0" w:color="auto"/>
            </w:tcBorders>
            <w:hideMark/>
          </w:tcPr>
          <w:p w14:paraId="08048511" w14:textId="77777777" w:rsidR="00A03B1B" w:rsidRPr="00A03B1B" w:rsidRDefault="00A03B1B" w:rsidP="00A03B1B">
            <w:pPr>
              <w:spacing w:after="60"/>
              <w:rPr>
                <w:iCs/>
                <w:sz w:val="20"/>
                <w:szCs w:val="20"/>
              </w:rPr>
            </w:pPr>
            <w:r w:rsidRPr="00A03B1B">
              <w:rPr>
                <w:i/>
                <w:iCs/>
                <w:sz w:val="20"/>
                <w:szCs w:val="20"/>
              </w:rPr>
              <w:t>Day-Ahead ERCOT Contingency Reserve Amount per QSE</w:t>
            </w:r>
            <w:r w:rsidRPr="00A03B1B">
              <w:rPr>
                <w:iCs/>
                <w:sz w:val="20"/>
                <w:szCs w:val="20"/>
              </w:rPr>
              <w:t xml:space="preserve">—QSE </w:t>
            </w:r>
            <w:r w:rsidRPr="00A03B1B">
              <w:rPr>
                <w:i/>
                <w:iCs/>
                <w:sz w:val="20"/>
                <w:szCs w:val="20"/>
              </w:rPr>
              <w:t>q</w:t>
            </w:r>
            <w:r w:rsidRPr="00A03B1B">
              <w:rPr>
                <w:iCs/>
                <w:sz w:val="20"/>
                <w:szCs w:val="20"/>
              </w:rPr>
              <w:t>’s share of the DAM cost for ECRS for the Operating Hour.</w:t>
            </w:r>
          </w:p>
        </w:tc>
      </w:tr>
      <w:tr w:rsidR="00A03B1B" w:rsidRPr="00A03B1B" w14:paraId="4A7E3F01" w14:textId="77777777" w:rsidTr="00B31BB1">
        <w:trPr>
          <w:cantSplit/>
          <w:trHeight w:val="440"/>
        </w:trPr>
        <w:tc>
          <w:tcPr>
            <w:tcW w:w="1962" w:type="dxa"/>
            <w:tcBorders>
              <w:top w:val="single" w:sz="4" w:space="0" w:color="auto"/>
              <w:left w:val="single" w:sz="4" w:space="0" w:color="auto"/>
              <w:bottom w:val="single" w:sz="4" w:space="0" w:color="auto"/>
              <w:right w:val="single" w:sz="4" w:space="0" w:color="auto"/>
            </w:tcBorders>
            <w:hideMark/>
          </w:tcPr>
          <w:p w14:paraId="0F685AFD" w14:textId="77777777" w:rsidR="00A03B1B" w:rsidRPr="00A03B1B" w:rsidRDefault="00A03B1B" w:rsidP="00A03B1B">
            <w:pPr>
              <w:spacing w:after="60"/>
              <w:rPr>
                <w:iCs/>
                <w:sz w:val="20"/>
                <w:szCs w:val="20"/>
              </w:rPr>
            </w:pPr>
            <w:r w:rsidRPr="00A03B1B">
              <w:rPr>
                <w:iCs/>
                <w:sz w:val="20"/>
                <w:szCs w:val="20"/>
              </w:rPr>
              <w:t>HLRS</w:t>
            </w:r>
            <w:r w:rsidRPr="00A03B1B">
              <w:rPr>
                <w:i/>
                <w:iCs/>
                <w:sz w:val="20"/>
                <w:szCs w:val="20"/>
                <w:vertAlign w:val="subscript"/>
              </w:rPr>
              <w:t xml:space="preserve"> q</w:t>
            </w:r>
          </w:p>
        </w:tc>
        <w:tc>
          <w:tcPr>
            <w:tcW w:w="887" w:type="dxa"/>
            <w:tcBorders>
              <w:top w:val="single" w:sz="4" w:space="0" w:color="auto"/>
              <w:left w:val="single" w:sz="4" w:space="0" w:color="auto"/>
              <w:bottom w:val="single" w:sz="4" w:space="0" w:color="auto"/>
              <w:right w:val="single" w:sz="4" w:space="0" w:color="auto"/>
            </w:tcBorders>
            <w:hideMark/>
          </w:tcPr>
          <w:p w14:paraId="31774FCD" w14:textId="77777777" w:rsidR="00A03B1B" w:rsidRPr="00A03B1B" w:rsidRDefault="00A03B1B" w:rsidP="00A03B1B">
            <w:pPr>
              <w:spacing w:after="60"/>
              <w:rPr>
                <w:iCs/>
                <w:sz w:val="20"/>
                <w:szCs w:val="20"/>
              </w:rPr>
            </w:pPr>
            <w:r w:rsidRPr="00A03B1B">
              <w:rPr>
                <w:iCs/>
                <w:sz w:val="20"/>
                <w:szCs w:val="20"/>
              </w:rPr>
              <w:t>none</w:t>
            </w:r>
          </w:p>
        </w:tc>
        <w:tc>
          <w:tcPr>
            <w:tcW w:w="6386" w:type="dxa"/>
            <w:tcBorders>
              <w:top w:val="single" w:sz="4" w:space="0" w:color="auto"/>
              <w:left w:val="single" w:sz="4" w:space="0" w:color="auto"/>
              <w:bottom w:val="single" w:sz="4" w:space="0" w:color="auto"/>
              <w:right w:val="single" w:sz="4" w:space="0" w:color="auto"/>
            </w:tcBorders>
            <w:hideMark/>
          </w:tcPr>
          <w:p w14:paraId="493D29ED" w14:textId="77777777" w:rsidR="00A03B1B" w:rsidRPr="00A03B1B" w:rsidRDefault="00A03B1B" w:rsidP="00A03B1B">
            <w:pPr>
              <w:spacing w:after="60"/>
              <w:rPr>
                <w:iCs/>
                <w:sz w:val="20"/>
                <w:szCs w:val="20"/>
              </w:rPr>
            </w:pPr>
            <w:r w:rsidRPr="00A03B1B">
              <w:rPr>
                <w:i/>
                <w:iCs/>
                <w:sz w:val="20"/>
                <w:szCs w:val="20"/>
              </w:rPr>
              <w:t>Hourly Load Ratio Share per QSE</w:t>
            </w:r>
            <w:r w:rsidRPr="00A03B1B">
              <w:rPr>
                <w:iCs/>
                <w:sz w:val="20"/>
                <w:szCs w:val="20"/>
              </w:rPr>
              <w:t xml:space="preserve">—The Real-Time LRS as defined in Section 6.6.2.4, QSE Load Ratio Share for an Operating Hour, for QSE </w:t>
            </w:r>
            <w:r w:rsidRPr="00A03B1B">
              <w:rPr>
                <w:i/>
                <w:iCs/>
                <w:sz w:val="20"/>
                <w:szCs w:val="20"/>
              </w:rPr>
              <w:t>q</w:t>
            </w:r>
            <w:r w:rsidRPr="00A03B1B">
              <w:rPr>
                <w:iCs/>
                <w:sz w:val="20"/>
                <w:szCs w:val="20"/>
              </w:rPr>
              <w:t xml:space="preserve"> for the Operating Hour.</w:t>
            </w:r>
          </w:p>
        </w:tc>
      </w:tr>
      <w:tr w:rsidR="00A03B1B" w:rsidRPr="00A03B1B" w14:paraId="7A0181DC" w14:textId="77777777" w:rsidTr="00B31BB1">
        <w:trPr>
          <w:cantSplit/>
          <w:trHeight w:val="440"/>
        </w:trPr>
        <w:tc>
          <w:tcPr>
            <w:tcW w:w="1962" w:type="dxa"/>
            <w:tcBorders>
              <w:top w:val="single" w:sz="4" w:space="0" w:color="auto"/>
              <w:left w:val="single" w:sz="4" w:space="0" w:color="auto"/>
              <w:bottom w:val="single" w:sz="4" w:space="0" w:color="auto"/>
              <w:right w:val="single" w:sz="4" w:space="0" w:color="auto"/>
            </w:tcBorders>
            <w:hideMark/>
          </w:tcPr>
          <w:p w14:paraId="6843D9AF" w14:textId="77777777" w:rsidR="00A03B1B" w:rsidRPr="00A03B1B" w:rsidRDefault="00A03B1B" w:rsidP="00A03B1B">
            <w:pPr>
              <w:spacing w:after="60"/>
              <w:rPr>
                <w:iCs/>
                <w:sz w:val="20"/>
                <w:szCs w:val="20"/>
              </w:rPr>
            </w:pPr>
            <w:r w:rsidRPr="00A03B1B">
              <w:rPr>
                <w:iCs/>
                <w:sz w:val="20"/>
                <w:szCs w:val="20"/>
              </w:rPr>
              <w:t xml:space="preserve">DAPCECRQTOT  </w:t>
            </w:r>
          </w:p>
        </w:tc>
        <w:tc>
          <w:tcPr>
            <w:tcW w:w="887" w:type="dxa"/>
            <w:tcBorders>
              <w:top w:val="single" w:sz="4" w:space="0" w:color="auto"/>
              <w:left w:val="single" w:sz="4" w:space="0" w:color="auto"/>
              <w:bottom w:val="single" w:sz="4" w:space="0" w:color="auto"/>
              <w:right w:val="single" w:sz="4" w:space="0" w:color="auto"/>
            </w:tcBorders>
            <w:hideMark/>
          </w:tcPr>
          <w:p w14:paraId="0E0303FD" w14:textId="77777777" w:rsidR="00A03B1B" w:rsidRPr="00A03B1B" w:rsidRDefault="00A03B1B" w:rsidP="00A03B1B">
            <w:pPr>
              <w:spacing w:after="60"/>
              <w:rPr>
                <w:iCs/>
                <w:sz w:val="20"/>
                <w:szCs w:val="20"/>
              </w:rPr>
            </w:pPr>
            <w:r w:rsidRPr="00A03B1B">
              <w:rPr>
                <w:iCs/>
                <w:sz w:val="20"/>
                <w:szCs w:val="20"/>
              </w:rPr>
              <w:t>MW</w:t>
            </w:r>
          </w:p>
        </w:tc>
        <w:tc>
          <w:tcPr>
            <w:tcW w:w="6386" w:type="dxa"/>
            <w:tcBorders>
              <w:top w:val="single" w:sz="4" w:space="0" w:color="auto"/>
              <w:left w:val="single" w:sz="4" w:space="0" w:color="auto"/>
              <w:bottom w:val="single" w:sz="4" w:space="0" w:color="auto"/>
              <w:right w:val="single" w:sz="4" w:space="0" w:color="auto"/>
            </w:tcBorders>
            <w:hideMark/>
          </w:tcPr>
          <w:p w14:paraId="24BCCC97" w14:textId="77777777" w:rsidR="00A03B1B" w:rsidRPr="00A03B1B" w:rsidRDefault="00A03B1B" w:rsidP="00A03B1B">
            <w:pPr>
              <w:spacing w:after="60"/>
              <w:rPr>
                <w:iCs/>
                <w:sz w:val="20"/>
                <w:szCs w:val="20"/>
              </w:rPr>
            </w:pPr>
            <w:r w:rsidRPr="00A03B1B">
              <w:rPr>
                <w:i/>
                <w:iCs/>
                <w:sz w:val="20"/>
                <w:szCs w:val="20"/>
              </w:rPr>
              <w:t>Day-Ahead Procured Capacity for ERCOT Contingency Reserve Total</w:t>
            </w:r>
            <w:r w:rsidRPr="00A03B1B">
              <w:rPr>
                <w:iCs/>
                <w:sz w:val="20"/>
                <w:szCs w:val="20"/>
              </w:rPr>
              <w:t>—The total ECRS capacity for all QSEs for all ECRS awarded and self-arranged in the DAM for the Operating Hour.</w:t>
            </w:r>
          </w:p>
        </w:tc>
      </w:tr>
      <w:tr w:rsidR="00A03B1B" w:rsidRPr="00A03B1B" w14:paraId="0BD81397" w14:textId="77777777" w:rsidTr="00B31BB1">
        <w:trPr>
          <w:cantSplit/>
          <w:trHeight w:val="440"/>
        </w:trPr>
        <w:tc>
          <w:tcPr>
            <w:tcW w:w="1962" w:type="dxa"/>
            <w:tcBorders>
              <w:top w:val="single" w:sz="4" w:space="0" w:color="auto"/>
              <w:left w:val="single" w:sz="4" w:space="0" w:color="auto"/>
              <w:bottom w:val="single" w:sz="4" w:space="0" w:color="auto"/>
              <w:right w:val="single" w:sz="4" w:space="0" w:color="auto"/>
            </w:tcBorders>
            <w:hideMark/>
          </w:tcPr>
          <w:p w14:paraId="26DFE04A" w14:textId="77777777" w:rsidR="00A03B1B" w:rsidRPr="00A03B1B" w:rsidRDefault="00A03B1B" w:rsidP="00A03B1B">
            <w:pPr>
              <w:spacing w:after="60"/>
              <w:rPr>
                <w:iCs/>
                <w:sz w:val="20"/>
                <w:szCs w:val="20"/>
              </w:rPr>
            </w:pPr>
            <w:r w:rsidRPr="00A03B1B">
              <w:rPr>
                <w:iCs/>
                <w:sz w:val="20"/>
                <w:szCs w:val="20"/>
              </w:rPr>
              <w:t xml:space="preserve">DASAECRQ </w:t>
            </w:r>
            <w:r w:rsidRPr="00A03B1B">
              <w:rPr>
                <w:i/>
                <w:iCs/>
                <w:sz w:val="20"/>
                <w:szCs w:val="20"/>
                <w:vertAlign w:val="subscript"/>
              </w:rPr>
              <w:t>q</w:t>
            </w:r>
          </w:p>
        </w:tc>
        <w:tc>
          <w:tcPr>
            <w:tcW w:w="887" w:type="dxa"/>
            <w:tcBorders>
              <w:top w:val="single" w:sz="4" w:space="0" w:color="auto"/>
              <w:left w:val="single" w:sz="4" w:space="0" w:color="auto"/>
              <w:bottom w:val="single" w:sz="4" w:space="0" w:color="auto"/>
              <w:right w:val="single" w:sz="4" w:space="0" w:color="auto"/>
            </w:tcBorders>
            <w:hideMark/>
          </w:tcPr>
          <w:p w14:paraId="75AC4B06" w14:textId="77777777" w:rsidR="00A03B1B" w:rsidRPr="00A03B1B" w:rsidRDefault="00A03B1B" w:rsidP="00A03B1B">
            <w:pPr>
              <w:spacing w:after="60"/>
              <w:rPr>
                <w:iCs/>
                <w:sz w:val="20"/>
                <w:szCs w:val="20"/>
              </w:rPr>
            </w:pPr>
            <w:r w:rsidRPr="00A03B1B">
              <w:rPr>
                <w:iCs/>
                <w:sz w:val="20"/>
                <w:szCs w:val="20"/>
              </w:rPr>
              <w:t>MW</w:t>
            </w:r>
          </w:p>
        </w:tc>
        <w:tc>
          <w:tcPr>
            <w:tcW w:w="6386" w:type="dxa"/>
            <w:tcBorders>
              <w:top w:val="single" w:sz="4" w:space="0" w:color="auto"/>
              <w:left w:val="single" w:sz="4" w:space="0" w:color="auto"/>
              <w:bottom w:val="single" w:sz="4" w:space="0" w:color="auto"/>
              <w:right w:val="single" w:sz="4" w:space="0" w:color="auto"/>
            </w:tcBorders>
            <w:hideMark/>
          </w:tcPr>
          <w:p w14:paraId="6DC724B5" w14:textId="77777777" w:rsidR="00A03B1B" w:rsidRPr="00A03B1B" w:rsidRDefault="00A03B1B" w:rsidP="00A03B1B">
            <w:pPr>
              <w:spacing w:after="60"/>
              <w:rPr>
                <w:iCs/>
                <w:sz w:val="20"/>
                <w:szCs w:val="20"/>
              </w:rPr>
            </w:pPr>
            <w:r w:rsidRPr="00A03B1B">
              <w:rPr>
                <w:i/>
                <w:iCs/>
                <w:sz w:val="20"/>
                <w:szCs w:val="20"/>
              </w:rPr>
              <w:t>Day-Ahead Self-Arranged ERCOT Contingency Reserve Quantity per QSE</w:t>
            </w:r>
            <w:r w:rsidRPr="00A03B1B">
              <w:rPr>
                <w:iCs/>
                <w:sz w:val="20"/>
                <w:szCs w:val="20"/>
              </w:rPr>
              <w:t xml:space="preserve">—The self-arranged ECRS capacity submitted by QSE </w:t>
            </w:r>
            <w:r w:rsidRPr="00A03B1B">
              <w:rPr>
                <w:i/>
                <w:iCs/>
                <w:sz w:val="20"/>
                <w:szCs w:val="20"/>
              </w:rPr>
              <w:t>q</w:t>
            </w:r>
            <w:r w:rsidRPr="00A03B1B">
              <w:rPr>
                <w:iCs/>
                <w:sz w:val="20"/>
                <w:szCs w:val="20"/>
              </w:rPr>
              <w:t xml:space="preserve"> before 1000 in the DAM for the Operating Hour.</w:t>
            </w:r>
          </w:p>
        </w:tc>
      </w:tr>
      <w:tr w:rsidR="00A03B1B" w:rsidRPr="00A03B1B" w14:paraId="0DC4ED42" w14:textId="77777777" w:rsidTr="00B31BB1">
        <w:trPr>
          <w:cantSplit/>
        </w:trPr>
        <w:tc>
          <w:tcPr>
            <w:tcW w:w="1962" w:type="dxa"/>
            <w:tcBorders>
              <w:top w:val="single" w:sz="4" w:space="0" w:color="auto"/>
              <w:left w:val="single" w:sz="4" w:space="0" w:color="auto"/>
              <w:bottom w:val="single" w:sz="4" w:space="0" w:color="auto"/>
              <w:right w:val="single" w:sz="4" w:space="0" w:color="auto"/>
            </w:tcBorders>
            <w:hideMark/>
          </w:tcPr>
          <w:p w14:paraId="7B74479E" w14:textId="77777777" w:rsidR="00A03B1B" w:rsidRPr="00A03B1B" w:rsidRDefault="00A03B1B" w:rsidP="00A03B1B">
            <w:pPr>
              <w:spacing w:after="60"/>
              <w:rPr>
                <w:i/>
                <w:iCs/>
                <w:sz w:val="20"/>
                <w:szCs w:val="20"/>
              </w:rPr>
            </w:pPr>
            <w:r w:rsidRPr="00A03B1B">
              <w:rPr>
                <w:i/>
                <w:iCs/>
                <w:sz w:val="20"/>
                <w:szCs w:val="20"/>
              </w:rPr>
              <w:t>q</w:t>
            </w:r>
          </w:p>
        </w:tc>
        <w:tc>
          <w:tcPr>
            <w:tcW w:w="887" w:type="dxa"/>
            <w:tcBorders>
              <w:top w:val="single" w:sz="4" w:space="0" w:color="auto"/>
              <w:left w:val="single" w:sz="4" w:space="0" w:color="auto"/>
              <w:bottom w:val="single" w:sz="4" w:space="0" w:color="auto"/>
              <w:right w:val="single" w:sz="4" w:space="0" w:color="auto"/>
            </w:tcBorders>
            <w:hideMark/>
          </w:tcPr>
          <w:p w14:paraId="36EC6858" w14:textId="77777777" w:rsidR="00A03B1B" w:rsidRPr="00A03B1B" w:rsidRDefault="00A03B1B" w:rsidP="00A03B1B">
            <w:pPr>
              <w:spacing w:after="60"/>
              <w:rPr>
                <w:iCs/>
                <w:sz w:val="20"/>
                <w:szCs w:val="20"/>
              </w:rPr>
            </w:pPr>
            <w:r w:rsidRPr="00A03B1B">
              <w:rPr>
                <w:iCs/>
                <w:sz w:val="20"/>
                <w:szCs w:val="20"/>
              </w:rPr>
              <w:t>none</w:t>
            </w:r>
          </w:p>
        </w:tc>
        <w:tc>
          <w:tcPr>
            <w:tcW w:w="6386" w:type="dxa"/>
            <w:tcBorders>
              <w:top w:val="single" w:sz="4" w:space="0" w:color="auto"/>
              <w:left w:val="single" w:sz="4" w:space="0" w:color="auto"/>
              <w:bottom w:val="single" w:sz="4" w:space="0" w:color="auto"/>
              <w:right w:val="single" w:sz="4" w:space="0" w:color="auto"/>
            </w:tcBorders>
            <w:hideMark/>
          </w:tcPr>
          <w:p w14:paraId="266BB9D5" w14:textId="77777777" w:rsidR="00A03B1B" w:rsidRPr="00A03B1B" w:rsidRDefault="00A03B1B" w:rsidP="00A03B1B">
            <w:pPr>
              <w:spacing w:after="60"/>
              <w:rPr>
                <w:iCs/>
                <w:sz w:val="20"/>
                <w:szCs w:val="20"/>
              </w:rPr>
            </w:pPr>
            <w:r w:rsidRPr="00A03B1B">
              <w:rPr>
                <w:iCs/>
                <w:sz w:val="20"/>
                <w:szCs w:val="20"/>
              </w:rPr>
              <w:t>A QSE.</w:t>
            </w:r>
          </w:p>
        </w:tc>
      </w:tr>
      <w:tr w:rsidR="00A03B1B" w:rsidRPr="00A03B1B" w14:paraId="471F9395" w14:textId="77777777" w:rsidTr="00B31BB1">
        <w:trPr>
          <w:cantSplit/>
        </w:trPr>
        <w:tc>
          <w:tcPr>
            <w:tcW w:w="1962" w:type="dxa"/>
            <w:tcBorders>
              <w:top w:val="single" w:sz="4" w:space="0" w:color="auto"/>
              <w:left w:val="single" w:sz="4" w:space="0" w:color="auto"/>
              <w:bottom w:val="single" w:sz="4" w:space="0" w:color="auto"/>
              <w:right w:val="single" w:sz="4" w:space="0" w:color="auto"/>
            </w:tcBorders>
            <w:hideMark/>
          </w:tcPr>
          <w:p w14:paraId="56CEBE63" w14:textId="77777777" w:rsidR="00A03B1B" w:rsidRPr="00A03B1B" w:rsidRDefault="00A03B1B" w:rsidP="00A03B1B">
            <w:pPr>
              <w:spacing w:after="60"/>
              <w:rPr>
                <w:i/>
                <w:iCs/>
                <w:sz w:val="20"/>
                <w:szCs w:val="20"/>
              </w:rPr>
            </w:pPr>
            <w:r w:rsidRPr="00A03B1B">
              <w:rPr>
                <w:i/>
                <w:iCs/>
                <w:sz w:val="20"/>
                <w:szCs w:val="20"/>
              </w:rPr>
              <w:t>r</w:t>
            </w:r>
          </w:p>
        </w:tc>
        <w:tc>
          <w:tcPr>
            <w:tcW w:w="887" w:type="dxa"/>
            <w:tcBorders>
              <w:top w:val="single" w:sz="4" w:space="0" w:color="auto"/>
              <w:left w:val="single" w:sz="4" w:space="0" w:color="auto"/>
              <w:bottom w:val="single" w:sz="4" w:space="0" w:color="auto"/>
              <w:right w:val="single" w:sz="4" w:space="0" w:color="auto"/>
            </w:tcBorders>
            <w:hideMark/>
          </w:tcPr>
          <w:p w14:paraId="546ACBC2" w14:textId="77777777" w:rsidR="00A03B1B" w:rsidRPr="00A03B1B" w:rsidRDefault="00A03B1B" w:rsidP="00A03B1B">
            <w:pPr>
              <w:spacing w:after="60"/>
              <w:rPr>
                <w:iCs/>
                <w:sz w:val="20"/>
                <w:szCs w:val="20"/>
              </w:rPr>
            </w:pPr>
            <w:r w:rsidRPr="00A03B1B">
              <w:rPr>
                <w:iCs/>
                <w:sz w:val="20"/>
                <w:szCs w:val="20"/>
              </w:rPr>
              <w:t>none</w:t>
            </w:r>
          </w:p>
        </w:tc>
        <w:tc>
          <w:tcPr>
            <w:tcW w:w="6386" w:type="dxa"/>
            <w:tcBorders>
              <w:top w:val="single" w:sz="4" w:space="0" w:color="auto"/>
              <w:left w:val="single" w:sz="4" w:space="0" w:color="auto"/>
              <w:bottom w:val="single" w:sz="4" w:space="0" w:color="auto"/>
              <w:right w:val="single" w:sz="4" w:space="0" w:color="auto"/>
            </w:tcBorders>
            <w:hideMark/>
          </w:tcPr>
          <w:p w14:paraId="2017AB9E" w14:textId="77777777" w:rsidR="00A03B1B" w:rsidRPr="00A03B1B" w:rsidRDefault="00A03B1B" w:rsidP="00A03B1B">
            <w:pPr>
              <w:spacing w:after="60"/>
              <w:rPr>
                <w:iCs/>
                <w:sz w:val="20"/>
                <w:szCs w:val="20"/>
              </w:rPr>
            </w:pPr>
            <w:r w:rsidRPr="00A03B1B">
              <w:rPr>
                <w:iCs/>
                <w:sz w:val="20"/>
                <w:szCs w:val="20"/>
              </w:rPr>
              <w:t>A Resource.</w:t>
            </w:r>
          </w:p>
        </w:tc>
      </w:tr>
    </w:tbl>
    <w:p w14:paraId="216D8409" w14:textId="77777777" w:rsidR="00A03B1B" w:rsidRPr="00A03B1B" w:rsidRDefault="00A03B1B" w:rsidP="00A03B1B">
      <w:pPr>
        <w:spacing w:before="240" w:after="240"/>
        <w:ind w:left="1440" w:hanging="720"/>
        <w:rPr>
          <w:ins w:id="1062" w:author="ERCOT" w:date="2024-01-22T09:50:00Z"/>
          <w:rFonts w:eastAsia="SimSun"/>
          <w:szCs w:val="20"/>
        </w:rPr>
      </w:pPr>
      <w:ins w:id="1063" w:author="ERCOT" w:date="2024-01-22T09:50:00Z">
        <w:r w:rsidRPr="00A03B1B">
          <w:rPr>
            <w:rFonts w:eastAsia="SimSun"/>
            <w:iCs/>
            <w:szCs w:val="20"/>
          </w:rPr>
          <w:t>(</w:t>
        </w:r>
      </w:ins>
      <w:ins w:id="1064" w:author="ERCOT" w:date="2024-02-01T14:16:00Z">
        <w:r w:rsidRPr="00A03B1B">
          <w:rPr>
            <w:rFonts w:eastAsia="SimSun"/>
            <w:iCs/>
            <w:szCs w:val="20"/>
          </w:rPr>
          <w:t>f</w:t>
        </w:r>
      </w:ins>
      <w:ins w:id="1065" w:author="ERCOT" w:date="2024-01-22T09:50:00Z">
        <w:r w:rsidRPr="00A03B1B">
          <w:rPr>
            <w:rFonts w:eastAsia="SimSun"/>
            <w:iCs/>
            <w:szCs w:val="20"/>
          </w:rPr>
          <w:t>)</w:t>
        </w:r>
        <w:r w:rsidRPr="00A03B1B">
          <w:rPr>
            <w:rFonts w:eastAsia="SimSun"/>
            <w:iCs/>
            <w:szCs w:val="20"/>
          </w:rPr>
          <w:tab/>
          <w:t>For Dispatchable Reliability Reserve Service (DRRS), if applicable:</w:t>
        </w:r>
      </w:ins>
    </w:p>
    <w:p w14:paraId="016F1CFF" w14:textId="77777777" w:rsidR="00A03B1B" w:rsidRPr="00A03B1B" w:rsidRDefault="00A03B1B" w:rsidP="00A03B1B">
      <w:pPr>
        <w:ind w:left="1440" w:hanging="720"/>
        <w:rPr>
          <w:ins w:id="1066" w:author="ERCOT" w:date="2024-01-22T09:50:00Z"/>
          <w:rFonts w:eastAsia="SimSun"/>
          <w:szCs w:val="20"/>
        </w:rPr>
      </w:pPr>
      <w:ins w:id="1067" w:author="ERCOT" w:date="2024-01-22T09:50:00Z">
        <w:r w:rsidRPr="00A03B1B">
          <w:rPr>
            <w:rFonts w:eastAsia="SimSun"/>
            <w:iCs/>
            <w:szCs w:val="20"/>
          </w:rPr>
          <w:t>DARTPC</w:t>
        </w:r>
      </w:ins>
      <w:ins w:id="1068" w:author="ERCOT" w:date="2024-01-22T09:51:00Z">
        <w:r w:rsidRPr="00A03B1B">
          <w:rPr>
            <w:rFonts w:eastAsia="SimSun"/>
            <w:iCs/>
            <w:szCs w:val="20"/>
          </w:rPr>
          <w:t>DRR</w:t>
        </w:r>
      </w:ins>
      <w:ins w:id="1069" w:author="ERCOT" w:date="2024-01-22T09:50:00Z">
        <w:r w:rsidRPr="00A03B1B">
          <w:rPr>
            <w:rFonts w:eastAsia="SimSun"/>
            <w:iCs/>
            <w:szCs w:val="20"/>
          </w:rPr>
          <w:t xml:space="preserve">AMT </w:t>
        </w:r>
        <w:r w:rsidRPr="00A03B1B">
          <w:rPr>
            <w:rFonts w:eastAsia="SimSun"/>
            <w:i/>
            <w:iCs/>
            <w:szCs w:val="20"/>
            <w:vertAlign w:val="subscript"/>
          </w:rPr>
          <w:t>q</w:t>
        </w:r>
        <w:r w:rsidRPr="00A03B1B">
          <w:rPr>
            <w:rFonts w:eastAsia="SimSun"/>
            <w:iCs/>
            <w:szCs w:val="20"/>
          </w:rPr>
          <w:t xml:space="preserve"> = (DA</w:t>
        </w:r>
      </w:ins>
      <w:ins w:id="1070" w:author="ERCOT" w:date="2024-01-22T09:51:00Z">
        <w:r w:rsidRPr="00A03B1B">
          <w:rPr>
            <w:rFonts w:eastAsia="SimSun"/>
            <w:iCs/>
            <w:szCs w:val="20"/>
          </w:rPr>
          <w:t>DRR</w:t>
        </w:r>
      </w:ins>
      <w:ins w:id="1071" w:author="ERCOT" w:date="2024-01-22T09:50:00Z">
        <w:r w:rsidRPr="00A03B1B">
          <w:rPr>
            <w:rFonts w:eastAsia="SimSun"/>
            <w:iCs/>
            <w:szCs w:val="20"/>
          </w:rPr>
          <w:t xml:space="preserve">NOBL </w:t>
        </w:r>
        <w:r w:rsidRPr="00A03B1B">
          <w:rPr>
            <w:rFonts w:eastAsia="SimSun"/>
            <w:i/>
            <w:iCs/>
            <w:szCs w:val="20"/>
            <w:vertAlign w:val="subscript"/>
          </w:rPr>
          <w:t>q</w:t>
        </w:r>
        <w:r w:rsidRPr="00A03B1B">
          <w:rPr>
            <w:rFonts w:eastAsia="SimSun"/>
            <w:iCs/>
            <w:szCs w:val="20"/>
          </w:rPr>
          <w:t xml:space="preserve"> – DASA</w:t>
        </w:r>
      </w:ins>
      <w:ins w:id="1072" w:author="ERCOT" w:date="2024-01-22T09:51:00Z">
        <w:r w:rsidRPr="00A03B1B">
          <w:rPr>
            <w:rFonts w:eastAsia="SimSun"/>
            <w:iCs/>
            <w:szCs w:val="20"/>
          </w:rPr>
          <w:t>DRR</w:t>
        </w:r>
      </w:ins>
      <w:ins w:id="1073" w:author="ERCOT" w:date="2024-01-22T09:50:00Z">
        <w:r w:rsidRPr="00A03B1B">
          <w:rPr>
            <w:rFonts w:eastAsia="SimSun"/>
            <w:iCs/>
            <w:szCs w:val="20"/>
          </w:rPr>
          <w:t xml:space="preserve">Q </w:t>
        </w:r>
        <w:r w:rsidRPr="00A03B1B">
          <w:rPr>
            <w:rFonts w:eastAsia="SimSun"/>
            <w:i/>
            <w:iCs/>
            <w:szCs w:val="20"/>
            <w:vertAlign w:val="subscript"/>
          </w:rPr>
          <w:t>q</w:t>
        </w:r>
        <w:r w:rsidRPr="00A03B1B">
          <w:rPr>
            <w:rFonts w:eastAsia="SimSun"/>
            <w:iCs/>
            <w:szCs w:val="20"/>
          </w:rPr>
          <w:t xml:space="preserve">) * </w:t>
        </w:r>
      </w:ins>
      <w:ins w:id="1074" w:author="ERCOT" w:date="2024-02-05T09:44:00Z">
        <w:r w:rsidRPr="00A03B1B">
          <w:rPr>
            <w:rFonts w:eastAsia="SimSun"/>
            <w:iCs/>
            <w:szCs w:val="20"/>
          </w:rPr>
          <w:t xml:space="preserve">                           </w:t>
        </w:r>
      </w:ins>
      <w:ins w:id="1075" w:author="ERCOT" w:date="2024-01-22T09:50:00Z">
        <w:r w:rsidRPr="00A03B1B">
          <w:rPr>
            <w:rFonts w:eastAsia="SimSun"/>
            <w:iCs/>
            <w:szCs w:val="20"/>
          </w:rPr>
          <w:t>DA</w:t>
        </w:r>
      </w:ins>
      <w:ins w:id="1076" w:author="ERCOT" w:date="2024-01-22T09:51:00Z">
        <w:r w:rsidRPr="00A03B1B">
          <w:rPr>
            <w:rFonts w:eastAsia="SimSun"/>
            <w:iCs/>
            <w:szCs w:val="20"/>
          </w:rPr>
          <w:t>DR</w:t>
        </w:r>
      </w:ins>
      <w:ins w:id="1077" w:author="ERCOT" w:date="2024-01-22T09:50:00Z">
        <w:r w:rsidRPr="00A03B1B">
          <w:rPr>
            <w:rFonts w:eastAsia="SimSun"/>
            <w:iCs/>
            <w:szCs w:val="20"/>
          </w:rPr>
          <w:t xml:space="preserve">RPR </w:t>
        </w:r>
      </w:ins>
      <w:ins w:id="1078" w:author="ERCOT" w:date="2024-02-05T09:44:00Z">
        <w:r w:rsidRPr="00A03B1B">
          <w:rPr>
            <w:rFonts w:eastAsia="SimSun"/>
            <w:iCs/>
            <w:szCs w:val="20"/>
          </w:rPr>
          <w:t xml:space="preserve"> </w:t>
        </w:r>
      </w:ins>
      <w:ins w:id="1079" w:author="ERCOT" w:date="2024-01-22T09:50:00Z">
        <w:r w:rsidRPr="00A03B1B">
          <w:rPr>
            <w:rFonts w:eastAsia="SimSun"/>
            <w:iCs/>
            <w:szCs w:val="20"/>
          </w:rPr>
          <w:t>–   DA</w:t>
        </w:r>
      </w:ins>
      <w:ins w:id="1080" w:author="ERCOT" w:date="2024-01-22T09:51:00Z">
        <w:r w:rsidRPr="00A03B1B">
          <w:rPr>
            <w:rFonts w:eastAsia="SimSun"/>
            <w:iCs/>
            <w:szCs w:val="20"/>
          </w:rPr>
          <w:t>DRR</w:t>
        </w:r>
      </w:ins>
      <w:ins w:id="1081" w:author="ERCOT" w:date="2024-01-22T09:50:00Z">
        <w:r w:rsidRPr="00A03B1B">
          <w:rPr>
            <w:rFonts w:eastAsia="SimSun"/>
            <w:iCs/>
            <w:szCs w:val="20"/>
          </w:rPr>
          <w:t xml:space="preserve">AMT </w:t>
        </w:r>
        <w:r w:rsidRPr="00A03B1B">
          <w:rPr>
            <w:rFonts w:eastAsia="SimSun"/>
            <w:i/>
            <w:iCs/>
            <w:szCs w:val="20"/>
            <w:vertAlign w:val="subscript"/>
          </w:rPr>
          <w:t>q</w:t>
        </w:r>
      </w:ins>
    </w:p>
    <w:p w14:paraId="1EB8204E" w14:textId="77777777" w:rsidR="00A03B1B" w:rsidRPr="00A03B1B" w:rsidRDefault="00A03B1B" w:rsidP="00A03B1B">
      <w:pPr>
        <w:spacing w:after="240"/>
        <w:ind w:left="720" w:hanging="720"/>
        <w:rPr>
          <w:ins w:id="1082" w:author="ERCOT" w:date="2024-01-22T09:50:00Z"/>
          <w:rFonts w:eastAsia="SimSun"/>
          <w:szCs w:val="20"/>
        </w:rPr>
      </w:pPr>
      <w:ins w:id="1083" w:author="ERCOT" w:date="2024-01-22T09:50:00Z">
        <w:r w:rsidRPr="00A03B1B">
          <w:rPr>
            <w:rFonts w:eastAsia="SimSun"/>
            <w:iCs/>
            <w:szCs w:val="20"/>
          </w:rPr>
          <w:t>Where:</w:t>
        </w:r>
      </w:ins>
    </w:p>
    <w:p w14:paraId="18BC169F" w14:textId="77777777" w:rsidR="00A03B1B" w:rsidRPr="00A03B1B" w:rsidRDefault="00A03B1B" w:rsidP="00A03B1B">
      <w:pPr>
        <w:spacing w:after="240"/>
        <w:ind w:left="1440" w:hanging="720"/>
        <w:rPr>
          <w:ins w:id="1084" w:author="ERCOT" w:date="2024-01-22T09:50:00Z"/>
          <w:rFonts w:eastAsia="SimSun"/>
          <w:szCs w:val="20"/>
        </w:rPr>
      </w:pPr>
      <w:del w:id="1085" w:author="ERCOT" w:date="2024-02-07T15:43:00Z">
        <w:r w:rsidRPr="00A03B1B" w:rsidDel="00895676">
          <w:rPr>
            <w:rFonts w:eastAsia="SimSun"/>
            <w:iCs/>
            <w:szCs w:val="20"/>
          </w:rPr>
          <w:fldChar w:fldCharType="begin"/>
        </w:r>
        <w:r w:rsidRPr="00A03B1B" w:rsidDel="00895676">
          <w:rPr>
            <w:rFonts w:eastAsia="SimSun"/>
            <w:iCs/>
            <w:szCs w:val="20"/>
          </w:rPr>
          <w:fldChar w:fldCharType="separate"/>
        </w:r>
        <w:r w:rsidRPr="00A03B1B" w:rsidDel="00895676">
          <w:rPr>
            <w:rFonts w:eastAsia="SimSun"/>
            <w:iCs/>
            <w:szCs w:val="20"/>
          </w:rPr>
          <w:fldChar w:fldCharType="end"/>
        </w:r>
      </w:del>
      <w:ins w:id="1086" w:author="ERCOT" w:date="2024-01-22T09:50:00Z">
        <w:r w:rsidRPr="00A03B1B">
          <w:rPr>
            <w:rFonts w:eastAsia="SimSun"/>
            <w:iCs/>
            <w:szCs w:val="20"/>
          </w:rPr>
          <w:t>DA</w:t>
        </w:r>
      </w:ins>
      <w:ins w:id="1087" w:author="ERCOT" w:date="2024-01-22T09:51:00Z">
        <w:r w:rsidRPr="00A03B1B">
          <w:rPr>
            <w:rFonts w:eastAsia="SimSun"/>
            <w:iCs/>
            <w:szCs w:val="20"/>
          </w:rPr>
          <w:t>DR</w:t>
        </w:r>
      </w:ins>
      <w:ins w:id="1088" w:author="ERCOT" w:date="2024-01-22T09:50:00Z">
        <w:r w:rsidRPr="00A03B1B">
          <w:rPr>
            <w:rFonts w:eastAsia="SimSun"/>
            <w:iCs/>
            <w:szCs w:val="20"/>
          </w:rPr>
          <w:t xml:space="preserve">RNOBL </w:t>
        </w:r>
        <w:r w:rsidRPr="00A03B1B">
          <w:rPr>
            <w:rFonts w:eastAsia="SimSun"/>
            <w:i/>
            <w:iCs/>
            <w:szCs w:val="20"/>
            <w:vertAlign w:val="subscript"/>
          </w:rPr>
          <w:t>q</w:t>
        </w:r>
        <w:r w:rsidRPr="00A03B1B">
          <w:rPr>
            <w:rFonts w:eastAsia="SimSun"/>
            <w:iCs/>
            <w:szCs w:val="20"/>
          </w:rPr>
          <w:t xml:space="preserve"> = DAPC</w:t>
        </w:r>
      </w:ins>
      <w:ins w:id="1089" w:author="ERCOT" w:date="2024-01-22T09:51:00Z">
        <w:r w:rsidRPr="00A03B1B">
          <w:rPr>
            <w:rFonts w:eastAsia="SimSun"/>
            <w:iCs/>
            <w:szCs w:val="20"/>
          </w:rPr>
          <w:t>DR</w:t>
        </w:r>
      </w:ins>
      <w:ins w:id="1090" w:author="ERCOT" w:date="2024-01-22T09:50:00Z">
        <w:r w:rsidRPr="00A03B1B">
          <w:rPr>
            <w:rFonts w:eastAsia="SimSun"/>
            <w:iCs/>
            <w:szCs w:val="20"/>
          </w:rPr>
          <w:t xml:space="preserve">RQTOT * HLRS </w:t>
        </w:r>
        <w:r w:rsidRPr="00A03B1B">
          <w:rPr>
            <w:rFonts w:eastAsia="SimSun"/>
            <w:i/>
            <w:iCs/>
            <w:szCs w:val="20"/>
            <w:vertAlign w:val="subscript"/>
          </w:rPr>
          <w:t>q</w:t>
        </w:r>
      </w:ins>
    </w:p>
    <w:p w14:paraId="02BC9F47" w14:textId="77777777" w:rsidR="00A03B1B" w:rsidRPr="00A03B1B" w:rsidRDefault="00A03B1B" w:rsidP="00A03B1B">
      <w:pPr>
        <w:spacing w:after="240"/>
        <w:ind w:left="1440" w:hanging="720"/>
        <w:rPr>
          <w:ins w:id="1091" w:author="ERCOT" w:date="2024-01-22T09:50:00Z"/>
          <w:rFonts w:eastAsia="SimSun"/>
          <w:iCs/>
          <w:szCs w:val="20"/>
        </w:rPr>
      </w:pPr>
      <w:ins w:id="1092" w:author="ERCOT" w:date="2024-01-22T09:50:00Z">
        <w:r w:rsidRPr="00A03B1B">
          <w:rPr>
            <w:rFonts w:eastAsia="SimSun"/>
            <w:iCs/>
            <w:szCs w:val="20"/>
          </w:rPr>
          <w:t>DAPC</w:t>
        </w:r>
      </w:ins>
      <w:ins w:id="1093" w:author="ERCOT" w:date="2024-01-22T09:52:00Z">
        <w:r w:rsidRPr="00A03B1B">
          <w:rPr>
            <w:rFonts w:eastAsia="SimSun"/>
            <w:iCs/>
            <w:szCs w:val="20"/>
          </w:rPr>
          <w:t>DR</w:t>
        </w:r>
      </w:ins>
      <w:ins w:id="1094" w:author="ERCOT" w:date="2024-01-22T09:50:00Z">
        <w:r w:rsidRPr="00A03B1B">
          <w:rPr>
            <w:rFonts w:eastAsia="SimSun"/>
            <w:iCs/>
            <w:szCs w:val="20"/>
          </w:rPr>
          <w:t xml:space="preserve">RQTOT  =  </w:t>
        </w:r>
      </w:ins>
      <w:ins w:id="1095" w:author="ERCOT" w:date="2025-11-20T07:08:00Z">
        <w:r w:rsidRPr="00A03B1B">
          <w:rPr>
            <w:rFonts w:eastAsia="SimSun"/>
            <w:iCs/>
            <w:position w:val="-22"/>
            <w:szCs w:val="20"/>
          </w:rPr>
          <w:object w:dxaOrig="220" w:dyaOrig="460" w14:anchorId="79001563">
            <v:shape id="_x0000_i1127" type="#_x0000_t75" style="width:20.4pt;height:27pt" o:ole="">
              <v:imagedata r:id="rId148" o:title=""/>
            </v:shape>
            <o:OLEObject Type="Embed" ProgID="Equation.3" ShapeID="_x0000_i1127" DrawAspect="Content" ObjectID="_1831281650" r:id="rId149"/>
          </w:object>
        </w:r>
      </w:ins>
      <w:ins w:id="1096" w:author="ERCOT" w:date="2024-01-22T09:50:00Z">
        <w:r w:rsidRPr="00A03B1B">
          <w:rPr>
            <w:rFonts w:eastAsia="SimSun"/>
            <w:iCs/>
            <w:szCs w:val="20"/>
          </w:rPr>
          <w:t>(</w:t>
        </w:r>
      </w:ins>
      <w:r w:rsidRPr="00A03B1B">
        <w:rPr>
          <w:rFonts w:eastAsia="SimSun"/>
          <w:iCs/>
          <w:position w:val="-18"/>
          <w:szCs w:val="20"/>
        </w:rPr>
        <w:object w:dxaOrig="285" w:dyaOrig="570" w14:anchorId="134160B1">
          <v:shape id="_x0000_i1128" type="#_x0000_t75" style="width:15.6pt;height:26.4pt" o:ole="">
            <v:imagedata r:id="rId137" o:title=""/>
          </v:shape>
          <o:OLEObject Type="Embed" ProgID="Equation.3" ShapeID="_x0000_i1128" DrawAspect="Content" ObjectID="_1831281651" r:id="rId150"/>
        </w:object>
      </w:r>
      <w:ins w:id="1097" w:author="ERCOT" w:date="2024-01-22T09:50:00Z">
        <w:r w:rsidRPr="00A03B1B">
          <w:rPr>
            <w:rFonts w:eastAsia="SimSun"/>
            <w:iCs/>
            <w:szCs w:val="20"/>
          </w:rPr>
          <w:t>PC</w:t>
        </w:r>
      </w:ins>
      <w:ins w:id="1098" w:author="ERCOT" w:date="2024-01-22T09:52:00Z">
        <w:r w:rsidRPr="00A03B1B">
          <w:rPr>
            <w:rFonts w:eastAsia="SimSun"/>
            <w:iCs/>
            <w:szCs w:val="20"/>
          </w:rPr>
          <w:t>DR</w:t>
        </w:r>
      </w:ins>
      <w:ins w:id="1099" w:author="ERCOT" w:date="2024-01-22T09:50:00Z">
        <w:r w:rsidRPr="00A03B1B">
          <w:rPr>
            <w:rFonts w:eastAsia="SimSun"/>
            <w:iCs/>
            <w:szCs w:val="20"/>
          </w:rPr>
          <w:t>RR</w:t>
        </w:r>
        <w:r w:rsidRPr="00A03B1B">
          <w:rPr>
            <w:rFonts w:eastAsia="SimSun"/>
            <w:i/>
            <w:iCs/>
            <w:szCs w:val="20"/>
          </w:rPr>
          <w:t xml:space="preserve"> </w:t>
        </w:r>
        <w:r w:rsidRPr="00A03B1B">
          <w:rPr>
            <w:rFonts w:eastAsia="SimSun"/>
            <w:i/>
            <w:iCs/>
            <w:szCs w:val="20"/>
            <w:vertAlign w:val="subscript"/>
          </w:rPr>
          <w:t>r, q, DAM</w:t>
        </w:r>
        <w:r w:rsidRPr="00A03B1B">
          <w:rPr>
            <w:rFonts w:eastAsia="SimSun"/>
            <w:iCs/>
            <w:szCs w:val="20"/>
          </w:rPr>
          <w:t xml:space="preserve"> + </w:t>
        </w:r>
      </w:ins>
      <w:ins w:id="1100" w:author="ERCOT" w:date="2025-07-28T10:51:00Z">
        <w:r w:rsidRPr="00A03B1B">
          <w:rPr>
            <w:rFonts w:eastAsia="SimSun"/>
            <w:iCs/>
            <w:szCs w:val="20"/>
          </w:rPr>
          <w:t xml:space="preserve">DAECROAWD </w:t>
        </w:r>
        <w:r w:rsidRPr="00A03B1B">
          <w:rPr>
            <w:rFonts w:eastAsia="SimSun"/>
            <w:i/>
            <w:iCs/>
            <w:szCs w:val="20"/>
            <w:vertAlign w:val="subscript"/>
          </w:rPr>
          <w:t>q</w:t>
        </w:r>
        <w:r w:rsidRPr="00A03B1B">
          <w:rPr>
            <w:rFonts w:eastAsia="SimSun"/>
            <w:iCs/>
            <w:szCs w:val="20"/>
          </w:rPr>
          <w:t xml:space="preserve"> + </w:t>
        </w:r>
      </w:ins>
      <w:ins w:id="1101" w:author="ERCOT" w:date="2024-01-22T09:50:00Z">
        <w:r w:rsidRPr="00A03B1B">
          <w:rPr>
            <w:rFonts w:eastAsia="SimSun"/>
            <w:iCs/>
            <w:szCs w:val="20"/>
          </w:rPr>
          <w:t>DASA</w:t>
        </w:r>
      </w:ins>
      <w:ins w:id="1102" w:author="ERCOT" w:date="2024-01-22T09:52:00Z">
        <w:r w:rsidRPr="00A03B1B">
          <w:rPr>
            <w:rFonts w:eastAsia="SimSun"/>
            <w:iCs/>
            <w:szCs w:val="20"/>
          </w:rPr>
          <w:t>DR</w:t>
        </w:r>
      </w:ins>
      <w:ins w:id="1103" w:author="ERCOT" w:date="2024-01-22T09:50:00Z">
        <w:r w:rsidRPr="00A03B1B">
          <w:rPr>
            <w:rFonts w:eastAsia="SimSun"/>
            <w:iCs/>
            <w:szCs w:val="20"/>
          </w:rPr>
          <w:t xml:space="preserve">RQ </w:t>
        </w:r>
        <w:r w:rsidRPr="00A03B1B">
          <w:rPr>
            <w:rFonts w:eastAsia="SimSun"/>
            <w:i/>
            <w:iCs/>
            <w:szCs w:val="20"/>
            <w:vertAlign w:val="subscript"/>
          </w:rPr>
          <w:t>q</w:t>
        </w:r>
        <w:r w:rsidRPr="00A03B1B">
          <w:rPr>
            <w:rFonts w:eastAsia="SimSun"/>
            <w:iCs/>
            <w:szCs w:val="20"/>
          </w:rPr>
          <w:t>)</w:t>
        </w:r>
      </w:ins>
    </w:p>
    <w:p w14:paraId="193729E5" w14:textId="77777777" w:rsidR="00A03B1B" w:rsidRPr="00A03B1B" w:rsidRDefault="00A03B1B" w:rsidP="00A03B1B">
      <w:pPr>
        <w:rPr>
          <w:ins w:id="1104" w:author="ERCOT" w:date="2024-01-22T09:50:00Z"/>
          <w:rFonts w:eastAsia="SimSun"/>
        </w:rPr>
      </w:pPr>
      <w:ins w:id="1105" w:author="ERCOT" w:date="2024-01-22T09:50:00Z">
        <w:r w:rsidRPr="00A03B1B">
          <w:rPr>
            <w:rFonts w:eastAsia="SimSun"/>
          </w:rPr>
          <w:t>The above variables are defined as follows:</w:t>
        </w:r>
      </w:ins>
    </w:p>
    <w:tbl>
      <w:tblPr>
        <w:tblW w:w="909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0"/>
        <w:gridCol w:w="755"/>
        <w:gridCol w:w="6235"/>
      </w:tblGrid>
      <w:tr w:rsidR="00A03B1B" w:rsidRPr="00A03B1B" w14:paraId="697738B4" w14:textId="77777777" w:rsidTr="00B31BB1">
        <w:trPr>
          <w:cantSplit/>
          <w:tblHeader/>
          <w:ins w:id="1106"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744EEFC6" w14:textId="77777777" w:rsidR="00A03B1B" w:rsidRPr="00A03B1B" w:rsidRDefault="00A03B1B" w:rsidP="00A03B1B">
            <w:pPr>
              <w:spacing w:after="240"/>
              <w:rPr>
                <w:ins w:id="1107" w:author="ERCOT" w:date="2024-01-22T09:50:00Z"/>
                <w:rFonts w:eastAsia="SimSun"/>
                <w:b/>
                <w:iCs/>
                <w:sz w:val="20"/>
                <w:szCs w:val="20"/>
              </w:rPr>
            </w:pPr>
            <w:ins w:id="1108" w:author="ERCOT" w:date="2024-01-22T09:50:00Z">
              <w:r w:rsidRPr="00A03B1B">
                <w:rPr>
                  <w:rFonts w:eastAsia="SimSun"/>
                  <w:b/>
                  <w:sz w:val="20"/>
                  <w:szCs w:val="20"/>
                </w:rPr>
                <w:t>Variable</w:t>
              </w:r>
            </w:ins>
          </w:p>
        </w:tc>
        <w:tc>
          <w:tcPr>
            <w:tcW w:w="755" w:type="dxa"/>
            <w:tcBorders>
              <w:top w:val="single" w:sz="4" w:space="0" w:color="auto"/>
              <w:left w:val="single" w:sz="4" w:space="0" w:color="auto"/>
              <w:bottom w:val="single" w:sz="4" w:space="0" w:color="auto"/>
              <w:right w:val="single" w:sz="4" w:space="0" w:color="auto"/>
            </w:tcBorders>
            <w:hideMark/>
          </w:tcPr>
          <w:p w14:paraId="13517342" w14:textId="77777777" w:rsidR="00A03B1B" w:rsidRPr="00A03B1B" w:rsidRDefault="00A03B1B" w:rsidP="00A03B1B">
            <w:pPr>
              <w:spacing w:after="240"/>
              <w:rPr>
                <w:ins w:id="1109" w:author="ERCOT" w:date="2024-01-22T09:50:00Z"/>
                <w:rFonts w:eastAsia="SimSun"/>
                <w:b/>
                <w:iCs/>
                <w:sz w:val="20"/>
                <w:szCs w:val="20"/>
              </w:rPr>
            </w:pPr>
            <w:ins w:id="1110" w:author="ERCOT" w:date="2024-01-22T09:50:00Z">
              <w:r w:rsidRPr="00A03B1B">
                <w:rPr>
                  <w:rFonts w:eastAsia="SimSun"/>
                  <w:b/>
                  <w:iCs/>
                  <w:sz w:val="20"/>
                  <w:szCs w:val="20"/>
                </w:rPr>
                <w:t>Unit</w:t>
              </w:r>
            </w:ins>
          </w:p>
        </w:tc>
        <w:tc>
          <w:tcPr>
            <w:tcW w:w="6235" w:type="dxa"/>
            <w:tcBorders>
              <w:top w:val="single" w:sz="4" w:space="0" w:color="auto"/>
              <w:left w:val="single" w:sz="4" w:space="0" w:color="auto"/>
              <w:bottom w:val="single" w:sz="4" w:space="0" w:color="auto"/>
              <w:right w:val="single" w:sz="4" w:space="0" w:color="auto"/>
            </w:tcBorders>
            <w:hideMark/>
          </w:tcPr>
          <w:p w14:paraId="36BF71A3" w14:textId="77777777" w:rsidR="00A03B1B" w:rsidRPr="00A03B1B" w:rsidRDefault="00A03B1B" w:rsidP="00A03B1B">
            <w:pPr>
              <w:spacing w:after="240"/>
              <w:rPr>
                <w:ins w:id="1111" w:author="ERCOT" w:date="2024-01-22T09:50:00Z"/>
                <w:rFonts w:eastAsia="SimSun"/>
                <w:b/>
                <w:iCs/>
                <w:sz w:val="20"/>
                <w:szCs w:val="20"/>
              </w:rPr>
            </w:pPr>
            <w:ins w:id="1112" w:author="ERCOT" w:date="2024-01-22T09:50:00Z">
              <w:r w:rsidRPr="00A03B1B">
                <w:rPr>
                  <w:rFonts w:eastAsia="SimSun"/>
                  <w:b/>
                  <w:iCs/>
                  <w:sz w:val="20"/>
                  <w:szCs w:val="20"/>
                </w:rPr>
                <w:t>Description</w:t>
              </w:r>
            </w:ins>
          </w:p>
        </w:tc>
      </w:tr>
      <w:tr w:rsidR="00A03B1B" w:rsidRPr="00A03B1B" w14:paraId="22FE7E85" w14:textId="77777777" w:rsidTr="00B31BB1">
        <w:trPr>
          <w:cantSplit/>
          <w:ins w:id="1113"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1DC73DF7" w14:textId="77777777" w:rsidR="00A03B1B" w:rsidRPr="00A03B1B" w:rsidRDefault="00A03B1B" w:rsidP="00A03B1B">
            <w:pPr>
              <w:spacing w:after="60"/>
              <w:rPr>
                <w:ins w:id="1114" w:author="ERCOT" w:date="2024-01-22T09:50:00Z"/>
                <w:rFonts w:eastAsia="SimSun"/>
                <w:iCs/>
                <w:sz w:val="20"/>
                <w:szCs w:val="20"/>
              </w:rPr>
            </w:pPr>
            <w:ins w:id="1115" w:author="ERCOT" w:date="2024-01-22T09:50:00Z">
              <w:r w:rsidRPr="00A03B1B">
                <w:rPr>
                  <w:rFonts w:eastAsia="SimSun"/>
                  <w:iCs/>
                  <w:sz w:val="20"/>
                  <w:szCs w:val="20"/>
                </w:rPr>
                <w:t>DARTPC</w:t>
              </w:r>
            </w:ins>
            <w:ins w:id="1116" w:author="ERCOT" w:date="2024-01-22T09:57:00Z">
              <w:r w:rsidRPr="00A03B1B">
                <w:rPr>
                  <w:rFonts w:eastAsia="SimSun"/>
                  <w:iCs/>
                  <w:sz w:val="20"/>
                  <w:szCs w:val="20"/>
                </w:rPr>
                <w:t>DRR</w:t>
              </w:r>
            </w:ins>
            <w:ins w:id="1117" w:author="ERCOT" w:date="2024-01-22T09:50:00Z">
              <w:r w:rsidRPr="00A03B1B">
                <w:rPr>
                  <w:rFonts w:eastAsia="SimSun"/>
                  <w:iCs/>
                  <w:sz w:val="20"/>
                  <w:szCs w:val="20"/>
                </w:rPr>
                <w:t xml:space="preserve">AMT </w:t>
              </w:r>
              <w:r w:rsidRPr="00A03B1B">
                <w:rPr>
                  <w:rFonts w:eastAsia="SimSun"/>
                  <w:i/>
                  <w:iCs/>
                  <w:sz w:val="20"/>
                  <w:szCs w:val="20"/>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7FA0E7C5" w14:textId="77777777" w:rsidR="00A03B1B" w:rsidRPr="00A03B1B" w:rsidRDefault="00A03B1B" w:rsidP="00A03B1B">
            <w:pPr>
              <w:spacing w:after="60"/>
              <w:rPr>
                <w:ins w:id="1118" w:author="ERCOT" w:date="2024-01-22T09:50:00Z"/>
                <w:rFonts w:eastAsia="SimSun"/>
                <w:iCs/>
                <w:sz w:val="20"/>
                <w:szCs w:val="20"/>
              </w:rPr>
            </w:pPr>
            <w:ins w:id="1119" w:author="ERCOT" w:date="2024-01-22T09:50:00Z">
              <w:r w:rsidRPr="00A03B1B">
                <w:rPr>
                  <w:rFonts w:eastAsia="SimSun"/>
                  <w:iCs/>
                  <w:sz w:val="20"/>
                  <w:szCs w:val="20"/>
                </w:rPr>
                <w:t>$</w:t>
              </w:r>
            </w:ins>
          </w:p>
        </w:tc>
        <w:tc>
          <w:tcPr>
            <w:tcW w:w="6235" w:type="dxa"/>
            <w:tcBorders>
              <w:top w:val="single" w:sz="4" w:space="0" w:color="auto"/>
              <w:left w:val="single" w:sz="4" w:space="0" w:color="auto"/>
              <w:bottom w:val="single" w:sz="4" w:space="0" w:color="auto"/>
              <w:right w:val="single" w:sz="4" w:space="0" w:color="auto"/>
            </w:tcBorders>
            <w:hideMark/>
          </w:tcPr>
          <w:p w14:paraId="5AE875DD" w14:textId="77777777" w:rsidR="00A03B1B" w:rsidRPr="00A03B1B" w:rsidRDefault="00A03B1B" w:rsidP="00A03B1B">
            <w:pPr>
              <w:spacing w:after="60"/>
              <w:rPr>
                <w:ins w:id="1120" w:author="ERCOT" w:date="2024-01-22T09:50:00Z"/>
                <w:rFonts w:eastAsia="SimSun"/>
                <w:iCs/>
                <w:sz w:val="20"/>
                <w:szCs w:val="20"/>
              </w:rPr>
            </w:pPr>
            <w:ins w:id="1121" w:author="ERCOT" w:date="2024-01-22T09:50:00Z">
              <w:r w:rsidRPr="00A03B1B">
                <w:rPr>
                  <w:rFonts w:eastAsia="SimSun"/>
                  <w:i/>
                  <w:iCs/>
                  <w:sz w:val="20"/>
                  <w:szCs w:val="20"/>
                </w:rPr>
                <w:t xml:space="preserve">Day-Ahead Updated Real-Time Procured Capacity for </w:t>
              </w:r>
            </w:ins>
            <w:ins w:id="1122" w:author="ERCOT" w:date="2024-01-22T09:58:00Z">
              <w:r w:rsidRPr="00A03B1B">
                <w:rPr>
                  <w:rFonts w:eastAsia="SimSun"/>
                  <w:i/>
                  <w:sz w:val="20"/>
                  <w:szCs w:val="20"/>
                </w:rPr>
                <w:t>Dispatchable Reliability Reserve</w:t>
              </w:r>
            </w:ins>
            <w:ins w:id="1123" w:author="ERCOT" w:date="2024-01-22T09:50:00Z">
              <w:r w:rsidRPr="00A03B1B">
                <w:rPr>
                  <w:rFonts w:eastAsia="SimSun"/>
                  <w:i/>
                  <w:sz w:val="20"/>
                  <w:szCs w:val="20"/>
                </w:rPr>
                <w:t xml:space="preserve"> Service </w:t>
              </w:r>
              <w:r w:rsidRPr="00A03B1B">
                <w:rPr>
                  <w:rFonts w:eastAsia="SimSun"/>
                  <w:i/>
                  <w:iCs/>
                  <w:sz w:val="20"/>
                  <w:szCs w:val="20"/>
                </w:rPr>
                <w:t>Amount by QSE</w:t>
              </w:r>
              <w:r w:rsidRPr="00A03B1B">
                <w:rPr>
                  <w:rFonts w:eastAsia="SimSun"/>
                  <w:iCs/>
                  <w:sz w:val="20"/>
                  <w:szCs w:val="20"/>
                </w:rPr>
                <w:t xml:space="preserve">—The payment or charge to QSE </w:t>
              </w:r>
              <w:r w:rsidRPr="00A03B1B">
                <w:rPr>
                  <w:rFonts w:eastAsia="SimSun"/>
                  <w:i/>
                  <w:iCs/>
                  <w:sz w:val="20"/>
                  <w:szCs w:val="20"/>
                </w:rPr>
                <w:t>q</w:t>
              </w:r>
              <w:r w:rsidRPr="00A03B1B">
                <w:rPr>
                  <w:rFonts w:eastAsia="SimSun"/>
                  <w:iCs/>
                  <w:sz w:val="20"/>
                  <w:szCs w:val="20"/>
                </w:rPr>
                <w:t xml:space="preserve"> for </w:t>
              </w:r>
            </w:ins>
            <w:ins w:id="1124" w:author="ERCOT" w:date="2024-01-22T09:58:00Z">
              <w:r w:rsidRPr="00A03B1B">
                <w:rPr>
                  <w:rFonts w:eastAsia="SimSun"/>
                  <w:iCs/>
                  <w:sz w:val="20"/>
                  <w:szCs w:val="20"/>
                </w:rPr>
                <w:t>DRRS</w:t>
              </w:r>
            </w:ins>
            <w:ins w:id="1125" w:author="ERCOT" w:date="2024-01-22T09:50:00Z">
              <w:r w:rsidRPr="00A03B1B">
                <w:rPr>
                  <w:rFonts w:eastAsia="SimSun"/>
                  <w:iCs/>
                  <w:sz w:val="20"/>
                  <w:szCs w:val="20"/>
                </w:rPr>
                <w:t xml:space="preserve"> for the re-calculated Real-Time obligation for the Operating Hour.</w:t>
              </w:r>
            </w:ins>
          </w:p>
        </w:tc>
      </w:tr>
      <w:tr w:rsidR="00A03B1B" w:rsidRPr="00A03B1B" w14:paraId="260DA464" w14:textId="77777777" w:rsidTr="00B31BB1">
        <w:trPr>
          <w:cantSplit/>
          <w:ins w:id="1126"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184888FD" w14:textId="77777777" w:rsidR="00A03B1B" w:rsidRPr="00A03B1B" w:rsidRDefault="00A03B1B" w:rsidP="00A03B1B">
            <w:pPr>
              <w:spacing w:after="60"/>
              <w:rPr>
                <w:ins w:id="1127" w:author="ERCOT" w:date="2024-01-22T09:50:00Z"/>
                <w:rFonts w:eastAsia="SimSun"/>
                <w:iCs/>
                <w:sz w:val="20"/>
                <w:szCs w:val="20"/>
              </w:rPr>
            </w:pPr>
            <w:ins w:id="1128" w:author="ERCOT" w:date="2024-01-22T09:50:00Z">
              <w:r w:rsidRPr="00A03B1B">
                <w:rPr>
                  <w:rFonts w:eastAsia="SimSun"/>
                  <w:iCs/>
                  <w:sz w:val="20"/>
                  <w:szCs w:val="20"/>
                </w:rPr>
                <w:t>DA</w:t>
              </w:r>
            </w:ins>
            <w:ins w:id="1129" w:author="ERCOT" w:date="2024-01-22T09:57:00Z">
              <w:r w:rsidRPr="00A03B1B">
                <w:rPr>
                  <w:rFonts w:eastAsia="SimSun"/>
                  <w:iCs/>
                  <w:sz w:val="20"/>
                  <w:szCs w:val="20"/>
                </w:rPr>
                <w:t>DRR</w:t>
              </w:r>
            </w:ins>
            <w:ins w:id="1130" w:author="ERCOT" w:date="2024-01-22T09:50:00Z">
              <w:r w:rsidRPr="00A03B1B">
                <w:rPr>
                  <w:rFonts w:eastAsia="SimSun"/>
                  <w:iCs/>
                  <w:sz w:val="20"/>
                  <w:szCs w:val="20"/>
                </w:rPr>
                <w:t>PR</w:t>
              </w:r>
            </w:ins>
          </w:p>
        </w:tc>
        <w:tc>
          <w:tcPr>
            <w:tcW w:w="755" w:type="dxa"/>
            <w:tcBorders>
              <w:top w:val="single" w:sz="4" w:space="0" w:color="auto"/>
              <w:left w:val="single" w:sz="4" w:space="0" w:color="auto"/>
              <w:bottom w:val="single" w:sz="4" w:space="0" w:color="auto"/>
              <w:right w:val="single" w:sz="4" w:space="0" w:color="auto"/>
            </w:tcBorders>
            <w:hideMark/>
          </w:tcPr>
          <w:p w14:paraId="31BC0F21" w14:textId="77777777" w:rsidR="00A03B1B" w:rsidRPr="00A03B1B" w:rsidRDefault="00A03B1B" w:rsidP="00A03B1B">
            <w:pPr>
              <w:spacing w:after="60"/>
              <w:rPr>
                <w:ins w:id="1131" w:author="ERCOT" w:date="2024-01-22T09:50:00Z"/>
                <w:rFonts w:eastAsia="SimSun"/>
                <w:iCs/>
                <w:sz w:val="20"/>
                <w:szCs w:val="20"/>
              </w:rPr>
            </w:pPr>
            <w:ins w:id="1132" w:author="ERCOT" w:date="2024-01-22T09:50:00Z">
              <w:r w:rsidRPr="00A03B1B">
                <w:rPr>
                  <w:rFonts w:eastAsia="SimSun"/>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169D27D4" w14:textId="77777777" w:rsidR="00A03B1B" w:rsidRPr="00A03B1B" w:rsidRDefault="00A03B1B" w:rsidP="00A03B1B">
            <w:pPr>
              <w:spacing w:after="60"/>
              <w:rPr>
                <w:ins w:id="1133" w:author="ERCOT" w:date="2024-01-22T09:50:00Z"/>
                <w:rFonts w:eastAsia="SimSun"/>
                <w:i/>
                <w:iCs/>
                <w:sz w:val="20"/>
                <w:szCs w:val="20"/>
              </w:rPr>
            </w:pPr>
            <w:ins w:id="1134" w:author="ERCOT" w:date="2024-01-22T09:50:00Z">
              <w:r w:rsidRPr="00A03B1B">
                <w:rPr>
                  <w:rFonts w:eastAsia="SimSun"/>
                  <w:i/>
                  <w:iCs/>
                  <w:sz w:val="20"/>
                  <w:szCs w:val="20"/>
                </w:rPr>
                <w:t xml:space="preserve">Day-Ahead </w:t>
              </w:r>
            </w:ins>
            <w:ins w:id="1135" w:author="ERCOT" w:date="2024-01-22T09:58:00Z">
              <w:r w:rsidRPr="00A03B1B">
                <w:rPr>
                  <w:rFonts w:eastAsia="SimSun"/>
                  <w:i/>
                  <w:iCs/>
                  <w:sz w:val="20"/>
                  <w:szCs w:val="20"/>
                </w:rPr>
                <w:t xml:space="preserve">Dispatchable Reliability Reserve Service </w:t>
              </w:r>
            </w:ins>
            <w:ins w:id="1136" w:author="ERCOT" w:date="2024-01-22T09:50:00Z">
              <w:r w:rsidRPr="00A03B1B">
                <w:rPr>
                  <w:rFonts w:eastAsia="SimSun"/>
                  <w:i/>
                  <w:iCs/>
                  <w:sz w:val="20"/>
                  <w:szCs w:val="20"/>
                </w:rPr>
                <w:t>Price</w:t>
              </w:r>
              <w:r w:rsidRPr="00A03B1B">
                <w:rPr>
                  <w:rFonts w:eastAsia="SimSun"/>
                  <w:iCs/>
                  <w:sz w:val="20"/>
                  <w:szCs w:val="20"/>
                </w:rPr>
                <w:t xml:space="preserve">—The DAM </w:t>
              </w:r>
            </w:ins>
            <w:ins w:id="1137" w:author="ERCOT" w:date="2024-01-22T10:02:00Z">
              <w:r w:rsidRPr="00A03B1B">
                <w:rPr>
                  <w:rFonts w:eastAsia="SimSun"/>
                  <w:iCs/>
                  <w:sz w:val="20"/>
                  <w:szCs w:val="20"/>
                </w:rPr>
                <w:t xml:space="preserve">DRRS </w:t>
              </w:r>
            </w:ins>
            <w:ins w:id="1138" w:author="ERCOT" w:date="2024-01-22T09:50:00Z">
              <w:r w:rsidRPr="00A03B1B">
                <w:rPr>
                  <w:rFonts w:eastAsia="SimSun"/>
                  <w:iCs/>
                  <w:sz w:val="20"/>
                  <w:szCs w:val="20"/>
                </w:rPr>
                <w:t>price for the Operating Hour.</w:t>
              </w:r>
            </w:ins>
          </w:p>
        </w:tc>
      </w:tr>
      <w:tr w:rsidR="00A03B1B" w:rsidRPr="00A03B1B" w14:paraId="7C8B72DC" w14:textId="77777777" w:rsidTr="00B31BB1">
        <w:trPr>
          <w:cantSplit/>
          <w:ins w:id="1139"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746868E4" w14:textId="77777777" w:rsidR="00A03B1B" w:rsidRPr="00A03B1B" w:rsidRDefault="00A03B1B" w:rsidP="00A03B1B">
            <w:pPr>
              <w:spacing w:after="60"/>
              <w:rPr>
                <w:ins w:id="1140" w:author="ERCOT" w:date="2024-01-22T09:50:00Z"/>
                <w:rFonts w:eastAsia="SimSun"/>
                <w:iCs/>
                <w:sz w:val="20"/>
                <w:szCs w:val="20"/>
              </w:rPr>
            </w:pPr>
            <w:ins w:id="1141" w:author="ERCOT" w:date="2024-01-22T09:50:00Z">
              <w:r w:rsidRPr="00A03B1B">
                <w:rPr>
                  <w:rFonts w:eastAsia="SimSun"/>
                  <w:iCs/>
                  <w:sz w:val="20"/>
                  <w:szCs w:val="20"/>
                </w:rPr>
                <w:lastRenderedPageBreak/>
                <w:t>DA</w:t>
              </w:r>
            </w:ins>
            <w:ins w:id="1142" w:author="ERCOT" w:date="2024-01-22T10:02:00Z">
              <w:r w:rsidRPr="00A03B1B">
                <w:rPr>
                  <w:rFonts w:eastAsia="SimSun"/>
                  <w:iCs/>
                  <w:sz w:val="20"/>
                  <w:szCs w:val="20"/>
                </w:rPr>
                <w:t>DRR</w:t>
              </w:r>
            </w:ins>
            <w:ins w:id="1143" w:author="ERCOT" w:date="2024-01-22T09:50:00Z">
              <w:r w:rsidRPr="00A03B1B">
                <w:rPr>
                  <w:rFonts w:eastAsia="SimSun"/>
                  <w:iCs/>
                  <w:sz w:val="20"/>
                  <w:szCs w:val="20"/>
                </w:rPr>
                <w:t>NOBL</w:t>
              </w:r>
              <w:r w:rsidRPr="00A03B1B">
                <w:rPr>
                  <w:rFonts w:eastAsia="SimSun"/>
                  <w:iCs/>
                  <w:sz w:val="20"/>
                  <w:szCs w:val="20"/>
                  <w:vertAlign w:val="subscript"/>
                </w:rPr>
                <w:t xml:space="preserve"> </w:t>
              </w:r>
              <w:r w:rsidRPr="00A03B1B">
                <w:rPr>
                  <w:rFonts w:eastAsia="SimSun"/>
                  <w:i/>
                  <w:iCs/>
                  <w:sz w:val="20"/>
                  <w:szCs w:val="20"/>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648CE77D" w14:textId="77777777" w:rsidR="00A03B1B" w:rsidRPr="00A03B1B" w:rsidRDefault="00A03B1B" w:rsidP="00A03B1B">
            <w:pPr>
              <w:spacing w:after="60"/>
              <w:rPr>
                <w:ins w:id="1144" w:author="ERCOT" w:date="2024-01-22T09:50:00Z"/>
                <w:rFonts w:eastAsia="SimSun"/>
                <w:iCs/>
                <w:sz w:val="20"/>
                <w:szCs w:val="20"/>
              </w:rPr>
            </w:pPr>
            <w:ins w:id="1145" w:author="ERCOT" w:date="2024-01-22T09:50:00Z">
              <w:r w:rsidRPr="00A03B1B">
                <w:rPr>
                  <w:rFonts w:eastAsia="SimSun"/>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0C999F93" w14:textId="77777777" w:rsidR="00A03B1B" w:rsidRPr="00A03B1B" w:rsidRDefault="00A03B1B" w:rsidP="00A03B1B">
            <w:pPr>
              <w:spacing w:after="60"/>
              <w:rPr>
                <w:ins w:id="1146" w:author="ERCOT" w:date="2024-01-22T09:50:00Z"/>
                <w:rFonts w:eastAsia="SimSun"/>
                <w:iCs/>
                <w:sz w:val="20"/>
                <w:szCs w:val="20"/>
              </w:rPr>
            </w:pPr>
            <w:ins w:id="1147" w:author="ERCOT" w:date="2024-01-22T09:50:00Z">
              <w:r w:rsidRPr="00A03B1B">
                <w:rPr>
                  <w:rFonts w:eastAsia="SimSun"/>
                  <w:i/>
                  <w:iCs/>
                  <w:sz w:val="20"/>
                  <w:szCs w:val="20"/>
                </w:rPr>
                <w:t xml:space="preserve">Day-Ahead </w:t>
              </w:r>
            </w:ins>
            <w:ins w:id="1148" w:author="ERCOT" w:date="2024-01-22T09:58:00Z">
              <w:r w:rsidRPr="00A03B1B">
                <w:rPr>
                  <w:rFonts w:eastAsia="SimSun"/>
                  <w:i/>
                  <w:iCs/>
                  <w:sz w:val="20"/>
                  <w:szCs w:val="20"/>
                </w:rPr>
                <w:t xml:space="preserve">Dispatchable Reliability Reserve Service </w:t>
              </w:r>
            </w:ins>
            <w:ins w:id="1149" w:author="ERCOT" w:date="2024-01-22T09:50:00Z">
              <w:r w:rsidRPr="00A03B1B">
                <w:rPr>
                  <w:rFonts w:eastAsia="SimSun"/>
                  <w:i/>
                  <w:iCs/>
                  <w:sz w:val="20"/>
                  <w:szCs w:val="20"/>
                </w:rPr>
                <w:t>New Obligation per QSE</w:t>
              </w:r>
              <w:r w:rsidRPr="00A03B1B">
                <w:rPr>
                  <w:rFonts w:eastAsia="SimSun"/>
                  <w:iCs/>
                  <w:sz w:val="20"/>
                  <w:szCs w:val="20"/>
                </w:rPr>
                <w:t xml:space="preserve">—The updated </w:t>
              </w:r>
            </w:ins>
            <w:ins w:id="1150" w:author="ERCOT" w:date="2024-01-22T10:02:00Z">
              <w:r w:rsidRPr="00A03B1B">
                <w:rPr>
                  <w:rFonts w:eastAsia="SimSun"/>
                  <w:iCs/>
                  <w:sz w:val="20"/>
                  <w:szCs w:val="20"/>
                </w:rPr>
                <w:t xml:space="preserve">DRRS </w:t>
              </w:r>
            </w:ins>
            <w:ins w:id="1151" w:author="ERCOT" w:date="2024-01-22T09:50:00Z">
              <w:r w:rsidRPr="00A03B1B">
                <w:rPr>
                  <w:rFonts w:eastAsia="SimSun"/>
                  <w:iCs/>
                  <w:sz w:val="20"/>
                  <w:szCs w:val="20"/>
                </w:rPr>
                <w:t xml:space="preserve">Ancillary Service Obligation in Real-Time for QSE </w:t>
              </w:r>
              <w:r w:rsidRPr="00A03B1B">
                <w:rPr>
                  <w:rFonts w:eastAsia="SimSun"/>
                  <w:i/>
                  <w:iCs/>
                  <w:sz w:val="20"/>
                  <w:szCs w:val="20"/>
                </w:rPr>
                <w:t>q</w:t>
              </w:r>
              <w:r w:rsidRPr="00A03B1B">
                <w:rPr>
                  <w:rFonts w:eastAsia="SimSun"/>
                  <w:iCs/>
                  <w:sz w:val="20"/>
                  <w:szCs w:val="20"/>
                </w:rPr>
                <w:t xml:space="preserve"> for the Operating Hour.</w:t>
              </w:r>
            </w:ins>
          </w:p>
        </w:tc>
      </w:tr>
      <w:tr w:rsidR="00A03B1B" w:rsidRPr="00A03B1B" w14:paraId="52665909" w14:textId="77777777" w:rsidTr="00B31BB1">
        <w:trPr>
          <w:cantSplit/>
          <w:ins w:id="1152"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0CC2656D" w14:textId="77777777" w:rsidR="00A03B1B" w:rsidRPr="00A03B1B" w:rsidRDefault="00A03B1B" w:rsidP="00A03B1B">
            <w:pPr>
              <w:spacing w:after="60"/>
              <w:rPr>
                <w:ins w:id="1153" w:author="ERCOT" w:date="2024-01-22T09:50:00Z"/>
                <w:rFonts w:eastAsia="SimSun"/>
                <w:sz w:val="20"/>
                <w:szCs w:val="20"/>
              </w:rPr>
            </w:pPr>
            <w:ins w:id="1154" w:author="ERCOT" w:date="2024-01-22T09:50:00Z">
              <w:r w:rsidRPr="00A03B1B">
                <w:rPr>
                  <w:rFonts w:eastAsia="SimSun"/>
                  <w:iCs/>
                  <w:sz w:val="20"/>
                  <w:szCs w:val="20"/>
                </w:rPr>
                <w:t>PC</w:t>
              </w:r>
            </w:ins>
            <w:ins w:id="1155" w:author="ERCOT" w:date="2024-01-22T10:02:00Z">
              <w:r w:rsidRPr="00A03B1B">
                <w:rPr>
                  <w:rFonts w:eastAsia="SimSun"/>
                  <w:iCs/>
                  <w:sz w:val="20"/>
                  <w:szCs w:val="20"/>
                </w:rPr>
                <w:t>DRR</w:t>
              </w:r>
            </w:ins>
            <w:ins w:id="1156" w:author="ERCOT" w:date="2024-01-22T09:50:00Z">
              <w:r w:rsidRPr="00A03B1B">
                <w:rPr>
                  <w:rFonts w:eastAsia="SimSun"/>
                  <w:iCs/>
                  <w:sz w:val="20"/>
                  <w:szCs w:val="20"/>
                </w:rPr>
                <w:t xml:space="preserve">R </w:t>
              </w:r>
              <w:r w:rsidRPr="00A03B1B">
                <w:rPr>
                  <w:rFonts w:eastAsia="SimSun"/>
                  <w:i/>
                  <w:iCs/>
                  <w:sz w:val="20"/>
                  <w:szCs w:val="20"/>
                  <w:vertAlign w:val="subscript"/>
                </w:rPr>
                <w:t>r,</w:t>
              </w:r>
              <w:r w:rsidRPr="00A03B1B">
                <w:rPr>
                  <w:rFonts w:eastAsia="SimSun"/>
                  <w:i/>
                  <w:iCs/>
                  <w:sz w:val="20"/>
                  <w:szCs w:val="20"/>
                </w:rPr>
                <w:t xml:space="preserve"> </w:t>
              </w:r>
              <w:r w:rsidRPr="00A03B1B">
                <w:rPr>
                  <w:rFonts w:eastAsia="SimSun"/>
                  <w:i/>
                  <w:iCs/>
                  <w:sz w:val="20"/>
                  <w:szCs w:val="20"/>
                  <w:vertAlign w:val="subscript"/>
                </w:rPr>
                <w:t>q, DAM</w:t>
              </w:r>
            </w:ins>
          </w:p>
        </w:tc>
        <w:tc>
          <w:tcPr>
            <w:tcW w:w="755" w:type="dxa"/>
            <w:tcBorders>
              <w:top w:val="single" w:sz="4" w:space="0" w:color="auto"/>
              <w:left w:val="single" w:sz="4" w:space="0" w:color="auto"/>
              <w:bottom w:val="single" w:sz="4" w:space="0" w:color="auto"/>
              <w:right w:val="single" w:sz="4" w:space="0" w:color="auto"/>
            </w:tcBorders>
            <w:hideMark/>
          </w:tcPr>
          <w:p w14:paraId="18B9B1AF" w14:textId="77777777" w:rsidR="00A03B1B" w:rsidRPr="00A03B1B" w:rsidRDefault="00A03B1B" w:rsidP="00A03B1B">
            <w:pPr>
              <w:spacing w:after="60"/>
              <w:rPr>
                <w:ins w:id="1157" w:author="ERCOT" w:date="2024-01-22T09:50:00Z"/>
                <w:rFonts w:eastAsia="SimSun"/>
                <w:sz w:val="20"/>
                <w:szCs w:val="20"/>
              </w:rPr>
            </w:pPr>
            <w:ins w:id="1158" w:author="ERCOT" w:date="2024-01-22T09:50:00Z">
              <w:r w:rsidRPr="00A03B1B">
                <w:rPr>
                  <w:rFonts w:eastAsia="SimSun"/>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26E24B0F" w14:textId="77777777" w:rsidR="00A03B1B" w:rsidRPr="00A03B1B" w:rsidRDefault="00A03B1B" w:rsidP="00A03B1B">
            <w:pPr>
              <w:spacing w:after="60"/>
              <w:rPr>
                <w:ins w:id="1159" w:author="ERCOT" w:date="2024-01-22T09:50:00Z"/>
                <w:rFonts w:eastAsia="SimSun"/>
                <w:i/>
                <w:iCs/>
                <w:sz w:val="20"/>
                <w:szCs w:val="20"/>
              </w:rPr>
            </w:pPr>
            <w:ins w:id="1160" w:author="ERCOT" w:date="2024-01-22T09:50:00Z">
              <w:r w:rsidRPr="00A03B1B">
                <w:rPr>
                  <w:rFonts w:eastAsia="SimSun"/>
                  <w:i/>
                  <w:sz w:val="20"/>
                  <w:szCs w:val="20"/>
                </w:rPr>
                <w:t xml:space="preserve">Procured Capacity for </w:t>
              </w:r>
            </w:ins>
            <w:ins w:id="1161" w:author="ERCOT" w:date="2024-01-22T09:59:00Z">
              <w:r w:rsidRPr="00A03B1B">
                <w:rPr>
                  <w:rFonts w:eastAsia="SimSun"/>
                  <w:i/>
                  <w:iCs/>
                  <w:sz w:val="20"/>
                  <w:szCs w:val="20"/>
                </w:rPr>
                <w:t xml:space="preserve">Dispatchable Reliability Reserve Service </w:t>
              </w:r>
            </w:ins>
            <w:ins w:id="1162" w:author="ERCOT" w:date="2024-01-22T09:50:00Z">
              <w:r w:rsidRPr="00A03B1B">
                <w:rPr>
                  <w:rFonts w:eastAsia="SimSun"/>
                  <w:i/>
                  <w:sz w:val="20"/>
                  <w:szCs w:val="20"/>
                </w:rPr>
                <w:t>per Resource per QSE in DAM</w:t>
              </w:r>
              <w:r w:rsidRPr="00A03B1B">
                <w:rPr>
                  <w:rFonts w:eastAsia="SimSun"/>
                  <w:sz w:val="20"/>
                  <w:szCs w:val="20"/>
                </w:rPr>
                <w:t xml:space="preserve">—The </w:t>
              </w:r>
            </w:ins>
            <w:ins w:id="1163" w:author="ERCOT" w:date="2024-01-22T10:02:00Z">
              <w:r w:rsidRPr="00A03B1B">
                <w:rPr>
                  <w:rFonts w:eastAsia="SimSun"/>
                  <w:iCs/>
                  <w:sz w:val="20"/>
                  <w:szCs w:val="20"/>
                </w:rPr>
                <w:t>DRRS</w:t>
              </w:r>
              <w:r w:rsidRPr="00A03B1B">
                <w:rPr>
                  <w:rFonts w:eastAsia="SimSun"/>
                  <w:sz w:val="20"/>
                  <w:szCs w:val="20"/>
                </w:rPr>
                <w:t xml:space="preserve"> </w:t>
              </w:r>
            </w:ins>
            <w:ins w:id="1164" w:author="ERCOT" w:date="2024-01-22T09:50:00Z">
              <w:r w:rsidRPr="00A03B1B">
                <w:rPr>
                  <w:rFonts w:eastAsia="SimSun"/>
                  <w:sz w:val="20"/>
                  <w:szCs w:val="20"/>
                </w:rPr>
                <w:t xml:space="preserve">capacity awarded to QSE </w:t>
              </w:r>
              <w:r w:rsidRPr="00A03B1B">
                <w:rPr>
                  <w:rFonts w:eastAsia="SimSun"/>
                  <w:i/>
                  <w:sz w:val="20"/>
                  <w:szCs w:val="20"/>
                </w:rPr>
                <w:t>q</w:t>
              </w:r>
              <w:r w:rsidRPr="00A03B1B">
                <w:rPr>
                  <w:rFonts w:eastAsia="SimSun"/>
                  <w:sz w:val="20"/>
                  <w:szCs w:val="20"/>
                </w:rPr>
                <w:t xml:space="preserve"> in the DAM for Resource </w:t>
              </w:r>
              <w:r w:rsidRPr="00A03B1B">
                <w:rPr>
                  <w:rFonts w:eastAsia="SimSun"/>
                  <w:i/>
                  <w:sz w:val="20"/>
                  <w:szCs w:val="20"/>
                </w:rPr>
                <w:t>r</w:t>
              </w:r>
              <w:r w:rsidRPr="00A03B1B">
                <w:rPr>
                  <w:rFonts w:eastAsia="SimSun"/>
                  <w:sz w:val="20"/>
                  <w:szCs w:val="20"/>
                </w:rPr>
                <w:t xml:space="preserve"> for the </w:t>
              </w:r>
              <w:r w:rsidRPr="00A03B1B">
                <w:rPr>
                  <w:rFonts w:eastAsia="SimSun"/>
                  <w:iCs/>
                  <w:sz w:val="20"/>
                  <w:szCs w:val="20"/>
                </w:rPr>
                <w:t>Operating Hour</w:t>
              </w:r>
              <w:r w:rsidRPr="00A03B1B">
                <w:rPr>
                  <w:rFonts w:eastAsia="SimSun"/>
                  <w:sz w:val="20"/>
                  <w:szCs w:val="20"/>
                </w:rPr>
                <w:t xml:space="preserve">.  Where for a Combined Cycle Train, the Resource </w:t>
              </w:r>
              <w:r w:rsidRPr="00A03B1B">
                <w:rPr>
                  <w:rFonts w:eastAsia="SimSun"/>
                  <w:i/>
                  <w:sz w:val="20"/>
                  <w:szCs w:val="20"/>
                </w:rPr>
                <w:t xml:space="preserve">r </w:t>
              </w:r>
              <w:r w:rsidRPr="00A03B1B">
                <w:rPr>
                  <w:rFonts w:eastAsia="SimSun"/>
                  <w:sz w:val="20"/>
                  <w:szCs w:val="20"/>
                </w:rPr>
                <w:t>is a Combined Cycle Generation Resource within the Combined Cycle Train.</w:t>
              </w:r>
            </w:ins>
          </w:p>
        </w:tc>
      </w:tr>
      <w:tr w:rsidR="00A03B1B" w:rsidRPr="00A03B1B" w14:paraId="73F092CD" w14:textId="77777777" w:rsidTr="00B31BB1">
        <w:trPr>
          <w:cantSplit/>
          <w:ins w:id="1165" w:author="ERCOT" w:date="2025-07-28T10:52:00Z"/>
        </w:trPr>
        <w:tc>
          <w:tcPr>
            <w:tcW w:w="2100" w:type="dxa"/>
            <w:tcBorders>
              <w:top w:val="single" w:sz="4" w:space="0" w:color="auto"/>
              <w:left w:val="single" w:sz="4" w:space="0" w:color="auto"/>
              <w:bottom w:val="single" w:sz="4" w:space="0" w:color="auto"/>
              <w:right w:val="single" w:sz="4" w:space="0" w:color="auto"/>
            </w:tcBorders>
          </w:tcPr>
          <w:p w14:paraId="3B729F43" w14:textId="77777777" w:rsidR="00A03B1B" w:rsidRPr="00A03B1B" w:rsidRDefault="00A03B1B" w:rsidP="00A03B1B">
            <w:pPr>
              <w:spacing w:after="60"/>
              <w:rPr>
                <w:ins w:id="1166" w:author="ERCOT" w:date="2025-07-28T10:52:00Z"/>
                <w:rFonts w:eastAsia="SimSun"/>
                <w:iCs/>
                <w:sz w:val="20"/>
                <w:szCs w:val="20"/>
              </w:rPr>
            </w:pPr>
            <w:ins w:id="1167" w:author="ERCOT" w:date="2025-07-28T10:52:00Z">
              <w:r w:rsidRPr="00A03B1B">
                <w:rPr>
                  <w:rFonts w:eastAsia="SimSun"/>
                  <w:iCs/>
                  <w:sz w:val="20"/>
                  <w:szCs w:val="20"/>
                </w:rPr>
                <w:t>DADRROAWD</w:t>
              </w:r>
              <w:r w:rsidRPr="00A03B1B">
                <w:rPr>
                  <w:rFonts w:eastAsia="SimSun"/>
                  <w:i/>
                  <w:sz w:val="20"/>
                  <w:szCs w:val="20"/>
                </w:rPr>
                <w:t xml:space="preserve"> </w:t>
              </w:r>
              <w:r w:rsidRPr="00A03B1B">
                <w:rPr>
                  <w:rFonts w:eastAsia="SimSun"/>
                  <w:i/>
                  <w:sz w:val="20"/>
                  <w:szCs w:val="20"/>
                  <w:vertAlign w:val="subscript"/>
                </w:rPr>
                <w:t>q</w:t>
              </w:r>
            </w:ins>
          </w:p>
        </w:tc>
        <w:tc>
          <w:tcPr>
            <w:tcW w:w="755" w:type="dxa"/>
            <w:tcBorders>
              <w:top w:val="single" w:sz="4" w:space="0" w:color="auto"/>
              <w:left w:val="single" w:sz="4" w:space="0" w:color="auto"/>
              <w:bottom w:val="single" w:sz="4" w:space="0" w:color="auto"/>
              <w:right w:val="single" w:sz="4" w:space="0" w:color="auto"/>
            </w:tcBorders>
          </w:tcPr>
          <w:p w14:paraId="3754A3E2" w14:textId="77777777" w:rsidR="00A03B1B" w:rsidRPr="00A03B1B" w:rsidRDefault="00A03B1B" w:rsidP="00A03B1B">
            <w:pPr>
              <w:spacing w:after="60"/>
              <w:rPr>
                <w:ins w:id="1168" w:author="ERCOT" w:date="2025-07-28T10:52:00Z"/>
                <w:rFonts w:eastAsia="SimSun"/>
                <w:iCs/>
                <w:sz w:val="20"/>
                <w:szCs w:val="20"/>
              </w:rPr>
            </w:pPr>
            <w:ins w:id="1169" w:author="ERCOT" w:date="2025-07-28T10:52:00Z">
              <w:r w:rsidRPr="00A03B1B">
                <w:rPr>
                  <w:rFonts w:eastAsia="SimSun"/>
                  <w:iCs/>
                  <w:sz w:val="20"/>
                  <w:szCs w:val="20"/>
                </w:rPr>
                <w:t>MW</w:t>
              </w:r>
            </w:ins>
          </w:p>
        </w:tc>
        <w:tc>
          <w:tcPr>
            <w:tcW w:w="6235" w:type="dxa"/>
            <w:tcBorders>
              <w:top w:val="single" w:sz="4" w:space="0" w:color="auto"/>
              <w:left w:val="single" w:sz="4" w:space="0" w:color="auto"/>
              <w:bottom w:val="single" w:sz="4" w:space="0" w:color="auto"/>
              <w:right w:val="single" w:sz="4" w:space="0" w:color="auto"/>
            </w:tcBorders>
          </w:tcPr>
          <w:p w14:paraId="451FE713" w14:textId="77777777" w:rsidR="00A03B1B" w:rsidRPr="00A03B1B" w:rsidRDefault="00A03B1B" w:rsidP="00A03B1B">
            <w:pPr>
              <w:spacing w:after="60"/>
              <w:rPr>
                <w:ins w:id="1170" w:author="ERCOT" w:date="2025-07-28T10:52:00Z"/>
                <w:rFonts w:eastAsia="SimSun"/>
                <w:i/>
                <w:sz w:val="20"/>
                <w:szCs w:val="20"/>
              </w:rPr>
            </w:pPr>
            <w:ins w:id="1171" w:author="ERCOT" w:date="2025-07-28T10:52:00Z">
              <w:r w:rsidRPr="00A03B1B">
                <w:rPr>
                  <w:rFonts w:eastAsia="SimSun"/>
                  <w:i/>
                  <w:iCs/>
                  <w:sz w:val="20"/>
                  <w:szCs w:val="20"/>
                </w:rPr>
                <w:t xml:space="preserve">Day-Ahead Dispatchable Reliability </w:t>
              </w:r>
              <w:r w:rsidRPr="00A03B1B">
                <w:rPr>
                  <w:rFonts w:eastAsia="SimSun"/>
                  <w:i/>
                  <w:sz w:val="20"/>
                  <w:szCs w:val="20"/>
                </w:rPr>
                <w:t>Reserve Service</w:t>
              </w:r>
            </w:ins>
            <w:ins w:id="1172" w:author="ERCOT" w:date="2025-10-24T21:13:00Z">
              <w:r w:rsidRPr="00A03B1B">
                <w:rPr>
                  <w:rFonts w:eastAsia="SimSun"/>
                  <w:i/>
                  <w:iCs/>
                  <w:sz w:val="20"/>
                  <w:szCs w:val="20"/>
                </w:rPr>
                <w:t>-</w:t>
              </w:r>
            </w:ins>
            <w:ins w:id="1173" w:author="ERCOT" w:date="2025-07-28T10:52:00Z">
              <w:del w:id="1174" w:author="ERCOT" w:date="2025-10-24T21:13:00Z">
                <w:r w:rsidRPr="00A03B1B">
                  <w:rPr>
                    <w:rFonts w:eastAsia="SimSun"/>
                    <w:i/>
                    <w:sz w:val="20"/>
                    <w:szCs w:val="20"/>
                  </w:rPr>
                  <w:delText xml:space="preserve"> </w:delText>
                </w:r>
              </w:del>
              <w:r w:rsidRPr="00A03B1B">
                <w:rPr>
                  <w:rFonts w:eastAsia="SimSun"/>
                  <w:i/>
                  <w:sz w:val="20"/>
                  <w:szCs w:val="20"/>
                </w:rPr>
                <w:t>Only</w:t>
              </w:r>
              <w:r w:rsidRPr="00A03B1B">
                <w:rPr>
                  <w:rFonts w:eastAsia="SimSun"/>
                  <w:i/>
                  <w:iCs/>
                  <w:sz w:val="20"/>
                  <w:szCs w:val="20"/>
                </w:rPr>
                <w:t xml:space="preserve"> Award for the QSE — </w:t>
              </w:r>
              <w:r w:rsidRPr="00A03B1B">
                <w:rPr>
                  <w:rFonts w:eastAsia="SimSun"/>
                  <w:iCs/>
                  <w:sz w:val="20"/>
                  <w:szCs w:val="20"/>
                </w:rPr>
                <w:t xml:space="preserve">The </w:t>
              </w:r>
              <w:r w:rsidRPr="00A03B1B">
                <w:rPr>
                  <w:rFonts w:eastAsia="SimSun"/>
                  <w:sz w:val="20"/>
                  <w:szCs w:val="20"/>
                </w:rPr>
                <w:t>DRRS</w:t>
              </w:r>
            </w:ins>
            <w:ins w:id="1175" w:author="ERCOT" w:date="2025-10-24T21:13:00Z">
              <w:r w:rsidRPr="00A03B1B">
                <w:rPr>
                  <w:rFonts w:eastAsia="SimSun"/>
                  <w:iCs/>
                  <w:sz w:val="20"/>
                  <w:szCs w:val="20"/>
                </w:rPr>
                <w:t>-o</w:t>
              </w:r>
            </w:ins>
            <w:ins w:id="1176" w:author="ERCOT" w:date="2025-07-28T10:52:00Z">
              <w:r w:rsidRPr="00A03B1B">
                <w:rPr>
                  <w:rFonts w:eastAsia="SimSun"/>
                  <w:iCs/>
                  <w:sz w:val="20"/>
                  <w:szCs w:val="20"/>
                </w:rPr>
                <w:t xml:space="preserve">nly capacity awarded in the DAM to QSE </w:t>
              </w:r>
              <w:r w:rsidRPr="00A03B1B">
                <w:rPr>
                  <w:rFonts w:eastAsia="SimSun"/>
                  <w:i/>
                  <w:iCs/>
                  <w:sz w:val="20"/>
                  <w:szCs w:val="20"/>
                </w:rPr>
                <w:t>q</w:t>
              </w:r>
              <w:r w:rsidRPr="00A03B1B">
                <w:rPr>
                  <w:rFonts w:eastAsia="SimSun"/>
                  <w:iCs/>
                  <w:sz w:val="20"/>
                  <w:szCs w:val="20"/>
                </w:rPr>
                <w:t xml:space="preserve"> for the Operating Hour.  </w:t>
              </w:r>
            </w:ins>
          </w:p>
        </w:tc>
      </w:tr>
      <w:tr w:rsidR="00A03B1B" w:rsidRPr="00A03B1B" w14:paraId="364494D0" w14:textId="77777777" w:rsidTr="00B31BB1">
        <w:trPr>
          <w:cantSplit/>
          <w:trHeight w:val="440"/>
          <w:ins w:id="1177"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6F3CA693" w14:textId="77777777" w:rsidR="00A03B1B" w:rsidRPr="00A03B1B" w:rsidRDefault="00A03B1B" w:rsidP="00A03B1B">
            <w:pPr>
              <w:spacing w:after="60"/>
              <w:rPr>
                <w:ins w:id="1178" w:author="ERCOT" w:date="2024-01-22T09:50:00Z"/>
                <w:rFonts w:eastAsia="SimSun"/>
                <w:i/>
                <w:iCs/>
                <w:sz w:val="20"/>
                <w:szCs w:val="20"/>
              </w:rPr>
            </w:pPr>
            <w:ins w:id="1179" w:author="ERCOT" w:date="2024-01-22T09:50:00Z">
              <w:r w:rsidRPr="00A03B1B">
                <w:rPr>
                  <w:rFonts w:eastAsia="SimSun"/>
                  <w:sz w:val="20"/>
                  <w:szCs w:val="20"/>
                </w:rPr>
                <w:t>DA</w:t>
              </w:r>
            </w:ins>
            <w:ins w:id="1180" w:author="ERCOT" w:date="2024-01-22T10:02:00Z">
              <w:r w:rsidRPr="00A03B1B">
                <w:rPr>
                  <w:rFonts w:eastAsia="SimSun"/>
                  <w:sz w:val="20"/>
                  <w:szCs w:val="20"/>
                </w:rPr>
                <w:t>DRR</w:t>
              </w:r>
            </w:ins>
            <w:ins w:id="1181" w:author="ERCOT" w:date="2024-01-22T09:50:00Z">
              <w:r w:rsidRPr="00A03B1B">
                <w:rPr>
                  <w:rFonts w:eastAsia="SimSun"/>
                  <w:sz w:val="20"/>
                  <w:szCs w:val="20"/>
                </w:rPr>
                <w:t xml:space="preserve">AMT </w:t>
              </w:r>
              <w:r w:rsidRPr="00A03B1B">
                <w:rPr>
                  <w:rFonts w:eastAsia="SimSun"/>
                  <w:i/>
                  <w:iCs/>
                  <w:sz w:val="20"/>
                  <w:szCs w:val="20"/>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04CF4905" w14:textId="77777777" w:rsidR="00A03B1B" w:rsidRPr="00A03B1B" w:rsidRDefault="00A03B1B" w:rsidP="00A03B1B">
            <w:pPr>
              <w:spacing w:after="60"/>
              <w:rPr>
                <w:ins w:id="1182" w:author="ERCOT" w:date="2024-01-22T09:50:00Z"/>
                <w:rFonts w:eastAsia="SimSun"/>
                <w:iCs/>
                <w:sz w:val="20"/>
                <w:szCs w:val="20"/>
              </w:rPr>
            </w:pPr>
            <w:ins w:id="1183" w:author="ERCOT" w:date="2024-01-22T09:50:00Z">
              <w:r w:rsidRPr="00A03B1B">
                <w:rPr>
                  <w:rFonts w:eastAsia="SimSun"/>
                  <w:iCs/>
                  <w:sz w:val="20"/>
                  <w:szCs w:val="20"/>
                </w:rPr>
                <w:t>$</w:t>
              </w:r>
            </w:ins>
          </w:p>
        </w:tc>
        <w:tc>
          <w:tcPr>
            <w:tcW w:w="6235" w:type="dxa"/>
            <w:tcBorders>
              <w:top w:val="single" w:sz="4" w:space="0" w:color="auto"/>
              <w:left w:val="single" w:sz="4" w:space="0" w:color="auto"/>
              <w:bottom w:val="single" w:sz="4" w:space="0" w:color="auto"/>
              <w:right w:val="single" w:sz="4" w:space="0" w:color="auto"/>
            </w:tcBorders>
            <w:hideMark/>
          </w:tcPr>
          <w:p w14:paraId="1F3102C9" w14:textId="77777777" w:rsidR="00A03B1B" w:rsidRPr="00A03B1B" w:rsidRDefault="00A03B1B" w:rsidP="00A03B1B">
            <w:pPr>
              <w:spacing w:after="60"/>
              <w:rPr>
                <w:ins w:id="1184" w:author="ERCOT" w:date="2024-01-22T09:50:00Z"/>
                <w:rFonts w:eastAsia="SimSun"/>
                <w:iCs/>
                <w:sz w:val="20"/>
                <w:szCs w:val="20"/>
              </w:rPr>
            </w:pPr>
            <w:ins w:id="1185" w:author="ERCOT" w:date="2024-01-22T09:50:00Z">
              <w:r w:rsidRPr="00A03B1B">
                <w:rPr>
                  <w:rFonts w:eastAsia="SimSun"/>
                  <w:i/>
                  <w:iCs/>
                  <w:sz w:val="20"/>
                  <w:szCs w:val="20"/>
                </w:rPr>
                <w:t xml:space="preserve">Day-Ahead </w:t>
              </w:r>
            </w:ins>
            <w:ins w:id="1186" w:author="ERCOT" w:date="2024-01-22T10:01:00Z">
              <w:r w:rsidRPr="00A03B1B">
                <w:rPr>
                  <w:rFonts w:eastAsia="SimSun"/>
                  <w:i/>
                  <w:iCs/>
                  <w:sz w:val="20"/>
                  <w:szCs w:val="20"/>
                </w:rPr>
                <w:t xml:space="preserve">Dispatchable Reliability Reserve Service </w:t>
              </w:r>
            </w:ins>
            <w:ins w:id="1187" w:author="ERCOT" w:date="2024-01-22T09:50:00Z">
              <w:r w:rsidRPr="00A03B1B">
                <w:rPr>
                  <w:rFonts w:eastAsia="SimSun"/>
                  <w:i/>
                  <w:iCs/>
                  <w:sz w:val="20"/>
                  <w:szCs w:val="20"/>
                </w:rPr>
                <w:t>Amount per QSE</w:t>
              </w:r>
              <w:r w:rsidRPr="00A03B1B">
                <w:rPr>
                  <w:rFonts w:eastAsia="SimSun"/>
                  <w:iCs/>
                  <w:sz w:val="20"/>
                  <w:szCs w:val="20"/>
                </w:rPr>
                <w:t xml:space="preserve">—QSE </w:t>
              </w:r>
              <w:r w:rsidRPr="00A03B1B">
                <w:rPr>
                  <w:rFonts w:eastAsia="SimSun"/>
                  <w:i/>
                  <w:iCs/>
                  <w:sz w:val="20"/>
                  <w:szCs w:val="20"/>
                </w:rPr>
                <w:t>q</w:t>
              </w:r>
              <w:r w:rsidRPr="00A03B1B">
                <w:rPr>
                  <w:rFonts w:eastAsia="SimSun"/>
                  <w:iCs/>
                  <w:sz w:val="20"/>
                  <w:szCs w:val="20"/>
                </w:rPr>
                <w:t xml:space="preserve">’s share of the DAM cost for </w:t>
              </w:r>
            </w:ins>
            <w:ins w:id="1188" w:author="ERCOT" w:date="2024-01-22T10:02:00Z">
              <w:r w:rsidRPr="00A03B1B">
                <w:rPr>
                  <w:rFonts w:eastAsia="SimSun"/>
                  <w:iCs/>
                  <w:sz w:val="20"/>
                  <w:szCs w:val="20"/>
                </w:rPr>
                <w:t xml:space="preserve">DRRS </w:t>
              </w:r>
            </w:ins>
            <w:ins w:id="1189" w:author="ERCOT" w:date="2024-01-22T09:50:00Z">
              <w:r w:rsidRPr="00A03B1B">
                <w:rPr>
                  <w:rFonts w:eastAsia="SimSun"/>
                  <w:iCs/>
                  <w:sz w:val="20"/>
                  <w:szCs w:val="20"/>
                </w:rPr>
                <w:t>for the Operating Hour.</w:t>
              </w:r>
            </w:ins>
          </w:p>
        </w:tc>
      </w:tr>
      <w:tr w:rsidR="00A03B1B" w:rsidRPr="00A03B1B" w14:paraId="19EF8AFB" w14:textId="77777777" w:rsidTr="00B31BB1">
        <w:trPr>
          <w:cantSplit/>
          <w:trHeight w:val="440"/>
          <w:ins w:id="1190"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000DC775" w14:textId="77777777" w:rsidR="00A03B1B" w:rsidRPr="00A03B1B" w:rsidRDefault="00A03B1B" w:rsidP="00A03B1B">
            <w:pPr>
              <w:spacing w:after="60"/>
              <w:rPr>
                <w:ins w:id="1191" w:author="ERCOT" w:date="2024-01-22T09:50:00Z"/>
                <w:rFonts w:eastAsia="SimSun"/>
                <w:iCs/>
                <w:sz w:val="20"/>
                <w:szCs w:val="20"/>
              </w:rPr>
            </w:pPr>
            <w:ins w:id="1192" w:author="ERCOT" w:date="2024-01-22T09:50:00Z">
              <w:r w:rsidRPr="00A03B1B">
                <w:rPr>
                  <w:rFonts w:eastAsia="SimSun"/>
                  <w:iCs/>
                  <w:sz w:val="20"/>
                  <w:szCs w:val="20"/>
                </w:rPr>
                <w:t>HLRS</w:t>
              </w:r>
              <w:r w:rsidRPr="00A03B1B">
                <w:rPr>
                  <w:rFonts w:eastAsia="SimSun"/>
                  <w:i/>
                  <w:iCs/>
                  <w:sz w:val="20"/>
                  <w:szCs w:val="20"/>
                  <w:vertAlign w:val="subscript"/>
                </w:rPr>
                <w:t xml:space="preserve"> q</w:t>
              </w:r>
            </w:ins>
          </w:p>
        </w:tc>
        <w:tc>
          <w:tcPr>
            <w:tcW w:w="755" w:type="dxa"/>
            <w:tcBorders>
              <w:top w:val="single" w:sz="4" w:space="0" w:color="auto"/>
              <w:left w:val="single" w:sz="4" w:space="0" w:color="auto"/>
              <w:bottom w:val="single" w:sz="4" w:space="0" w:color="auto"/>
              <w:right w:val="single" w:sz="4" w:space="0" w:color="auto"/>
            </w:tcBorders>
            <w:hideMark/>
          </w:tcPr>
          <w:p w14:paraId="2BA98974" w14:textId="77777777" w:rsidR="00A03B1B" w:rsidRPr="00A03B1B" w:rsidRDefault="00A03B1B" w:rsidP="00A03B1B">
            <w:pPr>
              <w:spacing w:after="60"/>
              <w:rPr>
                <w:ins w:id="1193" w:author="ERCOT" w:date="2024-01-22T09:50:00Z"/>
                <w:rFonts w:eastAsia="SimSun"/>
                <w:iCs/>
                <w:sz w:val="20"/>
                <w:szCs w:val="20"/>
              </w:rPr>
            </w:pPr>
            <w:ins w:id="1194" w:author="ERCOT" w:date="2024-01-22T09:50:00Z">
              <w:r w:rsidRPr="00A03B1B">
                <w:rPr>
                  <w:rFonts w:eastAsia="SimSun"/>
                  <w:iCs/>
                  <w:sz w:val="20"/>
                  <w:szCs w:val="20"/>
                </w:rPr>
                <w:t>none</w:t>
              </w:r>
            </w:ins>
          </w:p>
        </w:tc>
        <w:tc>
          <w:tcPr>
            <w:tcW w:w="6235" w:type="dxa"/>
            <w:tcBorders>
              <w:top w:val="single" w:sz="4" w:space="0" w:color="auto"/>
              <w:left w:val="single" w:sz="4" w:space="0" w:color="auto"/>
              <w:bottom w:val="single" w:sz="4" w:space="0" w:color="auto"/>
              <w:right w:val="single" w:sz="4" w:space="0" w:color="auto"/>
            </w:tcBorders>
            <w:hideMark/>
          </w:tcPr>
          <w:p w14:paraId="220AF897" w14:textId="77777777" w:rsidR="00A03B1B" w:rsidRPr="00A03B1B" w:rsidRDefault="00A03B1B" w:rsidP="00A03B1B">
            <w:pPr>
              <w:spacing w:after="60"/>
              <w:rPr>
                <w:ins w:id="1195" w:author="ERCOT" w:date="2024-01-22T09:50:00Z"/>
                <w:rFonts w:eastAsia="SimSun"/>
                <w:iCs/>
                <w:sz w:val="20"/>
                <w:szCs w:val="20"/>
              </w:rPr>
            </w:pPr>
            <w:ins w:id="1196" w:author="ERCOT" w:date="2024-01-22T09:50:00Z">
              <w:r w:rsidRPr="00A03B1B">
                <w:rPr>
                  <w:rFonts w:eastAsia="SimSun"/>
                  <w:i/>
                  <w:iCs/>
                  <w:sz w:val="20"/>
                  <w:szCs w:val="20"/>
                </w:rPr>
                <w:t>Hourly Load Ratio Share per QSE</w:t>
              </w:r>
              <w:r w:rsidRPr="00A03B1B">
                <w:rPr>
                  <w:rFonts w:eastAsia="SimSun"/>
                  <w:iCs/>
                  <w:sz w:val="20"/>
                  <w:szCs w:val="20"/>
                </w:rPr>
                <w:t xml:space="preserve">—The Real-Time LRS as defined in Section 6.6.2.4, QSE Load Ratio Share for an Operating Hour for QSE </w:t>
              </w:r>
              <w:r w:rsidRPr="00A03B1B">
                <w:rPr>
                  <w:rFonts w:eastAsia="SimSun"/>
                  <w:i/>
                  <w:iCs/>
                  <w:sz w:val="20"/>
                  <w:szCs w:val="20"/>
                </w:rPr>
                <w:t>q</w:t>
              </w:r>
              <w:r w:rsidRPr="00A03B1B">
                <w:rPr>
                  <w:rFonts w:eastAsia="SimSun"/>
                  <w:iCs/>
                  <w:sz w:val="20"/>
                  <w:szCs w:val="20"/>
                </w:rPr>
                <w:t xml:space="preserve"> for the Operating Hour.</w:t>
              </w:r>
            </w:ins>
          </w:p>
        </w:tc>
      </w:tr>
      <w:tr w:rsidR="00A03B1B" w:rsidRPr="00A03B1B" w14:paraId="657A0902" w14:textId="77777777" w:rsidTr="00B31BB1">
        <w:trPr>
          <w:cantSplit/>
          <w:trHeight w:val="440"/>
          <w:ins w:id="1197"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15B375A9" w14:textId="77777777" w:rsidR="00A03B1B" w:rsidRPr="00A03B1B" w:rsidRDefault="00A03B1B" w:rsidP="00A03B1B">
            <w:pPr>
              <w:spacing w:after="60"/>
              <w:rPr>
                <w:ins w:id="1198" w:author="ERCOT" w:date="2024-01-22T09:50:00Z"/>
                <w:rFonts w:eastAsia="SimSun"/>
                <w:iCs/>
                <w:sz w:val="20"/>
                <w:szCs w:val="20"/>
              </w:rPr>
            </w:pPr>
            <w:ins w:id="1199" w:author="ERCOT" w:date="2024-01-22T09:50:00Z">
              <w:r w:rsidRPr="00A03B1B">
                <w:rPr>
                  <w:rFonts w:eastAsia="SimSun"/>
                  <w:iCs/>
                  <w:sz w:val="20"/>
                  <w:szCs w:val="20"/>
                </w:rPr>
                <w:t>DAPC</w:t>
              </w:r>
            </w:ins>
            <w:ins w:id="1200" w:author="ERCOT" w:date="2024-01-22T10:02:00Z">
              <w:r w:rsidRPr="00A03B1B">
                <w:rPr>
                  <w:rFonts w:eastAsia="SimSun"/>
                  <w:iCs/>
                  <w:sz w:val="20"/>
                  <w:szCs w:val="20"/>
                </w:rPr>
                <w:t>DRR</w:t>
              </w:r>
            </w:ins>
            <w:ins w:id="1201" w:author="ERCOT" w:date="2024-01-22T09:50:00Z">
              <w:r w:rsidRPr="00A03B1B">
                <w:rPr>
                  <w:rFonts w:eastAsia="SimSun"/>
                  <w:iCs/>
                  <w:sz w:val="20"/>
                  <w:szCs w:val="20"/>
                </w:rPr>
                <w:t xml:space="preserve">QTOT  </w:t>
              </w:r>
            </w:ins>
          </w:p>
        </w:tc>
        <w:tc>
          <w:tcPr>
            <w:tcW w:w="755" w:type="dxa"/>
            <w:tcBorders>
              <w:top w:val="single" w:sz="4" w:space="0" w:color="auto"/>
              <w:left w:val="single" w:sz="4" w:space="0" w:color="auto"/>
              <w:bottom w:val="single" w:sz="4" w:space="0" w:color="auto"/>
              <w:right w:val="single" w:sz="4" w:space="0" w:color="auto"/>
            </w:tcBorders>
            <w:hideMark/>
          </w:tcPr>
          <w:p w14:paraId="20B589E5" w14:textId="77777777" w:rsidR="00A03B1B" w:rsidRPr="00A03B1B" w:rsidRDefault="00A03B1B" w:rsidP="00A03B1B">
            <w:pPr>
              <w:spacing w:after="60"/>
              <w:rPr>
                <w:ins w:id="1202" w:author="ERCOT" w:date="2024-01-22T09:50:00Z"/>
                <w:rFonts w:eastAsia="SimSun"/>
                <w:iCs/>
                <w:sz w:val="20"/>
                <w:szCs w:val="20"/>
              </w:rPr>
            </w:pPr>
            <w:ins w:id="1203" w:author="ERCOT" w:date="2024-01-22T09:50:00Z">
              <w:r w:rsidRPr="00A03B1B">
                <w:rPr>
                  <w:rFonts w:eastAsia="SimSun"/>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6F77E430" w14:textId="77777777" w:rsidR="00A03B1B" w:rsidRPr="00A03B1B" w:rsidRDefault="00A03B1B" w:rsidP="00A03B1B">
            <w:pPr>
              <w:spacing w:after="60"/>
              <w:rPr>
                <w:ins w:id="1204" w:author="ERCOT" w:date="2024-01-22T09:50:00Z"/>
                <w:rFonts w:eastAsia="SimSun"/>
                <w:iCs/>
                <w:sz w:val="20"/>
                <w:szCs w:val="20"/>
              </w:rPr>
            </w:pPr>
            <w:ins w:id="1205" w:author="ERCOT" w:date="2024-01-22T09:50:00Z">
              <w:r w:rsidRPr="00A03B1B">
                <w:rPr>
                  <w:rFonts w:eastAsia="SimSun"/>
                  <w:i/>
                  <w:iCs/>
                  <w:sz w:val="20"/>
                  <w:szCs w:val="20"/>
                </w:rPr>
                <w:t xml:space="preserve">Day-Ahead Procured Capacity for </w:t>
              </w:r>
            </w:ins>
            <w:ins w:id="1206" w:author="ERCOT" w:date="2024-01-22T10:01:00Z">
              <w:r w:rsidRPr="00A03B1B">
                <w:rPr>
                  <w:rFonts w:eastAsia="SimSun"/>
                  <w:i/>
                  <w:iCs/>
                  <w:sz w:val="20"/>
                  <w:szCs w:val="20"/>
                </w:rPr>
                <w:t xml:space="preserve">Dispatchable Reliability Reserve Service </w:t>
              </w:r>
            </w:ins>
            <w:ins w:id="1207" w:author="ERCOT" w:date="2024-01-22T09:50:00Z">
              <w:r w:rsidRPr="00A03B1B">
                <w:rPr>
                  <w:rFonts w:eastAsia="SimSun"/>
                  <w:i/>
                  <w:iCs/>
                  <w:sz w:val="20"/>
                  <w:szCs w:val="20"/>
                </w:rPr>
                <w:t>Total</w:t>
              </w:r>
              <w:r w:rsidRPr="00A03B1B">
                <w:rPr>
                  <w:rFonts w:eastAsia="SimSun"/>
                  <w:iCs/>
                  <w:sz w:val="20"/>
                  <w:szCs w:val="20"/>
                </w:rPr>
                <w:t xml:space="preserve">—The total </w:t>
              </w:r>
            </w:ins>
            <w:ins w:id="1208" w:author="ERCOT" w:date="2024-02-01T14:50:00Z">
              <w:r w:rsidRPr="00A03B1B">
                <w:rPr>
                  <w:rFonts w:eastAsia="SimSun"/>
                  <w:iCs/>
                  <w:sz w:val="20"/>
                  <w:szCs w:val="20"/>
                </w:rPr>
                <w:t>DRRS</w:t>
              </w:r>
            </w:ins>
            <w:ins w:id="1209" w:author="ERCOT" w:date="2024-01-22T09:50:00Z">
              <w:r w:rsidRPr="00A03B1B">
                <w:rPr>
                  <w:rFonts w:eastAsia="SimSun"/>
                  <w:iCs/>
                  <w:sz w:val="20"/>
                  <w:szCs w:val="20"/>
                </w:rPr>
                <w:t xml:space="preserve"> capacity for all QSEs for all </w:t>
              </w:r>
            </w:ins>
            <w:ins w:id="1210" w:author="ERCOT" w:date="2024-01-22T10:02:00Z">
              <w:r w:rsidRPr="00A03B1B">
                <w:rPr>
                  <w:rFonts w:eastAsia="SimSun"/>
                  <w:iCs/>
                  <w:sz w:val="20"/>
                  <w:szCs w:val="20"/>
                </w:rPr>
                <w:t xml:space="preserve">DRRS </w:t>
              </w:r>
            </w:ins>
            <w:ins w:id="1211" w:author="ERCOT" w:date="2024-01-22T09:50:00Z">
              <w:r w:rsidRPr="00A03B1B">
                <w:rPr>
                  <w:rFonts w:eastAsia="SimSun"/>
                  <w:iCs/>
                  <w:sz w:val="20"/>
                  <w:szCs w:val="20"/>
                </w:rPr>
                <w:t>awarded and self-arranged in the DAM for the Operating Hour.</w:t>
              </w:r>
            </w:ins>
          </w:p>
        </w:tc>
      </w:tr>
      <w:tr w:rsidR="00A03B1B" w:rsidRPr="00A03B1B" w14:paraId="21FDC132" w14:textId="77777777" w:rsidTr="00B31BB1">
        <w:trPr>
          <w:cantSplit/>
          <w:trHeight w:val="440"/>
          <w:ins w:id="1212"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15B8906F" w14:textId="77777777" w:rsidR="00A03B1B" w:rsidRPr="00A03B1B" w:rsidRDefault="00A03B1B" w:rsidP="00A03B1B">
            <w:pPr>
              <w:spacing w:after="60"/>
              <w:rPr>
                <w:ins w:id="1213" w:author="ERCOT" w:date="2024-01-22T09:50:00Z"/>
                <w:rFonts w:eastAsia="SimSun"/>
                <w:iCs/>
                <w:sz w:val="20"/>
                <w:szCs w:val="20"/>
              </w:rPr>
            </w:pPr>
            <w:ins w:id="1214" w:author="ERCOT" w:date="2024-01-22T09:50:00Z">
              <w:r w:rsidRPr="00A03B1B">
                <w:rPr>
                  <w:rFonts w:eastAsia="SimSun"/>
                  <w:iCs/>
                  <w:sz w:val="20"/>
                  <w:szCs w:val="20"/>
                </w:rPr>
                <w:t>DASA</w:t>
              </w:r>
            </w:ins>
            <w:ins w:id="1215" w:author="ERCOT" w:date="2024-01-22T10:03:00Z">
              <w:r w:rsidRPr="00A03B1B">
                <w:rPr>
                  <w:rFonts w:eastAsia="SimSun"/>
                  <w:iCs/>
                  <w:sz w:val="20"/>
                  <w:szCs w:val="20"/>
                </w:rPr>
                <w:t>DRR</w:t>
              </w:r>
            </w:ins>
            <w:ins w:id="1216" w:author="ERCOT" w:date="2024-01-22T09:50:00Z">
              <w:r w:rsidRPr="00A03B1B">
                <w:rPr>
                  <w:rFonts w:eastAsia="SimSun"/>
                  <w:iCs/>
                  <w:sz w:val="20"/>
                  <w:szCs w:val="20"/>
                </w:rPr>
                <w:t xml:space="preserve">Q </w:t>
              </w:r>
              <w:r w:rsidRPr="00A03B1B">
                <w:rPr>
                  <w:rFonts w:eastAsia="SimSun"/>
                  <w:i/>
                  <w:iCs/>
                  <w:sz w:val="20"/>
                  <w:szCs w:val="20"/>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6489ABB8" w14:textId="77777777" w:rsidR="00A03B1B" w:rsidRPr="00A03B1B" w:rsidRDefault="00A03B1B" w:rsidP="00A03B1B">
            <w:pPr>
              <w:spacing w:after="60"/>
              <w:rPr>
                <w:ins w:id="1217" w:author="ERCOT" w:date="2024-01-22T09:50:00Z"/>
                <w:rFonts w:eastAsia="SimSun"/>
                <w:iCs/>
                <w:sz w:val="20"/>
                <w:szCs w:val="20"/>
              </w:rPr>
            </w:pPr>
            <w:ins w:id="1218" w:author="ERCOT" w:date="2024-01-22T09:50:00Z">
              <w:r w:rsidRPr="00A03B1B">
                <w:rPr>
                  <w:rFonts w:eastAsia="SimSun"/>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108D90EE" w14:textId="77777777" w:rsidR="00A03B1B" w:rsidRPr="00A03B1B" w:rsidRDefault="00A03B1B" w:rsidP="00A03B1B">
            <w:pPr>
              <w:spacing w:after="60"/>
              <w:rPr>
                <w:ins w:id="1219" w:author="ERCOT" w:date="2024-01-22T09:50:00Z"/>
                <w:rFonts w:eastAsia="SimSun"/>
                <w:iCs/>
                <w:sz w:val="20"/>
                <w:szCs w:val="20"/>
              </w:rPr>
            </w:pPr>
            <w:ins w:id="1220" w:author="ERCOT" w:date="2024-01-22T09:50:00Z">
              <w:r w:rsidRPr="00A03B1B">
                <w:rPr>
                  <w:rFonts w:eastAsia="SimSun"/>
                  <w:i/>
                  <w:iCs/>
                  <w:sz w:val="20"/>
                  <w:szCs w:val="20"/>
                </w:rPr>
                <w:t xml:space="preserve">Day-Ahead Self-Arranged </w:t>
              </w:r>
            </w:ins>
            <w:ins w:id="1221" w:author="ERCOT" w:date="2024-01-22T10:01:00Z">
              <w:r w:rsidRPr="00A03B1B">
                <w:rPr>
                  <w:rFonts w:eastAsia="SimSun"/>
                  <w:i/>
                  <w:iCs/>
                  <w:sz w:val="20"/>
                  <w:szCs w:val="20"/>
                </w:rPr>
                <w:t xml:space="preserve">Dispatchable Reliability Reserve Service </w:t>
              </w:r>
            </w:ins>
            <w:ins w:id="1222" w:author="ERCOT" w:date="2024-01-22T09:50:00Z">
              <w:r w:rsidRPr="00A03B1B">
                <w:rPr>
                  <w:rFonts w:eastAsia="SimSun"/>
                  <w:i/>
                  <w:iCs/>
                  <w:sz w:val="20"/>
                  <w:szCs w:val="20"/>
                </w:rPr>
                <w:t>Quantity per QSE</w:t>
              </w:r>
              <w:r w:rsidRPr="00A03B1B">
                <w:rPr>
                  <w:rFonts w:eastAsia="SimSun"/>
                  <w:iCs/>
                  <w:sz w:val="20"/>
                  <w:szCs w:val="20"/>
                </w:rPr>
                <w:t xml:space="preserve">—The self-arranged </w:t>
              </w:r>
            </w:ins>
            <w:ins w:id="1223" w:author="ERCOT" w:date="2024-01-22T10:01:00Z">
              <w:r w:rsidRPr="00A03B1B">
                <w:rPr>
                  <w:rFonts w:eastAsia="SimSun"/>
                  <w:iCs/>
                  <w:sz w:val="20"/>
                  <w:szCs w:val="20"/>
                </w:rPr>
                <w:t>DRRS</w:t>
              </w:r>
            </w:ins>
            <w:ins w:id="1224" w:author="ERCOT" w:date="2024-01-22T09:50:00Z">
              <w:r w:rsidRPr="00A03B1B">
                <w:rPr>
                  <w:rFonts w:eastAsia="SimSun"/>
                  <w:iCs/>
                  <w:sz w:val="20"/>
                  <w:szCs w:val="20"/>
                </w:rPr>
                <w:t xml:space="preserve"> capacity submitted by QSE </w:t>
              </w:r>
              <w:r w:rsidRPr="00A03B1B">
                <w:rPr>
                  <w:rFonts w:eastAsia="SimSun"/>
                  <w:i/>
                  <w:iCs/>
                  <w:sz w:val="20"/>
                  <w:szCs w:val="20"/>
                </w:rPr>
                <w:t>q</w:t>
              </w:r>
              <w:r w:rsidRPr="00A03B1B">
                <w:rPr>
                  <w:rFonts w:eastAsia="SimSun"/>
                  <w:iCs/>
                  <w:sz w:val="20"/>
                  <w:szCs w:val="20"/>
                </w:rPr>
                <w:t xml:space="preserve"> before 1000 in the DAM for the Operating Hour.</w:t>
              </w:r>
            </w:ins>
          </w:p>
        </w:tc>
      </w:tr>
      <w:tr w:rsidR="00A03B1B" w:rsidRPr="00A03B1B" w14:paraId="4EE3158B" w14:textId="77777777" w:rsidTr="00B31BB1">
        <w:trPr>
          <w:cantSplit/>
          <w:ins w:id="1225"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1EE960A0" w14:textId="77777777" w:rsidR="00A03B1B" w:rsidRPr="00A03B1B" w:rsidRDefault="00A03B1B" w:rsidP="00A03B1B">
            <w:pPr>
              <w:spacing w:after="60"/>
              <w:rPr>
                <w:ins w:id="1226" w:author="ERCOT" w:date="2024-01-22T09:50:00Z"/>
                <w:rFonts w:eastAsia="SimSun"/>
                <w:i/>
                <w:iCs/>
                <w:sz w:val="20"/>
                <w:szCs w:val="20"/>
              </w:rPr>
            </w:pPr>
            <w:ins w:id="1227" w:author="ERCOT" w:date="2024-01-22T09:50:00Z">
              <w:r w:rsidRPr="00A03B1B">
                <w:rPr>
                  <w:rFonts w:eastAsia="SimSun"/>
                  <w:i/>
                  <w:iCs/>
                  <w:sz w:val="20"/>
                  <w:szCs w:val="20"/>
                </w:rPr>
                <w:t>q</w:t>
              </w:r>
            </w:ins>
          </w:p>
        </w:tc>
        <w:tc>
          <w:tcPr>
            <w:tcW w:w="755" w:type="dxa"/>
            <w:tcBorders>
              <w:top w:val="single" w:sz="4" w:space="0" w:color="auto"/>
              <w:left w:val="single" w:sz="4" w:space="0" w:color="auto"/>
              <w:bottom w:val="single" w:sz="4" w:space="0" w:color="auto"/>
              <w:right w:val="single" w:sz="4" w:space="0" w:color="auto"/>
            </w:tcBorders>
            <w:hideMark/>
          </w:tcPr>
          <w:p w14:paraId="7A2C9C35" w14:textId="77777777" w:rsidR="00A03B1B" w:rsidRPr="00A03B1B" w:rsidRDefault="00A03B1B" w:rsidP="00A03B1B">
            <w:pPr>
              <w:spacing w:after="60"/>
              <w:rPr>
                <w:ins w:id="1228" w:author="ERCOT" w:date="2024-01-22T09:50:00Z"/>
                <w:rFonts w:eastAsia="SimSun"/>
                <w:iCs/>
                <w:sz w:val="20"/>
                <w:szCs w:val="20"/>
              </w:rPr>
            </w:pPr>
            <w:ins w:id="1229" w:author="ERCOT" w:date="2024-01-22T09:50:00Z">
              <w:r w:rsidRPr="00A03B1B">
                <w:rPr>
                  <w:rFonts w:eastAsia="SimSun"/>
                  <w:iCs/>
                  <w:sz w:val="20"/>
                  <w:szCs w:val="20"/>
                </w:rPr>
                <w:t>none</w:t>
              </w:r>
            </w:ins>
          </w:p>
        </w:tc>
        <w:tc>
          <w:tcPr>
            <w:tcW w:w="6235" w:type="dxa"/>
            <w:tcBorders>
              <w:top w:val="single" w:sz="4" w:space="0" w:color="auto"/>
              <w:left w:val="single" w:sz="4" w:space="0" w:color="auto"/>
              <w:bottom w:val="single" w:sz="4" w:space="0" w:color="auto"/>
              <w:right w:val="single" w:sz="4" w:space="0" w:color="auto"/>
            </w:tcBorders>
            <w:hideMark/>
          </w:tcPr>
          <w:p w14:paraId="1C71A567" w14:textId="77777777" w:rsidR="00A03B1B" w:rsidRPr="00A03B1B" w:rsidRDefault="00A03B1B" w:rsidP="00A03B1B">
            <w:pPr>
              <w:spacing w:after="60"/>
              <w:rPr>
                <w:ins w:id="1230" w:author="ERCOT" w:date="2024-01-22T09:50:00Z"/>
                <w:rFonts w:eastAsia="SimSun"/>
                <w:iCs/>
                <w:sz w:val="20"/>
                <w:szCs w:val="20"/>
              </w:rPr>
            </w:pPr>
            <w:ins w:id="1231" w:author="ERCOT" w:date="2024-01-22T09:50:00Z">
              <w:r w:rsidRPr="00A03B1B">
                <w:rPr>
                  <w:rFonts w:eastAsia="SimSun"/>
                  <w:iCs/>
                  <w:sz w:val="20"/>
                  <w:szCs w:val="20"/>
                </w:rPr>
                <w:t>A QSE.</w:t>
              </w:r>
            </w:ins>
          </w:p>
        </w:tc>
      </w:tr>
      <w:tr w:rsidR="00A03B1B" w:rsidRPr="00A03B1B" w14:paraId="5DAE11A4" w14:textId="77777777" w:rsidTr="00B31BB1">
        <w:trPr>
          <w:cantSplit/>
          <w:ins w:id="1232"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78BE4704" w14:textId="77777777" w:rsidR="00A03B1B" w:rsidRPr="00A03B1B" w:rsidRDefault="00A03B1B" w:rsidP="00A03B1B">
            <w:pPr>
              <w:spacing w:after="60"/>
              <w:rPr>
                <w:ins w:id="1233" w:author="ERCOT" w:date="2024-01-22T09:50:00Z"/>
                <w:rFonts w:eastAsia="SimSun"/>
                <w:i/>
                <w:iCs/>
                <w:sz w:val="20"/>
                <w:szCs w:val="20"/>
              </w:rPr>
            </w:pPr>
            <w:ins w:id="1234" w:author="ERCOT" w:date="2024-01-22T09:50:00Z">
              <w:r w:rsidRPr="00A03B1B">
                <w:rPr>
                  <w:rFonts w:eastAsia="SimSun"/>
                  <w:i/>
                  <w:iCs/>
                  <w:sz w:val="20"/>
                  <w:szCs w:val="20"/>
                </w:rPr>
                <w:t>r</w:t>
              </w:r>
            </w:ins>
          </w:p>
        </w:tc>
        <w:tc>
          <w:tcPr>
            <w:tcW w:w="755" w:type="dxa"/>
            <w:tcBorders>
              <w:top w:val="single" w:sz="4" w:space="0" w:color="auto"/>
              <w:left w:val="single" w:sz="4" w:space="0" w:color="auto"/>
              <w:bottom w:val="single" w:sz="4" w:space="0" w:color="auto"/>
              <w:right w:val="single" w:sz="4" w:space="0" w:color="auto"/>
            </w:tcBorders>
            <w:hideMark/>
          </w:tcPr>
          <w:p w14:paraId="36B75645" w14:textId="77777777" w:rsidR="00A03B1B" w:rsidRPr="00A03B1B" w:rsidRDefault="00A03B1B" w:rsidP="00A03B1B">
            <w:pPr>
              <w:spacing w:after="60"/>
              <w:rPr>
                <w:ins w:id="1235" w:author="ERCOT" w:date="2024-01-22T09:50:00Z"/>
                <w:rFonts w:eastAsia="SimSun"/>
                <w:iCs/>
                <w:sz w:val="20"/>
                <w:szCs w:val="20"/>
              </w:rPr>
            </w:pPr>
            <w:ins w:id="1236" w:author="ERCOT" w:date="2024-01-22T09:50:00Z">
              <w:r w:rsidRPr="00A03B1B">
                <w:rPr>
                  <w:rFonts w:eastAsia="SimSun"/>
                  <w:iCs/>
                  <w:sz w:val="20"/>
                  <w:szCs w:val="20"/>
                </w:rPr>
                <w:t>none</w:t>
              </w:r>
            </w:ins>
          </w:p>
        </w:tc>
        <w:tc>
          <w:tcPr>
            <w:tcW w:w="6235" w:type="dxa"/>
            <w:tcBorders>
              <w:top w:val="single" w:sz="4" w:space="0" w:color="auto"/>
              <w:left w:val="single" w:sz="4" w:space="0" w:color="auto"/>
              <w:bottom w:val="single" w:sz="4" w:space="0" w:color="auto"/>
              <w:right w:val="single" w:sz="4" w:space="0" w:color="auto"/>
            </w:tcBorders>
            <w:hideMark/>
          </w:tcPr>
          <w:p w14:paraId="32756B9C" w14:textId="77777777" w:rsidR="00A03B1B" w:rsidRPr="00A03B1B" w:rsidRDefault="00A03B1B" w:rsidP="00A03B1B">
            <w:pPr>
              <w:spacing w:after="60"/>
              <w:rPr>
                <w:ins w:id="1237" w:author="ERCOT" w:date="2024-01-22T09:50:00Z"/>
                <w:rFonts w:eastAsia="SimSun"/>
                <w:iCs/>
                <w:sz w:val="20"/>
                <w:szCs w:val="20"/>
              </w:rPr>
            </w:pPr>
            <w:ins w:id="1238" w:author="ERCOT" w:date="2024-01-22T09:50:00Z">
              <w:r w:rsidRPr="00A03B1B">
                <w:rPr>
                  <w:rFonts w:eastAsia="SimSun"/>
                  <w:iCs/>
                  <w:sz w:val="20"/>
                  <w:szCs w:val="20"/>
                </w:rPr>
                <w:t>A Resource.</w:t>
              </w:r>
            </w:ins>
          </w:p>
        </w:tc>
      </w:tr>
    </w:tbl>
    <w:p w14:paraId="79E7B5D6" w14:textId="77777777" w:rsidR="00A03B1B" w:rsidRPr="00A03B1B" w:rsidRDefault="00A03B1B" w:rsidP="00A03B1B">
      <w:pPr>
        <w:keepNext/>
        <w:widowControl w:val="0"/>
        <w:tabs>
          <w:tab w:val="left" w:pos="1260"/>
        </w:tabs>
        <w:spacing w:before="480" w:after="240"/>
        <w:ind w:left="1260" w:hanging="1260"/>
        <w:outlineLvl w:val="3"/>
        <w:rPr>
          <w:ins w:id="1239" w:author="ERCOT" w:date="2025-09-18T20:17:00Z"/>
          <w:b/>
          <w:bCs/>
          <w:snapToGrid w:val="0"/>
          <w:szCs w:val="20"/>
        </w:rPr>
      </w:pPr>
      <w:bookmarkStart w:id="1240" w:name="_Toc60045906"/>
      <w:bookmarkStart w:id="1241" w:name="_Toc65157801"/>
      <w:bookmarkStart w:id="1242" w:name="_Toc116564825"/>
      <w:bookmarkStart w:id="1243" w:name="_Toc135994482"/>
      <w:bookmarkStart w:id="1244" w:name="_Toc138931493"/>
      <w:ins w:id="1245" w:author="ERCOT" w:date="2025-09-18T20:17:00Z">
        <w:r w:rsidRPr="00A03B1B">
          <w:rPr>
            <w:b/>
            <w:bCs/>
            <w:snapToGrid w:val="0"/>
            <w:szCs w:val="20"/>
          </w:rPr>
          <w:t>6.7.</w:t>
        </w:r>
      </w:ins>
      <w:ins w:id="1246" w:author="ERCOT Market Rules" w:date="2025-12-09T11:57:00Z">
        <w:r w:rsidRPr="00A03B1B">
          <w:rPr>
            <w:b/>
            <w:bCs/>
            <w:snapToGrid w:val="0"/>
            <w:szCs w:val="20"/>
          </w:rPr>
          <w:t>2</w:t>
        </w:r>
      </w:ins>
      <w:ins w:id="1247" w:author="ERCOT" w:date="2025-09-18T20:17:00Z">
        <w:del w:id="1248" w:author="ERCOT Market Rules" w:date="2025-12-09T11:57:00Z">
          <w:r w:rsidRPr="00A03B1B" w:rsidDel="00A85AD1">
            <w:rPr>
              <w:b/>
              <w:bCs/>
              <w:snapToGrid w:val="0"/>
              <w:szCs w:val="20"/>
            </w:rPr>
            <w:delText>5</w:delText>
          </w:r>
        </w:del>
        <w:r w:rsidRPr="00A03B1B">
          <w:rPr>
            <w:b/>
            <w:bCs/>
            <w:snapToGrid w:val="0"/>
            <w:szCs w:val="20"/>
          </w:rPr>
          <w:t>.7</w:t>
        </w:r>
        <w:r w:rsidRPr="00A03B1B">
          <w:rPr>
            <w:b/>
            <w:bCs/>
            <w:snapToGrid w:val="0"/>
            <w:szCs w:val="20"/>
          </w:rPr>
          <w:tab/>
          <w:t>Dispatchable Reliability Reserve Service Payments and Charges</w:t>
        </w:r>
      </w:ins>
    </w:p>
    <w:p w14:paraId="4937DD36" w14:textId="77777777" w:rsidR="00A03B1B" w:rsidRPr="00A03B1B" w:rsidRDefault="00A03B1B" w:rsidP="00A03B1B">
      <w:pPr>
        <w:rPr>
          <w:ins w:id="1249" w:author="ERCOT" w:date="2025-09-18T20:17:00Z"/>
        </w:rPr>
      </w:pPr>
      <w:ins w:id="1250" w:author="ERCOT" w:date="2025-09-18T20:17:00Z">
        <w:r w:rsidRPr="00A03B1B">
          <w:t>(1)</w:t>
        </w:r>
        <w:r w:rsidRPr="00A03B1B">
          <w:rPr>
            <w:rFonts w:eastAsia="SimSun"/>
          </w:rPr>
          <w:tab/>
        </w:r>
      </w:ins>
      <w:ins w:id="1251" w:author="ERCOT" w:date="2025-10-24T21:13:00Z">
        <w:r w:rsidRPr="00A03B1B">
          <w:t>Dispatchable Reliability Reserve Service (</w:t>
        </w:r>
      </w:ins>
      <w:ins w:id="1252" w:author="ERCOT" w:date="2025-09-18T20:17:00Z">
        <w:r w:rsidRPr="00A03B1B">
          <w:t>DRRS</w:t>
        </w:r>
      </w:ins>
      <w:ins w:id="1253" w:author="ERCOT" w:date="2025-10-24T21:13:00Z">
        <w:r w:rsidRPr="00A03B1B">
          <w:t>)</w:t>
        </w:r>
      </w:ins>
      <w:ins w:id="1254" w:author="ERCOT" w:date="2025-09-18T20:17:00Z">
        <w:r w:rsidRPr="00A03B1B">
          <w:t xml:space="preserve"> Imbalance Payment or Charge:</w:t>
        </w:r>
      </w:ins>
    </w:p>
    <w:p w14:paraId="7F2E2DDD" w14:textId="34446851" w:rsidR="00A03B1B" w:rsidRPr="00A03B1B" w:rsidRDefault="00A03B1B" w:rsidP="00A03B1B">
      <w:pPr>
        <w:tabs>
          <w:tab w:val="left" w:pos="2250"/>
          <w:tab w:val="left" w:pos="3150"/>
          <w:tab w:val="left" w:pos="3960"/>
        </w:tabs>
        <w:spacing w:after="240"/>
        <w:ind w:left="2340" w:hanging="1620"/>
        <w:rPr>
          <w:ins w:id="1255" w:author="ERCOT" w:date="2025-09-18T20:17:00Z"/>
          <w:b/>
          <w:bCs/>
        </w:rPr>
      </w:pPr>
      <w:ins w:id="1256" w:author="ERCOT" w:date="2025-09-18T20:17:00Z">
        <w:r w:rsidRPr="00A03B1B">
          <w:rPr>
            <w:b/>
            <w:bCs/>
          </w:rPr>
          <w:t>RTDRRIMBAMT</w:t>
        </w:r>
        <w:r w:rsidRPr="00A03B1B">
          <w:rPr>
            <w:b/>
            <w:bCs/>
            <w:i/>
            <w:iCs/>
            <w:vertAlign w:val="subscript"/>
          </w:rPr>
          <w:t xml:space="preserve"> q </w:t>
        </w:r>
        <w:r w:rsidRPr="00A03B1B">
          <w:rPr>
            <w:b/>
            <w:bCs/>
          </w:rPr>
          <w:t>= (-1) * [</w:t>
        </w:r>
        <w:r w:rsidRPr="00A03B1B">
          <w:rPr>
            <w:rFonts w:eastAsia="SimSun"/>
            <w:noProof/>
          </w:rPr>
          <w:drawing>
            <wp:inline distT="0" distB="0" distL="0" distR="0" wp14:anchorId="6F0AA62D" wp14:editId="0CAF1850">
              <wp:extent cx="182880" cy="358140"/>
              <wp:effectExtent l="0" t="0" r="0" b="0"/>
              <wp:docPr id="1066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1">
                        <a:extLst>
                          <a:ext uri="{28A0092B-C50C-407E-A947-70E740481C1C}">
                            <a14:useLocalDpi xmlns:a14="http://schemas.microsoft.com/office/drawing/2010/main" val="0"/>
                          </a:ext>
                        </a:extLst>
                      </a:blip>
                      <a:srcRect/>
                      <a:stretch>
                        <a:fillRect/>
                      </a:stretch>
                    </pic:blipFill>
                    <pic:spPr bwMode="auto">
                      <a:xfrm>
                        <a:off x="0" y="0"/>
                        <a:ext cx="182880" cy="358140"/>
                      </a:xfrm>
                      <a:prstGeom prst="rect">
                        <a:avLst/>
                      </a:prstGeom>
                      <a:noFill/>
                      <a:ln>
                        <a:noFill/>
                      </a:ln>
                    </pic:spPr>
                  </pic:pic>
                </a:graphicData>
              </a:graphic>
            </wp:inline>
          </w:drawing>
        </w:r>
        <w:r w:rsidRPr="00A03B1B">
          <w:rPr>
            <w:b/>
            <w:bCs/>
          </w:rPr>
          <w:t xml:space="preserve">[RTDRRREV </w:t>
        </w:r>
        <w:r w:rsidRPr="00A03B1B">
          <w:rPr>
            <w:b/>
            <w:bCs/>
            <w:i/>
            <w:iCs/>
            <w:vertAlign w:val="subscript"/>
          </w:rPr>
          <w:t xml:space="preserve">q, r </w:t>
        </w:r>
        <w:r w:rsidRPr="00A03B1B">
          <w:rPr>
            <w:b/>
            <w:bCs/>
          </w:rPr>
          <w:t>– (1/4) * (PCDRRR</w:t>
        </w:r>
        <w:r w:rsidRPr="00A03B1B">
          <w:rPr>
            <w:b/>
            <w:bCs/>
            <w:i/>
            <w:iCs/>
          </w:rPr>
          <w:t xml:space="preserve"> </w:t>
        </w:r>
        <w:r w:rsidRPr="00A03B1B">
          <w:rPr>
            <w:b/>
            <w:bCs/>
            <w:i/>
            <w:iCs/>
            <w:vertAlign w:val="subscript"/>
          </w:rPr>
          <w:t>r, q, DAM</w:t>
        </w:r>
        <w:r w:rsidRPr="00A03B1B">
          <w:rPr>
            <w:b/>
            <w:bCs/>
          </w:rPr>
          <w:t xml:space="preserve"> *</w:t>
        </w:r>
      </w:ins>
    </w:p>
    <w:p w14:paraId="29A281E7" w14:textId="77777777" w:rsidR="00A03B1B" w:rsidRPr="00A03B1B" w:rsidRDefault="00A03B1B" w:rsidP="00A03B1B">
      <w:pPr>
        <w:tabs>
          <w:tab w:val="left" w:pos="2250"/>
          <w:tab w:val="left" w:pos="3150"/>
          <w:tab w:val="left" w:pos="3960"/>
        </w:tabs>
        <w:spacing w:after="240"/>
        <w:ind w:left="2340" w:firstLine="270"/>
        <w:rPr>
          <w:ins w:id="1257" w:author="ERCOT" w:date="2025-09-18T20:17:00Z"/>
          <w:b/>
          <w:bCs/>
        </w:rPr>
      </w:pPr>
      <w:ins w:id="1258" w:author="ERCOT" w:date="2025-09-18T20:17:00Z">
        <w:r w:rsidRPr="00A03B1B">
          <w:rPr>
            <w:b/>
            <w:bCs/>
          </w:rPr>
          <w:t xml:space="preserve">RTMCPCDRR)] – (1/4) * (DASADRRQ </w:t>
        </w:r>
        <w:r w:rsidRPr="00A03B1B">
          <w:rPr>
            <w:b/>
            <w:bCs/>
            <w:i/>
            <w:vertAlign w:val="subscript"/>
          </w:rPr>
          <w:t>q</w:t>
        </w:r>
        <w:r w:rsidRPr="00A03B1B">
          <w:rPr>
            <w:b/>
            <w:bCs/>
          </w:rPr>
          <w:t xml:space="preserve"> * RTMCPCDRR) + (1/4) * (DRRTP </w:t>
        </w:r>
        <w:r w:rsidRPr="00A03B1B">
          <w:rPr>
            <w:b/>
            <w:bCs/>
            <w:i/>
            <w:vertAlign w:val="subscript"/>
          </w:rPr>
          <w:t>q</w:t>
        </w:r>
        <w:r w:rsidRPr="00A03B1B">
          <w:rPr>
            <w:b/>
            <w:bCs/>
          </w:rPr>
          <w:t xml:space="preserve"> – DRRTS </w:t>
        </w:r>
        <w:r w:rsidRPr="00A03B1B">
          <w:rPr>
            <w:b/>
            <w:bCs/>
            <w:i/>
            <w:vertAlign w:val="subscript"/>
          </w:rPr>
          <w:t>q</w:t>
        </w:r>
        <w:r w:rsidRPr="00A03B1B">
          <w:rPr>
            <w:b/>
            <w:bCs/>
          </w:rPr>
          <w:t>) * RTMCPCDRR]</w:t>
        </w:r>
      </w:ins>
    </w:p>
    <w:p w14:paraId="5A5E5641" w14:textId="77777777" w:rsidR="00A03B1B" w:rsidRPr="00A03B1B" w:rsidRDefault="00A03B1B" w:rsidP="00A03B1B">
      <w:pPr>
        <w:tabs>
          <w:tab w:val="left" w:pos="2250"/>
          <w:tab w:val="left" w:pos="3150"/>
          <w:tab w:val="left" w:pos="3960"/>
        </w:tabs>
        <w:spacing w:after="240"/>
        <w:ind w:left="3960" w:hanging="3240"/>
        <w:rPr>
          <w:ins w:id="1259" w:author="ERCOT" w:date="2025-09-18T20:17:00Z"/>
          <w:b/>
          <w:bCs/>
        </w:rPr>
      </w:pPr>
      <w:ins w:id="1260" w:author="ERCOT" w:date="2025-09-18T20:17:00Z">
        <w:r w:rsidRPr="00A03B1B">
          <w:rPr>
            <w:b/>
            <w:bCs/>
          </w:rPr>
          <w:t xml:space="preserve">Where:   </w:t>
        </w:r>
      </w:ins>
    </w:p>
    <w:p w14:paraId="701FE58F" w14:textId="77777777" w:rsidR="00A03B1B" w:rsidRPr="00A03B1B" w:rsidRDefault="00A03B1B" w:rsidP="00A03B1B">
      <w:pPr>
        <w:tabs>
          <w:tab w:val="left" w:pos="2250"/>
          <w:tab w:val="left" w:pos="3150"/>
          <w:tab w:val="left" w:pos="3960"/>
        </w:tabs>
        <w:spacing w:after="240"/>
        <w:ind w:left="3960" w:hanging="3240"/>
        <w:rPr>
          <w:ins w:id="1261" w:author="ERCOT" w:date="2025-09-18T20:17:00Z"/>
          <w:b/>
          <w:bCs/>
        </w:rPr>
      </w:pPr>
      <w:ins w:id="1262" w:author="ERCOT" w:date="2025-09-18T20:17:00Z">
        <w:r w:rsidRPr="00A03B1B">
          <w:rPr>
            <w:b/>
            <w:bCs/>
            <w:szCs w:val="20"/>
          </w:rPr>
          <w:t>RT</w:t>
        </w:r>
        <w:r w:rsidRPr="00A03B1B">
          <w:rPr>
            <w:b/>
            <w:bCs/>
          </w:rPr>
          <w:t>DRR</w:t>
        </w:r>
        <w:r w:rsidRPr="00A03B1B">
          <w:rPr>
            <w:b/>
            <w:bCs/>
            <w:szCs w:val="20"/>
          </w:rPr>
          <w:t xml:space="preserve">REV </w:t>
        </w:r>
        <w:r w:rsidRPr="00A03B1B">
          <w:rPr>
            <w:b/>
            <w:bCs/>
            <w:i/>
            <w:vertAlign w:val="subscript"/>
          </w:rPr>
          <w:t xml:space="preserve">q, r </w:t>
        </w:r>
        <w:r w:rsidRPr="00A03B1B">
          <w:rPr>
            <w:b/>
            <w:bCs/>
            <w:i/>
          </w:rPr>
          <w:t xml:space="preserve"> =     </w:t>
        </w:r>
        <w:r w:rsidRPr="00A03B1B">
          <w:rPr>
            <w:b/>
            <w:bCs/>
          </w:rPr>
          <w:t>(1/4) * RTDRRAWD</w:t>
        </w:r>
        <w:r w:rsidRPr="00A03B1B">
          <w:rPr>
            <w:b/>
            <w:bCs/>
            <w:i/>
            <w:vertAlign w:val="subscript"/>
          </w:rPr>
          <w:t xml:space="preserve"> q, r</w:t>
        </w:r>
        <w:r w:rsidRPr="00A03B1B">
          <w:rPr>
            <w:b/>
            <w:bCs/>
          </w:rPr>
          <w:t xml:space="preserve"> * RTMCPCDRRR </w:t>
        </w:r>
        <w:r w:rsidRPr="00A03B1B">
          <w:rPr>
            <w:b/>
            <w:bCs/>
            <w:i/>
            <w:vertAlign w:val="subscript"/>
          </w:rPr>
          <w:t>q,</w:t>
        </w:r>
        <w:r w:rsidRPr="00A03B1B">
          <w:rPr>
            <w:b/>
            <w:bCs/>
            <w:i/>
          </w:rPr>
          <w:t xml:space="preserve"> </w:t>
        </w:r>
        <w:r w:rsidRPr="00A03B1B">
          <w:rPr>
            <w:b/>
            <w:bCs/>
            <w:i/>
            <w:vertAlign w:val="subscript"/>
          </w:rPr>
          <w:t>r</w:t>
        </w:r>
      </w:ins>
    </w:p>
    <w:p w14:paraId="12B69903" w14:textId="135B20B9" w:rsidR="00A03B1B" w:rsidRPr="00A03B1B" w:rsidRDefault="00A03B1B" w:rsidP="00A03B1B">
      <w:pPr>
        <w:tabs>
          <w:tab w:val="left" w:pos="2250"/>
          <w:tab w:val="left" w:pos="3150"/>
          <w:tab w:val="left" w:pos="3960"/>
        </w:tabs>
        <w:spacing w:after="240"/>
        <w:ind w:left="3960" w:hanging="3240"/>
        <w:rPr>
          <w:ins w:id="1263" w:author="ERCOT" w:date="2025-09-18T20:17:00Z"/>
          <w:b/>
          <w:bCs/>
        </w:rPr>
      </w:pPr>
      <w:ins w:id="1264" w:author="ERCOT" w:date="2025-09-18T20:17:00Z">
        <w:r w:rsidRPr="00A03B1B">
          <w:rPr>
            <w:b/>
            <w:bCs/>
          </w:rPr>
          <w:t xml:space="preserve">RTMCPCDRRR </w:t>
        </w:r>
        <w:r w:rsidRPr="00A03B1B">
          <w:rPr>
            <w:b/>
            <w:bCs/>
            <w:i/>
            <w:iCs/>
            <w:vertAlign w:val="subscript"/>
          </w:rPr>
          <w:t>q, r</w:t>
        </w:r>
        <w:r w:rsidRPr="00A03B1B">
          <w:rPr>
            <w:b/>
            <w:bCs/>
            <w:i/>
            <w:iCs/>
          </w:rPr>
          <w:t xml:space="preserve"> = </w:t>
        </w:r>
        <w:r w:rsidRPr="00A03B1B">
          <w:rPr>
            <w:rFonts w:eastAsia="SimSun"/>
            <w:noProof/>
          </w:rPr>
          <w:drawing>
            <wp:inline distT="0" distB="0" distL="0" distR="0" wp14:anchorId="015323BC" wp14:editId="59EA7A1A">
              <wp:extent cx="274320" cy="274320"/>
              <wp:effectExtent l="0" t="0" r="0" b="0"/>
              <wp:docPr id="1066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2">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a:ln>
                        <a:noFill/>
                      </a:ln>
                    </pic:spPr>
                  </pic:pic>
                </a:graphicData>
              </a:graphic>
            </wp:inline>
          </w:drawing>
        </w:r>
        <w:r w:rsidRPr="00A03B1B">
          <w:rPr>
            <w:b/>
            <w:bCs/>
          </w:rPr>
          <w:t>(DRRRWF</w:t>
        </w:r>
        <w:r w:rsidRPr="00A03B1B">
          <w:rPr>
            <w:b/>
            <w:bCs/>
            <w:i/>
            <w:iCs/>
            <w:vertAlign w:val="subscript"/>
          </w:rPr>
          <w:t xml:space="preserve"> q, r, y</w:t>
        </w:r>
        <w:r w:rsidRPr="00A03B1B">
          <w:rPr>
            <w:b/>
            <w:bCs/>
          </w:rPr>
          <w:t xml:space="preserve"> * (RTMCPCDRRS</w:t>
        </w:r>
        <w:r w:rsidRPr="00A03B1B">
          <w:rPr>
            <w:b/>
            <w:bCs/>
            <w:i/>
            <w:iCs/>
            <w:vertAlign w:val="subscript"/>
          </w:rPr>
          <w:t xml:space="preserve"> y</w:t>
        </w:r>
        <w:r w:rsidRPr="00A03B1B">
          <w:rPr>
            <w:b/>
            <w:bCs/>
          </w:rPr>
          <w:t xml:space="preserve"> + RTRDPADRRS </w:t>
        </w:r>
        <w:r w:rsidRPr="00A03B1B">
          <w:rPr>
            <w:b/>
            <w:bCs/>
            <w:i/>
            <w:iCs/>
            <w:vertAlign w:val="subscript"/>
          </w:rPr>
          <w:t>y</w:t>
        </w:r>
        <w:r w:rsidRPr="00A03B1B">
          <w:rPr>
            <w:b/>
            <w:bCs/>
            <w:i/>
            <w:iCs/>
          </w:rPr>
          <w:t>))</w:t>
        </w:r>
      </w:ins>
    </w:p>
    <w:p w14:paraId="0218B786" w14:textId="2AF4EE38" w:rsidR="00A03B1B" w:rsidRPr="00A03B1B" w:rsidRDefault="00A03B1B" w:rsidP="00A03B1B">
      <w:pPr>
        <w:tabs>
          <w:tab w:val="left" w:pos="2250"/>
          <w:tab w:val="left" w:pos="3150"/>
          <w:tab w:val="left" w:pos="3960"/>
        </w:tabs>
        <w:spacing w:after="240"/>
        <w:ind w:left="3960" w:hanging="3240"/>
        <w:rPr>
          <w:ins w:id="1265" w:author="ERCOT" w:date="2025-09-18T20:17:00Z"/>
          <w:b/>
          <w:bCs/>
          <w:i/>
          <w:iCs/>
          <w:vertAlign w:val="subscript"/>
        </w:rPr>
      </w:pPr>
      <w:ins w:id="1266" w:author="ERCOT" w:date="2025-09-18T20:17:00Z">
        <w:r w:rsidRPr="00A03B1B">
          <w:rPr>
            <w:b/>
            <w:bCs/>
          </w:rPr>
          <w:t>RTDRRAWD</w:t>
        </w:r>
        <w:r w:rsidRPr="00A03B1B">
          <w:rPr>
            <w:b/>
            <w:bCs/>
            <w:i/>
            <w:iCs/>
            <w:vertAlign w:val="subscript"/>
          </w:rPr>
          <w:t xml:space="preserve"> q, r  </w:t>
        </w:r>
        <w:r w:rsidRPr="00A03B1B">
          <w:rPr>
            <w:b/>
            <w:bCs/>
          </w:rPr>
          <w:t xml:space="preserve"> =  </w:t>
        </w:r>
        <w:r w:rsidRPr="00A03B1B">
          <w:rPr>
            <w:rFonts w:eastAsia="SimSun"/>
            <w:noProof/>
          </w:rPr>
          <w:drawing>
            <wp:inline distT="0" distB="0" distL="0" distR="0" wp14:anchorId="2FD926A1" wp14:editId="4D3CA78F">
              <wp:extent cx="274320" cy="274320"/>
              <wp:effectExtent l="0" t="0" r="0" b="0"/>
              <wp:docPr id="1066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2">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a:ln>
                        <a:noFill/>
                      </a:ln>
                    </pic:spPr>
                  </pic:pic>
                </a:graphicData>
              </a:graphic>
            </wp:inline>
          </w:drawing>
        </w:r>
        <w:r w:rsidRPr="00A03B1B">
          <w:rPr>
            <w:b/>
            <w:bCs/>
          </w:rPr>
          <w:t xml:space="preserve"> (RNWF </w:t>
        </w:r>
        <w:r w:rsidRPr="00A03B1B">
          <w:rPr>
            <w:b/>
            <w:bCs/>
            <w:i/>
            <w:iCs/>
            <w:vertAlign w:val="subscript"/>
          </w:rPr>
          <w:t>y</w:t>
        </w:r>
        <w:r w:rsidRPr="00A03B1B">
          <w:rPr>
            <w:b/>
            <w:bCs/>
            <w:vertAlign w:val="subscript"/>
          </w:rPr>
          <w:t xml:space="preserve"> </w:t>
        </w:r>
        <w:r w:rsidRPr="00A03B1B">
          <w:rPr>
            <w:b/>
            <w:bCs/>
          </w:rPr>
          <w:t>* RTDRRAWDS</w:t>
        </w:r>
        <w:r w:rsidRPr="00A03B1B">
          <w:rPr>
            <w:b/>
            <w:bCs/>
            <w:i/>
            <w:iCs/>
            <w:vertAlign w:val="subscript"/>
          </w:rPr>
          <w:t xml:space="preserve"> q, r, y</w:t>
        </w:r>
        <w:r w:rsidRPr="00A03B1B">
          <w:rPr>
            <w:b/>
            <w:bCs/>
          </w:rPr>
          <w:t>)</w:t>
        </w:r>
      </w:ins>
    </w:p>
    <w:p w14:paraId="09454256" w14:textId="77777777" w:rsidR="00A03B1B" w:rsidRPr="00A03B1B" w:rsidRDefault="00A03B1B" w:rsidP="00A03B1B">
      <w:pPr>
        <w:spacing w:after="240"/>
        <w:ind w:firstLine="720"/>
        <w:rPr>
          <w:ins w:id="1267" w:author="ERCOT" w:date="2025-09-18T20:17:00Z"/>
          <w:szCs w:val="20"/>
        </w:rPr>
      </w:pPr>
      <w:ins w:id="1268" w:author="ERCOT" w:date="2025-09-18T20:17:00Z">
        <w:r w:rsidRPr="00A03B1B">
          <w:rPr>
            <w:szCs w:val="20"/>
          </w:rPr>
          <w:t>Where:</w:t>
        </w:r>
      </w:ins>
    </w:p>
    <w:p w14:paraId="410E88A1" w14:textId="137B4AE4" w:rsidR="00A03B1B" w:rsidRPr="00A03B1B" w:rsidRDefault="00A03B1B" w:rsidP="00A03B1B">
      <w:pPr>
        <w:ind w:left="1440" w:hanging="720"/>
        <w:rPr>
          <w:ins w:id="1269" w:author="ERCOT" w:date="2025-09-18T20:17:00Z"/>
        </w:rPr>
      </w:pPr>
      <w:ins w:id="1270" w:author="ERCOT" w:date="2025-09-18T20:17:00Z">
        <w:r w:rsidRPr="00A03B1B">
          <w:lastRenderedPageBreak/>
          <w:t>DRRRWF</w:t>
        </w:r>
        <w:r w:rsidRPr="00A03B1B">
          <w:rPr>
            <w:i/>
            <w:iCs/>
            <w:vertAlign w:val="subscript"/>
          </w:rPr>
          <w:t xml:space="preserve"> q, r, y</w:t>
        </w:r>
        <w:r w:rsidRPr="00A03B1B">
          <w:rPr>
            <w:vertAlign w:val="subscript"/>
          </w:rPr>
          <w:t xml:space="preserve"> </w:t>
        </w:r>
        <w:r w:rsidRPr="00A03B1B">
          <w:t xml:space="preserve"> =    [max(0.001, RTDRRAWDS</w:t>
        </w:r>
        <w:r w:rsidRPr="00A03B1B">
          <w:rPr>
            <w:i/>
            <w:iCs/>
            <w:vertAlign w:val="subscript"/>
          </w:rPr>
          <w:t xml:space="preserve"> q, r, y</w:t>
        </w:r>
        <w:r w:rsidRPr="00A03B1B">
          <w:t>) * TLMP</w:t>
        </w:r>
        <w:r w:rsidRPr="00A03B1B">
          <w:rPr>
            <w:i/>
            <w:iCs/>
            <w:vertAlign w:val="subscript"/>
          </w:rPr>
          <w:t xml:space="preserve"> y</w:t>
        </w:r>
        <w:r w:rsidRPr="00A03B1B">
          <w:t>] / [</w:t>
        </w:r>
        <w:r w:rsidRPr="00A03B1B">
          <w:rPr>
            <w:rFonts w:eastAsia="SimSun"/>
            <w:noProof/>
          </w:rPr>
          <w:drawing>
            <wp:inline distT="0" distB="0" distL="0" distR="0" wp14:anchorId="2154033E" wp14:editId="2CFD7B98">
              <wp:extent cx="274320" cy="274320"/>
              <wp:effectExtent l="0" t="0" r="0" b="0"/>
              <wp:docPr id="1066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2">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a:ln>
                        <a:noFill/>
                      </a:ln>
                    </pic:spPr>
                  </pic:pic>
                </a:graphicData>
              </a:graphic>
            </wp:inline>
          </w:drawing>
        </w:r>
        <w:r w:rsidRPr="00A03B1B">
          <w:t>max(0.001,</w:t>
        </w:r>
      </w:ins>
    </w:p>
    <w:p w14:paraId="659C5979" w14:textId="77777777" w:rsidR="00A03B1B" w:rsidRPr="00A03B1B" w:rsidRDefault="00A03B1B" w:rsidP="00A03B1B">
      <w:pPr>
        <w:spacing w:after="240"/>
        <w:ind w:left="2160" w:firstLine="720"/>
        <w:rPr>
          <w:ins w:id="1271" w:author="ERCOT" w:date="2025-09-18T20:17:00Z"/>
        </w:rPr>
      </w:pPr>
      <w:ins w:id="1272" w:author="ERCOT" w:date="2025-09-18T20:17:00Z">
        <w:r w:rsidRPr="00A03B1B">
          <w:t>RTDRRAWDS</w:t>
        </w:r>
        <w:r w:rsidRPr="00A03B1B">
          <w:rPr>
            <w:i/>
            <w:vertAlign w:val="subscript"/>
          </w:rPr>
          <w:t xml:space="preserve"> q, r, y</w:t>
        </w:r>
        <w:r w:rsidRPr="00A03B1B">
          <w:t>) * TLMP</w:t>
        </w:r>
        <w:r w:rsidRPr="00A03B1B">
          <w:rPr>
            <w:i/>
            <w:vertAlign w:val="subscript"/>
          </w:rPr>
          <w:t xml:space="preserve"> y</w:t>
        </w:r>
        <w:r w:rsidRPr="00A03B1B">
          <w:t>]</w:t>
        </w:r>
        <w:r w:rsidRPr="00A03B1B">
          <w:rPr>
            <w:vertAlign w:val="subscript"/>
          </w:rPr>
          <w:t xml:space="preserve"> </w:t>
        </w:r>
      </w:ins>
    </w:p>
    <w:p w14:paraId="3A217570" w14:textId="77777777" w:rsidR="00A03B1B" w:rsidRPr="00A03B1B" w:rsidRDefault="00A03B1B" w:rsidP="00A03B1B">
      <w:pPr>
        <w:spacing w:after="240"/>
        <w:ind w:left="1440" w:hanging="720"/>
        <w:rPr>
          <w:ins w:id="1273" w:author="ERCOT" w:date="2025-09-18T20:17:00Z"/>
        </w:rPr>
      </w:pPr>
      <w:ins w:id="1274" w:author="ERCOT" w:date="2025-09-18T20:17:00Z">
        <w:r w:rsidRPr="00A03B1B">
          <w:t>And:</w:t>
        </w:r>
      </w:ins>
    </w:p>
    <w:p w14:paraId="30A3148B" w14:textId="097FCD3B" w:rsidR="00A03B1B" w:rsidRPr="00A03B1B" w:rsidRDefault="00A03B1B" w:rsidP="00A03B1B">
      <w:pPr>
        <w:spacing w:after="240"/>
        <w:ind w:left="1440" w:hanging="720"/>
        <w:rPr>
          <w:ins w:id="1275" w:author="ERCOT" w:date="2025-09-18T20:17:00Z"/>
          <w:i/>
          <w:iCs/>
          <w:vertAlign w:val="subscript"/>
        </w:rPr>
      </w:pPr>
      <w:ins w:id="1276" w:author="ERCOT" w:date="2025-09-18T20:17:00Z">
        <w:r w:rsidRPr="00A03B1B">
          <w:t xml:space="preserve">RNWF </w:t>
        </w:r>
        <w:r w:rsidRPr="00A03B1B">
          <w:rPr>
            <w:i/>
            <w:iCs/>
            <w:vertAlign w:val="subscript"/>
          </w:rPr>
          <w:t xml:space="preserve">y   </w:t>
        </w:r>
        <w:r w:rsidRPr="00A03B1B">
          <w:t xml:space="preserve">=  TLMP </w:t>
        </w:r>
        <w:r w:rsidRPr="00A03B1B">
          <w:rPr>
            <w:i/>
            <w:iCs/>
            <w:vertAlign w:val="subscript"/>
          </w:rPr>
          <w:t>y</w:t>
        </w:r>
        <w:r w:rsidRPr="00A03B1B">
          <w:t xml:space="preserve"> </w:t>
        </w:r>
        <w:r w:rsidRPr="00A03B1B">
          <w:rPr>
            <w:color w:val="000000"/>
            <w:sz w:val="32"/>
            <w:szCs w:val="32"/>
          </w:rPr>
          <w:t>/</w:t>
        </w:r>
        <w:r w:rsidRPr="00A03B1B">
          <w:rPr>
            <w:color w:val="000000"/>
          </w:rPr>
          <w:t xml:space="preserve"> </w:t>
        </w:r>
        <w:r w:rsidRPr="00A03B1B">
          <w:rPr>
            <w:rFonts w:eastAsia="SimSun"/>
            <w:noProof/>
          </w:rPr>
          <w:drawing>
            <wp:inline distT="0" distB="0" distL="0" distR="0" wp14:anchorId="09CA5257" wp14:editId="17A7554B">
              <wp:extent cx="274320" cy="274320"/>
              <wp:effectExtent l="0" t="0" r="0" b="0"/>
              <wp:docPr id="1066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2">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a:ln>
                        <a:noFill/>
                      </a:ln>
                    </pic:spPr>
                  </pic:pic>
                </a:graphicData>
              </a:graphic>
            </wp:inline>
          </w:drawing>
        </w:r>
        <w:r w:rsidRPr="00A03B1B">
          <w:t xml:space="preserve">TLMP </w:t>
        </w:r>
        <w:r w:rsidRPr="00A03B1B">
          <w:rPr>
            <w:i/>
            <w:iCs/>
            <w:vertAlign w:val="subscript"/>
          </w:rPr>
          <w:t>y</w:t>
        </w:r>
      </w:ins>
    </w:p>
    <w:p w14:paraId="7B57DD94" w14:textId="77777777" w:rsidR="00A03B1B" w:rsidRPr="00A03B1B" w:rsidRDefault="00A03B1B" w:rsidP="00A03B1B">
      <w:pPr>
        <w:ind w:left="720" w:hanging="720"/>
        <w:rPr>
          <w:ins w:id="1277" w:author="ERCOT" w:date="2025-09-18T20:17:00Z"/>
          <w:b/>
          <w:iCs/>
        </w:rPr>
      </w:pPr>
      <w:ins w:id="1278" w:author="ERCOT" w:date="2025-09-18T20:17:00Z">
        <w:r w:rsidRPr="00A03B1B">
          <w:rPr>
            <w:iCs/>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A03B1B" w:rsidRPr="00A03B1B" w14:paraId="7DA20174" w14:textId="77777777" w:rsidTr="00B31BB1">
        <w:trPr>
          <w:cantSplit/>
          <w:tblHeader/>
          <w:ins w:id="1279"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74DC62BC" w14:textId="77777777" w:rsidR="00A03B1B" w:rsidRPr="00A03B1B" w:rsidRDefault="00A03B1B" w:rsidP="00A03B1B">
            <w:pPr>
              <w:spacing w:after="120"/>
              <w:rPr>
                <w:ins w:id="1280" w:author="ERCOT" w:date="2025-09-18T20:17:00Z"/>
                <w:b/>
                <w:iCs/>
                <w:sz w:val="20"/>
                <w:szCs w:val="20"/>
              </w:rPr>
            </w:pPr>
            <w:ins w:id="1281" w:author="ERCOT" w:date="2025-09-18T20:17:00Z">
              <w:r w:rsidRPr="00A03B1B">
                <w:rPr>
                  <w:b/>
                  <w:iCs/>
                  <w:sz w:val="20"/>
                  <w:szCs w:val="20"/>
                </w:rPr>
                <w:t>Variable</w:t>
              </w:r>
            </w:ins>
          </w:p>
        </w:tc>
        <w:tc>
          <w:tcPr>
            <w:tcW w:w="623" w:type="pct"/>
            <w:tcBorders>
              <w:top w:val="single" w:sz="4" w:space="0" w:color="auto"/>
              <w:left w:val="single" w:sz="4" w:space="0" w:color="auto"/>
              <w:bottom w:val="single" w:sz="4" w:space="0" w:color="auto"/>
              <w:right w:val="single" w:sz="4" w:space="0" w:color="auto"/>
            </w:tcBorders>
            <w:hideMark/>
          </w:tcPr>
          <w:p w14:paraId="45C4BCC2" w14:textId="77777777" w:rsidR="00A03B1B" w:rsidRPr="00A03B1B" w:rsidRDefault="00A03B1B" w:rsidP="00A03B1B">
            <w:pPr>
              <w:spacing w:after="120"/>
              <w:rPr>
                <w:ins w:id="1282" w:author="ERCOT" w:date="2025-09-18T20:17:00Z"/>
                <w:b/>
                <w:iCs/>
                <w:sz w:val="20"/>
                <w:szCs w:val="20"/>
              </w:rPr>
            </w:pPr>
            <w:ins w:id="1283" w:author="ERCOT" w:date="2025-09-18T20:17:00Z">
              <w:r w:rsidRPr="00A03B1B">
                <w:rPr>
                  <w:b/>
                  <w:iCs/>
                  <w:sz w:val="20"/>
                  <w:szCs w:val="20"/>
                </w:rPr>
                <w:t>Unit</w:t>
              </w:r>
            </w:ins>
          </w:p>
        </w:tc>
        <w:tc>
          <w:tcPr>
            <w:tcW w:w="3098" w:type="pct"/>
            <w:tcBorders>
              <w:top w:val="single" w:sz="4" w:space="0" w:color="auto"/>
              <w:left w:val="single" w:sz="4" w:space="0" w:color="auto"/>
              <w:bottom w:val="single" w:sz="4" w:space="0" w:color="auto"/>
              <w:right w:val="single" w:sz="4" w:space="0" w:color="auto"/>
            </w:tcBorders>
            <w:hideMark/>
          </w:tcPr>
          <w:p w14:paraId="278A3F10" w14:textId="77777777" w:rsidR="00A03B1B" w:rsidRPr="00A03B1B" w:rsidRDefault="00A03B1B" w:rsidP="00A03B1B">
            <w:pPr>
              <w:spacing w:after="120"/>
              <w:rPr>
                <w:ins w:id="1284" w:author="ERCOT" w:date="2025-09-18T20:17:00Z"/>
                <w:b/>
                <w:iCs/>
                <w:sz w:val="20"/>
                <w:szCs w:val="20"/>
              </w:rPr>
            </w:pPr>
            <w:ins w:id="1285" w:author="ERCOT" w:date="2025-09-18T20:17:00Z">
              <w:r w:rsidRPr="00A03B1B">
                <w:rPr>
                  <w:b/>
                  <w:iCs/>
                  <w:sz w:val="20"/>
                  <w:szCs w:val="20"/>
                </w:rPr>
                <w:t>Description</w:t>
              </w:r>
            </w:ins>
          </w:p>
        </w:tc>
      </w:tr>
      <w:tr w:rsidR="00A03B1B" w:rsidRPr="00A03B1B" w14:paraId="33F5839D" w14:textId="77777777" w:rsidTr="00B31BB1">
        <w:trPr>
          <w:cantSplit/>
          <w:ins w:id="1286"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B1ECBA1" w14:textId="77777777" w:rsidR="00A03B1B" w:rsidRPr="00A03B1B" w:rsidRDefault="00A03B1B" w:rsidP="00A03B1B">
            <w:pPr>
              <w:spacing w:after="60"/>
              <w:rPr>
                <w:ins w:id="1287" w:author="ERCOT" w:date="2025-09-18T20:17:00Z"/>
                <w:sz w:val="20"/>
                <w:szCs w:val="20"/>
              </w:rPr>
            </w:pPr>
            <w:ins w:id="1288" w:author="ERCOT" w:date="2025-09-18T20:17:00Z">
              <w:r w:rsidRPr="00A03B1B">
                <w:rPr>
                  <w:sz w:val="20"/>
                  <w:szCs w:val="20"/>
                </w:rPr>
                <w:t xml:space="preserve">RTDRRIMBAMT </w:t>
              </w:r>
              <w:r w:rsidRPr="00A03B1B">
                <w:rPr>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7776CF81" w14:textId="77777777" w:rsidR="00A03B1B" w:rsidRPr="00A03B1B" w:rsidRDefault="00A03B1B" w:rsidP="00A03B1B">
            <w:pPr>
              <w:spacing w:after="60"/>
              <w:rPr>
                <w:ins w:id="1289" w:author="ERCOT" w:date="2025-09-18T20:17:00Z"/>
                <w:sz w:val="20"/>
                <w:szCs w:val="20"/>
              </w:rPr>
            </w:pPr>
            <w:ins w:id="1290" w:author="ERCOT" w:date="2025-09-18T20:17:00Z">
              <w:r w:rsidRPr="00A03B1B">
                <w:rPr>
                  <w:sz w:val="20"/>
                  <w:szCs w:val="20"/>
                </w:rPr>
                <w:t>$</w:t>
              </w:r>
            </w:ins>
          </w:p>
        </w:tc>
        <w:tc>
          <w:tcPr>
            <w:tcW w:w="3098" w:type="pct"/>
            <w:tcBorders>
              <w:top w:val="single" w:sz="4" w:space="0" w:color="auto"/>
              <w:left w:val="single" w:sz="4" w:space="0" w:color="auto"/>
              <w:bottom w:val="single" w:sz="4" w:space="0" w:color="auto"/>
              <w:right w:val="single" w:sz="4" w:space="0" w:color="auto"/>
            </w:tcBorders>
            <w:hideMark/>
          </w:tcPr>
          <w:p w14:paraId="240376E9" w14:textId="77777777" w:rsidR="00A03B1B" w:rsidRPr="00A03B1B" w:rsidRDefault="00A03B1B" w:rsidP="00A03B1B">
            <w:pPr>
              <w:spacing w:after="60"/>
              <w:rPr>
                <w:ins w:id="1291" w:author="ERCOT" w:date="2025-09-18T20:17:00Z"/>
                <w:i/>
                <w:sz w:val="20"/>
                <w:szCs w:val="20"/>
              </w:rPr>
            </w:pPr>
            <w:ins w:id="1292" w:author="ERCOT" w:date="2025-09-18T20:17:00Z">
              <w:r w:rsidRPr="00A03B1B">
                <w:rPr>
                  <w:i/>
                  <w:sz w:val="20"/>
                  <w:szCs w:val="20"/>
                </w:rPr>
                <w:t>Real-Time Dispatchable Reliability Reserve Service Imbalance Amount for the QSE—</w:t>
              </w:r>
              <w:r w:rsidRPr="00A03B1B">
                <w:rPr>
                  <w:sz w:val="20"/>
                  <w:szCs w:val="20"/>
                </w:rPr>
                <w:t xml:space="preserve">The total payment or charge to QSE </w:t>
              </w:r>
              <w:r w:rsidRPr="00A03B1B">
                <w:rPr>
                  <w:i/>
                  <w:sz w:val="20"/>
                  <w:szCs w:val="20"/>
                </w:rPr>
                <w:t>q</w:t>
              </w:r>
              <w:r w:rsidRPr="00A03B1B">
                <w:rPr>
                  <w:sz w:val="20"/>
                  <w:szCs w:val="20"/>
                </w:rPr>
                <w:t xml:space="preserve"> for the Real-Time DRRS imbalance for each 15-minute Settlement Interval.</w:t>
              </w:r>
            </w:ins>
          </w:p>
        </w:tc>
      </w:tr>
      <w:tr w:rsidR="00A03B1B" w:rsidRPr="00A03B1B" w14:paraId="62E61DC6" w14:textId="77777777" w:rsidTr="00B31BB1">
        <w:trPr>
          <w:cantSplit/>
          <w:ins w:id="1293"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6CC6F600" w14:textId="77777777" w:rsidR="00A03B1B" w:rsidRPr="00A03B1B" w:rsidRDefault="00A03B1B" w:rsidP="00A03B1B">
            <w:pPr>
              <w:spacing w:after="60"/>
              <w:rPr>
                <w:ins w:id="1294" w:author="ERCOT" w:date="2025-09-18T20:17:00Z"/>
                <w:sz w:val="20"/>
                <w:szCs w:val="20"/>
              </w:rPr>
            </w:pPr>
            <w:ins w:id="1295" w:author="ERCOT" w:date="2025-09-18T20:17:00Z">
              <w:r w:rsidRPr="00A03B1B">
                <w:rPr>
                  <w:sz w:val="20"/>
                  <w:szCs w:val="20"/>
                </w:rPr>
                <w:t xml:space="preserve">RTDRRAWD </w:t>
              </w:r>
              <w:r w:rsidRPr="00A03B1B">
                <w:rPr>
                  <w:sz w:val="20"/>
                  <w:szCs w:val="20"/>
                  <w:vertAlign w:val="subscript"/>
                </w:rPr>
                <w:t>q, r</w:t>
              </w:r>
            </w:ins>
          </w:p>
        </w:tc>
        <w:tc>
          <w:tcPr>
            <w:tcW w:w="623" w:type="pct"/>
            <w:tcBorders>
              <w:top w:val="single" w:sz="4" w:space="0" w:color="auto"/>
              <w:left w:val="single" w:sz="4" w:space="0" w:color="auto"/>
              <w:bottom w:val="single" w:sz="4" w:space="0" w:color="auto"/>
              <w:right w:val="single" w:sz="4" w:space="0" w:color="auto"/>
            </w:tcBorders>
            <w:hideMark/>
          </w:tcPr>
          <w:p w14:paraId="27D84148" w14:textId="77777777" w:rsidR="00A03B1B" w:rsidRPr="00A03B1B" w:rsidRDefault="00A03B1B" w:rsidP="00A03B1B">
            <w:pPr>
              <w:spacing w:after="60"/>
              <w:rPr>
                <w:ins w:id="1296" w:author="ERCOT" w:date="2025-09-18T20:17:00Z"/>
                <w:sz w:val="20"/>
                <w:szCs w:val="20"/>
              </w:rPr>
            </w:pPr>
            <w:ins w:id="1297" w:author="ERCOT" w:date="2025-09-18T20:17:00Z">
              <w:r w:rsidRPr="00A03B1B">
                <w:rPr>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2E4D348F" w14:textId="77777777" w:rsidR="00A03B1B" w:rsidRPr="00A03B1B" w:rsidRDefault="00A03B1B" w:rsidP="00A03B1B">
            <w:pPr>
              <w:spacing w:after="60"/>
              <w:rPr>
                <w:ins w:id="1298" w:author="ERCOT" w:date="2025-09-18T20:17:00Z"/>
                <w:i/>
                <w:sz w:val="20"/>
                <w:szCs w:val="20"/>
              </w:rPr>
            </w:pPr>
            <w:ins w:id="1299" w:author="ERCOT" w:date="2025-09-18T20:17:00Z">
              <w:r w:rsidRPr="00A03B1B">
                <w:rPr>
                  <w:i/>
                  <w:sz w:val="20"/>
                  <w:szCs w:val="20"/>
                </w:rPr>
                <w:t>Real-Time Dispatchable Reliability Reserve Service Award per Resource per QSE</w:t>
              </w:r>
              <w:r w:rsidRPr="00A03B1B">
                <w:rPr>
                  <w:rFonts w:ascii="Symbol" w:eastAsia="Symbol" w:hAnsi="Symbol" w:cs="Symbol"/>
                  <w:sz w:val="20"/>
                  <w:szCs w:val="20"/>
                </w:rPr>
                <w:t>¾</w:t>
              </w:r>
              <w:r w:rsidRPr="00A03B1B">
                <w:rPr>
                  <w:sz w:val="20"/>
                  <w:szCs w:val="20"/>
                </w:rPr>
                <w:t xml:space="preserve">The DRRS amount awarded to QSE </w:t>
              </w:r>
              <w:r w:rsidRPr="00A03B1B">
                <w:rPr>
                  <w:i/>
                  <w:sz w:val="20"/>
                  <w:szCs w:val="20"/>
                </w:rPr>
                <w:t>q</w:t>
              </w:r>
              <w:r w:rsidRPr="00A03B1B">
                <w:rPr>
                  <w:sz w:val="20"/>
                  <w:szCs w:val="20"/>
                </w:rPr>
                <w:t xml:space="preserve"> for Resource </w:t>
              </w:r>
              <w:r w:rsidRPr="00A03B1B">
                <w:rPr>
                  <w:i/>
                  <w:sz w:val="20"/>
                  <w:szCs w:val="20"/>
                </w:rPr>
                <w:t>r</w:t>
              </w:r>
              <w:r w:rsidRPr="00A03B1B">
                <w:rPr>
                  <w:sz w:val="20"/>
                  <w:szCs w:val="20"/>
                </w:rPr>
                <w:t xml:space="preserve"> in Real-Time for the 15-minute Settlement Interval.  Where for a Combined Cycle Train, the Resource </w:t>
              </w:r>
              <w:r w:rsidRPr="00A03B1B">
                <w:rPr>
                  <w:i/>
                  <w:sz w:val="20"/>
                  <w:szCs w:val="20"/>
                </w:rPr>
                <w:t>r</w:t>
              </w:r>
              <w:r w:rsidRPr="00A03B1B">
                <w:rPr>
                  <w:sz w:val="20"/>
                  <w:szCs w:val="20"/>
                </w:rPr>
                <w:t xml:space="preserve"> is a Combined Cycle Generation Resource within the Combined Cycle Train.</w:t>
              </w:r>
            </w:ins>
          </w:p>
        </w:tc>
      </w:tr>
      <w:tr w:rsidR="00A03B1B" w:rsidRPr="00A03B1B" w14:paraId="709F02AF" w14:textId="77777777" w:rsidTr="00B31BB1">
        <w:trPr>
          <w:cantSplit/>
          <w:ins w:id="1300"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31112E3D" w14:textId="77777777" w:rsidR="00A03B1B" w:rsidRPr="00A03B1B" w:rsidRDefault="00A03B1B" w:rsidP="00A03B1B">
            <w:pPr>
              <w:spacing w:after="60"/>
              <w:rPr>
                <w:ins w:id="1301" w:author="ERCOT" w:date="2025-09-18T20:17:00Z"/>
                <w:sz w:val="20"/>
                <w:szCs w:val="20"/>
              </w:rPr>
            </w:pPr>
            <w:ins w:id="1302" w:author="ERCOT" w:date="2025-09-18T20:17:00Z">
              <w:r w:rsidRPr="00A03B1B">
                <w:rPr>
                  <w:sz w:val="20"/>
                  <w:szCs w:val="20"/>
                </w:rPr>
                <w:t xml:space="preserve">RTDRRREV </w:t>
              </w:r>
              <w:r w:rsidRPr="00A03B1B">
                <w:rPr>
                  <w:i/>
                  <w:sz w:val="20"/>
                  <w:szCs w:val="20"/>
                  <w:vertAlign w:val="subscript"/>
                </w:rPr>
                <w:t>q, r</w:t>
              </w:r>
            </w:ins>
          </w:p>
        </w:tc>
        <w:tc>
          <w:tcPr>
            <w:tcW w:w="623" w:type="pct"/>
            <w:tcBorders>
              <w:top w:val="single" w:sz="4" w:space="0" w:color="auto"/>
              <w:left w:val="single" w:sz="4" w:space="0" w:color="auto"/>
              <w:bottom w:val="single" w:sz="4" w:space="0" w:color="auto"/>
              <w:right w:val="single" w:sz="4" w:space="0" w:color="auto"/>
            </w:tcBorders>
            <w:hideMark/>
          </w:tcPr>
          <w:p w14:paraId="7B27B6EB" w14:textId="77777777" w:rsidR="00A03B1B" w:rsidRPr="00A03B1B" w:rsidRDefault="00A03B1B" w:rsidP="00A03B1B">
            <w:pPr>
              <w:spacing w:after="60"/>
              <w:rPr>
                <w:ins w:id="1303" w:author="ERCOT" w:date="2025-09-18T20:17:00Z"/>
                <w:sz w:val="20"/>
                <w:szCs w:val="20"/>
              </w:rPr>
            </w:pPr>
            <w:ins w:id="1304" w:author="ERCOT" w:date="2025-09-18T20:17:00Z">
              <w:r w:rsidRPr="00A03B1B">
                <w:rPr>
                  <w:sz w:val="20"/>
                  <w:szCs w:val="20"/>
                </w:rPr>
                <w:t>$</w:t>
              </w:r>
            </w:ins>
          </w:p>
        </w:tc>
        <w:tc>
          <w:tcPr>
            <w:tcW w:w="3098" w:type="pct"/>
            <w:tcBorders>
              <w:top w:val="single" w:sz="4" w:space="0" w:color="auto"/>
              <w:left w:val="single" w:sz="4" w:space="0" w:color="auto"/>
              <w:bottom w:val="single" w:sz="4" w:space="0" w:color="auto"/>
              <w:right w:val="single" w:sz="4" w:space="0" w:color="auto"/>
            </w:tcBorders>
            <w:hideMark/>
          </w:tcPr>
          <w:p w14:paraId="3DA150A1" w14:textId="77777777" w:rsidR="00A03B1B" w:rsidRPr="00A03B1B" w:rsidRDefault="00A03B1B" w:rsidP="00A03B1B">
            <w:pPr>
              <w:spacing w:after="60"/>
              <w:rPr>
                <w:ins w:id="1305" w:author="ERCOT" w:date="2025-09-18T20:17:00Z"/>
                <w:i/>
                <w:sz w:val="20"/>
                <w:szCs w:val="20"/>
              </w:rPr>
            </w:pPr>
            <w:ins w:id="1306" w:author="ERCOT" w:date="2025-09-18T20:17:00Z">
              <w:r w:rsidRPr="00A03B1B">
                <w:rPr>
                  <w:i/>
                  <w:sz w:val="20"/>
                  <w:szCs w:val="20"/>
                </w:rPr>
                <w:t>Real-Time Dispatchable Reliability Reserve Service Revenue</w:t>
              </w:r>
              <w:r w:rsidRPr="00A03B1B">
                <w:rPr>
                  <w:sz w:val="20"/>
                  <w:szCs w:val="20"/>
                </w:rPr>
                <w:t xml:space="preserve">—The Real-Time DRRS revenue for QSE </w:t>
              </w:r>
              <w:r w:rsidRPr="00A03B1B">
                <w:rPr>
                  <w:i/>
                  <w:sz w:val="20"/>
                  <w:szCs w:val="20"/>
                </w:rPr>
                <w:t xml:space="preserve">q </w:t>
              </w:r>
              <w:r w:rsidRPr="00A03B1B">
                <w:rPr>
                  <w:sz w:val="20"/>
                  <w:szCs w:val="20"/>
                </w:rPr>
                <w:t xml:space="preserve">calculated for Resource </w:t>
              </w:r>
              <w:r w:rsidRPr="00A03B1B">
                <w:rPr>
                  <w:i/>
                  <w:sz w:val="20"/>
                  <w:szCs w:val="20"/>
                </w:rPr>
                <w:t>r</w:t>
              </w:r>
              <w:r w:rsidRPr="00A03B1B">
                <w:rPr>
                  <w:sz w:val="20"/>
                  <w:szCs w:val="20"/>
                </w:rPr>
                <w:t xml:space="preserve"> for the 15-minute Settlement Interval.  Where for a Combined Cycle Train, the Resource </w:t>
              </w:r>
              <w:r w:rsidRPr="00A03B1B">
                <w:rPr>
                  <w:i/>
                  <w:sz w:val="20"/>
                  <w:szCs w:val="20"/>
                </w:rPr>
                <w:t>r</w:t>
              </w:r>
              <w:r w:rsidRPr="00A03B1B">
                <w:rPr>
                  <w:sz w:val="20"/>
                  <w:szCs w:val="20"/>
                </w:rPr>
                <w:t xml:space="preserve"> is the Combined Cycle Train.</w:t>
              </w:r>
            </w:ins>
          </w:p>
        </w:tc>
      </w:tr>
      <w:tr w:rsidR="00A03B1B" w:rsidRPr="00A03B1B" w14:paraId="3FBDB9A4" w14:textId="77777777" w:rsidTr="00B31BB1">
        <w:trPr>
          <w:cantSplit/>
          <w:ins w:id="1307"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1F36D762" w14:textId="77777777" w:rsidR="00A03B1B" w:rsidRPr="00A03B1B" w:rsidRDefault="00A03B1B" w:rsidP="00A03B1B">
            <w:pPr>
              <w:spacing w:after="60"/>
              <w:rPr>
                <w:ins w:id="1308" w:author="ERCOT" w:date="2025-09-18T20:17:00Z"/>
                <w:sz w:val="20"/>
                <w:szCs w:val="20"/>
              </w:rPr>
            </w:pPr>
            <w:ins w:id="1309" w:author="ERCOT" w:date="2025-09-18T20:17:00Z">
              <w:r w:rsidRPr="00A03B1B">
                <w:rPr>
                  <w:sz w:val="20"/>
                  <w:szCs w:val="20"/>
                </w:rPr>
                <w:t xml:space="preserve">RTDRRAWDS </w:t>
              </w:r>
              <w:r w:rsidRPr="00A03B1B">
                <w:rPr>
                  <w:i/>
                  <w:sz w:val="20"/>
                  <w:szCs w:val="20"/>
                  <w:vertAlign w:val="subscript"/>
                </w:rPr>
                <w:t>q, r, y</w:t>
              </w:r>
            </w:ins>
          </w:p>
        </w:tc>
        <w:tc>
          <w:tcPr>
            <w:tcW w:w="623" w:type="pct"/>
            <w:tcBorders>
              <w:top w:val="single" w:sz="4" w:space="0" w:color="auto"/>
              <w:left w:val="single" w:sz="4" w:space="0" w:color="auto"/>
              <w:bottom w:val="single" w:sz="4" w:space="0" w:color="auto"/>
              <w:right w:val="single" w:sz="4" w:space="0" w:color="auto"/>
            </w:tcBorders>
            <w:hideMark/>
          </w:tcPr>
          <w:p w14:paraId="15F17BFB" w14:textId="77777777" w:rsidR="00A03B1B" w:rsidRPr="00A03B1B" w:rsidRDefault="00A03B1B" w:rsidP="00A03B1B">
            <w:pPr>
              <w:spacing w:after="60"/>
              <w:rPr>
                <w:ins w:id="1310" w:author="ERCOT" w:date="2025-09-18T20:17:00Z"/>
                <w:sz w:val="20"/>
                <w:szCs w:val="20"/>
              </w:rPr>
            </w:pPr>
            <w:ins w:id="1311" w:author="ERCOT" w:date="2025-09-18T20:17:00Z">
              <w:r w:rsidRPr="00A03B1B">
                <w:rPr>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6C2E1A8E" w14:textId="77777777" w:rsidR="00A03B1B" w:rsidRPr="00A03B1B" w:rsidRDefault="00A03B1B" w:rsidP="00A03B1B">
            <w:pPr>
              <w:spacing w:after="60"/>
              <w:rPr>
                <w:ins w:id="1312" w:author="ERCOT" w:date="2025-09-18T20:17:00Z"/>
                <w:i/>
                <w:sz w:val="20"/>
                <w:szCs w:val="20"/>
              </w:rPr>
            </w:pPr>
            <w:ins w:id="1313" w:author="ERCOT" w:date="2025-09-18T20:17:00Z">
              <w:r w:rsidRPr="00A03B1B">
                <w:rPr>
                  <w:i/>
                  <w:sz w:val="20"/>
                  <w:szCs w:val="20"/>
                </w:rPr>
                <w:t>Real-Time Dispatchable Reliability Reserve Service Award per Resource per QSE per SCED interval</w:t>
              </w:r>
              <w:r w:rsidRPr="00A03B1B">
                <w:rPr>
                  <w:iCs/>
                  <w:sz w:val="20"/>
                  <w:szCs w:val="20"/>
                </w:rPr>
                <w:t>—</w:t>
              </w:r>
              <w:r w:rsidRPr="00A03B1B">
                <w:rPr>
                  <w:sz w:val="20"/>
                  <w:szCs w:val="20"/>
                </w:rPr>
                <w:t xml:space="preserve">The DRRS amount awarded to QSE </w:t>
              </w:r>
              <w:r w:rsidRPr="00A03B1B">
                <w:rPr>
                  <w:i/>
                  <w:sz w:val="20"/>
                  <w:szCs w:val="20"/>
                </w:rPr>
                <w:t>q</w:t>
              </w:r>
              <w:r w:rsidRPr="00A03B1B">
                <w:rPr>
                  <w:sz w:val="20"/>
                  <w:szCs w:val="20"/>
                </w:rPr>
                <w:t xml:space="preserve"> for Resource </w:t>
              </w:r>
              <w:r w:rsidRPr="00A03B1B">
                <w:rPr>
                  <w:i/>
                  <w:sz w:val="20"/>
                  <w:szCs w:val="20"/>
                </w:rPr>
                <w:t>r</w:t>
              </w:r>
              <w:r w:rsidRPr="00A03B1B">
                <w:rPr>
                  <w:sz w:val="20"/>
                  <w:szCs w:val="20"/>
                </w:rPr>
                <w:t xml:space="preserve"> in Real-Time for the SCED interval </w:t>
              </w:r>
              <w:r w:rsidRPr="00A03B1B">
                <w:rPr>
                  <w:i/>
                  <w:sz w:val="20"/>
                  <w:szCs w:val="20"/>
                </w:rPr>
                <w:t>y.</w:t>
              </w:r>
              <w:r w:rsidRPr="00A03B1B">
                <w:rPr>
                  <w:sz w:val="20"/>
                  <w:szCs w:val="20"/>
                </w:rPr>
                <w:t xml:space="preserve">  Where for a Combined Cycle Train, the Resource </w:t>
              </w:r>
              <w:r w:rsidRPr="00A03B1B">
                <w:rPr>
                  <w:i/>
                  <w:sz w:val="20"/>
                  <w:szCs w:val="20"/>
                </w:rPr>
                <w:t>r</w:t>
              </w:r>
              <w:r w:rsidRPr="00A03B1B">
                <w:rPr>
                  <w:sz w:val="20"/>
                  <w:szCs w:val="20"/>
                </w:rPr>
                <w:t xml:space="preserve"> is the Combined Cycle Train.</w:t>
              </w:r>
            </w:ins>
          </w:p>
        </w:tc>
      </w:tr>
      <w:tr w:rsidR="00A03B1B" w:rsidRPr="00A03B1B" w14:paraId="0443E415" w14:textId="77777777" w:rsidTr="00B31BB1">
        <w:trPr>
          <w:cantSplit/>
          <w:ins w:id="1314"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6C878C63" w14:textId="77777777" w:rsidR="00A03B1B" w:rsidRPr="00A03B1B" w:rsidRDefault="00A03B1B" w:rsidP="00A03B1B">
            <w:pPr>
              <w:spacing w:after="60"/>
              <w:rPr>
                <w:ins w:id="1315" w:author="ERCOT" w:date="2025-09-18T20:17:00Z"/>
                <w:sz w:val="20"/>
                <w:szCs w:val="20"/>
              </w:rPr>
            </w:pPr>
            <w:ins w:id="1316" w:author="ERCOT" w:date="2025-09-18T20:17:00Z">
              <w:r w:rsidRPr="00A03B1B">
                <w:rPr>
                  <w:sz w:val="20"/>
                  <w:szCs w:val="20"/>
                </w:rPr>
                <w:t xml:space="preserve">RTMCPCDRRR </w:t>
              </w:r>
              <w:r w:rsidRPr="00A03B1B">
                <w:rPr>
                  <w:i/>
                  <w:sz w:val="20"/>
                  <w:szCs w:val="20"/>
                  <w:vertAlign w:val="subscript"/>
                </w:rPr>
                <w:t>q, r</w:t>
              </w:r>
            </w:ins>
          </w:p>
        </w:tc>
        <w:tc>
          <w:tcPr>
            <w:tcW w:w="623" w:type="pct"/>
            <w:tcBorders>
              <w:top w:val="single" w:sz="4" w:space="0" w:color="auto"/>
              <w:left w:val="single" w:sz="4" w:space="0" w:color="auto"/>
              <w:bottom w:val="single" w:sz="4" w:space="0" w:color="auto"/>
              <w:right w:val="single" w:sz="4" w:space="0" w:color="auto"/>
            </w:tcBorders>
            <w:hideMark/>
          </w:tcPr>
          <w:p w14:paraId="27219A91" w14:textId="77777777" w:rsidR="00A03B1B" w:rsidRPr="00A03B1B" w:rsidRDefault="00A03B1B" w:rsidP="00A03B1B">
            <w:pPr>
              <w:spacing w:after="60"/>
              <w:rPr>
                <w:ins w:id="1317" w:author="ERCOT" w:date="2025-09-18T20:17:00Z"/>
                <w:sz w:val="20"/>
                <w:szCs w:val="20"/>
              </w:rPr>
            </w:pPr>
            <w:ins w:id="1318" w:author="ERCOT" w:date="2025-09-18T20:17:00Z">
              <w:r w:rsidRPr="00A03B1B">
                <w:rPr>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4F337608" w14:textId="77777777" w:rsidR="00A03B1B" w:rsidRPr="00A03B1B" w:rsidRDefault="00A03B1B" w:rsidP="00A03B1B">
            <w:pPr>
              <w:spacing w:after="60"/>
              <w:rPr>
                <w:ins w:id="1319" w:author="ERCOT" w:date="2025-09-18T20:17:00Z"/>
                <w:iCs/>
                <w:sz w:val="20"/>
                <w:szCs w:val="20"/>
              </w:rPr>
            </w:pPr>
            <w:ins w:id="1320" w:author="ERCOT" w:date="2025-09-18T20:17:00Z">
              <w:r w:rsidRPr="00A03B1B">
                <w:rPr>
                  <w:i/>
                  <w:sz w:val="20"/>
                  <w:szCs w:val="20"/>
                </w:rPr>
                <w:t>Real-Time Market Clearing Price for Capacity for Dispatchable Reliability Reserve Service per Resource per QSE</w:t>
              </w:r>
              <w:r w:rsidRPr="00A03B1B">
                <w:rPr>
                  <w:rFonts w:ascii="Symbol" w:eastAsia="Symbol" w:hAnsi="Symbol" w:cs="Symbol"/>
                  <w:sz w:val="20"/>
                  <w:szCs w:val="20"/>
                </w:rPr>
                <w:t>¾</w:t>
              </w:r>
              <w:r w:rsidRPr="00A03B1B">
                <w:rPr>
                  <w:sz w:val="20"/>
                  <w:szCs w:val="20"/>
                </w:rPr>
                <w:t xml:space="preserve">The Real-Time MCPC for DRRS for Resource </w:t>
              </w:r>
              <w:r w:rsidRPr="00A03B1B">
                <w:rPr>
                  <w:i/>
                  <w:sz w:val="20"/>
                  <w:szCs w:val="20"/>
                </w:rPr>
                <w:t>r</w:t>
              </w:r>
              <w:r w:rsidRPr="00A03B1B">
                <w:rPr>
                  <w:sz w:val="20"/>
                  <w:szCs w:val="20"/>
                </w:rPr>
                <w:t xml:space="preserve">, represented by QSE </w:t>
              </w:r>
              <w:r w:rsidRPr="00A03B1B">
                <w:rPr>
                  <w:i/>
                  <w:sz w:val="20"/>
                  <w:szCs w:val="20"/>
                </w:rPr>
                <w:t xml:space="preserve">q </w:t>
              </w:r>
              <w:r w:rsidRPr="00A03B1B">
                <w:rPr>
                  <w:sz w:val="20"/>
                  <w:szCs w:val="20"/>
                </w:rPr>
                <w:t xml:space="preserve">for the 15-minute Settlement Interval.  Where for a Combined Cycle Train, the Resource </w:t>
              </w:r>
              <w:r w:rsidRPr="00A03B1B">
                <w:rPr>
                  <w:i/>
                  <w:sz w:val="20"/>
                  <w:szCs w:val="20"/>
                </w:rPr>
                <w:t>r</w:t>
              </w:r>
              <w:r w:rsidRPr="00A03B1B">
                <w:rPr>
                  <w:sz w:val="20"/>
                  <w:szCs w:val="20"/>
                </w:rPr>
                <w:t xml:space="preserve"> is the Combined Cycle Train.</w:t>
              </w:r>
            </w:ins>
          </w:p>
        </w:tc>
      </w:tr>
      <w:tr w:rsidR="00A03B1B" w:rsidRPr="00A03B1B" w14:paraId="40AEEDCB" w14:textId="77777777" w:rsidTr="00B31BB1">
        <w:trPr>
          <w:cantSplit/>
          <w:ins w:id="1321"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3B919E92" w14:textId="77777777" w:rsidR="00A03B1B" w:rsidRPr="00A03B1B" w:rsidRDefault="00A03B1B" w:rsidP="00A03B1B">
            <w:pPr>
              <w:spacing w:after="60"/>
              <w:rPr>
                <w:ins w:id="1322" w:author="ERCOT" w:date="2025-09-18T20:17:00Z"/>
                <w:sz w:val="20"/>
                <w:szCs w:val="20"/>
              </w:rPr>
            </w:pPr>
            <w:ins w:id="1323" w:author="ERCOT" w:date="2025-09-18T20:17:00Z">
              <w:r w:rsidRPr="00A03B1B">
                <w:rPr>
                  <w:sz w:val="20"/>
                  <w:szCs w:val="20"/>
                </w:rPr>
                <w:t>RTMCPCDRRS</w:t>
              </w:r>
              <w:r w:rsidRPr="00A03B1B">
                <w:rPr>
                  <w:i/>
                  <w:sz w:val="20"/>
                  <w:szCs w:val="20"/>
                  <w:vertAlign w:val="subscript"/>
                </w:rPr>
                <w:t xml:space="preserve"> y</w:t>
              </w:r>
            </w:ins>
          </w:p>
        </w:tc>
        <w:tc>
          <w:tcPr>
            <w:tcW w:w="623" w:type="pct"/>
            <w:tcBorders>
              <w:top w:val="single" w:sz="4" w:space="0" w:color="auto"/>
              <w:left w:val="single" w:sz="4" w:space="0" w:color="auto"/>
              <w:bottom w:val="single" w:sz="4" w:space="0" w:color="auto"/>
              <w:right w:val="single" w:sz="4" w:space="0" w:color="auto"/>
            </w:tcBorders>
            <w:hideMark/>
          </w:tcPr>
          <w:p w14:paraId="5C7D0F91" w14:textId="77777777" w:rsidR="00A03B1B" w:rsidRPr="00A03B1B" w:rsidRDefault="00A03B1B" w:rsidP="00A03B1B">
            <w:pPr>
              <w:spacing w:after="60"/>
              <w:rPr>
                <w:ins w:id="1324" w:author="ERCOT" w:date="2025-09-18T20:17:00Z"/>
                <w:sz w:val="20"/>
                <w:szCs w:val="20"/>
              </w:rPr>
            </w:pPr>
            <w:ins w:id="1325" w:author="ERCOT" w:date="2025-09-18T20:17:00Z">
              <w:r w:rsidRPr="00A03B1B">
                <w:rPr>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44CB2749" w14:textId="77777777" w:rsidR="00A03B1B" w:rsidRPr="00A03B1B" w:rsidRDefault="00A03B1B" w:rsidP="00A03B1B">
            <w:pPr>
              <w:spacing w:after="60"/>
              <w:rPr>
                <w:ins w:id="1326" w:author="ERCOT" w:date="2025-09-18T20:17:00Z"/>
                <w:i/>
                <w:sz w:val="20"/>
                <w:szCs w:val="20"/>
              </w:rPr>
            </w:pPr>
            <w:ins w:id="1327" w:author="ERCOT" w:date="2025-09-18T20:17:00Z">
              <w:r w:rsidRPr="00A03B1B">
                <w:rPr>
                  <w:i/>
                  <w:sz w:val="20"/>
                  <w:szCs w:val="20"/>
                </w:rPr>
                <w:t>Real-Time Market Clearing Price</w:t>
              </w:r>
              <w:r w:rsidRPr="00A03B1B">
                <w:rPr>
                  <w:bCs/>
                  <w:i/>
                  <w:sz w:val="20"/>
                  <w:szCs w:val="20"/>
                  <w:lang w:val="pt-BR"/>
                </w:rPr>
                <w:t xml:space="preserve"> for Capacity</w:t>
              </w:r>
              <w:r w:rsidRPr="00A03B1B">
                <w:rPr>
                  <w:i/>
                  <w:sz w:val="20"/>
                  <w:szCs w:val="20"/>
                </w:rPr>
                <w:t xml:space="preserve"> for Dispatchable Reliability Reserve Service per SCED Interval</w:t>
              </w:r>
              <w:r w:rsidRPr="00A03B1B">
                <w:rPr>
                  <w:sz w:val="20"/>
                  <w:szCs w:val="20"/>
                </w:rPr>
                <w:t xml:space="preserve">—The Real-Time MCPC for DRRS for the SCED interval </w:t>
              </w:r>
              <w:r w:rsidRPr="00A03B1B">
                <w:rPr>
                  <w:i/>
                  <w:sz w:val="20"/>
                  <w:szCs w:val="20"/>
                </w:rPr>
                <w:t>y.</w:t>
              </w:r>
            </w:ins>
          </w:p>
        </w:tc>
      </w:tr>
      <w:tr w:rsidR="00A03B1B" w:rsidRPr="00A03B1B" w14:paraId="2FEDAA8A" w14:textId="77777777" w:rsidTr="00B31BB1">
        <w:trPr>
          <w:cantSplit/>
          <w:ins w:id="1328"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11E54929" w14:textId="77777777" w:rsidR="00A03B1B" w:rsidRPr="00A03B1B" w:rsidRDefault="00A03B1B" w:rsidP="00A03B1B">
            <w:pPr>
              <w:spacing w:after="60"/>
              <w:rPr>
                <w:ins w:id="1329" w:author="ERCOT" w:date="2025-09-18T20:17:00Z"/>
                <w:sz w:val="20"/>
                <w:szCs w:val="20"/>
              </w:rPr>
            </w:pPr>
            <w:ins w:id="1330" w:author="ERCOT" w:date="2025-09-18T20:17:00Z">
              <w:r w:rsidRPr="00A03B1B">
                <w:rPr>
                  <w:iCs/>
                  <w:sz w:val="20"/>
                  <w:szCs w:val="20"/>
                </w:rPr>
                <w:t xml:space="preserve">PCDRRR </w:t>
              </w:r>
              <w:r w:rsidRPr="00A03B1B">
                <w:rPr>
                  <w:i/>
                  <w:iCs/>
                  <w:sz w:val="20"/>
                  <w:szCs w:val="20"/>
                  <w:vertAlign w:val="subscript"/>
                </w:rPr>
                <w:t>r,</w:t>
              </w:r>
              <w:r w:rsidRPr="00A03B1B">
                <w:rPr>
                  <w:i/>
                  <w:iCs/>
                  <w:sz w:val="20"/>
                  <w:szCs w:val="20"/>
                </w:rPr>
                <w:t xml:space="preserve"> </w:t>
              </w:r>
              <w:r w:rsidRPr="00A03B1B">
                <w:rPr>
                  <w:i/>
                  <w:iCs/>
                  <w:sz w:val="20"/>
                  <w:szCs w:val="20"/>
                  <w:vertAlign w:val="subscript"/>
                </w:rPr>
                <w:t>q, DAM</w:t>
              </w:r>
            </w:ins>
          </w:p>
        </w:tc>
        <w:tc>
          <w:tcPr>
            <w:tcW w:w="623" w:type="pct"/>
            <w:tcBorders>
              <w:top w:val="single" w:sz="4" w:space="0" w:color="auto"/>
              <w:left w:val="single" w:sz="4" w:space="0" w:color="auto"/>
              <w:bottom w:val="single" w:sz="4" w:space="0" w:color="auto"/>
              <w:right w:val="single" w:sz="4" w:space="0" w:color="auto"/>
            </w:tcBorders>
            <w:hideMark/>
          </w:tcPr>
          <w:p w14:paraId="24345727" w14:textId="77777777" w:rsidR="00A03B1B" w:rsidRPr="00A03B1B" w:rsidRDefault="00A03B1B" w:rsidP="00A03B1B">
            <w:pPr>
              <w:spacing w:after="60"/>
              <w:rPr>
                <w:ins w:id="1331" w:author="ERCOT" w:date="2025-09-18T20:17:00Z"/>
                <w:sz w:val="20"/>
                <w:szCs w:val="20"/>
              </w:rPr>
            </w:pPr>
            <w:ins w:id="1332" w:author="ERCOT" w:date="2025-09-18T20:17:00Z">
              <w:r w:rsidRPr="00A03B1B">
                <w:rPr>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070041EC" w14:textId="77777777" w:rsidR="00A03B1B" w:rsidRPr="00A03B1B" w:rsidRDefault="00A03B1B" w:rsidP="00A03B1B">
            <w:pPr>
              <w:spacing w:after="60"/>
              <w:rPr>
                <w:ins w:id="1333" w:author="ERCOT" w:date="2025-09-18T20:17:00Z"/>
                <w:i/>
                <w:sz w:val="20"/>
                <w:szCs w:val="20"/>
              </w:rPr>
            </w:pPr>
            <w:ins w:id="1334" w:author="ERCOT" w:date="2025-09-18T20:17:00Z">
              <w:r w:rsidRPr="00A03B1B">
                <w:rPr>
                  <w:i/>
                  <w:iCs/>
                  <w:sz w:val="20"/>
                  <w:szCs w:val="20"/>
                </w:rPr>
                <w:t xml:space="preserve">Procured Capacity for </w:t>
              </w:r>
              <w:r w:rsidRPr="00A03B1B">
                <w:rPr>
                  <w:i/>
                  <w:sz w:val="20"/>
                  <w:szCs w:val="20"/>
                </w:rPr>
                <w:t>Dispatchable Reliability</w:t>
              </w:r>
              <w:r w:rsidRPr="00A03B1B">
                <w:rPr>
                  <w:i/>
                  <w:iCs/>
                  <w:sz w:val="20"/>
                  <w:szCs w:val="20"/>
                </w:rPr>
                <w:t xml:space="preserve"> Reserve Service per Resource per QSE in DAM</w:t>
              </w:r>
              <w:r w:rsidRPr="00A03B1B">
                <w:rPr>
                  <w:iCs/>
                  <w:sz w:val="20"/>
                  <w:szCs w:val="20"/>
                </w:rPr>
                <w:t xml:space="preserve">—The DRRS capacity awarded to QSE </w:t>
              </w:r>
              <w:r w:rsidRPr="00A03B1B">
                <w:rPr>
                  <w:i/>
                  <w:iCs/>
                  <w:sz w:val="20"/>
                  <w:szCs w:val="20"/>
                </w:rPr>
                <w:t>q</w:t>
              </w:r>
              <w:r w:rsidRPr="00A03B1B">
                <w:rPr>
                  <w:iCs/>
                  <w:sz w:val="20"/>
                  <w:szCs w:val="20"/>
                </w:rPr>
                <w:t xml:space="preserve"> in the DAM for Resource </w:t>
              </w:r>
              <w:r w:rsidRPr="00A03B1B">
                <w:rPr>
                  <w:i/>
                  <w:iCs/>
                  <w:sz w:val="20"/>
                  <w:szCs w:val="20"/>
                </w:rPr>
                <w:t>r</w:t>
              </w:r>
              <w:r w:rsidRPr="00A03B1B">
                <w:rPr>
                  <w:iCs/>
                  <w:sz w:val="20"/>
                  <w:szCs w:val="20"/>
                </w:rPr>
                <w:t xml:space="preserve"> for the </w:t>
              </w:r>
              <w:r w:rsidRPr="00A03B1B">
                <w:rPr>
                  <w:sz w:val="20"/>
                  <w:szCs w:val="18"/>
                </w:rPr>
                <w:t>Operating Hour</w:t>
              </w:r>
              <w:r w:rsidRPr="00A03B1B">
                <w:rPr>
                  <w:iCs/>
                  <w:sz w:val="20"/>
                  <w:szCs w:val="20"/>
                </w:rPr>
                <w:t xml:space="preserve">.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ins>
          </w:p>
        </w:tc>
      </w:tr>
      <w:tr w:rsidR="00A03B1B" w:rsidRPr="00A03B1B" w14:paraId="0F6E09B5" w14:textId="77777777" w:rsidTr="00B31BB1">
        <w:trPr>
          <w:cantSplit/>
          <w:ins w:id="1335"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BB445A0" w14:textId="77777777" w:rsidR="00A03B1B" w:rsidRPr="00A03B1B" w:rsidRDefault="00A03B1B" w:rsidP="00A03B1B">
            <w:pPr>
              <w:spacing w:after="60"/>
              <w:rPr>
                <w:ins w:id="1336" w:author="ERCOT" w:date="2025-09-18T20:17:00Z"/>
                <w:sz w:val="20"/>
                <w:szCs w:val="20"/>
              </w:rPr>
            </w:pPr>
            <w:ins w:id="1337" w:author="ERCOT" w:date="2025-09-18T20:17:00Z">
              <w:r w:rsidRPr="00A03B1B">
                <w:rPr>
                  <w:sz w:val="20"/>
                  <w:szCs w:val="20"/>
                </w:rPr>
                <w:t>RTMCPCDRR</w:t>
              </w:r>
            </w:ins>
          </w:p>
        </w:tc>
        <w:tc>
          <w:tcPr>
            <w:tcW w:w="623" w:type="pct"/>
            <w:tcBorders>
              <w:top w:val="single" w:sz="4" w:space="0" w:color="auto"/>
              <w:left w:val="single" w:sz="4" w:space="0" w:color="auto"/>
              <w:bottom w:val="single" w:sz="4" w:space="0" w:color="auto"/>
              <w:right w:val="single" w:sz="4" w:space="0" w:color="auto"/>
            </w:tcBorders>
            <w:hideMark/>
          </w:tcPr>
          <w:p w14:paraId="5DDFEEA1" w14:textId="77777777" w:rsidR="00A03B1B" w:rsidRPr="00A03B1B" w:rsidRDefault="00A03B1B" w:rsidP="00A03B1B">
            <w:pPr>
              <w:spacing w:after="60"/>
              <w:rPr>
                <w:ins w:id="1338" w:author="ERCOT" w:date="2025-09-18T20:17:00Z"/>
                <w:sz w:val="20"/>
                <w:szCs w:val="20"/>
              </w:rPr>
            </w:pPr>
            <w:ins w:id="1339" w:author="ERCOT" w:date="2025-09-18T20:17:00Z">
              <w:r w:rsidRPr="00A03B1B">
                <w:rPr>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72D278B7" w14:textId="77777777" w:rsidR="00A03B1B" w:rsidRPr="00A03B1B" w:rsidRDefault="00A03B1B" w:rsidP="00A03B1B">
            <w:pPr>
              <w:spacing w:after="60"/>
              <w:rPr>
                <w:ins w:id="1340" w:author="ERCOT" w:date="2025-09-18T20:17:00Z"/>
                <w:i/>
                <w:sz w:val="20"/>
                <w:szCs w:val="20"/>
              </w:rPr>
            </w:pPr>
            <w:ins w:id="1341" w:author="ERCOT" w:date="2025-09-18T20:17:00Z">
              <w:r w:rsidRPr="00A03B1B">
                <w:rPr>
                  <w:i/>
                  <w:sz w:val="20"/>
                  <w:szCs w:val="20"/>
                </w:rPr>
                <w:t>Real-Time Market Clearing Price for Capacity for Dispatchable Reliability Reserve Service</w:t>
              </w:r>
              <w:r w:rsidRPr="00A03B1B">
                <w:rPr>
                  <w:sz w:val="20"/>
                  <w:szCs w:val="20"/>
                </w:rPr>
                <w:t>—The Real-Time MCPC for DRRS for the 15-minute Settlement Interval.</w:t>
              </w:r>
            </w:ins>
          </w:p>
        </w:tc>
      </w:tr>
      <w:tr w:rsidR="00A03B1B" w:rsidRPr="00A03B1B" w14:paraId="151988C6" w14:textId="77777777" w:rsidTr="00B31BB1">
        <w:trPr>
          <w:cantSplit/>
          <w:ins w:id="1342"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0B7716BC" w14:textId="77777777" w:rsidR="00A03B1B" w:rsidRPr="00A03B1B" w:rsidRDefault="00A03B1B" w:rsidP="00A03B1B">
            <w:pPr>
              <w:spacing w:after="60"/>
              <w:rPr>
                <w:ins w:id="1343" w:author="ERCOT" w:date="2025-09-18T20:17:00Z"/>
                <w:sz w:val="20"/>
                <w:szCs w:val="20"/>
              </w:rPr>
            </w:pPr>
            <w:ins w:id="1344" w:author="ERCOT" w:date="2025-09-18T20:17:00Z">
              <w:r w:rsidRPr="00A03B1B">
                <w:rPr>
                  <w:sz w:val="20"/>
                  <w:szCs w:val="20"/>
                </w:rPr>
                <w:t xml:space="preserve">RTRDPADRRS </w:t>
              </w:r>
              <w:r w:rsidRPr="00A03B1B">
                <w:rPr>
                  <w:i/>
                  <w:sz w:val="20"/>
                  <w:szCs w:val="20"/>
                  <w:vertAlign w:val="subscript"/>
                </w:rPr>
                <w:t>y</w:t>
              </w:r>
            </w:ins>
          </w:p>
        </w:tc>
        <w:tc>
          <w:tcPr>
            <w:tcW w:w="623" w:type="pct"/>
            <w:tcBorders>
              <w:top w:val="single" w:sz="4" w:space="0" w:color="auto"/>
              <w:left w:val="single" w:sz="4" w:space="0" w:color="auto"/>
              <w:bottom w:val="single" w:sz="4" w:space="0" w:color="auto"/>
              <w:right w:val="single" w:sz="4" w:space="0" w:color="auto"/>
            </w:tcBorders>
            <w:hideMark/>
          </w:tcPr>
          <w:p w14:paraId="72AFE3B0" w14:textId="77777777" w:rsidR="00A03B1B" w:rsidRPr="00A03B1B" w:rsidRDefault="00A03B1B" w:rsidP="00A03B1B">
            <w:pPr>
              <w:spacing w:after="60"/>
              <w:rPr>
                <w:ins w:id="1345" w:author="ERCOT" w:date="2025-09-18T20:17:00Z"/>
                <w:sz w:val="20"/>
                <w:szCs w:val="20"/>
              </w:rPr>
            </w:pPr>
            <w:ins w:id="1346" w:author="ERCOT" w:date="2025-09-18T20:17:00Z">
              <w:r w:rsidRPr="00A03B1B">
                <w:rPr>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60BEDC62" w14:textId="77777777" w:rsidR="00A03B1B" w:rsidRPr="00A03B1B" w:rsidRDefault="00A03B1B" w:rsidP="00A03B1B">
            <w:pPr>
              <w:spacing w:after="60"/>
              <w:rPr>
                <w:ins w:id="1347" w:author="ERCOT" w:date="2025-09-18T20:17:00Z"/>
                <w:i/>
                <w:sz w:val="20"/>
                <w:szCs w:val="20"/>
              </w:rPr>
            </w:pPr>
            <w:ins w:id="1348" w:author="ERCOT" w:date="2025-09-18T20:17:00Z">
              <w:r w:rsidRPr="00A03B1B">
                <w:rPr>
                  <w:i/>
                  <w:sz w:val="20"/>
                  <w:szCs w:val="20"/>
                </w:rPr>
                <w:t>Real-Time Reliability Deployment Price Adder for Ancillary Service for Dispatchable Reliability Reserve Service per SCED interval</w:t>
              </w:r>
              <w:r w:rsidRPr="00A03B1B">
                <w:rPr>
                  <w:iCs/>
                  <w:sz w:val="20"/>
                  <w:szCs w:val="20"/>
                </w:rPr>
                <w:t>—</w:t>
              </w:r>
              <w:r w:rsidRPr="00A03B1B">
                <w:rPr>
                  <w:sz w:val="20"/>
                  <w:szCs w:val="20"/>
                </w:rPr>
                <w:t xml:space="preserve">The Real-Time price adder for DRRS that captures the impact of reliability deployments on DRRS prices for the SCED interval </w:t>
              </w:r>
              <w:r w:rsidRPr="00A03B1B">
                <w:rPr>
                  <w:i/>
                  <w:sz w:val="20"/>
                  <w:szCs w:val="20"/>
                </w:rPr>
                <w:t>y</w:t>
              </w:r>
              <w:r w:rsidRPr="00A03B1B">
                <w:rPr>
                  <w:sz w:val="20"/>
                  <w:szCs w:val="20"/>
                </w:rPr>
                <w:t xml:space="preserve">. </w:t>
              </w:r>
            </w:ins>
          </w:p>
        </w:tc>
      </w:tr>
      <w:tr w:rsidR="00A03B1B" w:rsidRPr="00A03B1B" w14:paraId="4516B427" w14:textId="77777777" w:rsidTr="00B31BB1">
        <w:trPr>
          <w:cantSplit/>
          <w:ins w:id="1349"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0FA0E05C" w14:textId="77777777" w:rsidR="00A03B1B" w:rsidRPr="00A03B1B" w:rsidRDefault="00A03B1B" w:rsidP="00A03B1B">
            <w:pPr>
              <w:spacing w:after="60"/>
              <w:rPr>
                <w:ins w:id="1350" w:author="ERCOT" w:date="2025-09-18T20:17:00Z"/>
                <w:sz w:val="20"/>
                <w:szCs w:val="20"/>
              </w:rPr>
            </w:pPr>
            <w:ins w:id="1351" w:author="ERCOT" w:date="2025-09-18T20:17:00Z">
              <w:r w:rsidRPr="00A03B1B">
                <w:rPr>
                  <w:sz w:val="20"/>
                  <w:szCs w:val="20"/>
                </w:rPr>
                <w:t>DASADRRQ</w:t>
              </w:r>
              <w:r w:rsidRPr="00A03B1B">
                <w:rPr>
                  <w:i/>
                  <w:sz w:val="20"/>
                  <w:szCs w:val="20"/>
                  <w:vertAlign w:val="subscript"/>
                </w:rPr>
                <w:t xml:space="preserve"> q</w:t>
              </w:r>
            </w:ins>
          </w:p>
        </w:tc>
        <w:tc>
          <w:tcPr>
            <w:tcW w:w="623" w:type="pct"/>
            <w:tcBorders>
              <w:top w:val="single" w:sz="4" w:space="0" w:color="auto"/>
              <w:left w:val="single" w:sz="4" w:space="0" w:color="auto"/>
              <w:bottom w:val="single" w:sz="4" w:space="0" w:color="auto"/>
              <w:right w:val="single" w:sz="4" w:space="0" w:color="auto"/>
            </w:tcBorders>
            <w:hideMark/>
          </w:tcPr>
          <w:p w14:paraId="29CBE764" w14:textId="77777777" w:rsidR="00A03B1B" w:rsidRPr="00A03B1B" w:rsidRDefault="00A03B1B" w:rsidP="00A03B1B">
            <w:pPr>
              <w:spacing w:after="60"/>
              <w:rPr>
                <w:ins w:id="1352" w:author="ERCOT" w:date="2025-09-18T20:17:00Z"/>
                <w:sz w:val="20"/>
                <w:szCs w:val="20"/>
              </w:rPr>
            </w:pPr>
            <w:ins w:id="1353" w:author="ERCOT" w:date="2025-09-18T20:17:00Z">
              <w:r w:rsidRPr="00A03B1B">
                <w:rPr>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0E78A320" w14:textId="77777777" w:rsidR="00A03B1B" w:rsidRPr="00A03B1B" w:rsidRDefault="00A03B1B" w:rsidP="00A03B1B">
            <w:pPr>
              <w:spacing w:after="60"/>
              <w:rPr>
                <w:ins w:id="1354" w:author="ERCOT" w:date="2025-09-18T20:17:00Z"/>
                <w:i/>
                <w:sz w:val="20"/>
                <w:szCs w:val="20"/>
              </w:rPr>
            </w:pPr>
            <w:ins w:id="1355" w:author="ERCOT" w:date="2025-09-18T20:17:00Z">
              <w:r w:rsidRPr="00A03B1B">
                <w:rPr>
                  <w:i/>
                  <w:iCs/>
                  <w:sz w:val="20"/>
                  <w:szCs w:val="20"/>
                </w:rPr>
                <w:t xml:space="preserve">Day-Ahead Self-Arranged </w:t>
              </w:r>
              <w:r w:rsidRPr="00A03B1B">
                <w:rPr>
                  <w:i/>
                  <w:sz w:val="20"/>
                  <w:szCs w:val="20"/>
                </w:rPr>
                <w:t>Dispatchable Reliability</w:t>
              </w:r>
              <w:r w:rsidRPr="00A03B1B">
                <w:rPr>
                  <w:i/>
                  <w:iCs/>
                  <w:sz w:val="20"/>
                  <w:szCs w:val="20"/>
                </w:rPr>
                <w:t xml:space="preserve"> Reserve Service Quantity per QSE</w:t>
              </w:r>
              <w:r w:rsidRPr="00A03B1B">
                <w:rPr>
                  <w:iCs/>
                  <w:sz w:val="20"/>
                  <w:szCs w:val="20"/>
                </w:rPr>
                <w:t xml:space="preserve">—The self-arranged DRRS quantity submitted by QSE </w:t>
              </w:r>
              <w:r w:rsidRPr="00A03B1B">
                <w:rPr>
                  <w:i/>
                  <w:iCs/>
                  <w:sz w:val="20"/>
                  <w:szCs w:val="20"/>
                </w:rPr>
                <w:t>q</w:t>
              </w:r>
              <w:r w:rsidRPr="00A03B1B">
                <w:rPr>
                  <w:iCs/>
                  <w:sz w:val="20"/>
                  <w:szCs w:val="20"/>
                </w:rPr>
                <w:t xml:space="preserve"> before 1000 in the DAM for the Operating Hour.</w:t>
              </w:r>
            </w:ins>
          </w:p>
        </w:tc>
      </w:tr>
      <w:tr w:rsidR="00A03B1B" w:rsidRPr="00A03B1B" w14:paraId="3F0D9055" w14:textId="77777777" w:rsidTr="00B31BB1">
        <w:trPr>
          <w:cantSplit/>
          <w:ins w:id="1356"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130A187C" w14:textId="77777777" w:rsidR="00A03B1B" w:rsidRPr="00A03B1B" w:rsidRDefault="00A03B1B" w:rsidP="00A03B1B">
            <w:pPr>
              <w:spacing w:after="60"/>
              <w:rPr>
                <w:ins w:id="1357" w:author="ERCOT" w:date="2025-09-18T20:17:00Z"/>
                <w:sz w:val="20"/>
                <w:szCs w:val="20"/>
              </w:rPr>
            </w:pPr>
            <w:ins w:id="1358" w:author="ERCOT" w:date="2025-09-18T20:17:00Z">
              <w:r w:rsidRPr="00A03B1B">
                <w:rPr>
                  <w:sz w:val="20"/>
                  <w:szCs w:val="20"/>
                </w:rPr>
                <w:lastRenderedPageBreak/>
                <w:t xml:space="preserve">DRRTP </w:t>
              </w:r>
              <w:r w:rsidRPr="00A03B1B">
                <w:rPr>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0559F822" w14:textId="77777777" w:rsidR="00A03B1B" w:rsidRPr="00A03B1B" w:rsidRDefault="00A03B1B" w:rsidP="00A03B1B">
            <w:pPr>
              <w:spacing w:after="60"/>
              <w:rPr>
                <w:ins w:id="1359" w:author="ERCOT" w:date="2025-09-18T20:17:00Z"/>
                <w:sz w:val="20"/>
                <w:szCs w:val="20"/>
              </w:rPr>
            </w:pPr>
            <w:ins w:id="1360" w:author="ERCOT" w:date="2025-09-18T20:17:00Z">
              <w:r w:rsidRPr="00A03B1B">
                <w:rPr>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6790F4D5" w14:textId="77777777" w:rsidR="00A03B1B" w:rsidRPr="00A03B1B" w:rsidRDefault="00A03B1B" w:rsidP="00A03B1B">
            <w:pPr>
              <w:spacing w:after="60"/>
              <w:rPr>
                <w:ins w:id="1361" w:author="ERCOT" w:date="2025-09-18T20:17:00Z"/>
                <w:i/>
                <w:sz w:val="20"/>
                <w:szCs w:val="20"/>
              </w:rPr>
            </w:pPr>
            <w:ins w:id="1362" w:author="ERCOT" w:date="2025-09-18T20:17:00Z">
              <w:r w:rsidRPr="00A03B1B">
                <w:rPr>
                  <w:i/>
                  <w:sz w:val="20"/>
                  <w:szCs w:val="20"/>
                </w:rPr>
                <w:t>Trade Purchases for Dispatchable Reliability Reserve Service for the QSE—</w:t>
              </w:r>
              <w:r w:rsidRPr="00A03B1B">
                <w:rPr>
                  <w:sz w:val="20"/>
                  <w:szCs w:val="20"/>
                </w:rPr>
                <w:t xml:space="preserve">The trade purchases for QSE </w:t>
              </w:r>
              <w:r w:rsidRPr="00A03B1B">
                <w:rPr>
                  <w:i/>
                  <w:sz w:val="20"/>
                  <w:szCs w:val="20"/>
                </w:rPr>
                <w:t>q</w:t>
              </w:r>
              <w:r w:rsidRPr="00A03B1B">
                <w:rPr>
                  <w:sz w:val="20"/>
                  <w:szCs w:val="20"/>
                </w:rPr>
                <w:t xml:space="preserve"> for DRRS for the </w:t>
              </w:r>
              <w:r w:rsidRPr="00A03B1B">
                <w:rPr>
                  <w:sz w:val="20"/>
                  <w:szCs w:val="18"/>
                </w:rPr>
                <w:t>Operating Hour</w:t>
              </w:r>
              <w:r w:rsidRPr="00A03B1B">
                <w:rPr>
                  <w:sz w:val="20"/>
                  <w:szCs w:val="20"/>
                </w:rPr>
                <w:t>.</w:t>
              </w:r>
            </w:ins>
          </w:p>
        </w:tc>
      </w:tr>
      <w:tr w:rsidR="00A03B1B" w:rsidRPr="00A03B1B" w14:paraId="0693E409" w14:textId="77777777" w:rsidTr="00B31BB1">
        <w:trPr>
          <w:cantSplit/>
          <w:ins w:id="1363"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0666D783" w14:textId="77777777" w:rsidR="00A03B1B" w:rsidRPr="00A03B1B" w:rsidRDefault="00A03B1B" w:rsidP="00A03B1B">
            <w:pPr>
              <w:spacing w:after="60"/>
              <w:rPr>
                <w:ins w:id="1364" w:author="ERCOT" w:date="2025-09-18T20:17:00Z"/>
                <w:sz w:val="20"/>
                <w:szCs w:val="20"/>
              </w:rPr>
            </w:pPr>
            <w:ins w:id="1365" w:author="ERCOT" w:date="2025-09-18T20:17:00Z">
              <w:r w:rsidRPr="00A03B1B">
                <w:rPr>
                  <w:sz w:val="20"/>
                  <w:szCs w:val="20"/>
                </w:rPr>
                <w:t xml:space="preserve">DRRTS </w:t>
              </w:r>
              <w:r w:rsidRPr="00A03B1B">
                <w:rPr>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32666CC5" w14:textId="77777777" w:rsidR="00A03B1B" w:rsidRPr="00A03B1B" w:rsidRDefault="00A03B1B" w:rsidP="00A03B1B">
            <w:pPr>
              <w:spacing w:after="60"/>
              <w:rPr>
                <w:ins w:id="1366" w:author="ERCOT" w:date="2025-09-18T20:17:00Z"/>
                <w:sz w:val="20"/>
                <w:szCs w:val="20"/>
              </w:rPr>
            </w:pPr>
            <w:ins w:id="1367" w:author="ERCOT" w:date="2025-09-18T20:17:00Z">
              <w:r w:rsidRPr="00A03B1B">
                <w:rPr>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1E67938A" w14:textId="77777777" w:rsidR="00A03B1B" w:rsidRPr="00A03B1B" w:rsidRDefault="00A03B1B" w:rsidP="00A03B1B">
            <w:pPr>
              <w:spacing w:after="60"/>
              <w:rPr>
                <w:ins w:id="1368" w:author="ERCOT" w:date="2025-09-18T20:17:00Z"/>
                <w:i/>
                <w:sz w:val="20"/>
                <w:szCs w:val="20"/>
              </w:rPr>
            </w:pPr>
            <w:ins w:id="1369" w:author="ERCOT" w:date="2025-09-18T20:17:00Z">
              <w:r w:rsidRPr="00A03B1B">
                <w:rPr>
                  <w:i/>
                  <w:sz w:val="20"/>
                  <w:szCs w:val="20"/>
                </w:rPr>
                <w:t>Trade Sales for Dispatchable Reliability Reserve Service for the QSE—</w:t>
              </w:r>
              <w:r w:rsidRPr="00A03B1B">
                <w:rPr>
                  <w:sz w:val="20"/>
                  <w:szCs w:val="20"/>
                </w:rPr>
                <w:t xml:space="preserve">The trade sales for QSE </w:t>
              </w:r>
              <w:r w:rsidRPr="00A03B1B">
                <w:rPr>
                  <w:i/>
                  <w:sz w:val="20"/>
                  <w:szCs w:val="20"/>
                </w:rPr>
                <w:t>q</w:t>
              </w:r>
              <w:r w:rsidRPr="00A03B1B">
                <w:rPr>
                  <w:sz w:val="20"/>
                  <w:szCs w:val="20"/>
                </w:rPr>
                <w:t xml:space="preserve"> for DRRS for the </w:t>
              </w:r>
              <w:r w:rsidRPr="00A03B1B">
                <w:rPr>
                  <w:sz w:val="20"/>
                  <w:szCs w:val="18"/>
                </w:rPr>
                <w:t>Operating Hour</w:t>
              </w:r>
              <w:r w:rsidRPr="00A03B1B">
                <w:rPr>
                  <w:sz w:val="20"/>
                  <w:szCs w:val="20"/>
                </w:rPr>
                <w:t>.</w:t>
              </w:r>
            </w:ins>
          </w:p>
        </w:tc>
      </w:tr>
      <w:tr w:rsidR="00A03B1B" w:rsidRPr="00A03B1B" w14:paraId="7028A30D" w14:textId="77777777" w:rsidTr="00B31BB1">
        <w:trPr>
          <w:cantSplit/>
          <w:ins w:id="1370"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729FEB02" w14:textId="77777777" w:rsidR="00A03B1B" w:rsidRPr="00A03B1B" w:rsidRDefault="00A03B1B" w:rsidP="00A03B1B">
            <w:pPr>
              <w:spacing w:after="60"/>
              <w:rPr>
                <w:ins w:id="1371" w:author="ERCOT" w:date="2025-09-18T20:17:00Z"/>
                <w:sz w:val="20"/>
                <w:szCs w:val="20"/>
              </w:rPr>
            </w:pPr>
            <w:ins w:id="1372" w:author="ERCOT" w:date="2025-09-18T20:17:00Z">
              <w:r w:rsidRPr="00A03B1B">
                <w:rPr>
                  <w:sz w:val="20"/>
                  <w:szCs w:val="20"/>
                </w:rPr>
                <w:t xml:space="preserve">TLMP </w:t>
              </w:r>
              <w:r w:rsidRPr="00A03B1B">
                <w:rPr>
                  <w:i/>
                  <w:sz w:val="20"/>
                  <w:szCs w:val="20"/>
                  <w:vertAlign w:val="subscript"/>
                </w:rPr>
                <w:t>y</w:t>
              </w:r>
            </w:ins>
          </w:p>
        </w:tc>
        <w:tc>
          <w:tcPr>
            <w:tcW w:w="623" w:type="pct"/>
            <w:tcBorders>
              <w:top w:val="single" w:sz="4" w:space="0" w:color="auto"/>
              <w:left w:val="single" w:sz="4" w:space="0" w:color="auto"/>
              <w:bottom w:val="single" w:sz="4" w:space="0" w:color="auto"/>
              <w:right w:val="single" w:sz="4" w:space="0" w:color="auto"/>
            </w:tcBorders>
            <w:hideMark/>
          </w:tcPr>
          <w:p w14:paraId="7C079F56" w14:textId="77777777" w:rsidR="00A03B1B" w:rsidRPr="00A03B1B" w:rsidRDefault="00A03B1B" w:rsidP="00A03B1B">
            <w:pPr>
              <w:spacing w:after="60"/>
              <w:rPr>
                <w:ins w:id="1373" w:author="ERCOT" w:date="2025-09-18T20:17:00Z"/>
                <w:sz w:val="20"/>
                <w:szCs w:val="20"/>
              </w:rPr>
            </w:pPr>
            <w:ins w:id="1374" w:author="ERCOT" w:date="2025-09-18T20:17:00Z">
              <w:r w:rsidRPr="00A03B1B">
                <w:rPr>
                  <w:sz w:val="20"/>
                  <w:szCs w:val="20"/>
                </w:rPr>
                <w:t>second</w:t>
              </w:r>
            </w:ins>
          </w:p>
        </w:tc>
        <w:tc>
          <w:tcPr>
            <w:tcW w:w="3098" w:type="pct"/>
            <w:tcBorders>
              <w:top w:val="single" w:sz="4" w:space="0" w:color="auto"/>
              <w:left w:val="single" w:sz="4" w:space="0" w:color="auto"/>
              <w:bottom w:val="single" w:sz="4" w:space="0" w:color="auto"/>
              <w:right w:val="single" w:sz="4" w:space="0" w:color="auto"/>
            </w:tcBorders>
            <w:hideMark/>
          </w:tcPr>
          <w:p w14:paraId="4B78B0EF" w14:textId="77777777" w:rsidR="00A03B1B" w:rsidRPr="00A03B1B" w:rsidRDefault="00A03B1B" w:rsidP="00A03B1B">
            <w:pPr>
              <w:spacing w:after="60"/>
              <w:rPr>
                <w:ins w:id="1375" w:author="ERCOT" w:date="2025-09-18T20:17:00Z"/>
                <w:i/>
                <w:sz w:val="20"/>
                <w:szCs w:val="20"/>
              </w:rPr>
            </w:pPr>
            <w:ins w:id="1376" w:author="ERCOT" w:date="2025-09-18T20:17:00Z">
              <w:r w:rsidRPr="00A03B1B">
                <w:rPr>
                  <w:i/>
                  <w:iCs/>
                  <w:sz w:val="20"/>
                  <w:szCs w:val="20"/>
                </w:rPr>
                <w:t xml:space="preserve">Duration of </w:t>
              </w:r>
              <w:r w:rsidRPr="00A03B1B">
                <w:rPr>
                  <w:i/>
                  <w:sz w:val="20"/>
                  <w:szCs w:val="20"/>
                </w:rPr>
                <w:t>SCED</w:t>
              </w:r>
              <w:r w:rsidRPr="00A03B1B">
                <w:rPr>
                  <w:i/>
                  <w:iCs/>
                  <w:sz w:val="20"/>
                  <w:szCs w:val="20"/>
                </w:rPr>
                <w:t xml:space="preserve"> interval per interval</w:t>
              </w:r>
              <w:r w:rsidRPr="00A03B1B">
                <w:rPr>
                  <w:iCs/>
                  <w:sz w:val="20"/>
                  <w:szCs w:val="20"/>
                </w:rPr>
                <w:t>—</w:t>
              </w:r>
              <w:r w:rsidRPr="00A03B1B">
                <w:rPr>
                  <w:sz w:val="20"/>
                  <w:szCs w:val="20"/>
                </w:rPr>
                <w:t xml:space="preserve">The duration of the SCED interval </w:t>
              </w:r>
              <w:r w:rsidRPr="00A03B1B">
                <w:rPr>
                  <w:i/>
                  <w:iCs/>
                  <w:sz w:val="20"/>
                  <w:szCs w:val="20"/>
                </w:rPr>
                <w:t>y</w:t>
              </w:r>
              <w:r w:rsidRPr="00A03B1B">
                <w:rPr>
                  <w:sz w:val="20"/>
                  <w:szCs w:val="20"/>
                </w:rPr>
                <w:t>.</w:t>
              </w:r>
            </w:ins>
          </w:p>
        </w:tc>
      </w:tr>
      <w:tr w:rsidR="00A03B1B" w:rsidRPr="00A03B1B" w14:paraId="64E00698" w14:textId="77777777" w:rsidTr="00B31BB1">
        <w:trPr>
          <w:cantSplit/>
          <w:ins w:id="1377"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62042EF2" w14:textId="77777777" w:rsidR="00A03B1B" w:rsidRPr="00A03B1B" w:rsidRDefault="00A03B1B" w:rsidP="00A03B1B">
            <w:pPr>
              <w:spacing w:after="60"/>
              <w:rPr>
                <w:ins w:id="1378" w:author="ERCOT" w:date="2025-09-18T20:17:00Z"/>
                <w:sz w:val="20"/>
                <w:szCs w:val="20"/>
              </w:rPr>
            </w:pPr>
            <w:ins w:id="1379" w:author="ERCOT" w:date="2025-09-18T20:17:00Z">
              <w:r w:rsidRPr="00A03B1B">
                <w:rPr>
                  <w:sz w:val="20"/>
                  <w:szCs w:val="20"/>
                </w:rPr>
                <w:t xml:space="preserve">RNWF </w:t>
              </w:r>
              <w:r w:rsidRPr="00A03B1B">
                <w:rPr>
                  <w:i/>
                  <w:sz w:val="20"/>
                  <w:szCs w:val="20"/>
                  <w:vertAlign w:val="subscript"/>
                </w:rPr>
                <w:t>y</w:t>
              </w:r>
            </w:ins>
          </w:p>
        </w:tc>
        <w:tc>
          <w:tcPr>
            <w:tcW w:w="623" w:type="pct"/>
            <w:tcBorders>
              <w:top w:val="single" w:sz="4" w:space="0" w:color="auto"/>
              <w:left w:val="single" w:sz="4" w:space="0" w:color="auto"/>
              <w:bottom w:val="single" w:sz="4" w:space="0" w:color="auto"/>
              <w:right w:val="single" w:sz="4" w:space="0" w:color="auto"/>
            </w:tcBorders>
            <w:hideMark/>
          </w:tcPr>
          <w:p w14:paraId="5589D241" w14:textId="77777777" w:rsidR="00A03B1B" w:rsidRPr="00A03B1B" w:rsidRDefault="00A03B1B" w:rsidP="00A03B1B">
            <w:pPr>
              <w:spacing w:after="60"/>
              <w:rPr>
                <w:ins w:id="1380" w:author="ERCOT" w:date="2025-09-18T20:17:00Z"/>
                <w:sz w:val="20"/>
                <w:szCs w:val="20"/>
              </w:rPr>
            </w:pPr>
            <w:ins w:id="1381" w:author="ERCOT" w:date="2025-09-18T20:17:00Z">
              <w:r w:rsidRPr="00A03B1B">
                <w:rPr>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2353E760" w14:textId="77777777" w:rsidR="00A03B1B" w:rsidRPr="00A03B1B" w:rsidRDefault="00A03B1B" w:rsidP="00A03B1B">
            <w:pPr>
              <w:spacing w:after="60"/>
              <w:rPr>
                <w:ins w:id="1382" w:author="ERCOT" w:date="2025-09-18T20:17:00Z"/>
                <w:i/>
                <w:sz w:val="20"/>
                <w:szCs w:val="20"/>
              </w:rPr>
            </w:pPr>
            <w:ins w:id="1383" w:author="ERCOT" w:date="2025-09-18T20:17:00Z">
              <w:r w:rsidRPr="00A03B1B">
                <w:rPr>
                  <w:i/>
                  <w:sz w:val="20"/>
                  <w:szCs w:val="20"/>
                </w:rPr>
                <w:t>Resource Node Weighting Factor per interval</w:t>
              </w:r>
              <w:r w:rsidRPr="00A03B1B">
                <w:rPr>
                  <w:iCs/>
                  <w:sz w:val="20"/>
                  <w:szCs w:val="20"/>
                </w:rPr>
                <w:t>—</w:t>
              </w:r>
              <w:r w:rsidRPr="00A03B1B">
                <w:rPr>
                  <w:sz w:val="20"/>
                  <w:szCs w:val="20"/>
                </w:rPr>
                <w:t xml:space="preserve">The weight used in the Ancillary Service award calculation for the portion of the SCED interval </w:t>
              </w:r>
              <w:r w:rsidRPr="00A03B1B">
                <w:rPr>
                  <w:i/>
                  <w:sz w:val="20"/>
                  <w:szCs w:val="20"/>
                </w:rPr>
                <w:t>y</w:t>
              </w:r>
              <w:r w:rsidRPr="00A03B1B">
                <w:rPr>
                  <w:sz w:val="20"/>
                  <w:szCs w:val="20"/>
                </w:rPr>
                <w:t xml:space="preserve"> within the Settlement Interval.</w:t>
              </w:r>
            </w:ins>
          </w:p>
        </w:tc>
      </w:tr>
      <w:tr w:rsidR="00A03B1B" w:rsidRPr="00A03B1B" w14:paraId="33FB8E78" w14:textId="77777777" w:rsidTr="00B31BB1">
        <w:trPr>
          <w:cantSplit/>
          <w:ins w:id="1384"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0169E252" w14:textId="77777777" w:rsidR="00A03B1B" w:rsidRPr="00A03B1B" w:rsidRDefault="00A03B1B" w:rsidP="00A03B1B">
            <w:pPr>
              <w:spacing w:after="60"/>
              <w:rPr>
                <w:ins w:id="1385" w:author="ERCOT" w:date="2025-09-18T20:17:00Z"/>
                <w:sz w:val="20"/>
                <w:szCs w:val="20"/>
              </w:rPr>
            </w:pPr>
            <w:ins w:id="1386" w:author="ERCOT" w:date="2025-09-18T20:17:00Z">
              <w:r w:rsidRPr="00A03B1B">
                <w:rPr>
                  <w:sz w:val="20"/>
                  <w:szCs w:val="20"/>
                </w:rPr>
                <w:t xml:space="preserve">DRRRWF </w:t>
              </w:r>
              <w:r w:rsidRPr="00A03B1B">
                <w:rPr>
                  <w:i/>
                  <w:sz w:val="20"/>
                  <w:szCs w:val="20"/>
                  <w:vertAlign w:val="subscript"/>
                </w:rPr>
                <w:t>q, r, y</w:t>
              </w:r>
            </w:ins>
          </w:p>
        </w:tc>
        <w:tc>
          <w:tcPr>
            <w:tcW w:w="623" w:type="pct"/>
            <w:tcBorders>
              <w:top w:val="single" w:sz="4" w:space="0" w:color="auto"/>
              <w:left w:val="single" w:sz="4" w:space="0" w:color="auto"/>
              <w:bottom w:val="single" w:sz="4" w:space="0" w:color="auto"/>
              <w:right w:val="single" w:sz="4" w:space="0" w:color="auto"/>
            </w:tcBorders>
            <w:hideMark/>
          </w:tcPr>
          <w:p w14:paraId="561C02E2" w14:textId="77777777" w:rsidR="00A03B1B" w:rsidRPr="00A03B1B" w:rsidRDefault="00A03B1B" w:rsidP="00A03B1B">
            <w:pPr>
              <w:spacing w:after="60"/>
              <w:rPr>
                <w:ins w:id="1387" w:author="ERCOT" w:date="2025-09-18T20:17:00Z"/>
                <w:sz w:val="20"/>
                <w:szCs w:val="20"/>
              </w:rPr>
            </w:pPr>
            <w:ins w:id="1388" w:author="ERCOT" w:date="2025-09-18T20:17:00Z">
              <w:r w:rsidRPr="00A03B1B">
                <w:rPr>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0BA7808E" w14:textId="77777777" w:rsidR="00A03B1B" w:rsidRPr="00A03B1B" w:rsidRDefault="00A03B1B" w:rsidP="00A03B1B">
            <w:pPr>
              <w:spacing w:after="60"/>
              <w:rPr>
                <w:ins w:id="1389" w:author="ERCOT" w:date="2025-09-18T20:17:00Z"/>
                <w:i/>
                <w:sz w:val="20"/>
                <w:szCs w:val="20"/>
              </w:rPr>
            </w:pPr>
            <w:ins w:id="1390" w:author="ERCOT" w:date="2025-09-18T20:17:00Z">
              <w:r w:rsidRPr="00A03B1B">
                <w:rPr>
                  <w:i/>
                  <w:sz w:val="20"/>
                  <w:szCs w:val="20"/>
                </w:rPr>
                <w:t>Dispatchable Reliability Reserve Service Resource Node Weighting Factor per interval</w:t>
              </w:r>
              <w:r w:rsidRPr="00A03B1B">
                <w:rPr>
                  <w:iCs/>
                  <w:sz w:val="20"/>
                  <w:szCs w:val="20"/>
                </w:rPr>
                <w:t>—</w:t>
              </w:r>
              <w:r w:rsidRPr="00A03B1B">
                <w:rPr>
                  <w:sz w:val="20"/>
                  <w:szCs w:val="20"/>
                </w:rPr>
                <w:t xml:space="preserve">The DRRS Resource weight, based on DRRS awards, used in the Real-Time MCPC calculation for the portion of the SCED interval </w:t>
              </w:r>
              <w:r w:rsidRPr="00A03B1B">
                <w:rPr>
                  <w:i/>
                  <w:sz w:val="20"/>
                  <w:szCs w:val="20"/>
                </w:rPr>
                <w:t>y</w:t>
              </w:r>
              <w:r w:rsidRPr="00A03B1B">
                <w:rPr>
                  <w:sz w:val="20"/>
                  <w:szCs w:val="20"/>
                </w:rPr>
                <w:t xml:space="preserve"> within the Settlement Interval. </w:t>
              </w:r>
              <w:r w:rsidRPr="00A03B1B">
                <w:rPr>
                  <w:i/>
                  <w:sz w:val="20"/>
                  <w:szCs w:val="20"/>
                </w:rPr>
                <w:t xml:space="preserve"> </w:t>
              </w:r>
              <w:r w:rsidRPr="00A03B1B">
                <w:rPr>
                  <w:sz w:val="20"/>
                  <w:szCs w:val="20"/>
                </w:rPr>
                <w:t xml:space="preserve">Where for a Combined Cycle Train, the Resource </w:t>
              </w:r>
              <w:r w:rsidRPr="00A03B1B">
                <w:rPr>
                  <w:i/>
                  <w:sz w:val="20"/>
                  <w:szCs w:val="20"/>
                </w:rPr>
                <w:t xml:space="preserve">r </w:t>
              </w:r>
              <w:r w:rsidRPr="00A03B1B">
                <w:rPr>
                  <w:sz w:val="20"/>
                  <w:szCs w:val="20"/>
                </w:rPr>
                <w:t xml:space="preserve">is a Combined Cycle Generation Resource within the Combined Cycle Train.   </w:t>
              </w:r>
            </w:ins>
          </w:p>
        </w:tc>
      </w:tr>
      <w:tr w:rsidR="00A03B1B" w:rsidRPr="00A03B1B" w14:paraId="5DE11B55" w14:textId="77777777" w:rsidTr="00B31BB1">
        <w:trPr>
          <w:cantSplit/>
          <w:ins w:id="1391"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549564FD" w14:textId="77777777" w:rsidR="00A03B1B" w:rsidRPr="00A03B1B" w:rsidRDefault="00A03B1B" w:rsidP="00A03B1B">
            <w:pPr>
              <w:spacing w:after="60"/>
              <w:rPr>
                <w:ins w:id="1392" w:author="ERCOT" w:date="2025-09-18T20:17:00Z"/>
                <w:sz w:val="20"/>
                <w:szCs w:val="20"/>
              </w:rPr>
            </w:pPr>
            <w:ins w:id="1393" w:author="ERCOT" w:date="2025-09-18T20:17:00Z">
              <w:r w:rsidRPr="00A03B1B">
                <w:rPr>
                  <w:i/>
                  <w:sz w:val="20"/>
                  <w:szCs w:val="20"/>
                </w:rPr>
                <w:t>r</w:t>
              </w:r>
            </w:ins>
          </w:p>
        </w:tc>
        <w:tc>
          <w:tcPr>
            <w:tcW w:w="623" w:type="pct"/>
            <w:tcBorders>
              <w:top w:val="single" w:sz="4" w:space="0" w:color="auto"/>
              <w:left w:val="single" w:sz="4" w:space="0" w:color="auto"/>
              <w:bottom w:val="single" w:sz="4" w:space="0" w:color="auto"/>
              <w:right w:val="single" w:sz="4" w:space="0" w:color="auto"/>
            </w:tcBorders>
            <w:hideMark/>
          </w:tcPr>
          <w:p w14:paraId="02501E1F" w14:textId="77777777" w:rsidR="00A03B1B" w:rsidRPr="00A03B1B" w:rsidRDefault="00A03B1B" w:rsidP="00A03B1B">
            <w:pPr>
              <w:spacing w:after="60"/>
              <w:rPr>
                <w:ins w:id="1394" w:author="ERCOT" w:date="2025-09-18T20:17:00Z"/>
                <w:sz w:val="20"/>
                <w:szCs w:val="20"/>
              </w:rPr>
            </w:pPr>
            <w:ins w:id="1395" w:author="ERCOT" w:date="2025-09-18T20:17:00Z">
              <w:r w:rsidRPr="00A03B1B">
                <w:rPr>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56A0476E" w14:textId="77777777" w:rsidR="00A03B1B" w:rsidRPr="00A03B1B" w:rsidRDefault="00A03B1B" w:rsidP="00A03B1B">
            <w:pPr>
              <w:spacing w:after="60"/>
              <w:rPr>
                <w:ins w:id="1396" w:author="ERCOT" w:date="2025-09-18T20:17:00Z"/>
                <w:i/>
                <w:sz w:val="20"/>
                <w:szCs w:val="20"/>
              </w:rPr>
            </w:pPr>
            <w:ins w:id="1397" w:author="ERCOT" w:date="2025-09-18T20:17:00Z">
              <w:r w:rsidRPr="00A03B1B">
                <w:rPr>
                  <w:sz w:val="20"/>
                  <w:szCs w:val="20"/>
                </w:rPr>
                <w:t>A Resource.</w:t>
              </w:r>
            </w:ins>
          </w:p>
        </w:tc>
      </w:tr>
      <w:tr w:rsidR="00A03B1B" w:rsidRPr="00A03B1B" w14:paraId="22195560" w14:textId="77777777" w:rsidTr="00B31BB1">
        <w:trPr>
          <w:cantSplit/>
          <w:ins w:id="1398"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1FE26A97" w14:textId="77777777" w:rsidR="00A03B1B" w:rsidRPr="00A03B1B" w:rsidRDefault="00A03B1B" w:rsidP="00A03B1B">
            <w:pPr>
              <w:spacing w:after="60"/>
              <w:rPr>
                <w:ins w:id="1399" w:author="ERCOT" w:date="2025-09-18T20:17:00Z"/>
                <w:i/>
                <w:sz w:val="20"/>
                <w:szCs w:val="20"/>
              </w:rPr>
            </w:pPr>
            <w:ins w:id="1400" w:author="ERCOT" w:date="2025-09-18T20:17:00Z">
              <w:r w:rsidRPr="00A03B1B">
                <w:rPr>
                  <w:i/>
                  <w:sz w:val="20"/>
                  <w:szCs w:val="20"/>
                </w:rPr>
                <w:t>q</w:t>
              </w:r>
            </w:ins>
          </w:p>
        </w:tc>
        <w:tc>
          <w:tcPr>
            <w:tcW w:w="623" w:type="pct"/>
            <w:tcBorders>
              <w:top w:val="single" w:sz="4" w:space="0" w:color="auto"/>
              <w:left w:val="single" w:sz="4" w:space="0" w:color="auto"/>
              <w:bottom w:val="single" w:sz="4" w:space="0" w:color="auto"/>
              <w:right w:val="single" w:sz="4" w:space="0" w:color="auto"/>
            </w:tcBorders>
            <w:hideMark/>
          </w:tcPr>
          <w:p w14:paraId="4C1FED1C" w14:textId="77777777" w:rsidR="00A03B1B" w:rsidRPr="00A03B1B" w:rsidRDefault="00A03B1B" w:rsidP="00A03B1B">
            <w:pPr>
              <w:spacing w:after="60"/>
              <w:rPr>
                <w:ins w:id="1401" w:author="ERCOT" w:date="2025-09-18T20:17:00Z"/>
                <w:sz w:val="20"/>
                <w:szCs w:val="20"/>
              </w:rPr>
            </w:pPr>
            <w:ins w:id="1402" w:author="ERCOT" w:date="2025-09-18T20:17:00Z">
              <w:r w:rsidRPr="00A03B1B">
                <w:rPr>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7FD8253B" w14:textId="77777777" w:rsidR="00A03B1B" w:rsidRPr="00A03B1B" w:rsidRDefault="00A03B1B" w:rsidP="00A03B1B">
            <w:pPr>
              <w:spacing w:after="60"/>
              <w:rPr>
                <w:ins w:id="1403" w:author="ERCOT" w:date="2025-09-18T20:17:00Z"/>
                <w:sz w:val="20"/>
                <w:szCs w:val="20"/>
              </w:rPr>
            </w:pPr>
            <w:ins w:id="1404" w:author="ERCOT" w:date="2025-09-18T20:17:00Z">
              <w:r w:rsidRPr="00A03B1B">
                <w:rPr>
                  <w:sz w:val="20"/>
                  <w:szCs w:val="20"/>
                </w:rPr>
                <w:t>A QSE.</w:t>
              </w:r>
            </w:ins>
          </w:p>
        </w:tc>
      </w:tr>
      <w:tr w:rsidR="00A03B1B" w:rsidRPr="00A03B1B" w14:paraId="3B2D85B4" w14:textId="77777777" w:rsidTr="00B31BB1">
        <w:trPr>
          <w:cantSplit/>
          <w:ins w:id="1405"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0ED10FA" w14:textId="77777777" w:rsidR="00A03B1B" w:rsidRPr="00A03B1B" w:rsidRDefault="00A03B1B" w:rsidP="00A03B1B">
            <w:pPr>
              <w:spacing w:after="60"/>
              <w:rPr>
                <w:ins w:id="1406" w:author="ERCOT" w:date="2025-09-18T20:17:00Z"/>
                <w:i/>
                <w:sz w:val="20"/>
                <w:szCs w:val="20"/>
              </w:rPr>
            </w:pPr>
            <w:ins w:id="1407" w:author="ERCOT" w:date="2025-09-18T20:17:00Z">
              <w:r w:rsidRPr="00A03B1B">
                <w:rPr>
                  <w:i/>
                  <w:sz w:val="20"/>
                  <w:szCs w:val="20"/>
                </w:rPr>
                <w:t>y</w:t>
              </w:r>
            </w:ins>
          </w:p>
        </w:tc>
        <w:tc>
          <w:tcPr>
            <w:tcW w:w="623" w:type="pct"/>
            <w:tcBorders>
              <w:top w:val="single" w:sz="4" w:space="0" w:color="auto"/>
              <w:left w:val="single" w:sz="4" w:space="0" w:color="auto"/>
              <w:bottom w:val="single" w:sz="4" w:space="0" w:color="auto"/>
              <w:right w:val="single" w:sz="4" w:space="0" w:color="auto"/>
            </w:tcBorders>
            <w:hideMark/>
          </w:tcPr>
          <w:p w14:paraId="61B11D23" w14:textId="77777777" w:rsidR="00A03B1B" w:rsidRPr="00A03B1B" w:rsidRDefault="00A03B1B" w:rsidP="00A03B1B">
            <w:pPr>
              <w:spacing w:after="60"/>
              <w:rPr>
                <w:ins w:id="1408" w:author="ERCOT" w:date="2025-09-18T20:17:00Z"/>
                <w:sz w:val="20"/>
                <w:szCs w:val="20"/>
              </w:rPr>
            </w:pPr>
            <w:ins w:id="1409" w:author="ERCOT" w:date="2025-09-18T20:17:00Z">
              <w:r w:rsidRPr="00A03B1B">
                <w:rPr>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62B7AB25" w14:textId="77777777" w:rsidR="00A03B1B" w:rsidRPr="00A03B1B" w:rsidRDefault="00A03B1B" w:rsidP="00A03B1B">
            <w:pPr>
              <w:spacing w:after="60"/>
              <w:rPr>
                <w:ins w:id="1410" w:author="ERCOT" w:date="2025-09-18T20:17:00Z"/>
                <w:sz w:val="20"/>
                <w:szCs w:val="20"/>
              </w:rPr>
            </w:pPr>
            <w:ins w:id="1411" w:author="ERCOT" w:date="2025-09-18T20:17:00Z">
              <w:r w:rsidRPr="00A03B1B">
                <w:rPr>
                  <w:sz w:val="20"/>
                  <w:szCs w:val="20"/>
                </w:rPr>
                <w:t>A SCED interval in the 15-minute Settlement Interval.</w:t>
              </w:r>
            </w:ins>
          </w:p>
        </w:tc>
      </w:tr>
    </w:tbl>
    <w:p w14:paraId="5C6F2D5F" w14:textId="77777777" w:rsidR="00A03B1B" w:rsidRPr="00A03B1B" w:rsidRDefault="00A03B1B" w:rsidP="00A03B1B">
      <w:pPr>
        <w:spacing w:before="240" w:after="240"/>
        <w:rPr>
          <w:ins w:id="1412" w:author="ERCOT" w:date="2025-09-18T20:17:00Z"/>
          <w:szCs w:val="20"/>
        </w:rPr>
      </w:pPr>
      <w:ins w:id="1413" w:author="ERCOT" w:date="2025-09-18T20:17:00Z">
        <w:r w:rsidRPr="00A03B1B">
          <w:rPr>
            <w:szCs w:val="20"/>
          </w:rPr>
          <w:t>(2)</w:t>
        </w:r>
        <w:r w:rsidRPr="00A03B1B">
          <w:rPr>
            <w:szCs w:val="20"/>
          </w:rPr>
          <w:tab/>
          <w:t>DRRS Only Charge:</w:t>
        </w:r>
      </w:ins>
    </w:p>
    <w:p w14:paraId="302C6D54" w14:textId="77777777" w:rsidR="00A03B1B" w:rsidRPr="00A03B1B" w:rsidRDefault="00A03B1B" w:rsidP="00A03B1B">
      <w:pPr>
        <w:tabs>
          <w:tab w:val="left" w:pos="2250"/>
          <w:tab w:val="left" w:pos="3150"/>
          <w:tab w:val="left" w:pos="3960"/>
        </w:tabs>
        <w:spacing w:after="240"/>
        <w:ind w:left="3960" w:hanging="3240"/>
        <w:rPr>
          <w:ins w:id="1414" w:author="ERCOT" w:date="2025-09-18T20:17:00Z"/>
          <w:b/>
          <w:bCs/>
        </w:rPr>
      </w:pPr>
      <w:ins w:id="1415" w:author="ERCOT" w:date="2025-09-18T20:17:00Z">
        <w:r w:rsidRPr="00A03B1B">
          <w:rPr>
            <w:b/>
            <w:bCs/>
          </w:rPr>
          <w:t>RTDRROAMT</w:t>
        </w:r>
        <w:r w:rsidRPr="00A03B1B">
          <w:rPr>
            <w:b/>
            <w:bCs/>
            <w:i/>
            <w:vertAlign w:val="subscript"/>
          </w:rPr>
          <w:t xml:space="preserve"> q  </w:t>
        </w:r>
        <w:r w:rsidRPr="00A03B1B">
          <w:rPr>
            <w:b/>
            <w:bCs/>
          </w:rPr>
          <w:t xml:space="preserve">= </w:t>
        </w:r>
        <w:r w:rsidRPr="00A03B1B">
          <w:rPr>
            <w:b/>
            <w:bCs/>
          </w:rPr>
          <w:tab/>
          <w:t xml:space="preserve">(1/4) * DADRROAWD </w:t>
        </w:r>
        <w:r w:rsidRPr="00A03B1B">
          <w:rPr>
            <w:b/>
            <w:bCs/>
            <w:i/>
            <w:vertAlign w:val="subscript"/>
          </w:rPr>
          <w:t>q</w:t>
        </w:r>
        <w:r w:rsidRPr="00A03B1B">
          <w:rPr>
            <w:b/>
            <w:bCs/>
          </w:rPr>
          <w:t xml:space="preserve"> * RTMCPCDRR</w:t>
        </w:r>
      </w:ins>
    </w:p>
    <w:p w14:paraId="336B04DC" w14:textId="77777777" w:rsidR="00A03B1B" w:rsidRPr="00A03B1B" w:rsidRDefault="00A03B1B" w:rsidP="00A03B1B">
      <w:pPr>
        <w:ind w:left="720" w:hanging="720"/>
        <w:rPr>
          <w:ins w:id="1416" w:author="ERCOT" w:date="2025-09-18T20:17:00Z"/>
          <w:b/>
          <w:iCs/>
        </w:rPr>
      </w:pPr>
      <w:ins w:id="1417" w:author="ERCOT" w:date="2025-09-18T20:17:00Z">
        <w:r w:rsidRPr="00A03B1B">
          <w:rPr>
            <w:iCs/>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A03B1B" w:rsidRPr="00A03B1B" w14:paraId="7EA814D9" w14:textId="77777777" w:rsidTr="00B31BB1">
        <w:trPr>
          <w:cantSplit/>
          <w:tblHeader/>
          <w:ins w:id="1418"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2BA6417E" w14:textId="77777777" w:rsidR="00A03B1B" w:rsidRPr="00A03B1B" w:rsidRDefault="00A03B1B" w:rsidP="00A03B1B">
            <w:pPr>
              <w:spacing w:after="120"/>
              <w:rPr>
                <w:ins w:id="1419" w:author="ERCOT" w:date="2025-09-18T20:17:00Z"/>
                <w:b/>
                <w:iCs/>
                <w:sz w:val="20"/>
                <w:szCs w:val="20"/>
              </w:rPr>
            </w:pPr>
            <w:ins w:id="1420" w:author="ERCOT" w:date="2025-09-18T20:17:00Z">
              <w:r w:rsidRPr="00A03B1B">
                <w:rPr>
                  <w:b/>
                  <w:iCs/>
                  <w:sz w:val="20"/>
                  <w:szCs w:val="20"/>
                </w:rPr>
                <w:t>Variable</w:t>
              </w:r>
            </w:ins>
          </w:p>
        </w:tc>
        <w:tc>
          <w:tcPr>
            <w:tcW w:w="623" w:type="pct"/>
            <w:tcBorders>
              <w:top w:val="single" w:sz="4" w:space="0" w:color="auto"/>
              <w:left w:val="single" w:sz="4" w:space="0" w:color="auto"/>
              <w:bottom w:val="single" w:sz="4" w:space="0" w:color="auto"/>
              <w:right w:val="single" w:sz="4" w:space="0" w:color="auto"/>
            </w:tcBorders>
            <w:hideMark/>
          </w:tcPr>
          <w:p w14:paraId="242B42E3" w14:textId="77777777" w:rsidR="00A03B1B" w:rsidRPr="00A03B1B" w:rsidRDefault="00A03B1B" w:rsidP="00A03B1B">
            <w:pPr>
              <w:spacing w:after="120"/>
              <w:rPr>
                <w:ins w:id="1421" w:author="ERCOT" w:date="2025-09-18T20:17:00Z"/>
                <w:b/>
                <w:iCs/>
                <w:sz w:val="20"/>
                <w:szCs w:val="20"/>
              </w:rPr>
            </w:pPr>
            <w:ins w:id="1422" w:author="ERCOT" w:date="2025-09-18T20:17:00Z">
              <w:r w:rsidRPr="00A03B1B">
                <w:rPr>
                  <w:b/>
                  <w:iCs/>
                  <w:sz w:val="20"/>
                  <w:szCs w:val="20"/>
                </w:rPr>
                <w:t>Unit</w:t>
              </w:r>
            </w:ins>
          </w:p>
        </w:tc>
        <w:tc>
          <w:tcPr>
            <w:tcW w:w="3098" w:type="pct"/>
            <w:tcBorders>
              <w:top w:val="single" w:sz="4" w:space="0" w:color="auto"/>
              <w:left w:val="single" w:sz="4" w:space="0" w:color="auto"/>
              <w:bottom w:val="single" w:sz="4" w:space="0" w:color="auto"/>
              <w:right w:val="single" w:sz="4" w:space="0" w:color="auto"/>
            </w:tcBorders>
            <w:hideMark/>
          </w:tcPr>
          <w:p w14:paraId="2AB1B637" w14:textId="77777777" w:rsidR="00A03B1B" w:rsidRPr="00A03B1B" w:rsidRDefault="00A03B1B" w:rsidP="00A03B1B">
            <w:pPr>
              <w:spacing w:after="120"/>
              <w:rPr>
                <w:ins w:id="1423" w:author="ERCOT" w:date="2025-09-18T20:17:00Z"/>
                <w:b/>
                <w:iCs/>
                <w:sz w:val="20"/>
                <w:szCs w:val="20"/>
              </w:rPr>
            </w:pPr>
            <w:ins w:id="1424" w:author="ERCOT" w:date="2025-09-18T20:17:00Z">
              <w:r w:rsidRPr="00A03B1B">
                <w:rPr>
                  <w:b/>
                  <w:iCs/>
                  <w:sz w:val="20"/>
                  <w:szCs w:val="20"/>
                </w:rPr>
                <w:t>Description</w:t>
              </w:r>
            </w:ins>
          </w:p>
        </w:tc>
      </w:tr>
      <w:tr w:rsidR="00A03B1B" w:rsidRPr="00A03B1B" w14:paraId="00AA6692" w14:textId="77777777" w:rsidTr="00B31BB1">
        <w:trPr>
          <w:cantSplit/>
          <w:ins w:id="1425"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1134C3DE" w14:textId="77777777" w:rsidR="00A03B1B" w:rsidRPr="00A03B1B" w:rsidRDefault="00A03B1B" w:rsidP="00A03B1B">
            <w:pPr>
              <w:spacing w:after="60"/>
              <w:rPr>
                <w:ins w:id="1426" w:author="ERCOT" w:date="2025-09-18T20:17:00Z"/>
                <w:sz w:val="20"/>
                <w:szCs w:val="20"/>
              </w:rPr>
            </w:pPr>
            <w:ins w:id="1427" w:author="ERCOT" w:date="2025-09-18T20:17:00Z">
              <w:r w:rsidRPr="00A03B1B">
                <w:rPr>
                  <w:sz w:val="20"/>
                  <w:szCs w:val="20"/>
                </w:rPr>
                <w:t xml:space="preserve">RTDRROAMT </w:t>
              </w:r>
              <w:r w:rsidRPr="00A03B1B">
                <w:rPr>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304AD904" w14:textId="77777777" w:rsidR="00A03B1B" w:rsidRPr="00A03B1B" w:rsidRDefault="00A03B1B" w:rsidP="00A03B1B">
            <w:pPr>
              <w:spacing w:after="60"/>
              <w:rPr>
                <w:ins w:id="1428" w:author="ERCOT" w:date="2025-09-18T20:17:00Z"/>
                <w:sz w:val="20"/>
                <w:szCs w:val="20"/>
              </w:rPr>
            </w:pPr>
            <w:ins w:id="1429" w:author="ERCOT" w:date="2025-09-18T20:17:00Z">
              <w:r w:rsidRPr="00A03B1B">
                <w:rPr>
                  <w:sz w:val="20"/>
                  <w:szCs w:val="20"/>
                </w:rPr>
                <w:t>$</w:t>
              </w:r>
            </w:ins>
          </w:p>
        </w:tc>
        <w:tc>
          <w:tcPr>
            <w:tcW w:w="3098" w:type="pct"/>
            <w:tcBorders>
              <w:top w:val="single" w:sz="4" w:space="0" w:color="auto"/>
              <w:left w:val="single" w:sz="4" w:space="0" w:color="auto"/>
              <w:bottom w:val="single" w:sz="4" w:space="0" w:color="auto"/>
              <w:right w:val="single" w:sz="4" w:space="0" w:color="auto"/>
            </w:tcBorders>
            <w:hideMark/>
          </w:tcPr>
          <w:p w14:paraId="42743F3A" w14:textId="77777777" w:rsidR="00A03B1B" w:rsidRPr="00A03B1B" w:rsidRDefault="00A03B1B" w:rsidP="00A03B1B">
            <w:pPr>
              <w:spacing w:after="60"/>
              <w:rPr>
                <w:ins w:id="1430" w:author="ERCOT" w:date="2025-09-18T20:17:00Z"/>
                <w:i/>
                <w:sz w:val="20"/>
                <w:szCs w:val="20"/>
              </w:rPr>
            </w:pPr>
            <w:ins w:id="1431" w:author="ERCOT" w:date="2025-09-18T20:17:00Z">
              <w:r w:rsidRPr="00A03B1B">
                <w:rPr>
                  <w:i/>
                  <w:sz w:val="20"/>
                  <w:szCs w:val="20"/>
                </w:rPr>
                <w:t>Real-Time Dispatchable Reliability Reserve Service Only Amount for the QSE—</w:t>
              </w:r>
              <w:r w:rsidRPr="00A03B1B">
                <w:rPr>
                  <w:sz w:val="20"/>
                  <w:szCs w:val="20"/>
                </w:rPr>
                <w:t xml:space="preserve">The total charge to QSE </w:t>
              </w:r>
              <w:r w:rsidRPr="00A03B1B">
                <w:rPr>
                  <w:i/>
                  <w:sz w:val="20"/>
                  <w:szCs w:val="20"/>
                </w:rPr>
                <w:t>q</w:t>
              </w:r>
              <w:r w:rsidRPr="00A03B1B">
                <w:rPr>
                  <w:sz w:val="20"/>
                  <w:szCs w:val="20"/>
                </w:rPr>
                <w:t xml:space="preserve"> in Real-Time for DRRS only awards for each 15-minute Settlement Interval.</w:t>
              </w:r>
            </w:ins>
          </w:p>
        </w:tc>
      </w:tr>
      <w:tr w:rsidR="00A03B1B" w:rsidRPr="00A03B1B" w14:paraId="3F7792E8" w14:textId="77777777" w:rsidTr="00B31BB1">
        <w:trPr>
          <w:cantSplit/>
          <w:ins w:id="1432"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242DA1FE" w14:textId="77777777" w:rsidR="00A03B1B" w:rsidRPr="00A03B1B" w:rsidRDefault="00A03B1B" w:rsidP="00A03B1B">
            <w:pPr>
              <w:spacing w:after="60"/>
              <w:rPr>
                <w:ins w:id="1433" w:author="ERCOT" w:date="2025-09-18T20:17:00Z"/>
                <w:sz w:val="20"/>
                <w:szCs w:val="20"/>
              </w:rPr>
            </w:pPr>
            <w:ins w:id="1434" w:author="ERCOT" w:date="2025-09-18T20:17:00Z">
              <w:r w:rsidRPr="00A03B1B">
                <w:rPr>
                  <w:sz w:val="20"/>
                  <w:szCs w:val="20"/>
                </w:rPr>
                <w:t xml:space="preserve">DADRROAWD </w:t>
              </w:r>
              <w:r w:rsidRPr="00A03B1B">
                <w:rPr>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05AC5489" w14:textId="77777777" w:rsidR="00A03B1B" w:rsidRPr="00A03B1B" w:rsidRDefault="00A03B1B" w:rsidP="00A03B1B">
            <w:pPr>
              <w:spacing w:after="60"/>
              <w:rPr>
                <w:ins w:id="1435" w:author="ERCOT" w:date="2025-09-18T20:17:00Z"/>
                <w:sz w:val="20"/>
                <w:szCs w:val="20"/>
              </w:rPr>
            </w:pPr>
            <w:ins w:id="1436" w:author="ERCOT" w:date="2025-09-18T20:17:00Z">
              <w:r w:rsidRPr="00A03B1B">
                <w:rPr>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3F33C0C8" w14:textId="77777777" w:rsidR="00A03B1B" w:rsidRPr="00A03B1B" w:rsidRDefault="00A03B1B" w:rsidP="00A03B1B">
            <w:pPr>
              <w:spacing w:after="60"/>
              <w:rPr>
                <w:ins w:id="1437" w:author="ERCOT" w:date="2025-09-18T20:17:00Z"/>
                <w:i/>
                <w:sz w:val="20"/>
                <w:szCs w:val="20"/>
              </w:rPr>
            </w:pPr>
            <w:ins w:id="1438" w:author="ERCOT" w:date="2025-09-18T20:17:00Z">
              <w:r w:rsidRPr="00A03B1B">
                <w:rPr>
                  <w:i/>
                  <w:sz w:val="20"/>
                  <w:szCs w:val="20"/>
                </w:rPr>
                <w:t xml:space="preserve">Day-Ahead Dispatchable Reliability </w:t>
              </w:r>
            </w:ins>
            <w:ins w:id="1439" w:author="ERCOT" w:date="2025-10-24T21:13:00Z">
              <w:r w:rsidRPr="00A03B1B">
                <w:rPr>
                  <w:i/>
                  <w:iCs/>
                  <w:sz w:val="20"/>
                  <w:szCs w:val="20"/>
                </w:rPr>
                <w:t xml:space="preserve">Reserve </w:t>
              </w:r>
            </w:ins>
            <w:ins w:id="1440" w:author="ERCOT" w:date="2025-09-18T20:17:00Z">
              <w:r w:rsidRPr="00A03B1B">
                <w:rPr>
                  <w:i/>
                  <w:sz w:val="20"/>
                  <w:szCs w:val="20"/>
                </w:rPr>
                <w:t>Service</w:t>
              </w:r>
              <w:del w:id="1441" w:author="ERCOT" w:date="2025-10-24T21:13:00Z">
                <w:r w:rsidRPr="00A03B1B">
                  <w:rPr>
                    <w:i/>
                    <w:sz w:val="20"/>
                    <w:szCs w:val="20"/>
                  </w:rPr>
                  <w:delText xml:space="preserve"> </w:delText>
                </w:r>
              </w:del>
            </w:ins>
            <w:ins w:id="1442" w:author="ERCOT" w:date="2025-10-24T21:13:00Z">
              <w:r w:rsidRPr="00A03B1B">
                <w:rPr>
                  <w:i/>
                  <w:iCs/>
                  <w:sz w:val="20"/>
                  <w:szCs w:val="20"/>
                </w:rPr>
                <w:t>-</w:t>
              </w:r>
            </w:ins>
            <w:ins w:id="1443" w:author="ERCOT" w:date="2025-09-18T20:17:00Z">
              <w:r w:rsidRPr="00A03B1B">
                <w:rPr>
                  <w:i/>
                  <w:sz w:val="20"/>
                  <w:szCs w:val="20"/>
                </w:rPr>
                <w:t>Only Award for the QSE</w:t>
              </w:r>
              <w:r w:rsidRPr="00A03B1B">
                <w:rPr>
                  <w:rFonts w:ascii="Symbol" w:eastAsia="Symbol" w:hAnsi="Symbol" w:cs="Symbol"/>
                  <w:sz w:val="20"/>
                  <w:szCs w:val="20"/>
                </w:rPr>
                <w:t>¾</w:t>
              </w:r>
              <w:r w:rsidRPr="00A03B1B">
                <w:rPr>
                  <w:sz w:val="20"/>
                  <w:szCs w:val="20"/>
                </w:rPr>
                <w:t>The DRRS</w:t>
              </w:r>
            </w:ins>
            <w:ins w:id="1444" w:author="ERCOT" w:date="2025-10-24T21:13:00Z">
              <w:r w:rsidRPr="00A03B1B">
                <w:rPr>
                  <w:sz w:val="20"/>
                  <w:szCs w:val="20"/>
                </w:rPr>
                <w:t>-</w:t>
              </w:r>
            </w:ins>
            <w:ins w:id="1445" w:author="ERCOT" w:date="2025-09-18T20:17:00Z">
              <w:del w:id="1446" w:author="ERCOT" w:date="2025-10-24T21:13:00Z">
                <w:r w:rsidRPr="00A03B1B">
                  <w:rPr>
                    <w:sz w:val="20"/>
                    <w:szCs w:val="20"/>
                  </w:rPr>
                  <w:delText xml:space="preserve"> </w:delText>
                </w:r>
              </w:del>
              <w:r w:rsidRPr="00A03B1B">
                <w:rPr>
                  <w:sz w:val="20"/>
                  <w:szCs w:val="20"/>
                </w:rPr>
                <w:t xml:space="preserve">only capacity awarded in the DAM to the QSE </w:t>
              </w:r>
              <w:r w:rsidRPr="00A03B1B">
                <w:rPr>
                  <w:i/>
                  <w:sz w:val="20"/>
                  <w:szCs w:val="20"/>
                </w:rPr>
                <w:t>q</w:t>
              </w:r>
              <w:r w:rsidRPr="00A03B1B">
                <w:rPr>
                  <w:sz w:val="20"/>
                  <w:szCs w:val="20"/>
                </w:rPr>
                <w:t xml:space="preserve"> for the Operating Hour.</w:t>
              </w:r>
            </w:ins>
          </w:p>
        </w:tc>
      </w:tr>
      <w:tr w:rsidR="00A03B1B" w:rsidRPr="00A03B1B" w14:paraId="6A5ECA03" w14:textId="77777777" w:rsidTr="00B31BB1">
        <w:trPr>
          <w:cantSplit/>
          <w:ins w:id="1447"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694BB322" w14:textId="77777777" w:rsidR="00A03B1B" w:rsidRPr="00A03B1B" w:rsidRDefault="00A03B1B" w:rsidP="00A03B1B">
            <w:pPr>
              <w:spacing w:after="60"/>
              <w:rPr>
                <w:ins w:id="1448" w:author="ERCOT" w:date="2025-09-18T20:17:00Z"/>
                <w:sz w:val="20"/>
                <w:szCs w:val="20"/>
              </w:rPr>
            </w:pPr>
            <w:ins w:id="1449" w:author="ERCOT" w:date="2025-09-18T20:17:00Z">
              <w:r w:rsidRPr="00A03B1B">
                <w:rPr>
                  <w:sz w:val="20"/>
                  <w:szCs w:val="20"/>
                </w:rPr>
                <w:t>RTMCPCDRR</w:t>
              </w:r>
            </w:ins>
          </w:p>
        </w:tc>
        <w:tc>
          <w:tcPr>
            <w:tcW w:w="623" w:type="pct"/>
            <w:tcBorders>
              <w:top w:val="single" w:sz="4" w:space="0" w:color="auto"/>
              <w:left w:val="single" w:sz="4" w:space="0" w:color="auto"/>
              <w:bottom w:val="single" w:sz="4" w:space="0" w:color="auto"/>
              <w:right w:val="single" w:sz="4" w:space="0" w:color="auto"/>
            </w:tcBorders>
            <w:hideMark/>
          </w:tcPr>
          <w:p w14:paraId="18240BED" w14:textId="77777777" w:rsidR="00A03B1B" w:rsidRPr="00A03B1B" w:rsidRDefault="00A03B1B" w:rsidP="00A03B1B">
            <w:pPr>
              <w:spacing w:after="60"/>
              <w:rPr>
                <w:ins w:id="1450" w:author="ERCOT" w:date="2025-09-18T20:17:00Z"/>
                <w:sz w:val="20"/>
                <w:szCs w:val="20"/>
              </w:rPr>
            </w:pPr>
            <w:ins w:id="1451" w:author="ERCOT" w:date="2025-09-18T20:17:00Z">
              <w:r w:rsidRPr="00A03B1B">
                <w:rPr>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39EA3E24" w14:textId="77777777" w:rsidR="00A03B1B" w:rsidRPr="00A03B1B" w:rsidRDefault="00A03B1B" w:rsidP="00A03B1B">
            <w:pPr>
              <w:spacing w:after="60"/>
              <w:rPr>
                <w:ins w:id="1452" w:author="ERCOT" w:date="2025-09-18T20:17:00Z"/>
                <w:i/>
                <w:sz w:val="20"/>
                <w:szCs w:val="20"/>
              </w:rPr>
            </w:pPr>
            <w:ins w:id="1453" w:author="ERCOT" w:date="2025-09-18T20:17:00Z">
              <w:r w:rsidRPr="00A03B1B">
                <w:rPr>
                  <w:i/>
                  <w:sz w:val="20"/>
                  <w:szCs w:val="20"/>
                </w:rPr>
                <w:t>Real-Time Market Clearing Price</w:t>
              </w:r>
              <w:r w:rsidRPr="00A03B1B">
                <w:rPr>
                  <w:bCs/>
                  <w:i/>
                  <w:sz w:val="20"/>
                  <w:szCs w:val="20"/>
                  <w:lang w:val="pt-BR"/>
                </w:rPr>
                <w:t xml:space="preserve"> for Capacity</w:t>
              </w:r>
              <w:r w:rsidRPr="00A03B1B">
                <w:rPr>
                  <w:i/>
                  <w:sz w:val="20"/>
                  <w:szCs w:val="20"/>
                </w:rPr>
                <w:t xml:space="preserve"> for Dispatchable Reliability Reserve Service</w:t>
              </w:r>
              <w:r w:rsidRPr="00A03B1B">
                <w:rPr>
                  <w:sz w:val="20"/>
                  <w:szCs w:val="20"/>
                </w:rPr>
                <w:t>—The Real-Time MCPC for DRRS for the 15-minute Settlement Interval.</w:t>
              </w:r>
            </w:ins>
          </w:p>
        </w:tc>
      </w:tr>
      <w:tr w:rsidR="00A03B1B" w:rsidRPr="00A03B1B" w14:paraId="7686D4A4" w14:textId="77777777" w:rsidTr="00B31BB1">
        <w:trPr>
          <w:cantSplit/>
          <w:ins w:id="1454"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5178B43F" w14:textId="77777777" w:rsidR="00A03B1B" w:rsidRPr="00A03B1B" w:rsidRDefault="00A03B1B" w:rsidP="00A03B1B">
            <w:pPr>
              <w:spacing w:after="60"/>
              <w:rPr>
                <w:ins w:id="1455" w:author="ERCOT" w:date="2025-09-18T20:17:00Z"/>
                <w:i/>
                <w:sz w:val="20"/>
                <w:szCs w:val="20"/>
              </w:rPr>
            </w:pPr>
            <w:ins w:id="1456" w:author="ERCOT" w:date="2025-09-18T20:17:00Z">
              <w:r w:rsidRPr="00A03B1B">
                <w:rPr>
                  <w:i/>
                  <w:sz w:val="20"/>
                  <w:szCs w:val="20"/>
                </w:rPr>
                <w:t>q</w:t>
              </w:r>
            </w:ins>
          </w:p>
        </w:tc>
        <w:tc>
          <w:tcPr>
            <w:tcW w:w="623" w:type="pct"/>
            <w:tcBorders>
              <w:top w:val="single" w:sz="4" w:space="0" w:color="auto"/>
              <w:left w:val="single" w:sz="4" w:space="0" w:color="auto"/>
              <w:bottom w:val="single" w:sz="4" w:space="0" w:color="auto"/>
              <w:right w:val="single" w:sz="4" w:space="0" w:color="auto"/>
            </w:tcBorders>
            <w:hideMark/>
          </w:tcPr>
          <w:p w14:paraId="1EA7C8F4" w14:textId="77777777" w:rsidR="00A03B1B" w:rsidRPr="00A03B1B" w:rsidRDefault="00A03B1B" w:rsidP="00A03B1B">
            <w:pPr>
              <w:spacing w:after="60"/>
              <w:rPr>
                <w:ins w:id="1457" w:author="ERCOT" w:date="2025-09-18T20:17:00Z"/>
                <w:sz w:val="20"/>
                <w:szCs w:val="20"/>
              </w:rPr>
            </w:pPr>
            <w:ins w:id="1458" w:author="ERCOT" w:date="2025-09-18T20:17:00Z">
              <w:r w:rsidRPr="00A03B1B">
                <w:rPr>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25D4F9FB" w14:textId="77777777" w:rsidR="00A03B1B" w:rsidRPr="00A03B1B" w:rsidRDefault="00A03B1B" w:rsidP="00A03B1B">
            <w:pPr>
              <w:spacing w:after="60"/>
              <w:rPr>
                <w:ins w:id="1459" w:author="ERCOT" w:date="2025-09-18T20:17:00Z"/>
                <w:sz w:val="20"/>
                <w:szCs w:val="20"/>
              </w:rPr>
            </w:pPr>
            <w:ins w:id="1460" w:author="ERCOT" w:date="2025-09-18T20:17:00Z">
              <w:r w:rsidRPr="00A03B1B">
                <w:rPr>
                  <w:sz w:val="20"/>
                  <w:szCs w:val="20"/>
                </w:rPr>
                <w:t>A QSE.</w:t>
              </w:r>
            </w:ins>
          </w:p>
        </w:tc>
      </w:tr>
    </w:tbl>
    <w:p w14:paraId="2D989C34" w14:textId="77777777" w:rsidR="00A03B1B" w:rsidRPr="00A03B1B" w:rsidRDefault="00A03B1B" w:rsidP="00A03B1B">
      <w:pPr>
        <w:spacing w:before="240" w:after="240"/>
        <w:rPr>
          <w:ins w:id="1461" w:author="ERCOT" w:date="2025-09-18T20:17:00Z"/>
          <w:szCs w:val="20"/>
        </w:rPr>
      </w:pPr>
      <w:ins w:id="1462" w:author="ERCOT" w:date="2025-09-18T20:17:00Z">
        <w:r w:rsidRPr="00A03B1B">
          <w:rPr>
            <w:szCs w:val="20"/>
          </w:rPr>
          <w:t>(3)</w:t>
        </w:r>
        <w:r w:rsidRPr="00A03B1B">
          <w:rPr>
            <w:szCs w:val="20"/>
          </w:rPr>
          <w:tab/>
          <w:t>DRRS Trade Overage Charge:</w:t>
        </w:r>
      </w:ins>
    </w:p>
    <w:p w14:paraId="52AD3DD9" w14:textId="77777777" w:rsidR="00A03B1B" w:rsidRPr="00A03B1B" w:rsidRDefault="00A03B1B" w:rsidP="00A03B1B">
      <w:pPr>
        <w:tabs>
          <w:tab w:val="left" w:pos="2250"/>
          <w:tab w:val="left" w:pos="3150"/>
          <w:tab w:val="left" w:pos="3960"/>
        </w:tabs>
        <w:spacing w:after="240"/>
        <w:ind w:left="3960" w:hanging="3240"/>
        <w:rPr>
          <w:ins w:id="1463" w:author="ERCOT" w:date="2025-09-18T20:17:00Z"/>
          <w:b/>
          <w:bCs/>
        </w:rPr>
      </w:pPr>
      <w:ins w:id="1464" w:author="ERCOT" w:date="2025-09-18T20:17:00Z">
        <w:r w:rsidRPr="00A03B1B">
          <w:rPr>
            <w:b/>
            <w:bCs/>
          </w:rPr>
          <w:t>RTDRRTOAMT</w:t>
        </w:r>
        <w:r w:rsidRPr="00A03B1B">
          <w:rPr>
            <w:b/>
            <w:bCs/>
            <w:i/>
            <w:vertAlign w:val="subscript"/>
          </w:rPr>
          <w:t xml:space="preserve"> q  </w:t>
        </w:r>
        <w:r w:rsidRPr="00A03B1B">
          <w:rPr>
            <w:b/>
            <w:bCs/>
          </w:rPr>
          <w:t xml:space="preserve">= </w:t>
        </w:r>
        <w:r w:rsidRPr="00A03B1B">
          <w:rPr>
            <w:b/>
            <w:bCs/>
          </w:rPr>
          <w:tab/>
          <w:t xml:space="preserve">(1/4) * RTDRRTO </w:t>
        </w:r>
        <w:r w:rsidRPr="00A03B1B">
          <w:rPr>
            <w:b/>
            <w:bCs/>
            <w:i/>
            <w:vertAlign w:val="subscript"/>
          </w:rPr>
          <w:t>q</w:t>
        </w:r>
        <w:r w:rsidRPr="00A03B1B">
          <w:rPr>
            <w:b/>
            <w:bCs/>
          </w:rPr>
          <w:t xml:space="preserve"> * RTMCPCDRR</w:t>
        </w:r>
      </w:ins>
    </w:p>
    <w:p w14:paraId="5B2A8832" w14:textId="77777777" w:rsidR="00A03B1B" w:rsidRPr="00A03B1B" w:rsidRDefault="00A03B1B" w:rsidP="00A03B1B">
      <w:pPr>
        <w:ind w:left="720" w:hanging="720"/>
        <w:rPr>
          <w:ins w:id="1465" w:author="ERCOT" w:date="2025-09-18T20:17:00Z"/>
          <w:iCs/>
        </w:rPr>
      </w:pPr>
      <w:ins w:id="1466" w:author="ERCOT" w:date="2025-09-18T20:17:00Z">
        <w:r w:rsidRPr="00A03B1B">
          <w:rPr>
            <w:iCs/>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A03B1B" w:rsidRPr="00A03B1B" w14:paraId="448929B4" w14:textId="77777777" w:rsidTr="00B31BB1">
        <w:trPr>
          <w:cantSplit/>
          <w:tblHeader/>
          <w:ins w:id="1467"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09B7C241" w14:textId="77777777" w:rsidR="00A03B1B" w:rsidRPr="00A03B1B" w:rsidRDefault="00A03B1B" w:rsidP="00A03B1B">
            <w:pPr>
              <w:spacing w:after="120"/>
              <w:rPr>
                <w:ins w:id="1468" w:author="ERCOT" w:date="2025-09-18T20:17:00Z"/>
                <w:b/>
                <w:iCs/>
                <w:sz w:val="20"/>
                <w:szCs w:val="20"/>
              </w:rPr>
            </w:pPr>
            <w:ins w:id="1469" w:author="ERCOT" w:date="2025-09-18T20:17:00Z">
              <w:r w:rsidRPr="00A03B1B">
                <w:rPr>
                  <w:b/>
                  <w:iCs/>
                  <w:sz w:val="20"/>
                  <w:szCs w:val="20"/>
                </w:rPr>
                <w:t>Variable</w:t>
              </w:r>
            </w:ins>
          </w:p>
        </w:tc>
        <w:tc>
          <w:tcPr>
            <w:tcW w:w="623" w:type="pct"/>
            <w:tcBorders>
              <w:top w:val="single" w:sz="4" w:space="0" w:color="auto"/>
              <w:left w:val="single" w:sz="4" w:space="0" w:color="auto"/>
              <w:bottom w:val="single" w:sz="4" w:space="0" w:color="auto"/>
              <w:right w:val="single" w:sz="4" w:space="0" w:color="auto"/>
            </w:tcBorders>
            <w:hideMark/>
          </w:tcPr>
          <w:p w14:paraId="69A3F427" w14:textId="77777777" w:rsidR="00A03B1B" w:rsidRPr="00A03B1B" w:rsidRDefault="00A03B1B" w:rsidP="00A03B1B">
            <w:pPr>
              <w:spacing w:after="120"/>
              <w:rPr>
                <w:ins w:id="1470" w:author="ERCOT" w:date="2025-09-18T20:17:00Z"/>
                <w:b/>
                <w:iCs/>
                <w:sz w:val="20"/>
                <w:szCs w:val="20"/>
              </w:rPr>
            </w:pPr>
            <w:ins w:id="1471" w:author="ERCOT" w:date="2025-09-18T20:17:00Z">
              <w:r w:rsidRPr="00A03B1B">
                <w:rPr>
                  <w:b/>
                  <w:iCs/>
                  <w:sz w:val="20"/>
                  <w:szCs w:val="20"/>
                </w:rPr>
                <w:t>Unit</w:t>
              </w:r>
            </w:ins>
          </w:p>
        </w:tc>
        <w:tc>
          <w:tcPr>
            <w:tcW w:w="3098" w:type="pct"/>
            <w:tcBorders>
              <w:top w:val="single" w:sz="4" w:space="0" w:color="auto"/>
              <w:left w:val="single" w:sz="4" w:space="0" w:color="auto"/>
              <w:bottom w:val="single" w:sz="4" w:space="0" w:color="auto"/>
              <w:right w:val="single" w:sz="4" w:space="0" w:color="auto"/>
            </w:tcBorders>
            <w:hideMark/>
          </w:tcPr>
          <w:p w14:paraId="51DA7361" w14:textId="77777777" w:rsidR="00A03B1B" w:rsidRPr="00A03B1B" w:rsidRDefault="00A03B1B" w:rsidP="00A03B1B">
            <w:pPr>
              <w:spacing w:after="120"/>
              <w:rPr>
                <w:ins w:id="1472" w:author="ERCOT" w:date="2025-09-18T20:17:00Z"/>
                <w:b/>
                <w:iCs/>
                <w:sz w:val="20"/>
                <w:szCs w:val="20"/>
              </w:rPr>
            </w:pPr>
            <w:ins w:id="1473" w:author="ERCOT" w:date="2025-09-18T20:17:00Z">
              <w:r w:rsidRPr="00A03B1B">
                <w:rPr>
                  <w:b/>
                  <w:iCs/>
                  <w:sz w:val="20"/>
                  <w:szCs w:val="20"/>
                </w:rPr>
                <w:t>Description</w:t>
              </w:r>
            </w:ins>
          </w:p>
        </w:tc>
      </w:tr>
      <w:tr w:rsidR="00A03B1B" w:rsidRPr="00A03B1B" w14:paraId="4F99802E" w14:textId="77777777" w:rsidTr="00B31BB1">
        <w:trPr>
          <w:cantSplit/>
          <w:ins w:id="1474"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5D11B395" w14:textId="77777777" w:rsidR="00A03B1B" w:rsidRPr="00A03B1B" w:rsidRDefault="00A03B1B" w:rsidP="00A03B1B">
            <w:pPr>
              <w:spacing w:after="60"/>
              <w:rPr>
                <w:ins w:id="1475" w:author="ERCOT" w:date="2025-09-18T20:17:00Z"/>
                <w:sz w:val="20"/>
                <w:szCs w:val="20"/>
              </w:rPr>
            </w:pPr>
            <w:ins w:id="1476" w:author="ERCOT" w:date="2025-09-18T20:17:00Z">
              <w:r w:rsidRPr="00A03B1B">
                <w:rPr>
                  <w:sz w:val="20"/>
                  <w:szCs w:val="20"/>
                </w:rPr>
                <w:t xml:space="preserve">RTDRRTOAMT </w:t>
              </w:r>
              <w:r w:rsidRPr="00A03B1B">
                <w:rPr>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0B234921" w14:textId="77777777" w:rsidR="00A03B1B" w:rsidRPr="00A03B1B" w:rsidRDefault="00A03B1B" w:rsidP="00A03B1B">
            <w:pPr>
              <w:spacing w:after="60"/>
              <w:rPr>
                <w:ins w:id="1477" w:author="ERCOT" w:date="2025-09-18T20:17:00Z"/>
                <w:sz w:val="20"/>
                <w:szCs w:val="20"/>
              </w:rPr>
            </w:pPr>
            <w:ins w:id="1478" w:author="ERCOT" w:date="2025-09-18T20:17:00Z">
              <w:r w:rsidRPr="00A03B1B">
                <w:rPr>
                  <w:sz w:val="20"/>
                  <w:szCs w:val="20"/>
                </w:rPr>
                <w:t>$</w:t>
              </w:r>
            </w:ins>
          </w:p>
        </w:tc>
        <w:tc>
          <w:tcPr>
            <w:tcW w:w="3098" w:type="pct"/>
            <w:tcBorders>
              <w:top w:val="single" w:sz="4" w:space="0" w:color="auto"/>
              <w:left w:val="single" w:sz="4" w:space="0" w:color="auto"/>
              <w:bottom w:val="single" w:sz="4" w:space="0" w:color="auto"/>
              <w:right w:val="single" w:sz="4" w:space="0" w:color="auto"/>
            </w:tcBorders>
            <w:hideMark/>
          </w:tcPr>
          <w:p w14:paraId="63B91CFA" w14:textId="77777777" w:rsidR="00A03B1B" w:rsidRPr="00A03B1B" w:rsidRDefault="00A03B1B" w:rsidP="00A03B1B">
            <w:pPr>
              <w:spacing w:after="60"/>
              <w:rPr>
                <w:ins w:id="1479" w:author="ERCOT" w:date="2025-09-18T20:17:00Z"/>
                <w:i/>
                <w:sz w:val="20"/>
                <w:szCs w:val="20"/>
              </w:rPr>
            </w:pPr>
            <w:ins w:id="1480" w:author="ERCOT" w:date="2025-09-18T20:17:00Z">
              <w:r w:rsidRPr="00A03B1B">
                <w:rPr>
                  <w:i/>
                  <w:sz w:val="20"/>
                  <w:szCs w:val="20"/>
                </w:rPr>
                <w:t>Real-Time Dispatchable Reliability Reserve Service Trade Overage Amount for the QSE</w:t>
              </w:r>
              <w:r w:rsidRPr="00A03B1B">
                <w:rPr>
                  <w:sz w:val="20"/>
                  <w:szCs w:val="20"/>
                </w:rPr>
                <w:t xml:space="preserve">—The total charge to QSE </w:t>
              </w:r>
              <w:r w:rsidRPr="00A03B1B">
                <w:rPr>
                  <w:i/>
                  <w:sz w:val="20"/>
                  <w:szCs w:val="20"/>
                </w:rPr>
                <w:t>q</w:t>
              </w:r>
              <w:r w:rsidRPr="00A03B1B">
                <w:rPr>
                  <w:sz w:val="20"/>
                  <w:szCs w:val="20"/>
                </w:rPr>
                <w:t xml:space="preserve"> in Real-Time for DRRS trade overages for each 15-minute Settlement Interval.</w:t>
              </w:r>
            </w:ins>
          </w:p>
        </w:tc>
      </w:tr>
      <w:tr w:rsidR="00A03B1B" w:rsidRPr="00A03B1B" w14:paraId="56F29E03" w14:textId="77777777" w:rsidTr="00B31BB1">
        <w:trPr>
          <w:cantSplit/>
          <w:ins w:id="1481"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ED74AFD" w14:textId="77777777" w:rsidR="00A03B1B" w:rsidRPr="00A03B1B" w:rsidRDefault="00A03B1B" w:rsidP="00A03B1B">
            <w:pPr>
              <w:spacing w:after="60"/>
              <w:rPr>
                <w:ins w:id="1482" w:author="ERCOT" w:date="2025-09-18T20:17:00Z"/>
                <w:sz w:val="20"/>
                <w:szCs w:val="20"/>
              </w:rPr>
            </w:pPr>
            <w:ins w:id="1483" w:author="ERCOT" w:date="2025-09-18T20:17:00Z">
              <w:r w:rsidRPr="00A03B1B">
                <w:rPr>
                  <w:sz w:val="20"/>
                  <w:szCs w:val="20"/>
                </w:rPr>
                <w:lastRenderedPageBreak/>
                <w:t xml:space="preserve">RTDRRTO </w:t>
              </w:r>
              <w:r w:rsidRPr="00A03B1B">
                <w:rPr>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3464A36D" w14:textId="77777777" w:rsidR="00A03B1B" w:rsidRPr="00A03B1B" w:rsidRDefault="00A03B1B" w:rsidP="00A03B1B">
            <w:pPr>
              <w:spacing w:after="60"/>
              <w:rPr>
                <w:ins w:id="1484" w:author="ERCOT" w:date="2025-09-18T20:17:00Z"/>
                <w:sz w:val="20"/>
                <w:szCs w:val="20"/>
              </w:rPr>
            </w:pPr>
            <w:ins w:id="1485" w:author="ERCOT" w:date="2025-09-18T20:17:00Z">
              <w:r w:rsidRPr="00A03B1B">
                <w:rPr>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13DE6C6F" w14:textId="77777777" w:rsidR="00A03B1B" w:rsidRPr="00A03B1B" w:rsidRDefault="00A03B1B" w:rsidP="00A03B1B">
            <w:pPr>
              <w:spacing w:after="60"/>
              <w:rPr>
                <w:ins w:id="1486" w:author="ERCOT" w:date="2025-09-18T20:17:00Z"/>
                <w:sz w:val="20"/>
                <w:szCs w:val="20"/>
              </w:rPr>
            </w:pPr>
            <w:ins w:id="1487" w:author="ERCOT" w:date="2025-09-18T20:17:00Z">
              <w:r w:rsidRPr="00A03B1B">
                <w:rPr>
                  <w:i/>
                  <w:sz w:val="20"/>
                  <w:szCs w:val="20"/>
                </w:rPr>
                <w:t>Real-Time Dispatchable Reliability Reserve Service Trade Overage for the QSE</w:t>
              </w:r>
              <w:r w:rsidRPr="00A03B1B">
                <w:rPr>
                  <w:rFonts w:ascii="Symbol" w:eastAsia="Symbol" w:hAnsi="Symbol" w:cs="Symbol"/>
                  <w:sz w:val="20"/>
                  <w:szCs w:val="20"/>
                </w:rPr>
                <w:t>¾</w:t>
              </w:r>
              <w:r w:rsidRPr="00A03B1B">
                <w:rPr>
                  <w:sz w:val="20"/>
                  <w:szCs w:val="20"/>
                </w:rPr>
                <w:t xml:space="preserve">The quantity of submitted DRRS trades in excess of their DAM self-arrangement quantity for the QSE </w:t>
              </w:r>
              <w:r w:rsidRPr="00A03B1B">
                <w:rPr>
                  <w:i/>
                  <w:sz w:val="20"/>
                  <w:szCs w:val="20"/>
                </w:rPr>
                <w:t>q</w:t>
              </w:r>
              <w:r w:rsidRPr="00A03B1B">
                <w:rPr>
                  <w:sz w:val="20"/>
                  <w:szCs w:val="20"/>
                </w:rPr>
                <w:t xml:space="preserve"> for the </w:t>
              </w:r>
              <w:r w:rsidRPr="00A03B1B">
                <w:rPr>
                  <w:sz w:val="20"/>
                  <w:szCs w:val="18"/>
                </w:rPr>
                <w:t>Operating Hour</w:t>
              </w:r>
              <w:r w:rsidRPr="00A03B1B">
                <w:rPr>
                  <w:sz w:val="20"/>
                  <w:szCs w:val="20"/>
                </w:rPr>
                <w:t>.</w:t>
              </w:r>
            </w:ins>
          </w:p>
        </w:tc>
      </w:tr>
      <w:tr w:rsidR="00A03B1B" w:rsidRPr="00A03B1B" w14:paraId="458FF335" w14:textId="77777777" w:rsidTr="00B31BB1">
        <w:trPr>
          <w:cantSplit/>
          <w:ins w:id="1488"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34A4C211" w14:textId="77777777" w:rsidR="00A03B1B" w:rsidRPr="00A03B1B" w:rsidRDefault="00A03B1B" w:rsidP="00A03B1B">
            <w:pPr>
              <w:spacing w:after="60"/>
              <w:rPr>
                <w:ins w:id="1489" w:author="ERCOT" w:date="2025-09-18T20:17:00Z"/>
                <w:sz w:val="20"/>
                <w:szCs w:val="20"/>
              </w:rPr>
            </w:pPr>
            <w:ins w:id="1490" w:author="ERCOT" w:date="2025-09-18T20:17:00Z">
              <w:r w:rsidRPr="00A03B1B">
                <w:rPr>
                  <w:sz w:val="20"/>
                  <w:szCs w:val="20"/>
                </w:rPr>
                <w:t>RTMCPCDRR</w:t>
              </w:r>
            </w:ins>
          </w:p>
        </w:tc>
        <w:tc>
          <w:tcPr>
            <w:tcW w:w="623" w:type="pct"/>
            <w:tcBorders>
              <w:top w:val="single" w:sz="4" w:space="0" w:color="auto"/>
              <w:left w:val="single" w:sz="4" w:space="0" w:color="auto"/>
              <w:bottom w:val="single" w:sz="4" w:space="0" w:color="auto"/>
              <w:right w:val="single" w:sz="4" w:space="0" w:color="auto"/>
            </w:tcBorders>
            <w:hideMark/>
          </w:tcPr>
          <w:p w14:paraId="2FB5CC03" w14:textId="77777777" w:rsidR="00A03B1B" w:rsidRPr="00A03B1B" w:rsidRDefault="00A03B1B" w:rsidP="00A03B1B">
            <w:pPr>
              <w:spacing w:after="60"/>
              <w:rPr>
                <w:ins w:id="1491" w:author="ERCOT" w:date="2025-09-18T20:17:00Z"/>
                <w:sz w:val="20"/>
                <w:szCs w:val="20"/>
              </w:rPr>
            </w:pPr>
            <w:ins w:id="1492" w:author="ERCOT" w:date="2025-09-18T20:17:00Z">
              <w:r w:rsidRPr="00A03B1B">
                <w:rPr>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6C604DA7" w14:textId="77777777" w:rsidR="00A03B1B" w:rsidRPr="00A03B1B" w:rsidRDefault="00A03B1B" w:rsidP="00A03B1B">
            <w:pPr>
              <w:spacing w:after="60"/>
              <w:rPr>
                <w:ins w:id="1493" w:author="ERCOT" w:date="2025-09-18T20:17:00Z"/>
                <w:i/>
                <w:sz w:val="20"/>
                <w:szCs w:val="20"/>
              </w:rPr>
            </w:pPr>
            <w:ins w:id="1494" w:author="ERCOT" w:date="2025-09-18T20:17:00Z">
              <w:r w:rsidRPr="00A03B1B">
                <w:rPr>
                  <w:i/>
                  <w:sz w:val="20"/>
                  <w:szCs w:val="20"/>
                </w:rPr>
                <w:t>Real-Time Market Clearing Price</w:t>
              </w:r>
              <w:r w:rsidRPr="00A03B1B">
                <w:rPr>
                  <w:bCs/>
                  <w:i/>
                  <w:sz w:val="20"/>
                  <w:szCs w:val="20"/>
                  <w:lang w:val="pt-BR"/>
                </w:rPr>
                <w:t xml:space="preserve"> for Capacity</w:t>
              </w:r>
              <w:r w:rsidRPr="00A03B1B">
                <w:rPr>
                  <w:i/>
                  <w:sz w:val="20"/>
                  <w:szCs w:val="20"/>
                </w:rPr>
                <w:t xml:space="preserve"> for Dispatchable Reliability Reserve Service</w:t>
              </w:r>
              <w:r w:rsidRPr="00A03B1B">
                <w:rPr>
                  <w:sz w:val="20"/>
                  <w:szCs w:val="20"/>
                </w:rPr>
                <w:t>—The Real-Time MCPC for ECRS for the 15-minute Settlement Interval.</w:t>
              </w:r>
            </w:ins>
          </w:p>
        </w:tc>
      </w:tr>
      <w:tr w:rsidR="00A03B1B" w:rsidRPr="00A03B1B" w14:paraId="54A15FCD" w14:textId="77777777" w:rsidTr="00B31BB1">
        <w:trPr>
          <w:cantSplit/>
          <w:ins w:id="1495"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3E7215B1" w14:textId="77777777" w:rsidR="00A03B1B" w:rsidRPr="00A03B1B" w:rsidRDefault="00A03B1B" w:rsidP="00A03B1B">
            <w:pPr>
              <w:spacing w:after="60"/>
              <w:rPr>
                <w:ins w:id="1496" w:author="ERCOT" w:date="2025-09-18T20:17:00Z"/>
                <w:i/>
                <w:sz w:val="20"/>
                <w:szCs w:val="20"/>
              </w:rPr>
            </w:pPr>
            <w:ins w:id="1497" w:author="ERCOT" w:date="2025-09-18T20:17:00Z">
              <w:r w:rsidRPr="00A03B1B">
                <w:rPr>
                  <w:i/>
                  <w:sz w:val="20"/>
                  <w:szCs w:val="20"/>
                </w:rPr>
                <w:t>q</w:t>
              </w:r>
            </w:ins>
          </w:p>
        </w:tc>
        <w:tc>
          <w:tcPr>
            <w:tcW w:w="623" w:type="pct"/>
            <w:tcBorders>
              <w:top w:val="single" w:sz="4" w:space="0" w:color="auto"/>
              <w:left w:val="single" w:sz="4" w:space="0" w:color="auto"/>
              <w:bottom w:val="single" w:sz="4" w:space="0" w:color="auto"/>
              <w:right w:val="single" w:sz="4" w:space="0" w:color="auto"/>
            </w:tcBorders>
            <w:hideMark/>
          </w:tcPr>
          <w:p w14:paraId="39B6EE2F" w14:textId="77777777" w:rsidR="00A03B1B" w:rsidRPr="00A03B1B" w:rsidRDefault="00A03B1B" w:rsidP="00A03B1B">
            <w:pPr>
              <w:spacing w:after="60"/>
              <w:rPr>
                <w:ins w:id="1498" w:author="ERCOT" w:date="2025-09-18T20:17:00Z"/>
                <w:sz w:val="20"/>
                <w:szCs w:val="20"/>
              </w:rPr>
            </w:pPr>
            <w:ins w:id="1499" w:author="ERCOT" w:date="2025-09-18T20:17:00Z">
              <w:r w:rsidRPr="00A03B1B">
                <w:rPr>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39DC5478" w14:textId="77777777" w:rsidR="00A03B1B" w:rsidRPr="00A03B1B" w:rsidRDefault="00A03B1B" w:rsidP="00A03B1B">
            <w:pPr>
              <w:spacing w:after="60"/>
              <w:rPr>
                <w:ins w:id="1500" w:author="ERCOT" w:date="2025-09-18T20:17:00Z"/>
                <w:sz w:val="20"/>
                <w:szCs w:val="20"/>
              </w:rPr>
            </w:pPr>
            <w:ins w:id="1501" w:author="ERCOT" w:date="2025-09-18T20:17:00Z">
              <w:r w:rsidRPr="00A03B1B">
                <w:rPr>
                  <w:sz w:val="20"/>
                  <w:szCs w:val="20"/>
                </w:rPr>
                <w:t>A QSE.</w:t>
              </w:r>
            </w:ins>
          </w:p>
        </w:tc>
      </w:tr>
    </w:tbl>
    <w:p w14:paraId="4DE51E01" w14:textId="77777777" w:rsidR="00A03B1B" w:rsidRPr="00A03B1B" w:rsidRDefault="00A03B1B" w:rsidP="00A03B1B">
      <w:pPr>
        <w:keepNext/>
        <w:widowControl w:val="0"/>
        <w:tabs>
          <w:tab w:val="left" w:pos="1296"/>
        </w:tabs>
        <w:spacing w:before="480" w:after="240"/>
        <w:outlineLvl w:val="3"/>
        <w:rPr>
          <w:b/>
          <w:bCs/>
          <w:snapToGrid w:val="0"/>
          <w:szCs w:val="20"/>
        </w:rPr>
      </w:pPr>
      <w:bookmarkStart w:id="1502" w:name="_Toc214879037"/>
      <w:r w:rsidRPr="00A03B1B">
        <w:rPr>
          <w:b/>
          <w:snapToGrid w:val="0"/>
          <w:szCs w:val="20"/>
        </w:rPr>
        <w:t>6.7.2.</w:t>
      </w:r>
      <w:ins w:id="1503" w:author="ERCOT" w:date="2025-12-09T11:57:00Z">
        <w:r w:rsidRPr="00A03B1B">
          <w:rPr>
            <w:b/>
            <w:snapToGrid w:val="0"/>
            <w:szCs w:val="20"/>
          </w:rPr>
          <w:t>8</w:t>
        </w:r>
      </w:ins>
      <w:del w:id="1504" w:author="ERCOT" w:date="2025-12-09T11:57:00Z">
        <w:r w:rsidRPr="00A03B1B" w:rsidDel="00A85AD1">
          <w:rPr>
            <w:b/>
            <w:snapToGrid w:val="0"/>
            <w:szCs w:val="20"/>
          </w:rPr>
          <w:delText>7</w:delText>
        </w:r>
      </w:del>
      <w:r w:rsidRPr="00A03B1B">
        <w:rPr>
          <w:b/>
          <w:snapToGrid w:val="0"/>
          <w:szCs w:val="20"/>
        </w:rPr>
        <w:tab/>
        <w:t>Real-Time Derated Ancillary Service Capability Payment</w:t>
      </w:r>
      <w:bookmarkEnd w:id="1502"/>
    </w:p>
    <w:p w14:paraId="69BCE0BB" w14:textId="77777777" w:rsidR="00A03B1B" w:rsidRPr="00A03B1B" w:rsidRDefault="00A03B1B" w:rsidP="00A03B1B">
      <w:pPr>
        <w:spacing w:after="240"/>
        <w:ind w:left="720" w:hanging="720"/>
        <w:rPr>
          <w:color w:val="000000"/>
          <w:szCs w:val="20"/>
        </w:rPr>
      </w:pPr>
      <w:r w:rsidRPr="00A03B1B">
        <w:rPr>
          <w:color w:val="000000"/>
          <w:szCs w:val="20"/>
        </w:rPr>
        <w:t>(1)</w:t>
      </w:r>
      <w:r w:rsidRPr="00A03B1B">
        <w:rPr>
          <w:color w:val="000000"/>
          <w:szCs w:val="20"/>
        </w:rPr>
        <w:tab/>
        <w:t xml:space="preserve">If ERCOT manually reduces the amount of an Ancillary Service that may be awarded to a Resource in Real-Time under paragraph (6) of Section 6.4.9.1.1, Ancillary Service Awards, and the reduction reduces the payment the QSE would have received under Section 6.7.2.1, Real-Time Ancillary Service Imbalance Payment or Charge, the QSE may be eligible for a Real-Time derated Ancillary Service capability payment under this Section. </w:t>
      </w:r>
    </w:p>
    <w:p w14:paraId="0E065402" w14:textId="77777777" w:rsidR="00A03B1B" w:rsidRPr="00A03B1B" w:rsidRDefault="00A03B1B" w:rsidP="00A03B1B">
      <w:pPr>
        <w:spacing w:after="240"/>
        <w:ind w:left="720" w:hanging="720"/>
        <w:rPr>
          <w:color w:val="000000"/>
          <w:szCs w:val="20"/>
        </w:rPr>
      </w:pPr>
      <w:r w:rsidRPr="00A03B1B">
        <w:rPr>
          <w:color w:val="000000"/>
          <w:szCs w:val="20"/>
        </w:rPr>
        <w:t>(2)</w:t>
      </w:r>
      <w:r w:rsidRPr="00A03B1B">
        <w:rPr>
          <w:color w:val="000000"/>
          <w:szCs w:val="20"/>
        </w:rPr>
        <w:tab/>
        <w:t xml:space="preserve">In order to be eligible for a Real-Time derated Ancillary Service capability payment, the QSE must: </w:t>
      </w:r>
    </w:p>
    <w:p w14:paraId="23D17DB0" w14:textId="77777777" w:rsidR="00A03B1B" w:rsidRPr="00A03B1B" w:rsidRDefault="00A03B1B" w:rsidP="00A03B1B">
      <w:pPr>
        <w:spacing w:after="240"/>
        <w:ind w:left="1440" w:hanging="720"/>
        <w:rPr>
          <w:color w:val="000000"/>
          <w:szCs w:val="20"/>
        </w:rPr>
      </w:pPr>
      <w:r w:rsidRPr="00A03B1B">
        <w:rPr>
          <w:color w:val="000000"/>
          <w:szCs w:val="20"/>
        </w:rPr>
        <w:t>(a)</w:t>
      </w:r>
      <w:r w:rsidRPr="00A03B1B">
        <w:rPr>
          <w:color w:val="000000"/>
          <w:szCs w:val="20"/>
        </w:rPr>
        <w:tab/>
        <w:t>File a timely Settlement and billing dispute, identifying the following items, by Settlement Interval:</w:t>
      </w:r>
    </w:p>
    <w:p w14:paraId="36CF7BD1" w14:textId="77777777" w:rsidR="00A03B1B" w:rsidRPr="00A03B1B" w:rsidRDefault="00A03B1B" w:rsidP="00A03B1B">
      <w:pPr>
        <w:spacing w:after="240"/>
        <w:ind w:left="2160" w:hanging="720"/>
        <w:rPr>
          <w:szCs w:val="20"/>
        </w:rPr>
      </w:pPr>
      <w:r w:rsidRPr="00A03B1B">
        <w:rPr>
          <w:szCs w:val="20"/>
        </w:rPr>
        <w:t>(i)</w:t>
      </w:r>
      <w:r w:rsidRPr="00A03B1B">
        <w:rPr>
          <w:szCs w:val="20"/>
        </w:rPr>
        <w:tab/>
        <w:t>Dollar amount and calculation of the estimated Real-Time derated Ancillary Service capability payment;</w:t>
      </w:r>
    </w:p>
    <w:p w14:paraId="50CDC137" w14:textId="77777777" w:rsidR="00A03B1B" w:rsidRPr="00A03B1B" w:rsidRDefault="00A03B1B" w:rsidP="00A03B1B">
      <w:pPr>
        <w:spacing w:after="240"/>
        <w:ind w:left="2160" w:hanging="720"/>
        <w:rPr>
          <w:szCs w:val="20"/>
        </w:rPr>
      </w:pPr>
      <w:r w:rsidRPr="00A03B1B">
        <w:rPr>
          <w:szCs w:val="20"/>
        </w:rPr>
        <w:t>(ii)</w:t>
      </w:r>
      <w:r w:rsidRPr="00A03B1B">
        <w:rPr>
          <w:szCs w:val="20"/>
        </w:rPr>
        <w:tab/>
      </w:r>
      <w:r w:rsidRPr="00A03B1B">
        <w:rPr>
          <w:color w:val="000000"/>
          <w:szCs w:val="20"/>
        </w:rPr>
        <w:t>The quantity of Ancillary Service awards, by Ancillary Service product, that were not awarded due to ERCOT’s manual reduction of the Resource’s Ancillary Service capability;</w:t>
      </w:r>
    </w:p>
    <w:p w14:paraId="007A2EFB" w14:textId="77777777" w:rsidR="00A03B1B" w:rsidRPr="00A03B1B" w:rsidRDefault="00A03B1B" w:rsidP="00A03B1B">
      <w:pPr>
        <w:spacing w:after="240"/>
        <w:ind w:left="2160" w:hanging="720"/>
        <w:rPr>
          <w:color w:val="000000"/>
          <w:szCs w:val="20"/>
        </w:rPr>
      </w:pPr>
      <w:r w:rsidRPr="00A03B1B">
        <w:rPr>
          <w:color w:val="000000"/>
          <w:szCs w:val="20"/>
        </w:rPr>
        <w:t>(iii)</w:t>
      </w:r>
      <w:r w:rsidRPr="00A03B1B">
        <w:rPr>
          <w:color w:val="000000"/>
          <w:szCs w:val="20"/>
        </w:rPr>
        <w:tab/>
        <w:t>Any additional revenues earned by the QSE under Section 6.6.3.1, Real-Time Energy Imbalance Payment or Charge at a Resource Node; and</w:t>
      </w:r>
    </w:p>
    <w:p w14:paraId="6A68F80C" w14:textId="77777777" w:rsidR="00A03B1B" w:rsidRPr="00A03B1B" w:rsidRDefault="00A03B1B" w:rsidP="00A03B1B">
      <w:pPr>
        <w:spacing w:after="240"/>
        <w:ind w:left="2160" w:hanging="720"/>
        <w:rPr>
          <w:color w:val="000000"/>
          <w:szCs w:val="20"/>
        </w:rPr>
      </w:pPr>
      <w:r w:rsidRPr="00A03B1B">
        <w:rPr>
          <w:color w:val="000000"/>
          <w:szCs w:val="20"/>
        </w:rPr>
        <w:t>(iv)</w:t>
      </w:r>
      <w:r w:rsidRPr="00A03B1B">
        <w:rPr>
          <w:color w:val="000000"/>
          <w:szCs w:val="20"/>
        </w:rPr>
        <w:tab/>
        <w:t>Any additional revenues earned by the QSE under Section 6.7.2.1, Real-Time Ancillary Service Imbalance Payment or Charge.</w:t>
      </w:r>
    </w:p>
    <w:p w14:paraId="5800CC49" w14:textId="77777777" w:rsidR="00A03B1B" w:rsidRPr="00A03B1B" w:rsidRDefault="00A03B1B" w:rsidP="00A03B1B">
      <w:pPr>
        <w:spacing w:after="240"/>
        <w:ind w:left="1440" w:hanging="720"/>
        <w:rPr>
          <w:color w:val="000000"/>
          <w:szCs w:val="20"/>
        </w:rPr>
      </w:pPr>
      <w:r w:rsidRPr="00A03B1B">
        <w:rPr>
          <w:color w:val="000000"/>
          <w:szCs w:val="20"/>
        </w:rPr>
        <w:t>(b)</w:t>
      </w:r>
      <w:r w:rsidRPr="00A03B1B">
        <w:rPr>
          <w:color w:val="000000"/>
          <w:szCs w:val="20"/>
        </w:rPr>
        <w:tab/>
        <w:t>Have submitted an Ancillary Service Offer for the disputed Settlement Interval(s).  The Ancillary Service Offer used to calculate the Real-Time derated Ancillary Service capability payment shall be the most recent offer received by ERCOT effective for the disputed Settlement Interval(s) before ERCOT manually reduced the amount of Ancillary Service to be awarded.</w:t>
      </w:r>
    </w:p>
    <w:p w14:paraId="31A9EF5A" w14:textId="77777777" w:rsidR="00A03B1B" w:rsidRPr="00A03B1B" w:rsidRDefault="00A03B1B" w:rsidP="00A03B1B">
      <w:pPr>
        <w:spacing w:after="240"/>
        <w:ind w:left="720" w:hanging="720"/>
        <w:rPr>
          <w:color w:val="000000"/>
          <w:szCs w:val="20"/>
        </w:rPr>
      </w:pPr>
      <w:r w:rsidRPr="00A03B1B">
        <w:rPr>
          <w:color w:val="000000"/>
          <w:szCs w:val="20"/>
        </w:rPr>
        <w:t>(3)</w:t>
      </w:r>
      <w:r w:rsidRPr="00A03B1B">
        <w:rPr>
          <w:color w:val="000000"/>
          <w:szCs w:val="20"/>
        </w:rPr>
        <w:tab/>
        <w:t xml:space="preserve">ERCOT shall attempt to validate the calculations provided by the QSE, and may request additional supporting documentation or explanation with respect to the submitted materials within 15 Business Days of receipt.  Additional information requested by </w:t>
      </w:r>
      <w:r w:rsidRPr="00A03B1B">
        <w:rPr>
          <w:color w:val="000000"/>
          <w:szCs w:val="20"/>
        </w:rPr>
        <w:lastRenderedPageBreak/>
        <w:t xml:space="preserve">ERCOT must be provided by the QSE within 15 Business Days of ERCOT’s request.  Upon determination by ERCOT that no additional supporting documentation or explanation is needed from the disputing QSE, ERCOT shall notify the QSE of its acceptance or rejection of the claim for the </w:t>
      </w:r>
      <w:r w:rsidRPr="00A03B1B">
        <w:rPr>
          <w:szCs w:val="20"/>
        </w:rPr>
        <w:t>Real-Time derated Ancillary Service capability payment</w:t>
      </w:r>
      <w:r w:rsidRPr="00A03B1B">
        <w:rPr>
          <w:color w:val="000000"/>
          <w:szCs w:val="20"/>
        </w:rPr>
        <w:t xml:space="preserve"> within 15 Business Days.</w:t>
      </w:r>
    </w:p>
    <w:p w14:paraId="5F501993" w14:textId="77777777" w:rsidR="00A03B1B" w:rsidRPr="00A03B1B" w:rsidRDefault="00A03B1B" w:rsidP="00A03B1B">
      <w:pPr>
        <w:spacing w:after="240"/>
        <w:ind w:left="720" w:hanging="720"/>
        <w:rPr>
          <w:color w:val="000000"/>
          <w:szCs w:val="20"/>
        </w:rPr>
      </w:pPr>
      <w:r w:rsidRPr="00A03B1B">
        <w:rPr>
          <w:color w:val="000000"/>
          <w:szCs w:val="20"/>
        </w:rPr>
        <w:t>(4)</w:t>
      </w:r>
      <w:r w:rsidRPr="00A03B1B">
        <w:rPr>
          <w:color w:val="000000"/>
          <w:szCs w:val="20"/>
        </w:rPr>
        <w:tab/>
        <w:t>The price used to determine the derated MWs that were not awarded due to the manual reduction shall be the Real-Time MCPC for the Ancillary Service that was reduced.</w:t>
      </w:r>
    </w:p>
    <w:p w14:paraId="1EF1F9FD" w14:textId="77777777" w:rsidR="00A03B1B" w:rsidRPr="00A03B1B" w:rsidRDefault="00A03B1B" w:rsidP="00A03B1B">
      <w:pPr>
        <w:spacing w:after="240"/>
        <w:ind w:left="720" w:hanging="720"/>
        <w:rPr>
          <w:color w:val="000000"/>
          <w:szCs w:val="20"/>
        </w:rPr>
      </w:pPr>
      <w:r w:rsidRPr="00A03B1B">
        <w:rPr>
          <w:color w:val="000000"/>
          <w:szCs w:val="20"/>
        </w:rPr>
        <w:t>(5)</w:t>
      </w:r>
      <w:r w:rsidRPr="00A03B1B">
        <w:rPr>
          <w:color w:val="000000"/>
          <w:szCs w:val="20"/>
        </w:rPr>
        <w:tab/>
        <w:t>The amount recoverable under this section shall be capped by the Real-Time MCPC for the Ancillary Service that was reduced, multiplied by the reduced quantity.</w:t>
      </w:r>
    </w:p>
    <w:p w14:paraId="441033BB" w14:textId="77777777" w:rsidR="00A03B1B" w:rsidRPr="00A03B1B" w:rsidRDefault="00A03B1B" w:rsidP="00A03B1B">
      <w:pPr>
        <w:spacing w:after="240"/>
        <w:ind w:left="720" w:hanging="720"/>
        <w:rPr>
          <w:color w:val="000000"/>
          <w:szCs w:val="20"/>
        </w:rPr>
      </w:pPr>
      <w:r w:rsidRPr="00A03B1B">
        <w:rPr>
          <w:color w:val="000000"/>
          <w:szCs w:val="20"/>
        </w:rPr>
        <w:t>(6)</w:t>
      </w:r>
      <w:r w:rsidRPr="00A03B1B">
        <w:rPr>
          <w:color w:val="000000"/>
          <w:szCs w:val="20"/>
        </w:rPr>
        <w:tab/>
        <w:t>The amount recoverable under this Section shall be reduced by any additional revenue received by the QSE, as determined in paragraphs (2)(a)(iii) and (2)(a)(iv) above. </w:t>
      </w:r>
    </w:p>
    <w:p w14:paraId="3C9D5816" w14:textId="77777777" w:rsidR="00A03B1B" w:rsidRPr="00A03B1B" w:rsidRDefault="00A03B1B" w:rsidP="00A03B1B">
      <w:pPr>
        <w:spacing w:after="240"/>
        <w:ind w:left="720" w:hanging="720"/>
        <w:rPr>
          <w:color w:val="000000"/>
          <w:szCs w:val="20"/>
        </w:rPr>
      </w:pPr>
      <w:r w:rsidRPr="00A03B1B">
        <w:rPr>
          <w:color w:val="000000"/>
          <w:szCs w:val="20"/>
        </w:rPr>
        <w:t>(7)</w:t>
      </w:r>
      <w:r w:rsidRPr="00A03B1B">
        <w:rPr>
          <w:color w:val="000000"/>
          <w:szCs w:val="20"/>
        </w:rPr>
        <w:tab/>
        <w:t xml:space="preserve">The Real-Time derated Ancillary Service capability payment for a given 15-minute Settlement Interval is calculated as follows:  </w:t>
      </w:r>
    </w:p>
    <w:p w14:paraId="7B4924F2" w14:textId="77777777" w:rsidR="00A03B1B" w:rsidRPr="00A03B1B" w:rsidRDefault="00A03B1B" w:rsidP="00A03B1B">
      <w:pPr>
        <w:spacing w:after="240"/>
        <w:ind w:left="2340" w:hanging="1620"/>
        <w:rPr>
          <w:color w:val="000000"/>
          <w:szCs w:val="20"/>
        </w:rPr>
      </w:pPr>
      <w:r w:rsidRPr="00A03B1B">
        <w:rPr>
          <w:b/>
          <w:bCs/>
          <w:szCs w:val="20"/>
          <w:lang w:val="pt-BR"/>
        </w:rPr>
        <w:t xml:space="preserve">RTDASAMT </w:t>
      </w:r>
      <w:r w:rsidRPr="00A03B1B">
        <w:rPr>
          <w:b/>
          <w:bCs/>
          <w:i/>
          <w:szCs w:val="20"/>
          <w:vertAlign w:val="subscript"/>
          <w:lang w:val="es-ES"/>
        </w:rPr>
        <w:t xml:space="preserve">q </w:t>
      </w:r>
      <w:r w:rsidRPr="00A03B1B">
        <w:rPr>
          <w:b/>
          <w:bCs/>
          <w:szCs w:val="20"/>
          <w:lang w:val="pt-BR"/>
        </w:rPr>
        <w:t xml:space="preserve">= </w:t>
      </w:r>
      <w:r w:rsidRPr="00A03B1B">
        <w:rPr>
          <w:b/>
          <w:bCs/>
          <w:szCs w:val="20"/>
          <w:vertAlign w:val="subscript"/>
          <w:lang w:val="es-ES"/>
        </w:rPr>
        <w:t xml:space="preserve"> </w:t>
      </w:r>
      <w:r w:rsidRPr="00A03B1B">
        <w:rPr>
          <w:b/>
          <w:bCs/>
          <w:szCs w:val="20"/>
          <w:lang w:val="es-ES"/>
        </w:rPr>
        <w:t xml:space="preserve">(-1) * </w:t>
      </w:r>
      <w:r w:rsidRPr="00A03B1B">
        <w:rPr>
          <w:b/>
          <w:bCs/>
          <w:szCs w:val="20"/>
        </w:rPr>
        <w:t>Max [0,</w:t>
      </w:r>
      <w:r w:rsidRPr="00A03B1B">
        <w:rPr>
          <w:szCs w:val="20"/>
        </w:rPr>
        <w:t xml:space="preserve"> </w:t>
      </w:r>
      <w:r w:rsidRPr="00A03B1B">
        <w:rPr>
          <w:b/>
          <w:bCs/>
          <w:szCs w:val="20"/>
          <w:lang w:val="es-ES"/>
        </w:rPr>
        <w:t>Min[(</w:t>
      </w:r>
      <w:r w:rsidRPr="00A03B1B">
        <w:rPr>
          <w:b/>
          <w:bCs/>
          <w:szCs w:val="20"/>
          <w:lang w:val="pt-BR"/>
        </w:rPr>
        <w:t xml:space="preserve">RTRUILD </w:t>
      </w:r>
      <w:r w:rsidRPr="00A03B1B">
        <w:rPr>
          <w:b/>
          <w:bCs/>
          <w:i/>
          <w:szCs w:val="20"/>
          <w:vertAlign w:val="subscript"/>
          <w:lang w:val="es-ES"/>
        </w:rPr>
        <w:t xml:space="preserve">q </w:t>
      </w:r>
      <w:r w:rsidRPr="00A03B1B">
        <w:rPr>
          <w:b/>
          <w:bCs/>
          <w:szCs w:val="20"/>
          <w:lang w:val="pt-BR"/>
        </w:rPr>
        <w:t xml:space="preserve">+ RTRDILD </w:t>
      </w:r>
      <w:r w:rsidRPr="00A03B1B">
        <w:rPr>
          <w:b/>
          <w:bCs/>
          <w:i/>
          <w:szCs w:val="20"/>
          <w:vertAlign w:val="subscript"/>
          <w:lang w:val="es-ES"/>
        </w:rPr>
        <w:t xml:space="preserve">q </w:t>
      </w:r>
      <w:r w:rsidRPr="00A03B1B">
        <w:rPr>
          <w:b/>
          <w:bCs/>
          <w:szCs w:val="20"/>
          <w:lang w:val="pt-BR"/>
        </w:rPr>
        <w:t xml:space="preserve">+ RTRRILD </w:t>
      </w:r>
      <w:r w:rsidRPr="00A03B1B">
        <w:rPr>
          <w:b/>
          <w:bCs/>
          <w:i/>
          <w:szCs w:val="20"/>
          <w:vertAlign w:val="subscript"/>
          <w:lang w:val="es-ES"/>
        </w:rPr>
        <w:t xml:space="preserve">q </w:t>
      </w:r>
      <w:r w:rsidRPr="00A03B1B">
        <w:rPr>
          <w:b/>
          <w:bCs/>
          <w:szCs w:val="20"/>
          <w:lang w:val="pt-BR"/>
        </w:rPr>
        <w:t xml:space="preserve">+ RTNSILD </w:t>
      </w:r>
      <w:r w:rsidRPr="00A03B1B">
        <w:rPr>
          <w:b/>
          <w:bCs/>
          <w:i/>
          <w:szCs w:val="20"/>
          <w:vertAlign w:val="subscript"/>
          <w:lang w:val="es-ES"/>
        </w:rPr>
        <w:t xml:space="preserve">q </w:t>
      </w:r>
      <w:r w:rsidRPr="00A03B1B">
        <w:rPr>
          <w:b/>
          <w:bCs/>
          <w:szCs w:val="20"/>
          <w:lang w:val="pt-BR"/>
        </w:rPr>
        <w:t xml:space="preserve">+ RTECRILD </w:t>
      </w:r>
      <w:r w:rsidRPr="00A03B1B">
        <w:rPr>
          <w:b/>
          <w:bCs/>
          <w:i/>
          <w:szCs w:val="20"/>
          <w:vertAlign w:val="subscript"/>
          <w:lang w:val="es-ES"/>
        </w:rPr>
        <w:t xml:space="preserve">q </w:t>
      </w:r>
      <w:r w:rsidRPr="00A03B1B">
        <w:rPr>
          <w:b/>
          <w:bCs/>
          <w:i/>
          <w:szCs w:val="20"/>
          <w:vertAlign w:val="subscript"/>
          <w:lang w:val="pt-BR"/>
        </w:rPr>
        <w:t xml:space="preserve"> </w:t>
      </w:r>
      <w:ins w:id="1505" w:author="ERCOT" w:date="2025-12-09T11:58:00Z">
        <w:r w:rsidRPr="00A03B1B">
          <w:rPr>
            <w:b/>
            <w:bCs/>
            <w:lang w:val="pt-BR"/>
          </w:rPr>
          <w:t xml:space="preserve">+ RTDRRILD </w:t>
        </w:r>
        <w:r w:rsidRPr="00A03B1B">
          <w:rPr>
            <w:b/>
            <w:bCs/>
            <w:i/>
            <w:iCs/>
            <w:vertAlign w:val="subscript"/>
            <w:lang w:val="es-ES"/>
          </w:rPr>
          <w:t xml:space="preserve">q </w:t>
        </w:r>
        <w:r w:rsidRPr="00A03B1B">
          <w:rPr>
            <w:b/>
            <w:bCs/>
            <w:i/>
            <w:iCs/>
            <w:vertAlign w:val="subscript"/>
            <w:lang w:val="pt-BR"/>
          </w:rPr>
          <w:t xml:space="preserve"> </w:t>
        </w:r>
      </w:ins>
      <w:r w:rsidRPr="00A03B1B">
        <w:rPr>
          <w:b/>
          <w:bCs/>
          <w:szCs w:val="20"/>
          <w:lang w:val="pt-BR"/>
        </w:rPr>
        <w:t xml:space="preserve">– RTEIRD </w:t>
      </w:r>
      <w:r w:rsidRPr="00A03B1B">
        <w:rPr>
          <w:i/>
          <w:iCs/>
          <w:sz w:val="20"/>
          <w:szCs w:val="20"/>
          <w:vertAlign w:val="subscript"/>
        </w:rPr>
        <w:t>q</w:t>
      </w:r>
      <w:r w:rsidRPr="00A03B1B">
        <w:rPr>
          <w:b/>
          <w:bCs/>
          <w:szCs w:val="20"/>
          <w:lang w:val="pt-BR"/>
        </w:rPr>
        <w:t xml:space="preserve"> – RTASIRD</w:t>
      </w:r>
      <w:r w:rsidRPr="00A03B1B">
        <w:rPr>
          <w:b/>
          <w:bCs/>
          <w:i/>
          <w:szCs w:val="20"/>
          <w:vertAlign w:val="subscript"/>
          <w:lang w:val="pt-BR"/>
        </w:rPr>
        <w:t xml:space="preserve"> q</w:t>
      </w:r>
      <w:r w:rsidRPr="00A03B1B">
        <w:rPr>
          <w:b/>
          <w:bCs/>
          <w:szCs w:val="20"/>
          <w:lang w:val="es-ES"/>
        </w:rPr>
        <w:t xml:space="preserve">), </w:t>
      </w:r>
      <w:r w:rsidRPr="00A03B1B">
        <w:rPr>
          <w:position w:val="-18"/>
        </w:rPr>
        <w:object w:dxaOrig="285" w:dyaOrig="570" w14:anchorId="4E27252A">
          <v:shape id="_x0000_i1129" type="#_x0000_t75" style="width:12pt;height:30pt" o:ole="">
            <v:imagedata r:id="rId153" o:title=""/>
          </v:shape>
          <o:OLEObject Type="Embed" ProgID="Equation.3" ShapeID="_x0000_i1129" DrawAspect="Content" ObjectID="_1831281652" r:id="rId154"/>
        </w:object>
      </w:r>
      <w:r w:rsidRPr="00A03B1B">
        <w:rPr>
          <w:b/>
          <w:szCs w:val="20"/>
        </w:rPr>
        <w:t xml:space="preserve">RTDASCAP </w:t>
      </w:r>
      <w:r w:rsidRPr="00A03B1B">
        <w:rPr>
          <w:b/>
          <w:i/>
          <w:szCs w:val="20"/>
          <w:vertAlign w:val="subscript"/>
        </w:rPr>
        <w:t>q, r</w:t>
      </w:r>
      <w:r w:rsidRPr="00A03B1B">
        <w:rPr>
          <w:b/>
          <w:szCs w:val="20"/>
        </w:rPr>
        <w:t>]]</w:t>
      </w:r>
    </w:p>
    <w:p w14:paraId="401B59C4" w14:textId="77777777" w:rsidR="00A03B1B" w:rsidRPr="00A03B1B" w:rsidRDefault="00A03B1B" w:rsidP="00A03B1B">
      <w:pPr>
        <w:tabs>
          <w:tab w:val="left" w:pos="1440"/>
          <w:tab w:val="left" w:pos="2340"/>
        </w:tabs>
        <w:spacing w:after="240"/>
        <w:ind w:left="3420" w:hanging="2700"/>
        <w:jc w:val="both"/>
        <w:rPr>
          <w:bCs/>
          <w:szCs w:val="20"/>
          <w:lang w:val="pt-BR"/>
        </w:rPr>
      </w:pPr>
      <w:r w:rsidRPr="00A03B1B">
        <w:rPr>
          <w:bCs/>
          <w:szCs w:val="20"/>
          <w:lang w:val="pt-BR"/>
        </w:rPr>
        <w:t>Where:</w:t>
      </w:r>
    </w:p>
    <w:p w14:paraId="744F85CC" w14:textId="77777777" w:rsidR="00A03B1B" w:rsidRPr="00A03B1B" w:rsidRDefault="00A03B1B" w:rsidP="00A03B1B">
      <w:pPr>
        <w:tabs>
          <w:tab w:val="left" w:pos="1440"/>
          <w:tab w:val="left" w:pos="2250"/>
        </w:tabs>
        <w:spacing w:after="240"/>
        <w:ind w:left="1980" w:hanging="1260"/>
        <w:jc w:val="both"/>
        <w:rPr>
          <w:bCs/>
          <w:i/>
          <w:szCs w:val="20"/>
          <w:vertAlign w:val="subscript"/>
          <w:lang w:val="pt-BR"/>
        </w:rPr>
      </w:pPr>
      <w:r w:rsidRPr="00A03B1B">
        <w:rPr>
          <w:szCs w:val="20"/>
        </w:rPr>
        <w:t xml:space="preserve">RTDASCAP </w:t>
      </w:r>
      <w:r w:rsidRPr="00A03B1B">
        <w:rPr>
          <w:i/>
          <w:szCs w:val="20"/>
          <w:vertAlign w:val="subscript"/>
        </w:rPr>
        <w:t>q. r</w:t>
      </w:r>
      <w:r w:rsidRPr="00A03B1B">
        <w:rPr>
          <w:szCs w:val="20"/>
        </w:rPr>
        <w:t xml:space="preserve"> =  (1/4) * (RTMCPCRU</w:t>
      </w:r>
      <w:r w:rsidRPr="00A03B1B">
        <w:rPr>
          <w:bCs/>
          <w:szCs w:val="20"/>
          <w:lang w:val="pt-BR"/>
        </w:rPr>
        <w:t xml:space="preserve"> * RTRUDQ </w:t>
      </w:r>
      <w:r w:rsidRPr="00A03B1B">
        <w:rPr>
          <w:bCs/>
          <w:i/>
          <w:szCs w:val="20"/>
          <w:vertAlign w:val="subscript"/>
          <w:lang w:val="pt-BR"/>
        </w:rPr>
        <w:t>q, r</w:t>
      </w:r>
      <w:r w:rsidRPr="00A03B1B">
        <w:rPr>
          <w:b/>
          <w:bCs/>
          <w:i/>
          <w:szCs w:val="20"/>
          <w:vertAlign w:val="subscript"/>
          <w:lang w:val="es-ES"/>
        </w:rPr>
        <w:t xml:space="preserve"> </w:t>
      </w:r>
      <w:r w:rsidRPr="00A03B1B">
        <w:rPr>
          <w:b/>
          <w:bCs/>
          <w:szCs w:val="20"/>
          <w:lang w:val="pt-BR"/>
        </w:rPr>
        <w:t xml:space="preserve">+ </w:t>
      </w:r>
      <w:r w:rsidRPr="00A03B1B">
        <w:rPr>
          <w:szCs w:val="20"/>
        </w:rPr>
        <w:t>RTMCPCRD</w:t>
      </w:r>
      <w:r w:rsidRPr="00A03B1B">
        <w:rPr>
          <w:bCs/>
          <w:szCs w:val="20"/>
          <w:lang w:val="pt-BR"/>
        </w:rPr>
        <w:t xml:space="preserve"> * RTRDDQ </w:t>
      </w:r>
      <w:r w:rsidRPr="00A03B1B">
        <w:rPr>
          <w:bCs/>
          <w:i/>
          <w:szCs w:val="20"/>
          <w:vertAlign w:val="subscript"/>
          <w:lang w:val="pt-BR"/>
        </w:rPr>
        <w:t xml:space="preserve">q, r </w:t>
      </w:r>
      <w:r w:rsidRPr="00A03B1B">
        <w:rPr>
          <w:b/>
          <w:bCs/>
          <w:szCs w:val="20"/>
          <w:lang w:val="pt-BR"/>
        </w:rPr>
        <w:t xml:space="preserve">+ </w:t>
      </w:r>
      <w:r w:rsidRPr="00A03B1B">
        <w:rPr>
          <w:szCs w:val="20"/>
        </w:rPr>
        <w:t>RTMCPCRR</w:t>
      </w:r>
      <w:r w:rsidRPr="00A03B1B">
        <w:rPr>
          <w:bCs/>
          <w:szCs w:val="20"/>
          <w:lang w:val="pt-BR"/>
        </w:rPr>
        <w:t xml:space="preserve"> * RTRRDQ </w:t>
      </w:r>
      <w:r w:rsidRPr="00A03B1B">
        <w:rPr>
          <w:bCs/>
          <w:i/>
          <w:szCs w:val="20"/>
          <w:vertAlign w:val="subscript"/>
          <w:lang w:val="pt-BR"/>
        </w:rPr>
        <w:t xml:space="preserve">q, r </w:t>
      </w:r>
      <w:r w:rsidRPr="00A03B1B">
        <w:rPr>
          <w:b/>
          <w:bCs/>
          <w:szCs w:val="20"/>
          <w:lang w:val="pt-BR"/>
        </w:rPr>
        <w:t xml:space="preserve">+ </w:t>
      </w:r>
      <w:r w:rsidRPr="00A03B1B">
        <w:rPr>
          <w:szCs w:val="20"/>
        </w:rPr>
        <w:t>RTMCPCNS</w:t>
      </w:r>
      <w:r w:rsidRPr="00A03B1B">
        <w:rPr>
          <w:bCs/>
          <w:szCs w:val="20"/>
          <w:lang w:val="pt-BR"/>
        </w:rPr>
        <w:t xml:space="preserve"> * RTNSDQ </w:t>
      </w:r>
      <w:r w:rsidRPr="00A03B1B">
        <w:rPr>
          <w:bCs/>
          <w:i/>
          <w:szCs w:val="20"/>
          <w:vertAlign w:val="subscript"/>
          <w:lang w:val="pt-BR"/>
        </w:rPr>
        <w:t xml:space="preserve">q, r </w:t>
      </w:r>
      <w:r w:rsidRPr="00A03B1B">
        <w:rPr>
          <w:b/>
          <w:bCs/>
          <w:szCs w:val="20"/>
          <w:lang w:val="pt-BR"/>
        </w:rPr>
        <w:t xml:space="preserve">+ </w:t>
      </w:r>
      <w:r w:rsidRPr="00A03B1B">
        <w:rPr>
          <w:bCs/>
          <w:i/>
          <w:szCs w:val="20"/>
          <w:vertAlign w:val="subscript"/>
          <w:lang w:val="pt-BR"/>
        </w:rPr>
        <w:t xml:space="preserve"> </w:t>
      </w:r>
    </w:p>
    <w:p w14:paraId="29CCDBE5" w14:textId="77777777" w:rsidR="00A03B1B" w:rsidRPr="00A03B1B" w:rsidRDefault="00A03B1B" w:rsidP="00A03B1B">
      <w:pPr>
        <w:tabs>
          <w:tab w:val="left" w:pos="1440"/>
          <w:tab w:val="left" w:pos="2250"/>
        </w:tabs>
        <w:spacing w:before="240" w:after="240"/>
        <w:ind w:left="1980" w:hanging="1350"/>
        <w:jc w:val="both"/>
        <w:rPr>
          <w:bCs/>
          <w:szCs w:val="20"/>
          <w:lang w:val="pt-BR"/>
        </w:rPr>
      </w:pPr>
      <w:r w:rsidRPr="00A03B1B">
        <w:rPr>
          <w:bCs/>
          <w:i/>
          <w:szCs w:val="20"/>
          <w:vertAlign w:val="subscript"/>
          <w:lang w:val="pt-BR"/>
        </w:rPr>
        <w:tab/>
      </w:r>
      <w:r w:rsidRPr="00A03B1B">
        <w:rPr>
          <w:bCs/>
          <w:i/>
          <w:szCs w:val="20"/>
          <w:vertAlign w:val="subscript"/>
          <w:lang w:val="pt-BR"/>
        </w:rPr>
        <w:tab/>
      </w:r>
      <w:r w:rsidRPr="00A03B1B">
        <w:rPr>
          <w:szCs w:val="20"/>
        </w:rPr>
        <w:t>RTMCPCECR</w:t>
      </w:r>
      <w:r w:rsidRPr="00A03B1B">
        <w:rPr>
          <w:bCs/>
          <w:szCs w:val="20"/>
          <w:lang w:val="pt-BR"/>
        </w:rPr>
        <w:t xml:space="preserve"> * RTECRDQ </w:t>
      </w:r>
      <w:r w:rsidRPr="00A03B1B">
        <w:rPr>
          <w:bCs/>
          <w:i/>
          <w:szCs w:val="20"/>
          <w:vertAlign w:val="subscript"/>
          <w:lang w:val="pt-BR"/>
        </w:rPr>
        <w:t>q, r</w:t>
      </w:r>
      <w:ins w:id="1506" w:author="ERCOT" w:date="2025-12-09T11:59:00Z">
        <w:r w:rsidRPr="00A03B1B">
          <w:rPr>
            <w:bCs/>
            <w:i/>
            <w:szCs w:val="20"/>
            <w:vertAlign w:val="subscript"/>
            <w:lang w:val="pt-BR"/>
          </w:rPr>
          <w:t xml:space="preserve"> </w:t>
        </w:r>
        <w:r w:rsidRPr="00A03B1B">
          <w:rPr>
            <w:b/>
            <w:bCs/>
            <w:szCs w:val="20"/>
            <w:lang w:val="pt-BR"/>
          </w:rPr>
          <w:t xml:space="preserve">+ </w:t>
        </w:r>
        <w:r w:rsidRPr="00A03B1B">
          <w:rPr>
            <w:bCs/>
            <w:i/>
            <w:szCs w:val="20"/>
            <w:vertAlign w:val="subscript"/>
            <w:lang w:val="pt-BR"/>
          </w:rPr>
          <w:t xml:space="preserve"> </w:t>
        </w:r>
        <w:r w:rsidRPr="00A03B1B">
          <w:rPr>
            <w:szCs w:val="20"/>
          </w:rPr>
          <w:t>RTMCPCDRR</w:t>
        </w:r>
        <w:r w:rsidRPr="00A03B1B">
          <w:rPr>
            <w:bCs/>
            <w:szCs w:val="20"/>
            <w:lang w:val="pt-BR"/>
          </w:rPr>
          <w:t xml:space="preserve"> * RTDRRDQ </w:t>
        </w:r>
        <w:r w:rsidRPr="00A03B1B">
          <w:rPr>
            <w:bCs/>
            <w:i/>
            <w:szCs w:val="20"/>
            <w:vertAlign w:val="subscript"/>
            <w:lang w:val="pt-BR"/>
          </w:rPr>
          <w:t>q, r</w:t>
        </w:r>
      </w:ins>
      <w:r w:rsidRPr="00A03B1B">
        <w:rPr>
          <w:bCs/>
          <w:szCs w:val="20"/>
          <w:lang w:val="pt-BR"/>
        </w:rPr>
        <w:t>)</w:t>
      </w:r>
    </w:p>
    <w:p w14:paraId="331CB28A" w14:textId="77777777" w:rsidR="00A03B1B" w:rsidRPr="00A03B1B" w:rsidRDefault="00A03B1B" w:rsidP="00A03B1B">
      <w:pPr>
        <w:ind w:left="720" w:hanging="720"/>
        <w:rPr>
          <w:b/>
          <w:iCs/>
        </w:rPr>
      </w:pPr>
      <w:r w:rsidRPr="00A03B1B">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3"/>
        <w:gridCol w:w="739"/>
        <w:gridCol w:w="6448"/>
      </w:tblGrid>
      <w:tr w:rsidR="00A03B1B" w:rsidRPr="00A03B1B" w14:paraId="57D02633" w14:textId="77777777" w:rsidTr="00B31BB1">
        <w:tc>
          <w:tcPr>
            <w:tcW w:w="1157" w:type="pct"/>
            <w:tcBorders>
              <w:top w:val="single" w:sz="4" w:space="0" w:color="auto"/>
              <w:left w:val="single" w:sz="4" w:space="0" w:color="auto"/>
              <w:bottom w:val="single" w:sz="4" w:space="0" w:color="auto"/>
              <w:right w:val="single" w:sz="4" w:space="0" w:color="auto"/>
            </w:tcBorders>
            <w:hideMark/>
          </w:tcPr>
          <w:p w14:paraId="6EFA2382" w14:textId="77777777" w:rsidR="00A03B1B" w:rsidRPr="00A03B1B" w:rsidRDefault="00A03B1B" w:rsidP="00A03B1B">
            <w:pPr>
              <w:spacing w:after="240"/>
              <w:rPr>
                <w:b/>
                <w:iCs/>
                <w:sz w:val="20"/>
                <w:szCs w:val="20"/>
              </w:rPr>
            </w:pPr>
            <w:r w:rsidRPr="00A03B1B">
              <w:rPr>
                <w:b/>
                <w:iCs/>
                <w:sz w:val="20"/>
                <w:szCs w:val="20"/>
              </w:rPr>
              <w:t>Variable</w:t>
            </w:r>
          </w:p>
        </w:tc>
        <w:tc>
          <w:tcPr>
            <w:tcW w:w="395" w:type="pct"/>
            <w:tcBorders>
              <w:top w:val="single" w:sz="4" w:space="0" w:color="auto"/>
              <w:left w:val="single" w:sz="4" w:space="0" w:color="auto"/>
              <w:bottom w:val="single" w:sz="4" w:space="0" w:color="auto"/>
              <w:right w:val="single" w:sz="4" w:space="0" w:color="auto"/>
            </w:tcBorders>
            <w:hideMark/>
          </w:tcPr>
          <w:p w14:paraId="0D312818" w14:textId="77777777" w:rsidR="00A03B1B" w:rsidRPr="00A03B1B" w:rsidRDefault="00A03B1B" w:rsidP="00A03B1B">
            <w:pPr>
              <w:spacing w:after="240"/>
              <w:rPr>
                <w:b/>
                <w:iCs/>
                <w:sz w:val="20"/>
                <w:szCs w:val="20"/>
              </w:rPr>
            </w:pPr>
            <w:r w:rsidRPr="00A03B1B">
              <w:rPr>
                <w:b/>
                <w:iCs/>
                <w:sz w:val="20"/>
                <w:szCs w:val="20"/>
              </w:rPr>
              <w:t>Unit</w:t>
            </w:r>
          </w:p>
        </w:tc>
        <w:tc>
          <w:tcPr>
            <w:tcW w:w="3448" w:type="pct"/>
            <w:tcBorders>
              <w:top w:val="single" w:sz="4" w:space="0" w:color="auto"/>
              <w:left w:val="single" w:sz="4" w:space="0" w:color="auto"/>
              <w:bottom w:val="single" w:sz="4" w:space="0" w:color="auto"/>
              <w:right w:val="single" w:sz="4" w:space="0" w:color="auto"/>
            </w:tcBorders>
            <w:hideMark/>
          </w:tcPr>
          <w:p w14:paraId="31DBC98E" w14:textId="77777777" w:rsidR="00A03B1B" w:rsidRPr="00A03B1B" w:rsidRDefault="00A03B1B" w:rsidP="00A03B1B">
            <w:pPr>
              <w:spacing w:after="240"/>
              <w:rPr>
                <w:b/>
                <w:iCs/>
                <w:sz w:val="20"/>
                <w:szCs w:val="20"/>
              </w:rPr>
            </w:pPr>
            <w:r w:rsidRPr="00A03B1B">
              <w:rPr>
                <w:b/>
                <w:iCs/>
                <w:sz w:val="20"/>
                <w:szCs w:val="20"/>
              </w:rPr>
              <w:t>Description</w:t>
            </w:r>
          </w:p>
        </w:tc>
      </w:tr>
      <w:tr w:rsidR="00A03B1B" w:rsidRPr="00A03B1B" w14:paraId="38F702A8" w14:textId="77777777" w:rsidTr="00B31BB1">
        <w:tc>
          <w:tcPr>
            <w:tcW w:w="1157" w:type="pct"/>
            <w:tcBorders>
              <w:top w:val="single" w:sz="4" w:space="0" w:color="auto"/>
              <w:left w:val="single" w:sz="4" w:space="0" w:color="auto"/>
              <w:bottom w:val="single" w:sz="4" w:space="0" w:color="auto"/>
              <w:right w:val="single" w:sz="4" w:space="0" w:color="auto"/>
            </w:tcBorders>
            <w:hideMark/>
          </w:tcPr>
          <w:p w14:paraId="675655A8" w14:textId="77777777" w:rsidR="00A03B1B" w:rsidRPr="00A03B1B" w:rsidRDefault="00A03B1B" w:rsidP="00A03B1B">
            <w:pPr>
              <w:spacing w:after="60"/>
              <w:rPr>
                <w:iCs/>
                <w:sz w:val="20"/>
                <w:szCs w:val="20"/>
              </w:rPr>
            </w:pPr>
            <w:r w:rsidRPr="00A03B1B">
              <w:rPr>
                <w:bCs/>
                <w:sz w:val="20"/>
                <w:szCs w:val="20"/>
                <w:lang w:val="pt-BR"/>
              </w:rPr>
              <w:t>RTDASAMT</w:t>
            </w:r>
            <w:r w:rsidRPr="00A03B1B">
              <w:rPr>
                <w:bCs/>
                <w:szCs w:val="20"/>
                <w:lang w:val="pt-BR"/>
              </w:rPr>
              <w:t xml:space="preserve"> </w:t>
            </w:r>
            <w:r w:rsidRPr="00A03B1B">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7620F3C8" w14:textId="77777777" w:rsidR="00A03B1B" w:rsidRPr="00A03B1B" w:rsidRDefault="00A03B1B" w:rsidP="00A03B1B">
            <w:pPr>
              <w:spacing w:after="60"/>
              <w:rPr>
                <w:iCs/>
                <w:sz w:val="20"/>
                <w:szCs w:val="20"/>
              </w:rPr>
            </w:pPr>
            <w:r w:rsidRPr="00A03B1B">
              <w:rPr>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6935331E" w14:textId="77777777" w:rsidR="00A03B1B" w:rsidRPr="00A03B1B" w:rsidRDefault="00A03B1B" w:rsidP="00A03B1B">
            <w:pPr>
              <w:spacing w:after="60"/>
              <w:rPr>
                <w:iCs/>
                <w:sz w:val="20"/>
                <w:szCs w:val="20"/>
              </w:rPr>
            </w:pPr>
            <w:r w:rsidRPr="00A03B1B">
              <w:rPr>
                <w:i/>
                <w:iCs/>
                <w:sz w:val="20"/>
                <w:szCs w:val="20"/>
              </w:rPr>
              <w:t>Real-Time Derated Ancillary Service Amount</w:t>
            </w:r>
            <w:r w:rsidRPr="00A03B1B">
              <w:rPr>
                <w:iCs/>
                <w:sz w:val="20"/>
                <w:szCs w:val="20"/>
              </w:rPr>
              <w:t xml:space="preserve">—The payment to QSE </w:t>
            </w:r>
            <w:r w:rsidRPr="00A03B1B">
              <w:rPr>
                <w:i/>
                <w:iCs/>
                <w:sz w:val="20"/>
                <w:szCs w:val="20"/>
              </w:rPr>
              <w:t>q</w:t>
            </w:r>
            <w:r w:rsidRPr="00A03B1B">
              <w:rPr>
                <w:iCs/>
                <w:sz w:val="20"/>
                <w:szCs w:val="20"/>
              </w:rPr>
              <w:t xml:space="preserve"> for amounts recoverable resulting from a manual reduction of Ancillary Services by ERCOT for the 15-minute Settlement Interval.</w:t>
            </w:r>
          </w:p>
        </w:tc>
      </w:tr>
      <w:tr w:rsidR="00A03B1B" w:rsidRPr="00A03B1B" w14:paraId="14D0ECD3" w14:textId="77777777" w:rsidTr="00B31BB1">
        <w:tc>
          <w:tcPr>
            <w:tcW w:w="1157" w:type="pct"/>
            <w:tcBorders>
              <w:top w:val="single" w:sz="4" w:space="0" w:color="auto"/>
              <w:left w:val="single" w:sz="4" w:space="0" w:color="auto"/>
              <w:bottom w:val="single" w:sz="4" w:space="0" w:color="auto"/>
              <w:right w:val="single" w:sz="4" w:space="0" w:color="auto"/>
            </w:tcBorders>
            <w:hideMark/>
          </w:tcPr>
          <w:p w14:paraId="772DAB10" w14:textId="77777777" w:rsidR="00A03B1B" w:rsidRPr="00A03B1B" w:rsidRDefault="00A03B1B" w:rsidP="00A03B1B">
            <w:pPr>
              <w:spacing w:after="60"/>
              <w:rPr>
                <w:iCs/>
                <w:sz w:val="20"/>
                <w:szCs w:val="20"/>
              </w:rPr>
            </w:pPr>
            <w:r w:rsidRPr="00A03B1B">
              <w:rPr>
                <w:bCs/>
                <w:sz w:val="20"/>
                <w:szCs w:val="20"/>
                <w:lang w:val="pt-BR"/>
              </w:rPr>
              <w:t>RTRUILD</w:t>
            </w:r>
            <w:r w:rsidRPr="00A03B1B">
              <w:rPr>
                <w:b/>
                <w:bCs/>
                <w:szCs w:val="20"/>
                <w:lang w:val="pt-BR"/>
              </w:rPr>
              <w:t xml:space="preserve"> </w:t>
            </w:r>
            <w:r w:rsidRPr="00A03B1B">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2E088252" w14:textId="77777777" w:rsidR="00A03B1B" w:rsidRPr="00A03B1B" w:rsidRDefault="00A03B1B" w:rsidP="00A03B1B">
            <w:pPr>
              <w:spacing w:after="60"/>
              <w:rPr>
                <w:iCs/>
                <w:sz w:val="20"/>
                <w:szCs w:val="20"/>
              </w:rPr>
            </w:pPr>
            <w:r w:rsidRPr="00A03B1B">
              <w:rPr>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177C40DC" w14:textId="77777777" w:rsidR="00A03B1B" w:rsidRPr="00A03B1B" w:rsidRDefault="00A03B1B" w:rsidP="00A03B1B">
            <w:pPr>
              <w:spacing w:after="60"/>
              <w:rPr>
                <w:i/>
                <w:iCs/>
                <w:sz w:val="20"/>
                <w:szCs w:val="20"/>
              </w:rPr>
            </w:pPr>
            <w:r w:rsidRPr="00A03B1B">
              <w:rPr>
                <w:i/>
                <w:iCs/>
                <w:sz w:val="20"/>
                <w:szCs w:val="20"/>
              </w:rPr>
              <w:t>Real-Time Derated Regulation Up Imbalance Losses for Deration</w:t>
            </w:r>
            <w:r w:rsidRPr="00A03B1B">
              <w:rPr>
                <w:iCs/>
                <w:sz w:val="20"/>
                <w:szCs w:val="20"/>
              </w:rPr>
              <w:t xml:space="preserve">—The payments not made to QSE </w:t>
            </w:r>
            <w:r w:rsidRPr="00A03B1B">
              <w:rPr>
                <w:i/>
                <w:iCs/>
                <w:sz w:val="20"/>
                <w:szCs w:val="20"/>
              </w:rPr>
              <w:t>q</w:t>
            </w:r>
            <w:r w:rsidRPr="00A03B1B">
              <w:rPr>
                <w:iCs/>
                <w:sz w:val="20"/>
                <w:szCs w:val="20"/>
              </w:rPr>
              <w:t xml:space="preserve"> under paragraph (1) of Section 6.7.2.2, Regulation Up Service Payments and Charges, for the 15-minute Settlement Interval.</w:t>
            </w:r>
          </w:p>
        </w:tc>
      </w:tr>
      <w:tr w:rsidR="00A03B1B" w:rsidRPr="00A03B1B" w14:paraId="5B4A82FB" w14:textId="77777777" w:rsidTr="00B31BB1">
        <w:tc>
          <w:tcPr>
            <w:tcW w:w="1157" w:type="pct"/>
            <w:tcBorders>
              <w:top w:val="single" w:sz="4" w:space="0" w:color="auto"/>
              <w:left w:val="single" w:sz="4" w:space="0" w:color="auto"/>
              <w:bottom w:val="single" w:sz="4" w:space="0" w:color="auto"/>
              <w:right w:val="single" w:sz="4" w:space="0" w:color="auto"/>
            </w:tcBorders>
            <w:hideMark/>
          </w:tcPr>
          <w:p w14:paraId="2E1A1745" w14:textId="77777777" w:rsidR="00A03B1B" w:rsidRPr="00A03B1B" w:rsidRDefault="00A03B1B" w:rsidP="00A03B1B">
            <w:pPr>
              <w:spacing w:after="60"/>
              <w:rPr>
                <w:bCs/>
                <w:sz w:val="20"/>
                <w:szCs w:val="20"/>
                <w:lang w:val="pt-BR"/>
              </w:rPr>
            </w:pPr>
            <w:r w:rsidRPr="00A03B1B">
              <w:rPr>
                <w:bCs/>
                <w:sz w:val="20"/>
                <w:szCs w:val="20"/>
                <w:lang w:val="pt-BR"/>
              </w:rPr>
              <w:t xml:space="preserve">RTRDILD </w:t>
            </w:r>
            <w:r w:rsidRPr="00A03B1B">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39FB89E2" w14:textId="77777777" w:rsidR="00A03B1B" w:rsidRPr="00A03B1B" w:rsidRDefault="00A03B1B" w:rsidP="00A03B1B">
            <w:pPr>
              <w:spacing w:after="60"/>
              <w:rPr>
                <w:bCs/>
                <w:sz w:val="20"/>
                <w:szCs w:val="20"/>
                <w:lang w:val="pt-BR"/>
              </w:rPr>
            </w:pPr>
            <w:r w:rsidRPr="00A03B1B">
              <w:rPr>
                <w:bCs/>
                <w:sz w:val="20"/>
                <w:szCs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01E57873" w14:textId="77777777" w:rsidR="00A03B1B" w:rsidRPr="00A03B1B" w:rsidRDefault="00A03B1B" w:rsidP="00A03B1B">
            <w:pPr>
              <w:spacing w:after="60"/>
              <w:rPr>
                <w:bCs/>
                <w:sz w:val="20"/>
                <w:szCs w:val="20"/>
                <w:lang w:val="pt-BR"/>
              </w:rPr>
            </w:pPr>
            <w:r w:rsidRPr="00A03B1B">
              <w:rPr>
                <w:bCs/>
                <w:i/>
                <w:sz w:val="20"/>
                <w:szCs w:val="20"/>
                <w:lang w:val="pt-BR"/>
              </w:rPr>
              <w:t>Real-Time Derated Regulation Down Imbalance Losses for Deration</w:t>
            </w:r>
            <w:r w:rsidRPr="00A03B1B">
              <w:rPr>
                <w:bCs/>
                <w:sz w:val="20"/>
                <w:szCs w:val="20"/>
                <w:lang w:val="pt-BR"/>
              </w:rPr>
              <w:t xml:space="preserve">—The payments </w:t>
            </w:r>
            <w:r w:rsidRPr="00A03B1B">
              <w:rPr>
                <w:iCs/>
                <w:sz w:val="20"/>
                <w:szCs w:val="20"/>
              </w:rPr>
              <w:t xml:space="preserve">not made </w:t>
            </w:r>
            <w:r w:rsidRPr="00A03B1B">
              <w:rPr>
                <w:bCs/>
                <w:sz w:val="20"/>
                <w:szCs w:val="20"/>
                <w:lang w:val="pt-BR"/>
              </w:rPr>
              <w:t xml:space="preserve">to QSE </w:t>
            </w:r>
            <w:r w:rsidRPr="00A03B1B">
              <w:rPr>
                <w:bCs/>
                <w:i/>
                <w:sz w:val="20"/>
                <w:szCs w:val="20"/>
                <w:lang w:val="pt-BR"/>
              </w:rPr>
              <w:t>q</w:t>
            </w:r>
            <w:r w:rsidRPr="00A03B1B">
              <w:rPr>
                <w:bCs/>
                <w:sz w:val="20"/>
                <w:szCs w:val="20"/>
                <w:lang w:val="pt-BR"/>
              </w:rPr>
              <w:t xml:space="preserve"> under paragraph (1) of Section 6.7.2.3, Regulation Down Service Payments and Charges, for the 15-minute Settlement Interval.</w:t>
            </w:r>
          </w:p>
        </w:tc>
      </w:tr>
      <w:tr w:rsidR="00A03B1B" w:rsidRPr="00A03B1B" w14:paraId="09D8EA2B" w14:textId="77777777" w:rsidTr="00B31BB1">
        <w:tc>
          <w:tcPr>
            <w:tcW w:w="1157" w:type="pct"/>
            <w:tcBorders>
              <w:top w:val="single" w:sz="4" w:space="0" w:color="auto"/>
              <w:left w:val="single" w:sz="4" w:space="0" w:color="auto"/>
              <w:bottom w:val="single" w:sz="4" w:space="0" w:color="auto"/>
              <w:right w:val="single" w:sz="4" w:space="0" w:color="auto"/>
            </w:tcBorders>
            <w:hideMark/>
          </w:tcPr>
          <w:p w14:paraId="548FC1A8" w14:textId="77777777" w:rsidR="00A03B1B" w:rsidRPr="00A03B1B" w:rsidRDefault="00A03B1B" w:rsidP="00A03B1B">
            <w:pPr>
              <w:spacing w:after="60"/>
              <w:rPr>
                <w:bCs/>
                <w:sz w:val="20"/>
                <w:szCs w:val="20"/>
                <w:lang w:val="pt-BR"/>
              </w:rPr>
            </w:pPr>
            <w:r w:rsidRPr="00A03B1B">
              <w:rPr>
                <w:bCs/>
                <w:sz w:val="20"/>
                <w:szCs w:val="20"/>
                <w:lang w:val="pt-BR"/>
              </w:rPr>
              <w:t xml:space="preserve">RTRRILD </w:t>
            </w:r>
            <w:r w:rsidRPr="00A03B1B">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2A053F25" w14:textId="77777777" w:rsidR="00A03B1B" w:rsidRPr="00A03B1B" w:rsidRDefault="00A03B1B" w:rsidP="00A03B1B">
            <w:pPr>
              <w:spacing w:after="60"/>
              <w:rPr>
                <w:bCs/>
                <w:sz w:val="20"/>
                <w:szCs w:val="20"/>
                <w:lang w:val="pt-BR"/>
              </w:rPr>
            </w:pPr>
            <w:r w:rsidRPr="00A03B1B">
              <w:rPr>
                <w:bCs/>
                <w:sz w:val="20"/>
                <w:szCs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2654449C" w14:textId="77777777" w:rsidR="00A03B1B" w:rsidRPr="00A03B1B" w:rsidRDefault="00A03B1B" w:rsidP="00A03B1B">
            <w:pPr>
              <w:spacing w:after="60"/>
              <w:rPr>
                <w:bCs/>
                <w:sz w:val="20"/>
                <w:szCs w:val="20"/>
                <w:lang w:val="pt-BR"/>
              </w:rPr>
            </w:pPr>
            <w:r w:rsidRPr="00A03B1B">
              <w:rPr>
                <w:bCs/>
                <w:i/>
                <w:sz w:val="20"/>
                <w:szCs w:val="20"/>
                <w:lang w:val="pt-BR"/>
              </w:rPr>
              <w:t>Real-Time Derated Responsive Reserve Imbalance Losses for Deration</w:t>
            </w:r>
            <w:r w:rsidRPr="00A03B1B">
              <w:rPr>
                <w:bCs/>
                <w:sz w:val="20"/>
                <w:szCs w:val="20"/>
                <w:lang w:val="pt-BR"/>
              </w:rPr>
              <w:t xml:space="preserve">—The payments </w:t>
            </w:r>
            <w:r w:rsidRPr="00A03B1B">
              <w:rPr>
                <w:iCs/>
                <w:sz w:val="20"/>
                <w:szCs w:val="20"/>
              </w:rPr>
              <w:t xml:space="preserve">not made </w:t>
            </w:r>
            <w:r w:rsidRPr="00A03B1B">
              <w:rPr>
                <w:bCs/>
                <w:sz w:val="20"/>
                <w:szCs w:val="20"/>
                <w:lang w:val="pt-BR"/>
              </w:rPr>
              <w:t xml:space="preserve">to QSE </w:t>
            </w:r>
            <w:r w:rsidRPr="00A03B1B">
              <w:rPr>
                <w:bCs/>
                <w:i/>
                <w:sz w:val="20"/>
                <w:szCs w:val="20"/>
                <w:lang w:val="pt-BR"/>
              </w:rPr>
              <w:t>q</w:t>
            </w:r>
            <w:r w:rsidRPr="00A03B1B">
              <w:rPr>
                <w:bCs/>
                <w:sz w:val="20"/>
                <w:szCs w:val="20"/>
                <w:lang w:val="pt-BR"/>
              </w:rPr>
              <w:t xml:space="preserve"> under paragraph (1) of Section 6.7.2.4, Responsive Reserve Payments and Charges, for the 15-minute Settlement Interval.</w:t>
            </w:r>
          </w:p>
        </w:tc>
      </w:tr>
      <w:tr w:rsidR="00A03B1B" w:rsidRPr="00A03B1B" w14:paraId="4BD4F13F" w14:textId="77777777" w:rsidTr="00B31BB1">
        <w:tc>
          <w:tcPr>
            <w:tcW w:w="1157" w:type="pct"/>
            <w:tcBorders>
              <w:top w:val="single" w:sz="4" w:space="0" w:color="auto"/>
              <w:left w:val="single" w:sz="4" w:space="0" w:color="auto"/>
              <w:bottom w:val="single" w:sz="4" w:space="0" w:color="auto"/>
              <w:right w:val="single" w:sz="4" w:space="0" w:color="auto"/>
            </w:tcBorders>
            <w:hideMark/>
          </w:tcPr>
          <w:p w14:paraId="619C30C3" w14:textId="77777777" w:rsidR="00A03B1B" w:rsidRPr="00A03B1B" w:rsidRDefault="00A03B1B" w:rsidP="00A03B1B">
            <w:pPr>
              <w:spacing w:after="60"/>
              <w:rPr>
                <w:bCs/>
                <w:sz w:val="20"/>
                <w:szCs w:val="20"/>
                <w:lang w:val="pt-BR"/>
              </w:rPr>
            </w:pPr>
            <w:r w:rsidRPr="00A03B1B">
              <w:rPr>
                <w:bCs/>
                <w:sz w:val="20"/>
                <w:szCs w:val="20"/>
                <w:lang w:val="pt-BR"/>
              </w:rPr>
              <w:lastRenderedPageBreak/>
              <w:t xml:space="preserve">RTNSILD </w:t>
            </w:r>
            <w:r w:rsidRPr="00A03B1B">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40078B12" w14:textId="77777777" w:rsidR="00A03B1B" w:rsidRPr="00A03B1B" w:rsidRDefault="00A03B1B" w:rsidP="00A03B1B">
            <w:pPr>
              <w:spacing w:after="60"/>
              <w:rPr>
                <w:bCs/>
                <w:sz w:val="20"/>
                <w:szCs w:val="20"/>
                <w:lang w:val="pt-BR"/>
              </w:rPr>
            </w:pPr>
            <w:r w:rsidRPr="00A03B1B">
              <w:rPr>
                <w:bCs/>
                <w:sz w:val="20"/>
                <w:szCs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7C6F1065" w14:textId="77777777" w:rsidR="00A03B1B" w:rsidRPr="00A03B1B" w:rsidRDefault="00A03B1B" w:rsidP="00A03B1B">
            <w:pPr>
              <w:spacing w:after="60"/>
              <w:rPr>
                <w:bCs/>
                <w:sz w:val="20"/>
                <w:szCs w:val="20"/>
                <w:lang w:val="pt-BR"/>
              </w:rPr>
            </w:pPr>
            <w:r w:rsidRPr="00A03B1B">
              <w:rPr>
                <w:bCs/>
                <w:i/>
                <w:sz w:val="20"/>
                <w:szCs w:val="20"/>
                <w:lang w:val="pt-BR"/>
              </w:rPr>
              <w:t>Real-Time Derated Non-Spin Imbalance Losses for Deration</w:t>
            </w:r>
            <w:r w:rsidRPr="00A03B1B">
              <w:rPr>
                <w:bCs/>
                <w:sz w:val="20"/>
                <w:szCs w:val="20"/>
                <w:lang w:val="pt-BR"/>
              </w:rPr>
              <w:t xml:space="preserve">—The payments </w:t>
            </w:r>
            <w:r w:rsidRPr="00A03B1B">
              <w:rPr>
                <w:iCs/>
                <w:sz w:val="20"/>
                <w:szCs w:val="20"/>
              </w:rPr>
              <w:t xml:space="preserve">not made </w:t>
            </w:r>
            <w:r w:rsidRPr="00A03B1B">
              <w:rPr>
                <w:bCs/>
                <w:sz w:val="20"/>
                <w:szCs w:val="20"/>
                <w:lang w:val="pt-BR"/>
              </w:rPr>
              <w:t xml:space="preserve">to QSE </w:t>
            </w:r>
            <w:r w:rsidRPr="00A03B1B">
              <w:rPr>
                <w:bCs/>
                <w:i/>
                <w:sz w:val="20"/>
                <w:szCs w:val="20"/>
                <w:lang w:val="pt-BR"/>
              </w:rPr>
              <w:t>q</w:t>
            </w:r>
            <w:r w:rsidRPr="00A03B1B">
              <w:rPr>
                <w:bCs/>
                <w:sz w:val="20"/>
                <w:szCs w:val="20"/>
                <w:lang w:val="pt-BR"/>
              </w:rPr>
              <w:t xml:space="preserve"> under paragraph (1) of Section 6.7.2.5, Non-Spinning Reserve Service Payments and Charges, for the 15-minute Settlement Interval.</w:t>
            </w:r>
          </w:p>
        </w:tc>
      </w:tr>
      <w:tr w:rsidR="00A03B1B" w:rsidRPr="00A03B1B" w14:paraId="6F828CBD" w14:textId="77777777" w:rsidTr="00B31BB1">
        <w:tc>
          <w:tcPr>
            <w:tcW w:w="1157" w:type="pct"/>
            <w:tcBorders>
              <w:top w:val="single" w:sz="4" w:space="0" w:color="auto"/>
              <w:left w:val="single" w:sz="4" w:space="0" w:color="auto"/>
              <w:bottom w:val="single" w:sz="4" w:space="0" w:color="auto"/>
              <w:right w:val="single" w:sz="4" w:space="0" w:color="auto"/>
            </w:tcBorders>
            <w:hideMark/>
          </w:tcPr>
          <w:p w14:paraId="4337CFC9" w14:textId="77777777" w:rsidR="00A03B1B" w:rsidRPr="00A03B1B" w:rsidRDefault="00A03B1B" w:rsidP="00A03B1B">
            <w:pPr>
              <w:spacing w:after="60"/>
              <w:rPr>
                <w:bCs/>
                <w:sz w:val="20"/>
                <w:szCs w:val="20"/>
                <w:lang w:val="pt-BR"/>
              </w:rPr>
            </w:pPr>
            <w:r w:rsidRPr="00A03B1B">
              <w:rPr>
                <w:bCs/>
                <w:sz w:val="20"/>
                <w:szCs w:val="20"/>
                <w:lang w:val="pt-BR"/>
              </w:rPr>
              <w:t xml:space="preserve">RTECRILD </w:t>
            </w:r>
            <w:r w:rsidRPr="00A03B1B">
              <w:rPr>
                <w:bCs/>
                <w:sz w:val="20"/>
                <w:szCs w:val="20"/>
                <w:vertAlign w:val="subscript"/>
                <w:lang w:val="pt-BR"/>
              </w:rPr>
              <w:t>q</w:t>
            </w:r>
          </w:p>
        </w:tc>
        <w:tc>
          <w:tcPr>
            <w:tcW w:w="395" w:type="pct"/>
            <w:tcBorders>
              <w:top w:val="single" w:sz="4" w:space="0" w:color="auto"/>
              <w:left w:val="single" w:sz="4" w:space="0" w:color="auto"/>
              <w:bottom w:val="single" w:sz="4" w:space="0" w:color="auto"/>
              <w:right w:val="single" w:sz="4" w:space="0" w:color="auto"/>
            </w:tcBorders>
            <w:hideMark/>
          </w:tcPr>
          <w:p w14:paraId="4F2B19F3" w14:textId="77777777" w:rsidR="00A03B1B" w:rsidRPr="00A03B1B" w:rsidRDefault="00A03B1B" w:rsidP="00A03B1B">
            <w:pPr>
              <w:spacing w:after="60"/>
              <w:rPr>
                <w:bCs/>
                <w:sz w:val="20"/>
                <w:szCs w:val="20"/>
                <w:lang w:val="pt-BR"/>
              </w:rPr>
            </w:pPr>
            <w:r w:rsidRPr="00A03B1B">
              <w:rPr>
                <w:bCs/>
                <w:sz w:val="20"/>
                <w:szCs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438F6781" w14:textId="77777777" w:rsidR="00A03B1B" w:rsidRPr="00A03B1B" w:rsidRDefault="00A03B1B" w:rsidP="00A03B1B">
            <w:pPr>
              <w:spacing w:after="60"/>
              <w:rPr>
                <w:bCs/>
                <w:sz w:val="20"/>
                <w:szCs w:val="20"/>
                <w:lang w:val="pt-BR"/>
              </w:rPr>
            </w:pPr>
            <w:r w:rsidRPr="00A03B1B">
              <w:rPr>
                <w:bCs/>
                <w:i/>
                <w:sz w:val="20"/>
                <w:szCs w:val="20"/>
                <w:lang w:val="pt-BR"/>
              </w:rPr>
              <w:t>Real-Time Derated ERCOT Contingency Reserve Service Imbalance Losses for Deration</w:t>
            </w:r>
            <w:r w:rsidRPr="00A03B1B">
              <w:rPr>
                <w:bCs/>
                <w:sz w:val="20"/>
                <w:szCs w:val="20"/>
                <w:lang w:val="pt-BR"/>
              </w:rPr>
              <w:t xml:space="preserve">—The payments </w:t>
            </w:r>
            <w:r w:rsidRPr="00A03B1B">
              <w:rPr>
                <w:iCs/>
                <w:sz w:val="20"/>
                <w:szCs w:val="20"/>
              </w:rPr>
              <w:t xml:space="preserve">not made </w:t>
            </w:r>
            <w:r w:rsidRPr="00A03B1B">
              <w:rPr>
                <w:bCs/>
                <w:sz w:val="20"/>
                <w:szCs w:val="20"/>
                <w:lang w:val="pt-BR"/>
              </w:rPr>
              <w:t xml:space="preserve">to QSE </w:t>
            </w:r>
            <w:r w:rsidRPr="00A03B1B">
              <w:rPr>
                <w:bCs/>
                <w:i/>
                <w:sz w:val="20"/>
                <w:szCs w:val="20"/>
                <w:lang w:val="pt-BR"/>
              </w:rPr>
              <w:t>q</w:t>
            </w:r>
            <w:r w:rsidRPr="00A03B1B">
              <w:rPr>
                <w:bCs/>
                <w:sz w:val="20"/>
                <w:szCs w:val="20"/>
                <w:lang w:val="pt-BR"/>
              </w:rPr>
              <w:t xml:space="preserve"> under paragraph (1) of Section 6.7.2.6, ERCOT Contingency Reserve Service Payments and Charges, for the 15-minute Settlement Interval.</w:t>
            </w:r>
          </w:p>
        </w:tc>
      </w:tr>
      <w:tr w:rsidR="00A03B1B" w:rsidRPr="00A03B1B" w14:paraId="19E2F5A7" w14:textId="77777777" w:rsidTr="00B31BB1">
        <w:trPr>
          <w:ins w:id="1507" w:author="ERCOT" w:date="2025-12-09T11:59:00Z"/>
        </w:trPr>
        <w:tc>
          <w:tcPr>
            <w:tcW w:w="1157" w:type="pct"/>
            <w:tcBorders>
              <w:top w:val="single" w:sz="4" w:space="0" w:color="auto"/>
              <w:left w:val="single" w:sz="4" w:space="0" w:color="auto"/>
              <w:bottom w:val="single" w:sz="4" w:space="0" w:color="auto"/>
              <w:right w:val="single" w:sz="4" w:space="0" w:color="auto"/>
            </w:tcBorders>
          </w:tcPr>
          <w:p w14:paraId="7E5E166F" w14:textId="77777777" w:rsidR="00A03B1B" w:rsidRPr="00A03B1B" w:rsidRDefault="00A03B1B" w:rsidP="00A03B1B">
            <w:pPr>
              <w:spacing w:after="60"/>
              <w:rPr>
                <w:ins w:id="1508" w:author="ERCOT" w:date="2025-12-09T11:59:00Z"/>
                <w:bCs/>
                <w:sz w:val="20"/>
                <w:szCs w:val="20"/>
                <w:lang w:val="pt-BR"/>
              </w:rPr>
            </w:pPr>
            <w:ins w:id="1509" w:author="ERCOT" w:date="2025-12-09T11:59:00Z">
              <w:r w:rsidRPr="00A03B1B">
                <w:rPr>
                  <w:bCs/>
                  <w:sz w:val="20"/>
                  <w:szCs w:val="20"/>
                  <w:lang w:val="pt-BR"/>
                </w:rPr>
                <w:t xml:space="preserve">RTDRRILD </w:t>
              </w:r>
              <w:r w:rsidRPr="00A03B1B">
                <w:rPr>
                  <w:bCs/>
                  <w:i/>
                  <w:iCs/>
                  <w:sz w:val="20"/>
                  <w:szCs w:val="20"/>
                  <w:vertAlign w:val="subscript"/>
                  <w:lang w:val="pt-BR"/>
                </w:rPr>
                <w:t>q</w:t>
              </w:r>
            </w:ins>
          </w:p>
        </w:tc>
        <w:tc>
          <w:tcPr>
            <w:tcW w:w="395" w:type="pct"/>
            <w:tcBorders>
              <w:top w:val="single" w:sz="4" w:space="0" w:color="auto"/>
              <w:left w:val="single" w:sz="4" w:space="0" w:color="auto"/>
              <w:bottom w:val="single" w:sz="4" w:space="0" w:color="auto"/>
              <w:right w:val="single" w:sz="4" w:space="0" w:color="auto"/>
            </w:tcBorders>
          </w:tcPr>
          <w:p w14:paraId="7A8F9030" w14:textId="77777777" w:rsidR="00A03B1B" w:rsidRPr="00A03B1B" w:rsidRDefault="00A03B1B" w:rsidP="00A03B1B">
            <w:pPr>
              <w:spacing w:after="60"/>
              <w:rPr>
                <w:ins w:id="1510" w:author="ERCOT" w:date="2025-12-09T11:59:00Z"/>
                <w:bCs/>
                <w:sz w:val="20"/>
                <w:szCs w:val="20"/>
                <w:lang w:val="pt-BR"/>
              </w:rPr>
            </w:pPr>
            <w:ins w:id="1511" w:author="ERCOT" w:date="2025-12-09T11:59:00Z">
              <w:r w:rsidRPr="00A03B1B">
                <w:rPr>
                  <w:bCs/>
                  <w:sz w:val="20"/>
                  <w:szCs w:val="20"/>
                  <w:lang w:val="pt-BR"/>
                </w:rPr>
                <w:t>$</w:t>
              </w:r>
            </w:ins>
          </w:p>
        </w:tc>
        <w:tc>
          <w:tcPr>
            <w:tcW w:w="3448" w:type="pct"/>
            <w:tcBorders>
              <w:top w:val="single" w:sz="4" w:space="0" w:color="auto"/>
              <w:left w:val="single" w:sz="4" w:space="0" w:color="auto"/>
              <w:bottom w:val="single" w:sz="4" w:space="0" w:color="auto"/>
              <w:right w:val="single" w:sz="4" w:space="0" w:color="auto"/>
            </w:tcBorders>
          </w:tcPr>
          <w:p w14:paraId="709B88FB" w14:textId="77777777" w:rsidR="00A03B1B" w:rsidRPr="00A03B1B" w:rsidRDefault="00A03B1B" w:rsidP="00A03B1B">
            <w:pPr>
              <w:spacing w:after="60"/>
              <w:rPr>
                <w:ins w:id="1512" w:author="ERCOT" w:date="2025-12-09T11:59:00Z"/>
                <w:bCs/>
                <w:i/>
                <w:sz w:val="20"/>
                <w:szCs w:val="20"/>
                <w:lang w:val="pt-BR"/>
              </w:rPr>
            </w:pPr>
            <w:ins w:id="1513" w:author="ERCOT" w:date="2025-12-09T11:59:00Z">
              <w:r w:rsidRPr="00A03B1B">
                <w:rPr>
                  <w:bCs/>
                  <w:i/>
                  <w:sz w:val="20"/>
                  <w:szCs w:val="20"/>
                  <w:lang w:val="pt-BR"/>
                </w:rPr>
                <w:t>Real-Time Derated Dispatchable Reliability Reserve Service Imbalance Losses for Deration</w:t>
              </w:r>
              <w:r w:rsidRPr="00A03B1B">
                <w:rPr>
                  <w:bCs/>
                  <w:sz w:val="20"/>
                  <w:szCs w:val="20"/>
                  <w:lang w:val="pt-BR"/>
                </w:rPr>
                <w:t xml:space="preserve">—The payments </w:t>
              </w:r>
              <w:r w:rsidRPr="00A03B1B">
                <w:rPr>
                  <w:iCs/>
                  <w:sz w:val="20"/>
                  <w:szCs w:val="20"/>
                </w:rPr>
                <w:t xml:space="preserve">not made </w:t>
              </w:r>
              <w:r w:rsidRPr="00A03B1B">
                <w:rPr>
                  <w:bCs/>
                  <w:sz w:val="20"/>
                  <w:szCs w:val="20"/>
                  <w:lang w:val="pt-BR"/>
                </w:rPr>
                <w:t xml:space="preserve">to QSE </w:t>
              </w:r>
              <w:r w:rsidRPr="00A03B1B">
                <w:rPr>
                  <w:bCs/>
                  <w:i/>
                  <w:sz w:val="20"/>
                  <w:szCs w:val="20"/>
                  <w:lang w:val="pt-BR"/>
                </w:rPr>
                <w:t>q</w:t>
              </w:r>
              <w:r w:rsidRPr="00A03B1B">
                <w:rPr>
                  <w:bCs/>
                  <w:sz w:val="20"/>
                  <w:szCs w:val="20"/>
                  <w:lang w:val="pt-BR"/>
                </w:rPr>
                <w:t xml:space="preserve"> under paragraph (1) of Section 6.7.</w:t>
              </w:r>
            </w:ins>
            <w:ins w:id="1514" w:author="ERCOT" w:date="2025-12-15T13:51:00Z">
              <w:r w:rsidRPr="00A03B1B">
                <w:rPr>
                  <w:bCs/>
                  <w:sz w:val="20"/>
                  <w:szCs w:val="20"/>
                  <w:lang w:val="pt-BR"/>
                </w:rPr>
                <w:t>2</w:t>
              </w:r>
            </w:ins>
            <w:ins w:id="1515" w:author="ERCOT" w:date="2025-12-09T11:59:00Z">
              <w:r w:rsidRPr="00A03B1B">
                <w:rPr>
                  <w:bCs/>
                  <w:sz w:val="20"/>
                  <w:szCs w:val="20"/>
                  <w:lang w:val="pt-BR"/>
                </w:rPr>
                <w:t>.7, Dispatchable Reliability Reserve Service Payments and Charges, for the 15-minute Settlement Interval.</w:t>
              </w:r>
            </w:ins>
          </w:p>
        </w:tc>
      </w:tr>
      <w:tr w:rsidR="00A03B1B" w:rsidRPr="00A03B1B" w14:paraId="53122E3C" w14:textId="77777777" w:rsidTr="00B31BB1">
        <w:tc>
          <w:tcPr>
            <w:tcW w:w="1157" w:type="pct"/>
            <w:tcBorders>
              <w:top w:val="single" w:sz="4" w:space="0" w:color="auto"/>
              <w:left w:val="single" w:sz="4" w:space="0" w:color="auto"/>
              <w:bottom w:val="single" w:sz="4" w:space="0" w:color="auto"/>
              <w:right w:val="single" w:sz="4" w:space="0" w:color="auto"/>
            </w:tcBorders>
            <w:hideMark/>
          </w:tcPr>
          <w:p w14:paraId="32F6D3DF" w14:textId="77777777" w:rsidR="00A03B1B" w:rsidRPr="00A03B1B" w:rsidRDefault="00A03B1B" w:rsidP="00A03B1B">
            <w:pPr>
              <w:spacing w:after="60"/>
              <w:rPr>
                <w:bCs/>
              </w:rPr>
            </w:pPr>
            <w:r w:rsidRPr="00A03B1B">
              <w:rPr>
                <w:bCs/>
                <w:sz w:val="20"/>
                <w:szCs w:val="20"/>
                <w:lang w:val="pt-BR"/>
              </w:rPr>
              <w:t>RTEIRD</w:t>
            </w:r>
            <w:r w:rsidRPr="00A03B1B">
              <w:rPr>
                <w:b/>
                <w:bCs/>
                <w:i/>
                <w:szCs w:val="20"/>
                <w:vertAlign w:val="subscript"/>
                <w:lang w:val="pt-BR"/>
              </w:rPr>
              <w:t xml:space="preserve"> </w:t>
            </w:r>
            <w:r w:rsidRPr="00A03B1B">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422AE170" w14:textId="77777777" w:rsidR="00A03B1B" w:rsidRPr="00A03B1B" w:rsidRDefault="00A03B1B" w:rsidP="00A03B1B">
            <w:pPr>
              <w:spacing w:after="60"/>
              <w:rPr>
                <w:iCs/>
                <w:sz w:val="20"/>
                <w:szCs w:val="20"/>
              </w:rPr>
            </w:pPr>
            <w:r w:rsidRPr="00A03B1B">
              <w:rPr>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02174DD9" w14:textId="77777777" w:rsidR="00A03B1B" w:rsidRPr="00A03B1B" w:rsidRDefault="00A03B1B" w:rsidP="00A03B1B">
            <w:pPr>
              <w:spacing w:after="60"/>
              <w:rPr>
                <w:i/>
                <w:iCs/>
                <w:sz w:val="20"/>
                <w:szCs w:val="20"/>
              </w:rPr>
            </w:pPr>
            <w:r w:rsidRPr="00A03B1B">
              <w:rPr>
                <w:i/>
                <w:iCs/>
                <w:sz w:val="20"/>
                <w:szCs w:val="20"/>
              </w:rPr>
              <w:t>Real-Time Energy Imbalance Revenues for Deration</w:t>
            </w:r>
            <w:r w:rsidRPr="00A03B1B">
              <w:rPr>
                <w:iCs/>
                <w:sz w:val="20"/>
                <w:szCs w:val="20"/>
              </w:rPr>
              <w:t xml:space="preserve">—The additional payments to QSE </w:t>
            </w:r>
            <w:r w:rsidRPr="00A03B1B">
              <w:rPr>
                <w:i/>
                <w:iCs/>
                <w:sz w:val="20"/>
                <w:szCs w:val="20"/>
              </w:rPr>
              <w:t>q</w:t>
            </w:r>
            <w:r w:rsidRPr="00A03B1B">
              <w:rPr>
                <w:iCs/>
                <w:sz w:val="20"/>
                <w:szCs w:val="20"/>
              </w:rPr>
              <w:t xml:space="preserve"> under Section 6.6.3.1.</w:t>
            </w:r>
          </w:p>
        </w:tc>
      </w:tr>
      <w:tr w:rsidR="00A03B1B" w:rsidRPr="00A03B1B" w14:paraId="2C16B75F" w14:textId="77777777" w:rsidTr="00B31BB1">
        <w:tc>
          <w:tcPr>
            <w:tcW w:w="1157" w:type="pct"/>
            <w:tcBorders>
              <w:top w:val="single" w:sz="4" w:space="0" w:color="auto"/>
              <w:left w:val="single" w:sz="4" w:space="0" w:color="auto"/>
              <w:bottom w:val="single" w:sz="4" w:space="0" w:color="auto"/>
              <w:right w:val="single" w:sz="4" w:space="0" w:color="auto"/>
            </w:tcBorders>
            <w:hideMark/>
          </w:tcPr>
          <w:p w14:paraId="7B849AAC" w14:textId="77777777" w:rsidR="00A03B1B" w:rsidRPr="00A03B1B" w:rsidRDefault="00A03B1B" w:rsidP="00A03B1B">
            <w:pPr>
              <w:spacing w:after="60"/>
              <w:rPr>
                <w:bCs/>
                <w:sz w:val="20"/>
                <w:szCs w:val="20"/>
                <w:lang w:val="pt-BR"/>
              </w:rPr>
            </w:pPr>
            <w:r w:rsidRPr="00A03B1B">
              <w:rPr>
                <w:bCs/>
                <w:sz w:val="20"/>
                <w:szCs w:val="20"/>
                <w:lang w:val="pt-BR"/>
              </w:rPr>
              <w:t>RTASIRD</w:t>
            </w:r>
            <w:r w:rsidRPr="00A03B1B">
              <w:rPr>
                <w:b/>
                <w:bCs/>
                <w:i/>
                <w:szCs w:val="20"/>
                <w:vertAlign w:val="subscript"/>
                <w:lang w:val="pt-BR"/>
              </w:rPr>
              <w:t xml:space="preserve"> </w:t>
            </w:r>
            <w:r w:rsidRPr="00A03B1B">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292EB864" w14:textId="77777777" w:rsidR="00A03B1B" w:rsidRPr="00A03B1B" w:rsidRDefault="00A03B1B" w:rsidP="00A03B1B">
            <w:pPr>
              <w:spacing w:after="60"/>
              <w:rPr>
                <w:iCs/>
                <w:sz w:val="20"/>
              </w:rPr>
            </w:pPr>
            <w:r w:rsidRPr="00A03B1B">
              <w:rPr>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00648A35" w14:textId="77777777" w:rsidR="00A03B1B" w:rsidRPr="00A03B1B" w:rsidRDefault="00A03B1B" w:rsidP="00A03B1B">
            <w:pPr>
              <w:spacing w:after="60"/>
              <w:rPr>
                <w:i/>
                <w:iCs/>
                <w:sz w:val="20"/>
                <w:szCs w:val="20"/>
              </w:rPr>
            </w:pPr>
            <w:r w:rsidRPr="00A03B1B">
              <w:rPr>
                <w:i/>
                <w:iCs/>
                <w:sz w:val="20"/>
                <w:szCs w:val="20"/>
              </w:rPr>
              <w:t>Real-Time Ancillary Service Imbalance Revenues for Deration</w:t>
            </w:r>
            <w:r w:rsidRPr="00A03B1B">
              <w:rPr>
                <w:iCs/>
                <w:sz w:val="20"/>
                <w:szCs w:val="20"/>
              </w:rPr>
              <w:t xml:space="preserve">—The additional Ancillary Service imbalance payments to QSE </w:t>
            </w:r>
            <w:r w:rsidRPr="00A03B1B">
              <w:rPr>
                <w:i/>
                <w:iCs/>
                <w:sz w:val="20"/>
                <w:szCs w:val="20"/>
              </w:rPr>
              <w:t>q</w:t>
            </w:r>
            <w:r w:rsidRPr="00A03B1B">
              <w:rPr>
                <w:iCs/>
                <w:sz w:val="20"/>
                <w:szCs w:val="20"/>
              </w:rPr>
              <w:t xml:space="preserve"> for all Ancillary Service products for the 15-minute Settlement Interval.</w:t>
            </w:r>
          </w:p>
        </w:tc>
      </w:tr>
      <w:tr w:rsidR="00A03B1B" w:rsidRPr="00A03B1B" w14:paraId="6BC4BEBA" w14:textId="77777777" w:rsidTr="00B31BB1">
        <w:tc>
          <w:tcPr>
            <w:tcW w:w="1157" w:type="pct"/>
            <w:tcBorders>
              <w:top w:val="single" w:sz="4" w:space="0" w:color="auto"/>
              <w:left w:val="single" w:sz="4" w:space="0" w:color="auto"/>
              <w:bottom w:val="single" w:sz="4" w:space="0" w:color="auto"/>
              <w:right w:val="single" w:sz="4" w:space="0" w:color="auto"/>
            </w:tcBorders>
            <w:hideMark/>
          </w:tcPr>
          <w:p w14:paraId="7E85801D" w14:textId="77777777" w:rsidR="00A03B1B" w:rsidRPr="00A03B1B" w:rsidRDefault="00A03B1B" w:rsidP="00A03B1B">
            <w:pPr>
              <w:spacing w:after="60"/>
              <w:rPr>
                <w:bCs/>
                <w:sz w:val="20"/>
                <w:szCs w:val="20"/>
                <w:lang w:val="pt-BR"/>
              </w:rPr>
            </w:pPr>
            <w:r w:rsidRPr="00A03B1B">
              <w:rPr>
                <w:bCs/>
                <w:sz w:val="20"/>
                <w:szCs w:val="20"/>
                <w:lang w:val="pt-BR"/>
              </w:rPr>
              <w:t>RTDASCAP</w:t>
            </w:r>
            <w:r w:rsidRPr="00A03B1B">
              <w:rPr>
                <w:i/>
                <w:iCs/>
                <w:sz w:val="20"/>
                <w:szCs w:val="20"/>
                <w:vertAlign w:val="subscript"/>
              </w:rPr>
              <w:t xml:space="preserve"> q, r</w:t>
            </w:r>
          </w:p>
        </w:tc>
        <w:tc>
          <w:tcPr>
            <w:tcW w:w="395" w:type="pct"/>
            <w:tcBorders>
              <w:top w:val="single" w:sz="4" w:space="0" w:color="auto"/>
              <w:left w:val="single" w:sz="4" w:space="0" w:color="auto"/>
              <w:bottom w:val="single" w:sz="4" w:space="0" w:color="auto"/>
              <w:right w:val="single" w:sz="4" w:space="0" w:color="auto"/>
            </w:tcBorders>
            <w:hideMark/>
          </w:tcPr>
          <w:p w14:paraId="6290E77F" w14:textId="77777777" w:rsidR="00A03B1B" w:rsidRPr="00A03B1B" w:rsidRDefault="00A03B1B" w:rsidP="00A03B1B">
            <w:pPr>
              <w:spacing w:after="60"/>
              <w:rPr>
                <w:iCs/>
                <w:sz w:val="20"/>
              </w:rPr>
            </w:pPr>
            <w:r w:rsidRPr="00A03B1B">
              <w:rPr>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6C0DE2DA" w14:textId="77777777" w:rsidR="00A03B1B" w:rsidRPr="00A03B1B" w:rsidRDefault="00A03B1B" w:rsidP="00A03B1B">
            <w:pPr>
              <w:autoSpaceDE w:val="0"/>
              <w:autoSpaceDN w:val="0"/>
              <w:rPr>
                <w:sz w:val="20"/>
                <w:szCs w:val="20"/>
              </w:rPr>
            </w:pPr>
            <w:r w:rsidRPr="00A03B1B">
              <w:rPr>
                <w:i/>
                <w:iCs/>
                <w:sz w:val="20"/>
                <w:szCs w:val="20"/>
              </w:rPr>
              <w:t>Real-Time Derated Ancillary Service Payment Cap—</w:t>
            </w:r>
            <w:r w:rsidRPr="00A03B1B">
              <w:rPr>
                <w:sz w:val="20"/>
                <w:szCs w:val="20"/>
              </w:rPr>
              <w:t xml:space="preserve">The amount recoverable for Resource </w:t>
            </w:r>
            <w:r w:rsidRPr="00A03B1B">
              <w:rPr>
                <w:i/>
                <w:sz w:val="20"/>
                <w:szCs w:val="20"/>
              </w:rPr>
              <w:t xml:space="preserve">r </w:t>
            </w:r>
            <w:r w:rsidRPr="00A03B1B">
              <w:rPr>
                <w:sz w:val="20"/>
                <w:szCs w:val="20"/>
              </w:rPr>
              <w:t xml:space="preserve">represented by QSE </w:t>
            </w:r>
            <w:r w:rsidRPr="00A03B1B">
              <w:rPr>
                <w:i/>
                <w:sz w:val="20"/>
                <w:szCs w:val="20"/>
              </w:rPr>
              <w:t>q,</w:t>
            </w:r>
            <w:r w:rsidRPr="00A03B1B">
              <w:rPr>
                <w:sz w:val="20"/>
                <w:szCs w:val="20"/>
              </w:rPr>
              <w:t xml:space="preserve"> capped by the Real-Time MCPC for the Ancillary Service product that was derated, multiplied by the quantity by which the Resource’s capability to provide the Ancillary Service was reduced for the 15-minute Settlement Interval.  </w:t>
            </w:r>
            <w:r w:rsidRPr="00A03B1B">
              <w:rPr>
                <w:iCs/>
                <w:sz w:val="20"/>
                <w:szCs w:val="20"/>
              </w:rPr>
              <w:t xml:space="preserve">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5E1C8B4C" w14:textId="77777777" w:rsidTr="00B31BB1">
        <w:tc>
          <w:tcPr>
            <w:tcW w:w="1157" w:type="pct"/>
            <w:tcBorders>
              <w:top w:val="single" w:sz="4" w:space="0" w:color="auto"/>
              <w:left w:val="single" w:sz="4" w:space="0" w:color="auto"/>
              <w:bottom w:val="single" w:sz="4" w:space="0" w:color="auto"/>
              <w:right w:val="single" w:sz="4" w:space="0" w:color="auto"/>
            </w:tcBorders>
            <w:hideMark/>
          </w:tcPr>
          <w:p w14:paraId="75D5D762" w14:textId="77777777" w:rsidR="00A03B1B" w:rsidRPr="00A03B1B" w:rsidRDefault="00A03B1B" w:rsidP="00A03B1B">
            <w:pPr>
              <w:spacing w:after="60"/>
              <w:rPr>
                <w:bCs/>
                <w:sz w:val="20"/>
                <w:szCs w:val="20"/>
                <w:lang w:val="pt-BR"/>
              </w:rPr>
            </w:pPr>
            <w:r w:rsidRPr="00A03B1B">
              <w:rPr>
                <w:bCs/>
                <w:sz w:val="20"/>
                <w:szCs w:val="20"/>
                <w:lang w:val="pt-BR"/>
              </w:rPr>
              <w:t xml:space="preserve">RTMCPCRU </w:t>
            </w:r>
          </w:p>
        </w:tc>
        <w:tc>
          <w:tcPr>
            <w:tcW w:w="395" w:type="pct"/>
            <w:tcBorders>
              <w:top w:val="single" w:sz="4" w:space="0" w:color="auto"/>
              <w:left w:val="single" w:sz="4" w:space="0" w:color="auto"/>
              <w:bottom w:val="single" w:sz="4" w:space="0" w:color="auto"/>
              <w:right w:val="single" w:sz="4" w:space="0" w:color="auto"/>
            </w:tcBorders>
            <w:hideMark/>
          </w:tcPr>
          <w:p w14:paraId="27B4C782" w14:textId="77777777" w:rsidR="00A03B1B" w:rsidRPr="00A03B1B" w:rsidRDefault="00A03B1B" w:rsidP="00A03B1B">
            <w:pPr>
              <w:spacing w:after="60"/>
              <w:rPr>
                <w:bCs/>
                <w:sz w:val="20"/>
                <w:szCs w:val="20"/>
                <w:lang w:val="pt-BR"/>
              </w:rPr>
            </w:pPr>
            <w:r w:rsidRPr="00A03B1B">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5D569846" w14:textId="77777777" w:rsidR="00A03B1B" w:rsidRPr="00A03B1B" w:rsidRDefault="00A03B1B" w:rsidP="00A03B1B">
            <w:pPr>
              <w:spacing w:after="60"/>
              <w:rPr>
                <w:bCs/>
                <w:sz w:val="20"/>
                <w:szCs w:val="20"/>
                <w:lang w:val="pt-BR"/>
              </w:rPr>
            </w:pPr>
            <w:r w:rsidRPr="00A03B1B">
              <w:rPr>
                <w:bCs/>
                <w:i/>
                <w:sz w:val="20"/>
                <w:szCs w:val="20"/>
                <w:lang w:val="pt-BR"/>
              </w:rPr>
              <w:t>Real-Time Market Clearing Price for Capacity for Regulation Up</w:t>
            </w:r>
            <w:r w:rsidRPr="00A03B1B">
              <w:rPr>
                <w:iCs/>
                <w:sz w:val="20"/>
                <w:szCs w:val="20"/>
              </w:rPr>
              <w:t>—</w:t>
            </w:r>
            <w:r w:rsidRPr="00A03B1B">
              <w:rPr>
                <w:bCs/>
                <w:sz w:val="20"/>
                <w:szCs w:val="20"/>
                <w:lang w:val="pt-BR"/>
              </w:rPr>
              <w:t xml:space="preserve">The Real-Time MCPC for Reg-Up for the 15-minute Settlement Interval. </w:t>
            </w:r>
          </w:p>
        </w:tc>
      </w:tr>
      <w:tr w:rsidR="00A03B1B" w:rsidRPr="00A03B1B" w14:paraId="171D727A" w14:textId="77777777" w:rsidTr="00B31BB1">
        <w:tc>
          <w:tcPr>
            <w:tcW w:w="1157" w:type="pct"/>
            <w:tcBorders>
              <w:top w:val="single" w:sz="4" w:space="0" w:color="auto"/>
              <w:left w:val="single" w:sz="4" w:space="0" w:color="auto"/>
              <w:bottom w:val="single" w:sz="4" w:space="0" w:color="auto"/>
              <w:right w:val="single" w:sz="4" w:space="0" w:color="auto"/>
            </w:tcBorders>
            <w:hideMark/>
          </w:tcPr>
          <w:p w14:paraId="0818C299" w14:textId="77777777" w:rsidR="00A03B1B" w:rsidRPr="00A03B1B" w:rsidRDefault="00A03B1B" w:rsidP="00A03B1B">
            <w:pPr>
              <w:spacing w:after="60"/>
              <w:rPr>
                <w:bCs/>
                <w:sz w:val="20"/>
                <w:szCs w:val="20"/>
                <w:lang w:val="pt-BR"/>
              </w:rPr>
            </w:pPr>
            <w:r w:rsidRPr="00A03B1B">
              <w:rPr>
                <w:bCs/>
                <w:sz w:val="20"/>
                <w:szCs w:val="20"/>
                <w:lang w:val="pt-BR"/>
              </w:rPr>
              <w:t>RTMCPCRD</w:t>
            </w:r>
          </w:p>
        </w:tc>
        <w:tc>
          <w:tcPr>
            <w:tcW w:w="395" w:type="pct"/>
            <w:tcBorders>
              <w:top w:val="single" w:sz="4" w:space="0" w:color="auto"/>
              <w:left w:val="single" w:sz="4" w:space="0" w:color="auto"/>
              <w:bottom w:val="single" w:sz="4" w:space="0" w:color="auto"/>
              <w:right w:val="single" w:sz="4" w:space="0" w:color="auto"/>
            </w:tcBorders>
            <w:hideMark/>
          </w:tcPr>
          <w:p w14:paraId="38EE0ED8" w14:textId="77777777" w:rsidR="00A03B1B" w:rsidRPr="00A03B1B" w:rsidRDefault="00A03B1B" w:rsidP="00A03B1B">
            <w:pPr>
              <w:spacing w:after="60"/>
              <w:rPr>
                <w:bCs/>
                <w:sz w:val="20"/>
                <w:szCs w:val="20"/>
                <w:lang w:val="pt-BR"/>
              </w:rPr>
            </w:pPr>
            <w:r w:rsidRPr="00A03B1B">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1FBC5534" w14:textId="77777777" w:rsidR="00A03B1B" w:rsidRPr="00A03B1B" w:rsidRDefault="00A03B1B" w:rsidP="00A03B1B">
            <w:pPr>
              <w:spacing w:after="60"/>
              <w:rPr>
                <w:bCs/>
                <w:sz w:val="20"/>
                <w:szCs w:val="20"/>
                <w:lang w:val="pt-BR"/>
              </w:rPr>
            </w:pPr>
            <w:r w:rsidRPr="00A03B1B">
              <w:rPr>
                <w:bCs/>
                <w:i/>
                <w:sz w:val="20"/>
                <w:szCs w:val="20"/>
                <w:lang w:val="pt-BR"/>
              </w:rPr>
              <w:t>Real-Time Market Clearing Price for Capacity for Regulation Down</w:t>
            </w:r>
            <w:r w:rsidRPr="00A03B1B">
              <w:rPr>
                <w:iCs/>
                <w:sz w:val="20"/>
                <w:szCs w:val="20"/>
              </w:rPr>
              <w:t>—</w:t>
            </w:r>
            <w:r w:rsidRPr="00A03B1B">
              <w:rPr>
                <w:bCs/>
                <w:sz w:val="20"/>
                <w:szCs w:val="20"/>
                <w:lang w:val="pt-BR"/>
              </w:rPr>
              <w:t>The Real-Time MCPC for Reg-Down for the 15-minute Settlement Interval.</w:t>
            </w:r>
          </w:p>
        </w:tc>
      </w:tr>
      <w:tr w:rsidR="00A03B1B" w:rsidRPr="00A03B1B" w14:paraId="55A48389" w14:textId="77777777" w:rsidTr="00B31BB1">
        <w:tc>
          <w:tcPr>
            <w:tcW w:w="1157" w:type="pct"/>
            <w:tcBorders>
              <w:top w:val="single" w:sz="4" w:space="0" w:color="auto"/>
              <w:left w:val="single" w:sz="4" w:space="0" w:color="auto"/>
              <w:bottom w:val="single" w:sz="4" w:space="0" w:color="auto"/>
              <w:right w:val="single" w:sz="4" w:space="0" w:color="auto"/>
            </w:tcBorders>
          </w:tcPr>
          <w:p w14:paraId="5FBD69D7" w14:textId="77777777" w:rsidR="00A03B1B" w:rsidRPr="00A03B1B" w:rsidRDefault="00A03B1B" w:rsidP="00A03B1B">
            <w:pPr>
              <w:spacing w:after="60"/>
              <w:rPr>
                <w:bCs/>
                <w:lang w:val="pt-BR"/>
              </w:rPr>
            </w:pPr>
            <w:r w:rsidRPr="00A03B1B">
              <w:rPr>
                <w:bCs/>
                <w:sz w:val="20"/>
                <w:szCs w:val="20"/>
                <w:lang w:val="pt-BR"/>
              </w:rPr>
              <w:t>RTMCPCRR</w:t>
            </w:r>
          </w:p>
        </w:tc>
        <w:tc>
          <w:tcPr>
            <w:tcW w:w="395" w:type="pct"/>
            <w:tcBorders>
              <w:top w:val="single" w:sz="4" w:space="0" w:color="auto"/>
              <w:left w:val="single" w:sz="4" w:space="0" w:color="auto"/>
              <w:bottom w:val="single" w:sz="4" w:space="0" w:color="auto"/>
              <w:right w:val="single" w:sz="4" w:space="0" w:color="auto"/>
            </w:tcBorders>
            <w:hideMark/>
          </w:tcPr>
          <w:p w14:paraId="00924DCD" w14:textId="77777777" w:rsidR="00A03B1B" w:rsidRPr="00A03B1B" w:rsidRDefault="00A03B1B" w:rsidP="00A03B1B">
            <w:pPr>
              <w:spacing w:after="60"/>
              <w:rPr>
                <w:bCs/>
                <w:sz w:val="20"/>
                <w:szCs w:val="20"/>
                <w:lang w:val="pt-BR"/>
              </w:rPr>
            </w:pPr>
            <w:r w:rsidRPr="00A03B1B">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07BF6C25" w14:textId="77777777" w:rsidR="00A03B1B" w:rsidRPr="00A03B1B" w:rsidRDefault="00A03B1B" w:rsidP="00A03B1B">
            <w:pPr>
              <w:spacing w:after="60"/>
              <w:rPr>
                <w:bCs/>
                <w:sz w:val="20"/>
                <w:szCs w:val="20"/>
                <w:lang w:val="pt-BR"/>
              </w:rPr>
            </w:pPr>
            <w:r w:rsidRPr="00A03B1B">
              <w:rPr>
                <w:bCs/>
                <w:i/>
                <w:sz w:val="20"/>
                <w:szCs w:val="20"/>
                <w:lang w:val="pt-BR"/>
              </w:rPr>
              <w:t>Real-Time Market Clearing Price for Capacity for Responsive Reserve</w:t>
            </w:r>
            <w:r w:rsidRPr="00A03B1B">
              <w:rPr>
                <w:iCs/>
                <w:sz w:val="20"/>
                <w:szCs w:val="20"/>
              </w:rPr>
              <w:t>—</w:t>
            </w:r>
            <w:r w:rsidRPr="00A03B1B">
              <w:rPr>
                <w:bCs/>
                <w:sz w:val="20"/>
                <w:szCs w:val="20"/>
                <w:lang w:val="pt-BR"/>
              </w:rPr>
              <w:t>The Real-Time MCPC for RRS for the 15-minute Settlement Interval.</w:t>
            </w:r>
          </w:p>
        </w:tc>
      </w:tr>
      <w:tr w:rsidR="00A03B1B" w:rsidRPr="00A03B1B" w14:paraId="7F97410E" w14:textId="77777777" w:rsidTr="00B31BB1">
        <w:tc>
          <w:tcPr>
            <w:tcW w:w="1157" w:type="pct"/>
            <w:tcBorders>
              <w:top w:val="single" w:sz="4" w:space="0" w:color="auto"/>
              <w:left w:val="single" w:sz="4" w:space="0" w:color="auto"/>
              <w:bottom w:val="single" w:sz="4" w:space="0" w:color="auto"/>
              <w:right w:val="single" w:sz="4" w:space="0" w:color="auto"/>
            </w:tcBorders>
            <w:hideMark/>
          </w:tcPr>
          <w:p w14:paraId="2356F7AD" w14:textId="77777777" w:rsidR="00A03B1B" w:rsidRPr="00A03B1B" w:rsidRDefault="00A03B1B" w:rsidP="00A03B1B">
            <w:pPr>
              <w:spacing w:after="60"/>
              <w:rPr>
                <w:bCs/>
                <w:sz w:val="20"/>
                <w:szCs w:val="20"/>
                <w:lang w:val="pt-BR"/>
              </w:rPr>
            </w:pPr>
            <w:r w:rsidRPr="00A03B1B">
              <w:rPr>
                <w:bCs/>
                <w:sz w:val="20"/>
                <w:szCs w:val="20"/>
                <w:lang w:val="pt-BR"/>
              </w:rPr>
              <w:t>RTMCPCNS</w:t>
            </w:r>
          </w:p>
        </w:tc>
        <w:tc>
          <w:tcPr>
            <w:tcW w:w="395" w:type="pct"/>
            <w:tcBorders>
              <w:top w:val="single" w:sz="4" w:space="0" w:color="auto"/>
              <w:left w:val="single" w:sz="4" w:space="0" w:color="auto"/>
              <w:bottom w:val="single" w:sz="4" w:space="0" w:color="auto"/>
              <w:right w:val="single" w:sz="4" w:space="0" w:color="auto"/>
            </w:tcBorders>
            <w:hideMark/>
          </w:tcPr>
          <w:p w14:paraId="5A685BFF" w14:textId="77777777" w:rsidR="00A03B1B" w:rsidRPr="00A03B1B" w:rsidRDefault="00A03B1B" w:rsidP="00A03B1B">
            <w:pPr>
              <w:spacing w:after="60"/>
              <w:rPr>
                <w:bCs/>
                <w:sz w:val="20"/>
                <w:szCs w:val="20"/>
                <w:lang w:val="pt-BR"/>
              </w:rPr>
            </w:pPr>
            <w:r w:rsidRPr="00A03B1B">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709E2FA8" w14:textId="77777777" w:rsidR="00A03B1B" w:rsidRPr="00A03B1B" w:rsidRDefault="00A03B1B" w:rsidP="00A03B1B">
            <w:pPr>
              <w:spacing w:after="60"/>
              <w:rPr>
                <w:bCs/>
                <w:sz w:val="20"/>
                <w:szCs w:val="20"/>
                <w:lang w:val="pt-BR"/>
              </w:rPr>
            </w:pPr>
            <w:r w:rsidRPr="00A03B1B">
              <w:rPr>
                <w:bCs/>
                <w:i/>
                <w:sz w:val="20"/>
                <w:szCs w:val="20"/>
                <w:lang w:val="pt-BR"/>
              </w:rPr>
              <w:t>Real-Time Market Clearing Price for Capacity for Non-Spin</w:t>
            </w:r>
            <w:r w:rsidRPr="00A03B1B">
              <w:rPr>
                <w:iCs/>
                <w:sz w:val="20"/>
                <w:szCs w:val="20"/>
              </w:rPr>
              <w:t>—</w:t>
            </w:r>
            <w:r w:rsidRPr="00A03B1B">
              <w:rPr>
                <w:bCs/>
                <w:sz w:val="20"/>
                <w:szCs w:val="20"/>
                <w:lang w:val="pt-BR"/>
              </w:rPr>
              <w:t>The Real-Time MCPC for Non-Spin for the 15-minute Settlement Interval.</w:t>
            </w:r>
          </w:p>
        </w:tc>
      </w:tr>
      <w:tr w:rsidR="00A03B1B" w:rsidRPr="00A03B1B" w14:paraId="28F02F0A" w14:textId="77777777" w:rsidTr="00B31BB1">
        <w:tc>
          <w:tcPr>
            <w:tcW w:w="1157" w:type="pct"/>
            <w:tcBorders>
              <w:top w:val="single" w:sz="4" w:space="0" w:color="auto"/>
              <w:left w:val="single" w:sz="4" w:space="0" w:color="auto"/>
              <w:bottom w:val="single" w:sz="4" w:space="0" w:color="auto"/>
              <w:right w:val="single" w:sz="4" w:space="0" w:color="auto"/>
            </w:tcBorders>
            <w:hideMark/>
          </w:tcPr>
          <w:p w14:paraId="68A7AE32" w14:textId="77777777" w:rsidR="00A03B1B" w:rsidRPr="00A03B1B" w:rsidRDefault="00A03B1B" w:rsidP="00A03B1B">
            <w:pPr>
              <w:spacing w:after="60"/>
              <w:rPr>
                <w:bCs/>
                <w:sz w:val="20"/>
                <w:szCs w:val="20"/>
                <w:lang w:val="pt-BR"/>
              </w:rPr>
            </w:pPr>
            <w:r w:rsidRPr="00A03B1B">
              <w:rPr>
                <w:bCs/>
                <w:sz w:val="20"/>
                <w:szCs w:val="20"/>
                <w:lang w:val="pt-BR"/>
              </w:rPr>
              <w:t>RTMCPCECR</w:t>
            </w:r>
          </w:p>
        </w:tc>
        <w:tc>
          <w:tcPr>
            <w:tcW w:w="395" w:type="pct"/>
            <w:tcBorders>
              <w:top w:val="single" w:sz="4" w:space="0" w:color="auto"/>
              <w:left w:val="single" w:sz="4" w:space="0" w:color="auto"/>
              <w:bottom w:val="single" w:sz="4" w:space="0" w:color="auto"/>
              <w:right w:val="single" w:sz="4" w:space="0" w:color="auto"/>
            </w:tcBorders>
            <w:hideMark/>
          </w:tcPr>
          <w:p w14:paraId="03D2949A" w14:textId="77777777" w:rsidR="00A03B1B" w:rsidRPr="00A03B1B" w:rsidRDefault="00A03B1B" w:rsidP="00A03B1B">
            <w:pPr>
              <w:spacing w:after="60"/>
              <w:rPr>
                <w:bCs/>
                <w:sz w:val="20"/>
                <w:szCs w:val="20"/>
                <w:lang w:val="pt-BR"/>
              </w:rPr>
            </w:pPr>
            <w:r w:rsidRPr="00A03B1B">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409B82A8" w14:textId="77777777" w:rsidR="00A03B1B" w:rsidRPr="00A03B1B" w:rsidRDefault="00A03B1B" w:rsidP="00A03B1B">
            <w:pPr>
              <w:spacing w:after="60"/>
              <w:rPr>
                <w:bCs/>
                <w:sz w:val="20"/>
                <w:szCs w:val="20"/>
                <w:lang w:val="pt-BR"/>
              </w:rPr>
            </w:pPr>
            <w:r w:rsidRPr="00A03B1B">
              <w:rPr>
                <w:bCs/>
                <w:i/>
                <w:sz w:val="20"/>
                <w:szCs w:val="20"/>
                <w:lang w:val="pt-BR"/>
              </w:rPr>
              <w:t>Real-Time Market Clearing Price for Capacity for ERCOT Contingency Reserve Service</w:t>
            </w:r>
            <w:r w:rsidRPr="00A03B1B">
              <w:rPr>
                <w:bCs/>
                <w:sz w:val="20"/>
                <w:szCs w:val="20"/>
                <w:lang w:val="pt-BR"/>
              </w:rPr>
              <w:t>—The Real-Time MCPC for ECRS for the 15-minute Settlement Interval.</w:t>
            </w:r>
          </w:p>
        </w:tc>
      </w:tr>
      <w:tr w:rsidR="00A03B1B" w:rsidRPr="00A03B1B" w14:paraId="006AC3F1" w14:textId="77777777" w:rsidTr="00B31BB1">
        <w:trPr>
          <w:ins w:id="1516" w:author="ERCOT" w:date="2025-12-09T12:00:00Z"/>
        </w:trPr>
        <w:tc>
          <w:tcPr>
            <w:tcW w:w="1157" w:type="pct"/>
            <w:tcBorders>
              <w:top w:val="single" w:sz="4" w:space="0" w:color="auto"/>
              <w:left w:val="single" w:sz="4" w:space="0" w:color="auto"/>
              <w:bottom w:val="single" w:sz="4" w:space="0" w:color="auto"/>
              <w:right w:val="single" w:sz="4" w:space="0" w:color="auto"/>
            </w:tcBorders>
          </w:tcPr>
          <w:p w14:paraId="21495B77" w14:textId="77777777" w:rsidR="00A03B1B" w:rsidRPr="00A03B1B" w:rsidRDefault="00A03B1B" w:rsidP="00A03B1B">
            <w:pPr>
              <w:spacing w:after="60"/>
              <w:rPr>
                <w:ins w:id="1517" w:author="ERCOT" w:date="2025-12-09T12:00:00Z"/>
                <w:bCs/>
                <w:sz w:val="20"/>
                <w:szCs w:val="20"/>
                <w:lang w:val="pt-BR"/>
              </w:rPr>
            </w:pPr>
            <w:ins w:id="1518" w:author="ERCOT" w:date="2025-12-09T12:00:00Z">
              <w:r w:rsidRPr="00A03B1B">
                <w:rPr>
                  <w:bCs/>
                  <w:sz w:val="20"/>
                  <w:szCs w:val="20"/>
                  <w:lang w:val="pt-BR"/>
                </w:rPr>
                <w:t>RTMCPCDRR</w:t>
              </w:r>
            </w:ins>
          </w:p>
        </w:tc>
        <w:tc>
          <w:tcPr>
            <w:tcW w:w="395" w:type="pct"/>
            <w:tcBorders>
              <w:top w:val="single" w:sz="4" w:space="0" w:color="auto"/>
              <w:left w:val="single" w:sz="4" w:space="0" w:color="auto"/>
              <w:bottom w:val="single" w:sz="4" w:space="0" w:color="auto"/>
              <w:right w:val="single" w:sz="4" w:space="0" w:color="auto"/>
            </w:tcBorders>
          </w:tcPr>
          <w:p w14:paraId="1646ACFD" w14:textId="77777777" w:rsidR="00A03B1B" w:rsidRPr="00A03B1B" w:rsidRDefault="00A03B1B" w:rsidP="00A03B1B">
            <w:pPr>
              <w:spacing w:after="60"/>
              <w:rPr>
                <w:ins w:id="1519" w:author="ERCOT" w:date="2025-12-09T12:00:00Z"/>
                <w:bCs/>
                <w:sz w:val="20"/>
                <w:szCs w:val="20"/>
                <w:lang w:val="pt-BR"/>
              </w:rPr>
            </w:pPr>
            <w:ins w:id="1520" w:author="ERCOT" w:date="2025-12-09T12:00:00Z">
              <w:r w:rsidRPr="00A03B1B">
                <w:rPr>
                  <w:bCs/>
                  <w:sz w:val="20"/>
                  <w:szCs w:val="20"/>
                  <w:lang w:val="pt-BR"/>
                </w:rPr>
                <w:t>$/MW</w:t>
              </w:r>
            </w:ins>
          </w:p>
        </w:tc>
        <w:tc>
          <w:tcPr>
            <w:tcW w:w="3448" w:type="pct"/>
            <w:tcBorders>
              <w:top w:val="single" w:sz="4" w:space="0" w:color="auto"/>
              <w:left w:val="single" w:sz="4" w:space="0" w:color="auto"/>
              <w:bottom w:val="single" w:sz="4" w:space="0" w:color="auto"/>
              <w:right w:val="single" w:sz="4" w:space="0" w:color="auto"/>
            </w:tcBorders>
          </w:tcPr>
          <w:p w14:paraId="306727B3" w14:textId="77777777" w:rsidR="00A03B1B" w:rsidRPr="00A03B1B" w:rsidRDefault="00A03B1B" w:rsidP="00A03B1B">
            <w:pPr>
              <w:spacing w:after="60"/>
              <w:rPr>
                <w:ins w:id="1521" w:author="ERCOT" w:date="2025-12-09T12:00:00Z"/>
                <w:bCs/>
                <w:i/>
                <w:sz w:val="20"/>
                <w:szCs w:val="20"/>
                <w:lang w:val="pt-BR"/>
              </w:rPr>
            </w:pPr>
            <w:ins w:id="1522" w:author="ERCOT" w:date="2025-12-09T12:00:00Z">
              <w:r w:rsidRPr="00A03B1B">
                <w:rPr>
                  <w:bCs/>
                  <w:i/>
                  <w:sz w:val="20"/>
                  <w:szCs w:val="20"/>
                  <w:lang w:val="pt-BR"/>
                </w:rPr>
                <w:t>Real-Time Market Clearing Price for Capacity for Dispatchable Reliability  Reserve Service</w:t>
              </w:r>
              <w:r w:rsidRPr="00A03B1B">
                <w:rPr>
                  <w:bCs/>
                  <w:sz w:val="20"/>
                  <w:szCs w:val="20"/>
                  <w:lang w:val="pt-BR"/>
                </w:rPr>
                <w:t>—The Real-Time MCPC for DRRS for the 15-minute Settlement Interval.</w:t>
              </w:r>
            </w:ins>
          </w:p>
        </w:tc>
      </w:tr>
      <w:tr w:rsidR="00A03B1B" w:rsidRPr="00A03B1B" w14:paraId="4DC250E6" w14:textId="77777777" w:rsidTr="00B31BB1">
        <w:tc>
          <w:tcPr>
            <w:tcW w:w="1157" w:type="pct"/>
            <w:tcBorders>
              <w:top w:val="single" w:sz="4" w:space="0" w:color="auto"/>
              <w:left w:val="single" w:sz="4" w:space="0" w:color="auto"/>
              <w:bottom w:val="single" w:sz="4" w:space="0" w:color="auto"/>
              <w:right w:val="single" w:sz="4" w:space="0" w:color="auto"/>
            </w:tcBorders>
            <w:hideMark/>
          </w:tcPr>
          <w:p w14:paraId="1AEB93B9" w14:textId="77777777" w:rsidR="00A03B1B" w:rsidRPr="00A03B1B" w:rsidRDefault="00A03B1B" w:rsidP="00A03B1B">
            <w:pPr>
              <w:spacing w:after="60"/>
              <w:rPr>
                <w:bCs/>
                <w:i/>
                <w:sz w:val="20"/>
                <w:szCs w:val="20"/>
                <w:lang w:val="pt-BR"/>
              </w:rPr>
            </w:pPr>
            <w:r w:rsidRPr="00A03B1B">
              <w:rPr>
                <w:bCs/>
                <w:sz w:val="20"/>
                <w:szCs w:val="20"/>
                <w:lang w:val="pt-BR"/>
              </w:rPr>
              <w:t>RTRUDQ</w:t>
            </w:r>
            <w:r w:rsidRPr="00A03B1B">
              <w:rPr>
                <w:i/>
                <w:iCs/>
                <w:sz w:val="20"/>
                <w:szCs w:val="20"/>
                <w:vertAlign w:val="subscript"/>
              </w:rPr>
              <w:t xml:space="preserve"> q, </w:t>
            </w:r>
            <w:r w:rsidRPr="00A03B1B">
              <w:rPr>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5A8EE943" w14:textId="77777777" w:rsidR="00A03B1B" w:rsidRPr="00A03B1B" w:rsidRDefault="00A03B1B" w:rsidP="00A03B1B">
            <w:pPr>
              <w:spacing w:after="60"/>
              <w:rPr>
                <w:bCs/>
                <w:sz w:val="20"/>
                <w:szCs w:val="20"/>
                <w:lang w:val="pt-BR"/>
              </w:rPr>
            </w:pPr>
            <w:r w:rsidRPr="00A03B1B">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37979881" w14:textId="77777777" w:rsidR="00A03B1B" w:rsidRPr="00A03B1B" w:rsidRDefault="00A03B1B" w:rsidP="00A03B1B">
            <w:pPr>
              <w:spacing w:after="60"/>
              <w:rPr>
                <w:bCs/>
                <w:sz w:val="20"/>
                <w:szCs w:val="20"/>
                <w:lang w:val="pt-BR"/>
              </w:rPr>
            </w:pPr>
            <w:r w:rsidRPr="00A03B1B">
              <w:rPr>
                <w:bCs/>
                <w:i/>
                <w:sz w:val="20"/>
                <w:szCs w:val="20"/>
                <w:lang w:val="pt-BR"/>
              </w:rPr>
              <w:t>Real-Time Regulation Up Derated Quantity</w:t>
            </w:r>
            <w:r w:rsidRPr="00A03B1B">
              <w:rPr>
                <w:iCs/>
                <w:sz w:val="20"/>
                <w:szCs w:val="20"/>
              </w:rPr>
              <w:t>—</w:t>
            </w:r>
            <w:r w:rsidRPr="00A03B1B">
              <w:rPr>
                <w:bCs/>
                <w:sz w:val="20"/>
                <w:szCs w:val="20"/>
                <w:lang w:val="pt-BR"/>
              </w:rPr>
              <w:t xml:space="preserve">The Reg-Up quantity manually reduced by ERCOT for the Resource </w:t>
            </w:r>
            <w:r w:rsidRPr="00A03B1B">
              <w:rPr>
                <w:bCs/>
                <w:i/>
                <w:sz w:val="20"/>
                <w:szCs w:val="20"/>
                <w:lang w:val="pt-BR"/>
              </w:rPr>
              <w:t xml:space="preserve">r </w:t>
            </w:r>
            <w:r w:rsidRPr="00A03B1B">
              <w:rPr>
                <w:bCs/>
                <w:sz w:val="20"/>
                <w:szCs w:val="20"/>
                <w:lang w:val="pt-BR"/>
              </w:rPr>
              <w:t xml:space="preserve">represented by QSE </w:t>
            </w:r>
            <w:r w:rsidRPr="00A03B1B">
              <w:rPr>
                <w:bCs/>
                <w:i/>
                <w:sz w:val="20"/>
                <w:szCs w:val="20"/>
                <w:lang w:val="pt-BR"/>
              </w:rPr>
              <w:t>q</w:t>
            </w:r>
            <w:r w:rsidRPr="00A03B1B">
              <w:rPr>
                <w:bCs/>
                <w:sz w:val="20"/>
                <w:szCs w:val="20"/>
                <w:lang w:val="pt-BR"/>
              </w:rPr>
              <w:t xml:space="preserve"> for the 15-minute Settlement Interval.</w:t>
            </w:r>
            <w:r w:rsidRPr="00A03B1B">
              <w:rPr>
                <w:iCs/>
                <w:sz w:val="20"/>
                <w:szCs w:val="20"/>
              </w:rPr>
              <w:t xml:space="preserve">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5B07C346" w14:textId="77777777" w:rsidTr="00B31BB1">
        <w:tc>
          <w:tcPr>
            <w:tcW w:w="1157" w:type="pct"/>
            <w:tcBorders>
              <w:top w:val="single" w:sz="4" w:space="0" w:color="auto"/>
              <w:left w:val="single" w:sz="4" w:space="0" w:color="auto"/>
              <w:bottom w:val="single" w:sz="4" w:space="0" w:color="auto"/>
              <w:right w:val="single" w:sz="4" w:space="0" w:color="auto"/>
            </w:tcBorders>
            <w:hideMark/>
          </w:tcPr>
          <w:p w14:paraId="32A65EB3" w14:textId="77777777" w:rsidR="00A03B1B" w:rsidRPr="00A03B1B" w:rsidRDefault="00A03B1B" w:rsidP="00A03B1B">
            <w:pPr>
              <w:spacing w:after="60"/>
              <w:rPr>
                <w:bCs/>
                <w:sz w:val="20"/>
                <w:szCs w:val="20"/>
                <w:lang w:val="pt-BR"/>
              </w:rPr>
            </w:pPr>
            <w:r w:rsidRPr="00A03B1B">
              <w:rPr>
                <w:bCs/>
                <w:sz w:val="20"/>
                <w:szCs w:val="20"/>
                <w:lang w:val="pt-BR"/>
              </w:rPr>
              <w:t>RTRDDQ</w:t>
            </w:r>
            <w:r w:rsidRPr="00A03B1B">
              <w:rPr>
                <w:i/>
                <w:iCs/>
                <w:sz w:val="20"/>
                <w:szCs w:val="20"/>
                <w:vertAlign w:val="subscript"/>
              </w:rPr>
              <w:t xml:space="preserve"> q, </w:t>
            </w:r>
            <w:r w:rsidRPr="00A03B1B">
              <w:rPr>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338BB605" w14:textId="77777777" w:rsidR="00A03B1B" w:rsidRPr="00A03B1B" w:rsidRDefault="00A03B1B" w:rsidP="00A03B1B">
            <w:pPr>
              <w:spacing w:after="60"/>
              <w:rPr>
                <w:bCs/>
                <w:sz w:val="20"/>
                <w:szCs w:val="20"/>
                <w:lang w:val="pt-BR"/>
              </w:rPr>
            </w:pPr>
            <w:r w:rsidRPr="00A03B1B">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11D2B21D" w14:textId="77777777" w:rsidR="00A03B1B" w:rsidRPr="00A03B1B" w:rsidRDefault="00A03B1B" w:rsidP="00A03B1B">
            <w:pPr>
              <w:spacing w:after="60"/>
              <w:rPr>
                <w:bCs/>
                <w:sz w:val="20"/>
                <w:szCs w:val="20"/>
                <w:lang w:val="pt-BR"/>
              </w:rPr>
            </w:pPr>
            <w:r w:rsidRPr="00A03B1B">
              <w:rPr>
                <w:bCs/>
                <w:i/>
                <w:sz w:val="20"/>
                <w:szCs w:val="20"/>
                <w:lang w:val="pt-BR"/>
              </w:rPr>
              <w:t>Real-Time Regulation Down Derated</w:t>
            </w:r>
            <w:r w:rsidRPr="00A03B1B">
              <w:rPr>
                <w:bCs/>
                <w:sz w:val="20"/>
                <w:szCs w:val="20"/>
                <w:lang w:val="pt-BR"/>
              </w:rPr>
              <w:t xml:space="preserve"> </w:t>
            </w:r>
            <w:r w:rsidRPr="00A03B1B">
              <w:rPr>
                <w:bCs/>
                <w:i/>
                <w:sz w:val="20"/>
                <w:szCs w:val="20"/>
                <w:lang w:val="pt-BR"/>
              </w:rPr>
              <w:t>Quantity</w:t>
            </w:r>
            <w:r w:rsidRPr="00A03B1B">
              <w:rPr>
                <w:iCs/>
                <w:sz w:val="20"/>
                <w:szCs w:val="20"/>
              </w:rPr>
              <w:t>—</w:t>
            </w:r>
            <w:r w:rsidRPr="00A03B1B">
              <w:rPr>
                <w:bCs/>
                <w:sz w:val="20"/>
                <w:szCs w:val="20"/>
                <w:lang w:val="pt-BR"/>
              </w:rPr>
              <w:t xml:space="preserve">The Reg-Down quantity manually reduced by ERCOT for the Resource </w:t>
            </w:r>
            <w:r w:rsidRPr="00A03B1B">
              <w:rPr>
                <w:bCs/>
                <w:i/>
                <w:sz w:val="20"/>
                <w:szCs w:val="20"/>
                <w:lang w:val="pt-BR"/>
              </w:rPr>
              <w:t xml:space="preserve">r </w:t>
            </w:r>
            <w:r w:rsidRPr="00A03B1B">
              <w:rPr>
                <w:bCs/>
                <w:sz w:val="20"/>
                <w:szCs w:val="20"/>
                <w:lang w:val="pt-BR"/>
              </w:rPr>
              <w:t xml:space="preserve">represented by QSE </w:t>
            </w:r>
            <w:r w:rsidRPr="00A03B1B">
              <w:rPr>
                <w:bCs/>
                <w:i/>
                <w:sz w:val="20"/>
                <w:szCs w:val="20"/>
                <w:lang w:val="pt-BR"/>
              </w:rPr>
              <w:t>q</w:t>
            </w:r>
            <w:r w:rsidRPr="00A03B1B">
              <w:rPr>
                <w:bCs/>
                <w:sz w:val="20"/>
                <w:szCs w:val="20"/>
                <w:lang w:val="pt-BR"/>
              </w:rPr>
              <w:t xml:space="preserve"> for the 15-minute Settlement Interval.  </w:t>
            </w:r>
            <w:r w:rsidRPr="00A03B1B">
              <w:rPr>
                <w:iCs/>
                <w:sz w:val="20"/>
                <w:szCs w:val="20"/>
              </w:rPr>
              <w:t xml:space="preserve">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2AF00476" w14:textId="77777777" w:rsidTr="00B31BB1">
        <w:tc>
          <w:tcPr>
            <w:tcW w:w="1157" w:type="pct"/>
            <w:tcBorders>
              <w:top w:val="single" w:sz="4" w:space="0" w:color="auto"/>
              <w:left w:val="single" w:sz="4" w:space="0" w:color="auto"/>
              <w:bottom w:val="single" w:sz="4" w:space="0" w:color="auto"/>
              <w:right w:val="single" w:sz="4" w:space="0" w:color="auto"/>
            </w:tcBorders>
            <w:hideMark/>
          </w:tcPr>
          <w:p w14:paraId="53DB2BDF" w14:textId="77777777" w:rsidR="00A03B1B" w:rsidRPr="00A03B1B" w:rsidRDefault="00A03B1B" w:rsidP="00A03B1B">
            <w:pPr>
              <w:spacing w:after="60"/>
              <w:rPr>
                <w:bCs/>
                <w:sz w:val="20"/>
                <w:szCs w:val="20"/>
                <w:lang w:val="pt-BR"/>
              </w:rPr>
            </w:pPr>
            <w:r w:rsidRPr="00A03B1B">
              <w:rPr>
                <w:bCs/>
                <w:sz w:val="20"/>
                <w:szCs w:val="20"/>
                <w:lang w:val="pt-BR"/>
              </w:rPr>
              <w:t>RTRRDQ</w:t>
            </w:r>
            <w:r w:rsidRPr="00A03B1B">
              <w:rPr>
                <w:i/>
                <w:iCs/>
                <w:sz w:val="20"/>
                <w:szCs w:val="20"/>
                <w:vertAlign w:val="subscript"/>
              </w:rPr>
              <w:t xml:space="preserve"> q, </w:t>
            </w:r>
            <w:r w:rsidRPr="00A03B1B">
              <w:rPr>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1A2EE2E1" w14:textId="77777777" w:rsidR="00A03B1B" w:rsidRPr="00A03B1B" w:rsidRDefault="00A03B1B" w:rsidP="00A03B1B">
            <w:pPr>
              <w:spacing w:after="60"/>
              <w:rPr>
                <w:bCs/>
                <w:sz w:val="20"/>
                <w:szCs w:val="20"/>
                <w:lang w:val="pt-BR"/>
              </w:rPr>
            </w:pPr>
            <w:r w:rsidRPr="00A03B1B">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13C2958D" w14:textId="77777777" w:rsidR="00A03B1B" w:rsidRPr="00A03B1B" w:rsidRDefault="00A03B1B" w:rsidP="00A03B1B">
            <w:pPr>
              <w:spacing w:after="60"/>
              <w:rPr>
                <w:bCs/>
                <w:sz w:val="20"/>
                <w:szCs w:val="20"/>
                <w:lang w:val="pt-BR"/>
              </w:rPr>
            </w:pPr>
            <w:r w:rsidRPr="00A03B1B">
              <w:rPr>
                <w:bCs/>
                <w:i/>
                <w:sz w:val="20"/>
                <w:szCs w:val="20"/>
                <w:lang w:val="pt-BR"/>
              </w:rPr>
              <w:t>Real-Time Responsive Reserve Derated Quantity</w:t>
            </w:r>
            <w:r w:rsidRPr="00A03B1B">
              <w:rPr>
                <w:iCs/>
                <w:sz w:val="20"/>
                <w:szCs w:val="20"/>
              </w:rPr>
              <w:t>—</w:t>
            </w:r>
            <w:r w:rsidRPr="00A03B1B">
              <w:rPr>
                <w:bCs/>
                <w:sz w:val="20"/>
                <w:szCs w:val="20"/>
                <w:lang w:val="pt-BR"/>
              </w:rPr>
              <w:t xml:space="preserve">The RRS quantity manually reduced by ERCOT for the Resource </w:t>
            </w:r>
            <w:r w:rsidRPr="00A03B1B">
              <w:rPr>
                <w:bCs/>
                <w:i/>
                <w:sz w:val="20"/>
                <w:szCs w:val="20"/>
                <w:lang w:val="pt-BR"/>
              </w:rPr>
              <w:t xml:space="preserve">r </w:t>
            </w:r>
            <w:r w:rsidRPr="00A03B1B">
              <w:rPr>
                <w:bCs/>
                <w:sz w:val="20"/>
                <w:szCs w:val="20"/>
                <w:lang w:val="pt-BR"/>
              </w:rPr>
              <w:t xml:space="preserve">represented by QSE </w:t>
            </w:r>
            <w:r w:rsidRPr="00A03B1B">
              <w:rPr>
                <w:bCs/>
                <w:i/>
                <w:sz w:val="20"/>
                <w:szCs w:val="20"/>
                <w:lang w:val="pt-BR"/>
              </w:rPr>
              <w:t>q</w:t>
            </w:r>
            <w:r w:rsidRPr="00A03B1B">
              <w:rPr>
                <w:bCs/>
                <w:sz w:val="20"/>
                <w:szCs w:val="20"/>
                <w:lang w:val="pt-BR"/>
              </w:rPr>
              <w:t xml:space="preserve"> for the 15-minute Settlement Interval.</w:t>
            </w:r>
            <w:r w:rsidRPr="00A03B1B">
              <w:rPr>
                <w:iCs/>
                <w:sz w:val="20"/>
                <w:szCs w:val="20"/>
              </w:rPr>
              <w:t xml:space="preserve">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2BBCA687" w14:textId="77777777" w:rsidTr="00B31BB1">
        <w:tc>
          <w:tcPr>
            <w:tcW w:w="1157" w:type="pct"/>
            <w:tcBorders>
              <w:top w:val="single" w:sz="4" w:space="0" w:color="auto"/>
              <w:left w:val="single" w:sz="4" w:space="0" w:color="auto"/>
              <w:bottom w:val="single" w:sz="4" w:space="0" w:color="auto"/>
              <w:right w:val="single" w:sz="4" w:space="0" w:color="auto"/>
            </w:tcBorders>
            <w:hideMark/>
          </w:tcPr>
          <w:p w14:paraId="54E7EC39" w14:textId="77777777" w:rsidR="00A03B1B" w:rsidRPr="00A03B1B" w:rsidRDefault="00A03B1B" w:rsidP="00A03B1B">
            <w:pPr>
              <w:spacing w:after="60"/>
              <w:rPr>
                <w:bCs/>
                <w:sz w:val="20"/>
                <w:szCs w:val="20"/>
                <w:lang w:val="pt-BR"/>
              </w:rPr>
            </w:pPr>
            <w:r w:rsidRPr="00A03B1B">
              <w:rPr>
                <w:bCs/>
                <w:sz w:val="20"/>
                <w:szCs w:val="20"/>
                <w:lang w:val="pt-BR"/>
              </w:rPr>
              <w:t>RTECRDQ</w:t>
            </w:r>
            <w:r w:rsidRPr="00A03B1B">
              <w:rPr>
                <w:i/>
                <w:iCs/>
                <w:sz w:val="20"/>
                <w:szCs w:val="20"/>
                <w:vertAlign w:val="subscript"/>
              </w:rPr>
              <w:t xml:space="preserve"> q, </w:t>
            </w:r>
            <w:r w:rsidRPr="00A03B1B">
              <w:rPr>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605E19E0" w14:textId="77777777" w:rsidR="00A03B1B" w:rsidRPr="00A03B1B" w:rsidRDefault="00A03B1B" w:rsidP="00A03B1B">
            <w:pPr>
              <w:spacing w:after="60"/>
              <w:rPr>
                <w:bCs/>
                <w:sz w:val="20"/>
                <w:szCs w:val="20"/>
                <w:lang w:val="pt-BR"/>
              </w:rPr>
            </w:pPr>
            <w:r w:rsidRPr="00A03B1B">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1513980B" w14:textId="77777777" w:rsidR="00A03B1B" w:rsidRPr="00A03B1B" w:rsidRDefault="00A03B1B" w:rsidP="00A03B1B">
            <w:pPr>
              <w:spacing w:after="60"/>
              <w:rPr>
                <w:bCs/>
                <w:sz w:val="20"/>
                <w:szCs w:val="20"/>
                <w:lang w:val="pt-BR"/>
              </w:rPr>
            </w:pPr>
            <w:r w:rsidRPr="00A03B1B">
              <w:rPr>
                <w:bCs/>
                <w:i/>
                <w:sz w:val="20"/>
                <w:szCs w:val="20"/>
                <w:lang w:val="pt-BR"/>
              </w:rPr>
              <w:t>Real-Time ERCOT Contingency Reserve Service Derated Quantity</w:t>
            </w:r>
            <w:r w:rsidRPr="00A03B1B">
              <w:rPr>
                <w:iCs/>
                <w:sz w:val="20"/>
                <w:szCs w:val="20"/>
              </w:rPr>
              <w:t>—</w:t>
            </w:r>
            <w:r w:rsidRPr="00A03B1B">
              <w:rPr>
                <w:bCs/>
                <w:sz w:val="20"/>
                <w:szCs w:val="20"/>
                <w:lang w:val="pt-BR"/>
              </w:rPr>
              <w:t xml:space="preserve">The ECRS quantity manually reduced by ERCOT for the Resource </w:t>
            </w:r>
            <w:r w:rsidRPr="00A03B1B">
              <w:rPr>
                <w:bCs/>
                <w:i/>
                <w:sz w:val="20"/>
                <w:szCs w:val="20"/>
                <w:lang w:val="pt-BR"/>
              </w:rPr>
              <w:t xml:space="preserve">r </w:t>
            </w:r>
            <w:r w:rsidRPr="00A03B1B">
              <w:rPr>
                <w:bCs/>
                <w:sz w:val="20"/>
                <w:szCs w:val="20"/>
                <w:lang w:val="pt-BR"/>
              </w:rPr>
              <w:t xml:space="preserve">represented </w:t>
            </w:r>
            <w:r w:rsidRPr="00A03B1B">
              <w:rPr>
                <w:bCs/>
                <w:sz w:val="20"/>
                <w:szCs w:val="20"/>
                <w:lang w:val="pt-BR"/>
              </w:rPr>
              <w:lastRenderedPageBreak/>
              <w:t xml:space="preserve">by QSE </w:t>
            </w:r>
            <w:r w:rsidRPr="00A03B1B">
              <w:rPr>
                <w:bCs/>
                <w:i/>
                <w:sz w:val="20"/>
                <w:szCs w:val="20"/>
                <w:lang w:val="pt-BR"/>
              </w:rPr>
              <w:t>q</w:t>
            </w:r>
            <w:r w:rsidRPr="00A03B1B">
              <w:rPr>
                <w:bCs/>
                <w:sz w:val="20"/>
                <w:szCs w:val="20"/>
                <w:lang w:val="pt-BR"/>
              </w:rPr>
              <w:t xml:space="preserve"> for the 15-minute Settlement Interval.  </w:t>
            </w:r>
            <w:r w:rsidRPr="00A03B1B">
              <w:rPr>
                <w:iCs/>
                <w:sz w:val="20"/>
                <w:szCs w:val="20"/>
              </w:rPr>
              <w:t xml:space="preserve">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3E00E7EA" w14:textId="77777777" w:rsidTr="00B31BB1">
        <w:tc>
          <w:tcPr>
            <w:tcW w:w="1157" w:type="pct"/>
            <w:tcBorders>
              <w:top w:val="single" w:sz="4" w:space="0" w:color="auto"/>
              <w:left w:val="single" w:sz="4" w:space="0" w:color="auto"/>
              <w:bottom w:val="single" w:sz="4" w:space="0" w:color="auto"/>
              <w:right w:val="single" w:sz="4" w:space="0" w:color="auto"/>
            </w:tcBorders>
            <w:hideMark/>
          </w:tcPr>
          <w:p w14:paraId="7F4D5C49" w14:textId="77777777" w:rsidR="00A03B1B" w:rsidRPr="00A03B1B" w:rsidRDefault="00A03B1B" w:rsidP="00A03B1B">
            <w:pPr>
              <w:spacing w:after="60"/>
              <w:rPr>
                <w:bCs/>
                <w:sz w:val="20"/>
                <w:szCs w:val="20"/>
                <w:lang w:val="pt-BR"/>
              </w:rPr>
            </w:pPr>
            <w:r w:rsidRPr="00A03B1B">
              <w:rPr>
                <w:bCs/>
                <w:sz w:val="20"/>
                <w:szCs w:val="20"/>
                <w:lang w:val="pt-BR"/>
              </w:rPr>
              <w:lastRenderedPageBreak/>
              <w:t>RTNSDQ</w:t>
            </w:r>
            <w:r w:rsidRPr="00A03B1B">
              <w:rPr>
                <w:i/>
                <w:iCs/>
                <w:sz w:val="20"/>
                <w:szCs w:val="20"/>
                <w:vertAlign w:val="subscript"/>
              </w:rPr>
              <w:t xml:space="preserve"> q, </w:t>
            </w:r>
            <w:r w:rsidRPr="00A03B1B">
              <w:rPr>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55DA5527" w14:textId="77777777" w:rsidR="00A03B1B" w:rsidRPr="00A03B1B" w:rsidRDefault="00A03B1B" w:rsidP="00A03B1B">
            <w:pPr>
              <w:spacing w:after="60"/>
              <w:rPr>
                <w:bCs/>
                <w:sz w:val="20"/>
                <w:szCs w:val="20"/>
                <w:lang w:val="pt-BR"/>
              </w:rPr>
            </w:pPr>
            <w:r w:rsidRPr="00A03B1B">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3401A417" w14:textId="77777777" w:rsidR="00A03B1B" w:rsidRPr="00A03B1B" w:rsidRDefault="00A03B1B" w:rsidP="00A03B1B">
            <w:pPr>
              <w:spacing w:after="60"/>
              <w:rPr>
                <w:bCs/>
                <w:sz w:val="20"/>
                <w:szCs w:val="20"/>
                <w:lang w:val="pt-BR"/>
              </w:rPr>
            </w:pPr>
            <w:r w:rsidRPr="00A03B1B">
              <w:rPr>
                <w:bCs/>
                <w:i/>
                <w:sz w:val="20"/>
                <w:szCs w:val="20"/>
                <w:lang w:val="pt-BR"/>
              </w:rPr>
              <w:t>Real-Time Non-Spin Derated Quantity</w:t>
            </w:r>
            <w:r w:rsidRPr="00A03B1B">
              <w:rPr>
                <w:iCs/>
                <w:sz w:val="20"/>
                <w:szCs w:val="20"/>
              </w:rPr>
              <w:t>—</w:t>
            </w:r>
            <w:r w:rsidRPr="00A03B1B">
              <w:rPr>
                <w:bCs/>
                <w:sz w:val="20"/>
                <w:szCs w:val="20"/>
                <w:lang w:val="pt-BR"/>
              </w:rPr>
              <w:t xml:space="preserve">The Non-Spin quantity manually reduced by ERCOT for the Resource </w:t>
            </w:r>
            <w:r w:rsidRPr="00A03B1B">
              <w:rPr>
                <w:bCs/>
                <w:i/>
                <w:sz w:val="20"/>
                <w:szCs w:val="20"/>
                <w:lang w:val="pt-BR"/>
              </w:rPr>
              <w:t xml:space="preserve">r </w:t>
            </w:r>
            <w:r w:rsidRPr="00A03B1B">
              <w:rPr>
                <w:bCs/>
                <w:sz w:val="20"/>
                <w:szCs w:val="20"/>
                <w:lang w:val="pt-BR"/>
              </w:rPr>
              <w:t xml:space="preserve">represented by QSE </w:t>
            </w:r>
            <w:r w:rsidRPr="00A03B1B">
              <w:rPr>
                <w:bCs/>
                <w:i/>
                <w:sz w:val="20"/>
                <w:szCs w:val="20"/>
                <w:lang w:val="pt-BR"/>
              </w:rPr>
              <w:t>q</w:t>
            </w:r>
            <w:r w:rsidRPr="00A03B1B">
              <w:rPr>
                <w:bCs/>
                <w:sz w:val="20"/>
                <w:szCs w:val="20"/>
                <w:lang w:val="pt-BR"/>
              </w:rPr>
              <w:t xml:space="preserve"> for the 15-minute Settlement Interval.</w:t>
            </w:r>
            <w:r w:rsidRPr="00A03B1B">
              <w:rPr>
                <w:iCs/>
                <w:sz w:val="20"/>
                <w:szCs w:val="20"/>
              </w:rPr>
              <w:t xml:space="preserve">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13361C87" w14:textId="77777777" w:rsidTr="00B31BB1">
        <w:trPr>
          <w:ins w:id="1523" w:author="ERCOT" w:date="2025-12-09T12:01:00Z"/>
        </w:trPr>
        <w:tc>
          <w:tcPr>
            <w:tcW w:w="1157" w:type="pct"/>
            <w:tcBorders>
              <w:top w:val="single" w:sz="4" w:space="0" w:color="auto"/>
              <w:left w:val="single" w:sz="4" w:space="0" w:color="auto"/>
              <w:bottom w:val="single" w:sz="4" w:space="0" w:color="auto"/>
              <w:right w:val="single" w:sz="4" w:space="0" w:color="auto"/>
            </w:tcBorders>
          </w:tcPr>
          <w:p w14:paraId="43CDC284" w14:textId="77777777" w:rsidR="00A03B1B" w:rsidRPr="00A03B1B" w:rsidRDefault="00A03B1B" w:rsidP="00A03B1B">
            <w:pPr>
              <w:spacing w:after="60"/>
              <w:rPr>
                <w:ins w:id="1524" w:author="ERCOT" w:date="2025-12-09T12:01:00Z"/>
                <w:i/>
                <w:sz w:val="20"/>
                <w:szCs w:val="20"/>
              </w:rPr>
            </w:pPr>
            <w:ins w:id="1525" w:author="ERCOT" w:date="2025-12-09T12:01:00Z">
              <w:r w:rsidRPr="00A03B1B">
                <w:rPr>
                  <w:bCs/>
                  <w:sz w:val="20"/>
                  <w:szCs w:val="20"/>
                  <w:lang w:val="pt-BR"/>
                </w:rPr>
                <w:t>RTDRRDQ</w:t>
              </w:r>
              <w:r w:rsidRPr="00A03B1B">
                <w:rPr>
                  <w:i/>
                  <w:iCs/>
                  <w:sz w:val="20"/>
                  <w:szCs w:val="20"/>
                  <w:vertAlign w:val="subscript"/>
                </w:rPr>
                <w:t xml:space="preserve"> q, </w:t>
              </w:r>
              <w:r w:rsidRPr="00A03B1B">
                <w:rPr>
                  <w:bCs/>
                  <w:i/>
                  <w:sz w:val="20"/>
                  <w:szCs w:val="20"/>
                  <w:vertAlign w:val="subscript"/>
                  <w:lang w:val="pt-BR"/>
                </w:rPr>
                <w:t>r</w:t>
              </w:r>
            </w:ins>
          </w:p>
        </w:tc>
        <w:tc>
          <w:tcPr>
            <w:tcW w:w="395" w:type="pct"/>
            <w:tcBorders>
              <w:top w:val="single" w:sz="4" w:space="0" w:color="auto"/>
              <w:left w:val="single" w:sz="4" w:space="0" w:color="auto"/>
              <w:bottom w:val="single" w:sz="4" w:space="0" w:color="auto"/>
              <w:right w:val="single" w:sz="4" w:space="0" w:color="auto"/>
            </w:tcBorders>
          </w:tcPr>
          <w:p w14:paraId="47AC18DF" w14:textId="77777777" w:rsidR="00A03B1B" w:rsidRPr="00A03B1B" w:rsidRDefault="00A03B1B" w:rsidP="00A03B1B">
            <w:pPr>
              <w:spacing w:after="60"/>
              <w:rPr>
                <w:ins w:id="1526" w:author="ERCOT" w:date="2025-12-09T12:01:00Z"/>
                <w:sz w:val="20"/>
                <w:szCs w:val="20"/>
              </w:rPr>
            </w:pPr>
            <w:ins w:id="1527" w:author="ERCOT" w:date="2025-12-09T12:01:00Z">
              <w:r w:rsidRPr="00A03B1B">
                <w:rPr>
                  <w:bCs/>
                  <w:sz w:val="20"/>
                  <w:szCs w:val="20"/>
                  <w:lang w:val="pt-BR"/>
                </w:rPr>
                <w:t>MW</w:t>
              </w:r>
            </w:ins>
          </w:p>
        </w:tc>
        <w:tc>
          <w:tcPr>
            <w:tcW w:w="3448" w:type="pct"/>
            <w:tcBorders>
              <w:top w:val="single" w:sz="4" w:space="0" w:color="auto"/>
              <w:left w:val="single" w:sz="4" w:space="0" w:color="auto"/>
              <w:bottom w:val="single" w:sz="4" w:space="0" w:color="auto"/>
              <w:right w:val="single" w:sz="4" w:space="0" w:color="auto"/>
            </w:tcBorders>
          </w:tcPr>
          <w:p w14:paraId="3042F177" w14:textId="77777777" w:rsidR="00A03B1B" w:rsidRPr="00A03B1B" w:rsidRDefault="00A03B1B" w:rsidP="00A03B1B">
            <w:pPr>
              <w:spacing w:after="60"/>
              <w:rPr>
                <w:ins w:id="1528" w:author="ERCOT" w:date="2025-12-09T12:01:00Z"/>
                <w:sz w:val="20"/>
                <w:szCs w:val="20"/>
              </w:rPr>
            </w:pPr>
            <w:ins w:id="1529" w:author="ERCOT" w:date="2025-12-09T12:01:00Z">
              <w:r w:rsidRPr="00A03B1B">
                <w:rPr>
                  <w:bCs/>
                  <w:i/>
                  <w:sz w:val="20"/>
                  <w:szCs w:val="20"/>
                  <w:lang w:val="pt-BR"/>
                </w:rPr>
                <w:t>Real-Time Dispatchable Reliability Reserve Service Derated Quantity</w:t>
              </w:r>
              <w:r w:rsidRPr="00A03B1B">
                <w:rPr>
                  <w:iCs/>
                  <w:sz w:val="20"/>
                  <w:szCs w:val="20"/>
                </w:rPr>
                <w:t>—</w:t>
              </w:r>
              <w:r w:rsidRPr="00A03B1B">
                <w:rPr>
                  <w:bCs/>
                  <w:sz w:val="20"/>
                  <w:szCs w:val="20"/>
                  <w:lang w:val="pt-BR"/>
                </w:rPr>
                <w:t xml:space="preserve">The DRRS quantity manually reduced by ERCOT for the Resource </w:t>
              </w:r>
              <w:r w:rsidRPr="00A03B1B">
                <w:rPr>
                  <w:bCs/>
                  <w:i/>
                  <w:sz w:val="20"/>
                  <w:szCs w:val="20"/>
                  <w:lang w:val="pt-BR"/>
                </w:rPr>
                <w:t xml:space="preserve">r </w:t>
              </w:r>
              <w:r w:rsidRPr="00A03B1B">
                <w:rPr>
                  <w:bCs/>
                  <w:sz w:val="20"/>
                  <w:szCs w:val="20"/>
                  <w:lang w:val="pt-BR"/>
                </w:rPr>
                <w:t xml:space="preserve">represented by QSE </w:t>
              </w:r>
              <w:r w:rsidRPr="00A03B1B">
                <w:rPr>
                  <w:bCs/>
                  <w:i/>
                  <w:sz w:val="20"/>
                  <w:szCs w:val="20"/>
                  <w:lang w:val="pt-BR"/>
                </w:rPr>
                <w:t>q</w:t>
              </w:r>
              <w:r w:rsidRPr="00A03B1B">
                <w:rPr>
                  <w:bCs/>
                  <w:sz w:val="20"/>
                  <w:szCs w:val="20"/>
                  <w:lang w:val="pt-BR"/>
                </w:rPr>
                <w:t xml:space="preserve"> for the 15-minute Settlement Interval.</w:t>
              </w:r>
              <w:r w:rsidRPr="00A03B1B">
                <w:rPr>
                  <w:iCs/>
                  <w:sz w:val="20"/>
                  <w:szCs w:val="20"/>
                </w:rPr>
                <w:t xml:space="preserve">  Where for a Combined Cycle Train, the Resource </w:t>
              </w:r>
              <w:r w:rsidRPr="00A03B1B">
                <w:rPr>
                  <w:i/>
                  <w:iCs/>
                  <w:sz w:val="20"/>
                  <w:szCs w:val="20"/>
                </w:rPr>
                <w:t xml:space="preserve">r </w:t>
              </w:r>
              <w:r w:rsidRPr="00A03B1B">
                <w:rPr>
                  <w:iCs/>
                  <w:sz w:val="20"/>
                  <w:szCs w:val="20"/>
                </w:rPr>
                <w:t>is the Combined Cycle Train.</w:t>
              </w:r>
            </w:ins>
          </w:p>
        </w:tc>
      </w:tr>
      <w:tr w:rsidR="00A03B1B" w:rsidRPr="00A03B1B" w14:paraId="7684690B" w14:textId="77777777" w:rsidTr="00B31BB1">
        <w:tc>
          <w:tcPr>
            <w:tcW w:w="1157" w:type="pct"/>
            <w:tcBorders>
              <w:top w:val="single" w:sz="4" w:space="0" w:color="auto"/>
              <w:left w:val="single" w:sz="4" w:space="0" w:color="auto"/>
              <w:bottom w:val="single" w:sz="4" w:space="0" w:color="auto"/>
              <w:right w:val="single" w:sz="4" w:space="0" w:color="auto"/>
            </w:tcBorders>
            <w:hideMark/>
          </w:tcPr>
          <w:p w14:paraId="1DF126A9" w14:textId="77777777" w:rsidR="00A03B1B" w:rsidRPr="00A03B1B" w:rsidRDefault="00A03B1B" w:rsidP="00A03B1B">
            <w:pPr>
              <w:spacing w:after="60"/>
              <w:rPr>
                <w:bCs/>
                <w:sz w:val="20"/>
                <w:szCs w:val="20"/>
                <w:lang w:val="pt-BR"/>
              </w:rPr>
            </w:pPr>
            <w:r w:rsidRPr="00A03B1B">
              <w:rPr>
                <w:i/>
                <w:sz w:val="20"/>
                <w:szCs w:val="20"/>
              </w:rPr>
              <w:t>q</w:t>
            </w:r>
          </w:p>
        </w:tc>
        <w:tc>
          <w:tcPr>
            <w:tcW w:w="395" w:type="pct"/>
            <w:tcBorders>
              <w:top w:val="single" w:sz="4" w:space="0" w:color="auto"/>
              <w:left w:val="single" w:sz="4" w:space="0" w:color="auto"/>
              <w:bottom w:val="single" w:sz="4" w:space="0" w:color="auto"/>
              <w:right w:val="single" w:sz="4" w:space="0" w:color="auto"/>
            </w:tcBorders>
            <w:hideMark/>
          </w:tcPr>
          <w:p w14:paraId="4764DD0A" w14:textId="77777777" w:rsidR="00A03B1B" w:rsidRPr="00A03B1B" w:rsidRDefault="00A03B1B" w:rsidP="00A03B1B">
            <w:pPr>
              <w:spacing w:after="60"/>
              <w:rPr>
                <w:bCs/>
                <w:sz w:val="20"/>
                <w:szCs w:val="20"/>
                <w:lang w:val="pt-BR"/>
              </w:rPr>
            </w:pPr>
            <w:r w:rsidRPr="00A03B1B">
              <w:rPr>
                <w:sz w:val="20"/>
                <w:szCs w:val="20"/>
              </w:rPr>
              <w:t>none</w:t>
            </w:r>
          </w:p>
        </w:tc>
        <w:tc>
          <w:tcPr>
            <w:tcW w:w="3448" w:type="pct"/>
            <w:tcBorders>
              <w:top w:val="single" w:sz="4" w:space="0" w:color="auto"/>
              <w:left w:val="single" w:sz="4" w:space="0" w:color="auto"/>
              <w:bottom w:val="single" w:sz="4" w:space="0" w:color="auto"/>
              <w:right w:val="single" w:sz="4" w:space="0" w:color="auto"/>
            </w:tcBorders>
            <w:hideMark/>
          </w:tcPr>
          <w:p w14:paraId="03809297" w14:textId="77777777" w:rsidR="00A03B1B" w:rsidRPr="00A03B1B" w:rsidRDefault="00A03B1B" w:rsidP="00A03B1B">
            <w:pPr>
              <w:spacing w:after="60"/>
              <w:rPr>
                <w:bCs/>
                <w:i/>
                <w:sz w:val="20"/>
                <w:szCs w:val="20"/>
                <w:lang w:val="pt-BR"/>
              </w:rPr>
            </w:pPr>
            <w:r w:rsidRPr="00A03B1B">
              <w:rPr>
                <w:sz w:val="20"/>
                <w:szCs w:val="20"/>
              </w:rPr>
              <w:t>A QSE.</w:t>
            </w:r>
          </w:p>
        </w:tc>
      </w:tr>
      <w:tr w:rsidR="00A03B1B" w:rsidRPr="00A03B1B" w14:paraId="33983CC0" w14:textId="77777777" w:rsidTr="00B31BB1">
        <w:trPr>
          <w:trHeight w:val="89"/>
        </w:trPr>
        <w:tc>
          <w:tcPr>
            <w:tcW w:w="1157" w:type="pct"/>
            <w:tcBorders>
              <w:top w:val="single" w:sz="4" w:space="0" w:color="auto"/>
              <w:left w:val="single" w:sz="4" w:space="0" w:color="auto"/>
              <w:bottom w:val="single" w:sz="4" w:space="0" w:color="auto"/>
              <w:right w:val="single" w:sz="4" w:space="0" w:color="auto"/>
            </w:tcBorders>
            <w:hideMark/>
          </w:tcPr>
          <w:p w14:paraId="50BEC20E" w14:textId="77777777" w:rsidR="00A03B1B" w:rsidRPr="00A03B1B" w:rsidRDefault="00A03B1B" w:rsidP="00A03B1B">
            <w:pPr>
              <w:spacing w:after="60"/>
              <w:rPr>
                <w:i/>
                <w:sz w:val="20"/>
              </w:rPr>
            </w:pPr>
            <w:r w:rsidRPr="00A03B1B">
              <w:rPr>
                <w:i/>
                <w:sz w:val="20"/>
                <w:szCs w:val="20"/>
              </w:rPr>
              <w:t>r</w:t>
            </w:r>
          </w:p>
        </w:tc>
        <w:tc>
          <w:tcPr>
            <w:tcW w:w="395" w:type="pct"/>
            <w:tcBorders>
              <w:top w:val="single" w:sz="4" w:space="0" w:color="auto"/>
              <w:left w:val="single" w:sz="4" w:space="0" w:color="auto"/>
              <w:bottom w:val="single" w:sz="4" w:space="0" w:color="auto"/>
              <w:right w:val="single" w:sz="4" w:space="0" w:color="auto"/>
            </w:tcBorders>
            <w:hideMark/>
          </w:tcPr>
          <w:p w14:paraId="4127850D" w14:textId="77777777" w:rsidR="00A03B1B" w:rsidRPr="00A03B1B" w:rsidRDefault="00A03B1B" w:rsidP="00A03B1B">
            <w:pPr>
              <w:spacing w:after="60"/>
              <w:rPr>
                <w:sz w:val="20"/>
                <w:szCs w:val="20"/>
              </w:rPr>
            </w:pPr>
            <w:r w:rsidRPr="00A03B1B">
              <w:rPr>
                <w:sz w:val="20"/>
                <w:szCs w:val="20"/>
              </w:rPr>
              <w:t>none</w:t>
            </w:r>
          </w:p>
        </w:tc>
        <w:tc>
          <w:tcPr>
            <w:tcW w:w="3448" w:type="pct"/>
            <w:tcBorders>
              <w:top w:val="single" w:sz="4" w:space="0" w:color="auto"/>
              <w:left w:val="single" w:sz="4" w:space="0" w:color="auto"/>
              <w:bottom w:val="single" w:sz="4" w:space="0" w:color="auto"/>
              <w:right w:val="single" w:sz="4" w:space="0" w:color="auto"/>
            </w:tcBorders>
            <w:hideMark/>
          </w:tcPr>
          <w:p w14:paraId="24282821" w14:textId="77777777" w:rsidR="00A03B1B" w:rsidRPr="00A03B1B" w:rsidRDefault="00A03B1B" w:rsidP="00A03B1B">
            <w:pPr>
              <w:spacing w:after="60"/>
              <w:rPr>
                <w:sz w:val="20"/>
                <w:szCs w:val="20"/>
              </w:rPr>
            </w:pPr>
            <w:r w:rsidRPr="00A03B1B">
              <w:rPr>
                <w:sz w:val="20"/>
                <w:szCs w:val="20"/>
              </w:rPr>
              <w:t xml:space="preserve">A Resource. </w:t>
            </w:r>
          </w:p>
        </w:tc>
      </w:tr>
    </w:tbl>
    <w:p w14:paraId="725F6584" w14:textId="77777777" w:rsidR="00A03B1B" w:rsidRPr="00A03B1B" w:rsidRDefault="00A03B1B" w:rsidP="00A03B1B">
      <w:pPr>
        <w:rPr>
          <w:rFonts w:eastAsia="SimSun"/>
        </w:rPr>
      </w:pPr>
    </w:p>
    <w:p w14:paraId="50C67C01" w14:textId="77777777" w:rsidR="00A03B1B" w:rsidRPr="00A03B1B" w:rsidRDefault="00A03B1B" w:rsidP="00A03B1B">
      <w:pPr>
        <w:keepNext/>
        <w:widowControl w:val="0"/>
        <w:tabs>
          <w:tab w:val="left" w:pos="1296"/>
        </w:tabs>
        <w:spacing w:before="480" w:after="240"/>
        <w:outlineLvl w:val="3"/>
        <w:rPr>
          <w:b/>
          <w:bCs/>
          <w:snapToGrid w:val="0"/>
          <w:szCs w:val="20"/>
        </w:rPr>
      </w:pPr>
      <w:bookmarkStart w:id="1530" w:name="_Toc214879038"/>
      <w:r w:rsidRPr="00A03B1B">
        <w:rPr>
          <w:b/>
          <w:snapToGrid w:val="0"/>
          <w:szCs w:val="20"/>
        </w:rPr>
        <w:t>6.7.2.</w:t>
      </w:r>
      <w:ins w:id="1531" w:author="ERCOT" w:date="2025-12-09T12:01:00Z">
        <w:r w:rsidRPr="00A03B1B">
          <w:rPr>
            <w:b/>
            <w:snapToGrid w:val="0"/>
            <w:szCs w:val="20"/>
          </w:rPr>
          <w:t>9</w:t>
        </w:r>
      </w:ins>
      <w:del w:id="1532" w:author="ERCOT" w:date="2025-12-09T12:01:00Z">
        <w:r w:rsidRPr="00A03B1B" w:rsidDel="00A85AD1">
          <w:rPr>
            <w:b/>
            <w:snapToGrid w:val="0"/>
            <w:szCs w:val="20"/>
          </w:rPr>
          <w:delText>8</w:delText>
        </w:r>
      </w:del>
      <w:r w:rsidRPr="00A03B1B">
        <w:rPr>
          <w:b/>
          <w:snapToGrid w:val="0"/>
          <w:szCs w:val="20"/>
        </w:rPr>
        <w:tab/>
        <w:t>Real-Time Derated Ancillary Service Capability Charge</w:t>
      </w:r>
      <w:bookmarkEnd w:id="1530"/>
    </w:p>
    <w:p w14:paraId="6990005D" w14:textId="77777777" w:rsidR="00A03B1B" w:rsidRPr="00A03B1B" w:rsidRDefault="00A03B1B" w:rsidP="00A03B1B">
      <w:pPr>
        <w:spacing w:after="240"/>
        <w:ind w:left="720" w:hanging="720"/>
        <w:rPr>
          <w:iCs/>
          <w:szCs w:val="20"/>
        </w:rPr>
      </w:pPr>
      <w:r w:rsidRPr="00A03B1B">
        <w:rPr>
          <w:iCs/>
          <w:szCs w:val="20"/>
        </w:rPr>
        <w:t>(1)</w:t>
      </w:r>
      <w:r w:rsidRPr="00A03B1B">
        <w:rPr>
          <w:iCs/>
          <w:szCs w:val="20"/>
        </w:rPr>
        <w:tab/>
        <w:t>The total cost for Real-Time derated Ancillary Service payments is allocated to QSEs representing Load based on Load Ratio Share (LRS).  The Real-Time derated Ancillary Service Payment allocations to each QSE for a given 15-minute Settlement Interval are calculated as follows:</w:t>
      </w:r>
    </w:p>
    <w:p w14:paraId="546ACCFF" w14:textId="77777777" w:rsidR="00A03B1B" w:rsidRPr="00A03B1B" w:rsidRDefault="00A03B1B" w:rsidP="00A03B1B">
      <w:pPr>
        <w:spacing w:after="240"/>
        <w:ind w:left="1440"/>
        <w:rPr>
          <w:iCs/>
          <w:szCs w:val="20"/>
        </w:rPr>
      </w:pPr>
      <w:r w:rsidRPr="00A03B1B">
        <w:rPr>
          <w:iCs/>
          <w:szCs w:val="20"/>
        </w:rPr>
        <w:t xml:space="preserve">LARTDASAMT </w:t>
      </w:r>
      <w:r w:rsidRPr="00A03B1B">
        <w:rPr>
          <w:i/>
          <w:iCs/>
          <w:szCs w:val="20"/>
          <w:vertAlign w:val="subscript"/>
        </w:rPr>
        <w:t>q</w:t>
      </w:r>
      <w:r w:rsidRPr="00A03B1B">
        <w:rPr>
          <w:iCs/>
          <w:szCs w:val="20"/>
        </w:rPr>
        <w:t xml:space="preserve"> =</w:t>
      </w:r>
      <w:r w:rsidRPr="00A03B1B">
        <w:rPr>
          <w:iCs/>
          <w:szCs w:val="20"/>
        </w:rPr>
        <w:tab/>
        <w:t xml:space="preserve">(-1) * RTDASAMTTOT * LRS </w:t>
      </w:r>
      <w:r w:rsidRPr="00A03B1B">
        <w:rPr>
          <w:i/>
          <w:iCs/>
          <w:szCs w:val="20"/>
          <w:vertAlign w:val="subscript"/>
        </w:rPr>
        <w:t>q</w:t>
      </w:r>
    </w:p>
    <w:p w14:paraId="20472AFB" w14:textId="77777777" w:rsidR="00A03B1B" w:rsidRPr="00A03B1B" w:rsidRDefault="00A03B1B" w:rsidP="00A03B1B">
      <w:pPr>
        <w:spacing w:after="240"/>
        <w:ind w:left="720" w:hanging="720"/>
        <w:rPr>
          <w:iCs/>
          <w:szCs w:val="20"/>
        </w:rPr>
      </w:pPr>
      <w:r w:rsidRPr="00A03B1B">
        <w:rPr>
          <w:iCs/>
          <w:szCs w:val="20"/>
        </w:rPr>
        <w:tab/>
        <w:t>Where:</w:t>
      </w:r>
    </w:p>
    <w:p w14:paraId="65489894" w14:textId="77777777" w:rsidR="00A03B1B" w:rsidRPr="00A03B1B" w:rsidRDefault="00A03B1B" w:rsidP="00A03B1B">
      <w:pPr>
        <w:spacing w:after="240"/>
        <w:ind w:left="720" w:firstLine="720"/>
        <w:rPr>
          <w:bCs/>
          <w:i/>
          <w:iCs/>
          <w:szCs w:val="20"/>
          <w:vertAlign w:val="subscript"/>
          <w:lang w:val="es-ES"/>
        </w:rPr>
      </w:pPr>
      <w:r w:rsidRPr="00A03B1B">
        <w:rPr>
          <w:iCs/>
          <w:szCs w:val="20"/>
        </w:rPr>
        <w:t xml:space="preserve">RTDASAMTTOT = </w:t>
      </w:r>
      <w:r w:rsidRPr="00A03B1B">
        <w:rPr>
          <w:iCs/>
          <w:position w:val="-22"/>
        </w:rPr>
        <w:object w:dxaOrig="150" w:dyaOrig="285" w14:anchorId="4EC9A54F">
          <v:shape id="_x0000_i1130" type="#_x0000_t75" style="width:12pt;height:24pt" o:ole="">
            <v:imagedata r:id="rId155" o:title=""/>
          </v:shape>
          <o:OLEObject Type="Embed" ProgID="Equation.3" ShapeID="_x0000_i1130" DrawAspect="Content" ObjectID="_1831281653" r:id="rId156"/>
        </w:object>
      </w:r>
      <w:r w:rsidRPr="00A03B1B">
        <w:rPr>
          <w:iCs/>
          <w:szCs w:val="20"/>
        </w:rPr>
        <w:t xml:space="preserve"> </w:t>
      </w:r>
      <w:r w:rsidRPr="00A03B1B">
        <w:rPr>
          <w:bCs/>
          <w:iCs/>
          <w:szCs w:val="20"/>
          <w:lang w:val="pt-BR"/>
        </w:rPr>
        <w:t xml:space="preserve">RTDASAMT </w:t>
      </w:r>
      <w:r w:rsidRPr="00A03B1B">
        <w:rPr>
          <w:bCs/>
          <w:i/>
          <w:iCs/>
          <w:szCs w:val="20"/>
          <w:vertAlign w:val="subscript"/>
          <w:lang w:val="es-ES"/>
        </w:rPr>
        <w:t>q</w:t>
      </w:r>
    </w:p>
    <w:p w14:paraId="2D1244DA" w14:textId="77777777" w:rsidR="00A03B1B" w:rsidRPr="00A03B1B" w:rsidRDefault="00A03B1B" w:rsidP="00A03B1B">
      <w:pPr>
        <w:ind w:left="720" w:hanging="720"/>
        <w:rPr>
          <w:iCs/>
        </w:rPr>
      </w:pPr>
      <w:r w:rsidRPr="00A03B1B">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3"/>
        <w:gridCol w:w="722"/>
        <w:gridCol w:w="6455"/>
      </w:tblGrid>
      <w:tr w:rsidR="00A03B1B" w:rsidRPr="00A03B1B" w14:paraId="5CAC7D12" w14:textId="77777777" w:rsidTr="00B31BB1">
        <w:tc>
          <w:tcPr>
            <w:tcW w:w="1162" w:type="pct"/>
            <w:tcBorders>
              <w:top w:val="single" w:sz="4" w:space="0" w:color="auto"/>
              <w:left w:val="single" w:sz="4" w:space="0" w:color="auto"/>
              <w:bottom w:val="single" w:sz="4" w:space="0" w:color="auto"/>
              <w:right w:val="single" w:sz="4" w:space="0" w:color="auto"/>
            </w:tcBorders>
            <w:hideMark/>
          </w:tcPr>
          <w:p w14:paraId="30E825EE" w14:textId="77777777" w:rsidR="00A03B1B" w:rsidRPr="00A03B1B" w:rsidRDefault="00A03B1B" w:rsidP="00A03B1B">
            <w:pPr>
              <w:spacing w:after="240"/>
              <w:rPr>
                <w:b/>
                <w:iCs/>
                <w:sz w:val="20"/>
                <w:szCs w:val="20"/>
              </w:rPr>
            </w:pPr>
            <w:r w:rsidRPr="00A03B1B">
              <w:rPr>
                <w:b/>
                <w:iCs/>
                <w:sz w:val="20"/>
                <w:szCs w:val="20"/>
              </w:rPr>
              <w:t>Variable</w:t>
            </w:r>
          </w:p>
        </w:tc>
        <w:tc>
          <w:tcPr>
            <w:tcW w:w="386" w:type="pct"/>
            <w:tcBorders>
              <w:top w:val="single" w:sz="4" w:space="0" w:color="auto"/>
              <w:left w:val="single" w:sz="4" w:space="0" w:color="auto"/>
              <w:bottom w:val="single" w:sz="4" w:space="0" w:color="auto"/>
              <w:right w:val="single" w:sz="4" w:space="0" w:color="auto"/>
            </w:tcBorders>
            <w:hideMark/>
          </w:tcPr>
          <w:p w14:paraId="5503E0EB" w14:textId="77777777" w:rsidR="00A03B1B" w:rsidRPr="00A03B1B" w:rsidRDefault="00A03B1B" w:rsidP="00A03B1B">
            <w:pPr>
              <w:spacing w:after="240"/>
              <w:rPr>
                <w:b/>
                <w:iCs/>
                <w:sz w:val="20"/>
                <w:szCs w:val="20"/>
              </w:rPr>
            </w:pPr>
            <w:r w:rsidRPr="00A03B1B">
              <w:rPr>
                <w:b/>
                <w:iCs/>
                <w:sz w:val="20"/>
                <w:szCs w:val="20"/>
              </w:rPr>
              <w:t>Unit</w:t>
            </w:r>
          </w:p>
        </w:tc>
        <w:tc>
          <w:tcPr>
            <w:tcW w:w="3452" w:type="pct"/>
            <w:tcBorders>
              <w:top w:val="single" w:sz="4" w:space="0" w:color="auto"/>
              <w:left w:val="single" w:sz="4" w:space="0" w:color="auto"/>
              <w:bottom w:val="single" w:sz="4" w:space="0" w:color="auto"/>
              <w:right w:val="single" w:sz="4" w:space="0" w:color="auto"/>
            </w:tcBorders>
            <w:hideMark/>
          </w:tcPr>
          <w:p w14:paraId="10D87FD3" w14:textId="77777777" w:rsidR="00A03B1B" w:rsidRPr="00A03B1B" w:rsidRDefault="00A03B1B" w:rsidP="00A03B1B">
            <w:pPr>
              <w:spacing w:after="240"/>
              <w:rPr>
                <w:b/>
                <w:iCs/>
                <w:sz w:val="20"/>
                <w:szCs w:val="20"/>
              </w:rPr>
            </w:pPr>
            <w:r w:rsidRPr="00A03B1B">
              <w:rPr>
                <w:b/>
                <w:iCs/>
                <w:sz w:val="20"/>
                <w:szCs w:val="20"/>
              </w:rPr>
              <w:t>Description</w:t>
            </w:r>
          </w:p>
        </w:tc>
      </w:tr>
      <w:tr w:rsidR="00A03B1B" w:rsidRPr="00A03B1B" w14:paraId="377962C1" w14:textId="77777777" w:rsidTr="00B31BB1">
        <w:tc>
          <w:tcPr>
            <w:tcW w:w="1162" w:type="pct"/>
            <w:tcBorders>
              <w:top w:val="single" w:sz="4" w:space="0" w:color="auto"/>
              <w:left w:val="single" w:sz="4" w:space="0" w:color="auto"/>
              <w:bottom w:val="single" w:sz="4" w:space="0" w:color="auto"/>
              <w:right w:val="single" w:sz="4" w:space="0" w:color="auto"/>
            </w:tcBorders>
            <w:hideMark/>
          </w:tcPr>
          <w:p w14:paraId="6046F6F3" w14:textId="77777777" w:rsidR="00A03B1B" w:rsidRPr="00A03B1B" w:rsidRDefault="00A03B1B" w:rsidP="00A03B1B">
            <w:pPr>
              <w:spacing w:after="60"/>
              <w:rPr>
                <w:iCs/>
                <w:sz w:val="20"/>
                <w:szCs w:val="20"/>
              </w:rPr>
            </w:pPr>
            <w:r w:rsidRPr="00A03B1B">
              <w:rPr>
                <w:bCs/>
                <w:sz w:val="20"/>
                <w:szCs w:val="20"/>
                <w:lang w:val="pt-BR"/>
              </w:rPr>
              <w:t>LARTDASAMT</w:t>
            </w:r>
            <w:r w:rsidRPr="00A03B1B">
              <w:rPr>
                <w:bCs/>
                <w:szCs w:val="20"/>
                <w:lang w:val="pt-BR"/>
              </w:rPr>
              <w:t xml:space="preserve"> </w:t>
            </w:r>
            <w:r w:rsidRPr="00A03B1B">
              <w:rPr>
                <w:i/>
                <w:iCs/>
                <w:sz w:val="20"/>
                <w:szCs w:val="20"/>
                <w:vertAlign w:val="subscript"/>
              </w:rPr>
              <w:t>q</w:t>
            </w:r>
          </w:p>
        </w:tc>
        <w:tc>
          <w:tcPr>
            <w:tcW w:w="386" w:type="pct"/>
            <w:tcBorders>
              <w:top w:val="single" w:sz="4" w:space="0" w:color="auto"/>
              <w:left w:val="single" w:sz="4" w:space="0" w:color="auto"/>
              <w:bottom w:val="single" w:sz="4" w:space="0" w:color="auto"/>
              <w:right w:val="single" w:sz="4" w:space="0" w:color="auto"/>
            </w:tcBorders>
            <w:hideMark/>
          </w:tcPr>
          <w:p w14:paraId="1D7CB932" w14:textId="77777777" w:rsidR="00A03B1B" w:rsidRPr="00A03B1B" w:rsidRDefault="00A03B1B" w:rsidP="00A03B1B">
            <w:pPr>
              <w:spacing w:after="60"/>
              <w:rPr>
                <w:iCs/>
                <w:sz w:val="20"/>
                <w:szCs w:val="20"/>
              </w:rPr>
            </w:pPr>
            <w:r w:rsidRPr="00A03B1B">
              <w:rPr>
                <w:iCs/>
                <w:sz w:val="20"/>
                <w:szCs w:val="20"/>
              </w:rPr>
              <w:t>$</w:t>
            </w:r>
          </w:p>
        </w:tc>
        <w:tc>
          <w:tcPr>
            <w:tcW w:w="3452" w:type="pct"/>
            <w:tcBorders>
              <w:top w:val="single" w:sz="4" w:space="0" w:color="auto"/>
              <w:left w:val="single" w:sz="4" w:space="0" w:color="auto"/>
              <w:bottom w:val="single" w:sz="4" w:space="0" w:color="auto"/>
              <w:right w:val="single" w:sz="4" w:space="0" w:color="auto"/>
            </w:tcBorders>
            <w:hideMark/>
          </w:tcPr>
          <w:p w14:paraId="54D982BD" w14:textId="77777777" w:rsidR="00A03B1B" w:rsidRPr="00A03B1B" w:rsidRDefault="00A03B1B" w:rsidP="00A03B1B">
            <w:pPr>
              <w:spacing w:after="60"/>
              <w:rPr>
                <w:iCs/>
                <w:sz w:val="20"/>
                <w:szCs w:val="20"/>
              </w:rPr>
            </w:pPr>
            <w:r w:rsidRPr="00A03B1B">
              <w:rPr>
                <w:i/>
                <w:iCs/>
                <w:sz w:val="20"/>
                <w:szCs w:val="20"/>
              </w:rPr>
              <w:t>Load Allocated Real-Time Derated Ancillary Service Amount per QSE</w:t>
            </w:r>
            <w:r w:rsidRPr="00A03B1B">
              <w:rPr>
                <w:iCs/>
                <w:sz w:val="20"/>
                <w:szCs w:val="20"/>
              </w:rPr>
              <w:t xml:space="preserve">—The charge to QSE </w:t>
            </w:r>
            <w:r w:rsidRPr="00A03B1B">
              <w:rPr>
                <w:i/>
                <w:iCs/>
                <w:sz w:val="20"/>
                <w:szCs w:val="20"/>
              </w:rPr>
              <w:t>q</w:t>
            </w:r>
            <w:r w:rsidRPr="00A03B1B">
              <w:rPr>
                <w:iCs/>
                <w:sz w:val="20"/>
                <w:szCs w:val="20"/>
              </w:rPr>
              <w:t xml:space="preserve"> due to a manual reduction of Ancillary Services to be awarded for the 15-minute Settlement Interval.</w:t>
            </w:r>
          </w:p>
        </w:tc>
      </w:tr>
      <w:tr w:rsidR="00A03B1B" w:rsidRPr="00A03B1B" w14:paraId="07446CE7" w14:textId="77777777" w:rsidTr="00B31BB1">
        <w:tc>
          <w:tcPr>
            <w:tcW w:w="1162" w:type="pct"/>
            <w:tcBorders>
              <w:top w:val="single" w:sz="4" w:space="0" w:color="auto"/>
              <w:left w:val="single" w:sz="4" w:space="0" w:color="auto"/>
              <w:bottom w:val="single" w:sz="4" w:space="0" w:color="auto"/>
              <w:right w:val="single" w:sz="4" w:space="0" w:color="auto"/>
            </w:tcBorders>
            <w:hideMark/>
          </w:tcPr>
          <w:p w14:paraId="46CE54A3" w14:textId="77777777" w:rsidR="00A03B1B" w:rsidRPr="00A03B1B" w:rsidRDefault="00A03B1B" w:rsidP="00A03B1B">
            <w:pPr>
              <w:spacing w:after="60"/>
              <w:rPr>
                <w:iCs/>
                <w:sz w:val="20"/>
                <w:szCs w:val="20"/>
              </w:rPr>
            </w:pPr>
            <w:r w:rsidRPr="00A03B1B">
              <w:rPr>
                <w:bCs/>
                <w:sz w:val="20"/>
                <w:szCs w:val="20"/>
                <w:lang w:val="pt-BR"/>
              </w:rPr>
              <w:t>RTDASAMTTOT</w:t>
            </w:r>
          </w:p>
        </w:tc>
        <w:tc>
          <w:tcPr>
            <w:tcW w:w="386" w:type="pct"/>
            <w:tcBorders>
              <w:top w:val="single" w:sz="4" w:space="0" w:color="auto"/>
              <w:left w:val="single" w:sz="4" w:space="0" w:color="auto"/>
              <w:bottom w:val="single" w:sz="4" w:space="0" w:color="auto"/>
              <w:right w:val="single" w:sz="4" w:space="0" w:color="auto"/>
            </w:tcBorders>
            <w:hideMark/>
          </w:tcPr>
          <w:p w14:paraId="7491D8D6" w14:textId="77777777" w:rsidR="00A03B1B" w:rsidRPr="00A03B1B" w:rsidRDefault="00A03B1B" w:rsidP="00A03B1B">
            <w:pPr>
              <w:spacing w:after="60"/>
              <w:rPr>
                <w:iCs/>
                <w:sz w:val="20"/>
                <w:szCs w:val="20"/>
              </w:rPr>
            </w:pPr>
            <w:r w:rsidRPr="00A03B1B">
              <w:rPr>
                <w:iCs/>
                <w:sz w:val="20"/>
                <w:szCs w:val="20"/>
              </w:rPr>
              <w:t>$</w:t>
            </w:r>
          </w:p>
        </w:tc>
        <w:tc>
          <w:tcPr>
            <w:tcW w:w="3452" w:type="pct"/>
            <w:tcBorders>
              <w:top w:val="single" w:sz="4" w:space="0" w:color="auto"/>
              <w:left w:val="single" w:sz="4" w:space="0" w:color="auto"/>
              <w:bottom w:val="single" w:sz="4" w:space="0" w:color="auto"/>
              <w:right w:val="single" w:sz="4" w:space="0" w:color="auto"/>
            </w:tcBorders>
            <w:hideMark/>
          </w:tcPr>
          <w:p w14:paraId="1A3891F7" w14:textId="77777777" w:rsidR="00A03B1B" w:rsidRPr="00A03B1B" w:rsidRDefault="00A03B1B" w:rsidP="00A03B1B">
            <w:pPr>
              <w:spacing w:after="60"/>
              <w:rPr>
                <w:i/>
                <w:iCs/>
                <w:sz w:val="20"/>
                <w:szCs w:val="20"/>
              </w:rPr>
            </w:pPr>
            <w:r w:rsidRPr="00A03B1B">
              <w:rPr>
                <w:i/>
                <w:iCs/>
                <w:sz w:val="20"/>
                <w:szCs w:val="20"/>
              </w:rPr>
              <w:t>Real-Time Derated Ancillary Service Amount Total</w:t>
            </w:r>
            <w:r w:rsidRPr="00A03B1B">
              <w:rPr>
                <w:iCs/>
                <w:sz w:val="20"/>
                <w:szCs w:val="20"/>
              </w:rPr>
              <w:t>—The total of all payments to all QSEs for amounts recoverable due to an ERCOT issued manual reduction of Ancillary Services to be awarded for the 15-minute Settlement Interval.</w:t>
            </w:r>
          </w:p>
        </w:tc>
      </w:tr>
      <w:tr w:rsidR="00A03B1B" w:rsidRPr="00A03B1B" w14:paraId="2D7D07C6" w14:textId="77777777" w:rsidTr="00B31BB1">
        <w:tc>
          <w:tcPr>
            <w:tcW w:w="1162" w:type="pct"/>
            <w:tcBorders>
              <w:top w:val="single" w:sz="4" w:space="0" w:color="auto"/>
              <w:left w:val="single" w:sz="4" w:space="0" w:color="auto"/>
              <w:bottom w:val="single" w:sz="4" w:space="0" w:color="auto"/>
              <w:right w:val="single" w:sz="4" w:space="0" w:color="auto"/>
            </w:tcBorders>
            <w:hideMark/>
          </w:tcPr>
          <w:p w14:paraId="671287EC" w14:textId="77777777" w:rsidR="00A03B1B" w:rsidRPr="00A03B1B" w:rsidRDefault="00A03B1B" w:rsidP="00A03B1B">
            <w:pPr>
              <w:spacing w:after="60"/>
              <w:rPr>
                <w:bCs/>
                <w:sz w:val="20"/>
                <w:szCs w:val="20"/>
                <w:lang w:val="pt-BR"/>
              </w:rPr>
            </w:pPr>
            <w:r w:rsidRPr="00A03B1B">
              <w:rPr>
                <w:bCs/>
                <w:sz w:val="20"/>
                <w:szCs w:val="20"/>
                <w:lang w:val="pt-BR"/>
              </w:rPr>
              <w:t>RTDASAMT</w:t>
            </w:r>
            <w:r w:rsidRPr="00A03B1B">
              <w:rPr>
                <w:bCs/>
                <w:szCs w:val="20"/>
                <w:lang w:val="pt-BR"/>
              </w:rPr>
              <w:t xml:space="preserve"> </w:t>
            </w:r>
            <w:r w:rsidRPr="00A03B1B">
              <w:rPr>
                <w:i/>
                <w:iCs/>
                <w:sz w:val="20"/>
                <w:szCs w:val="20"/>
                <w:vertAlign w:val="subscript"/>
              </w:rPr>
              <w:t>q</w:t>
            </w:r>
          </w:p>
        </w:tc>
        <w:tc>
          <w:tcPr>
            <w:tcW w:w="386" w:type="pct"/>
            <w:tcBorders>
              <w:top w:val="single" w:sz="4" w:space="0" w:color="auto"/>
              <w:left w:val="single" w:sz="4" w:space="0" w:color="auto"/>
              <w:bottom w:val="single" w:sz="4" w:space="0" w:color="auto"/>
              <w:right w:val="single" w:sz="4" w:space="0" w:color="auto"/>
            </w:tcBorders>
            <w:hideMark/>
          </w:tcPr>
          <w:p w14:paraId="4CF556CE" w14:textId="77777777" w:rsidR="00A03B1B" w:rsidRPr="00A03B1B" w:rsidRDefault="00A03B1B" w:rsidP="00A03B1B">
            <w:pPr>
              <w:spacing w:after="60"/>
              <w:rPr>
                <w:iCs/>
                <w:sz w:val="20"/>
              </w:rPr>
            </w:pPr>
            <w:r w:rsidRPr="00A03B1B">
              <w:rPr>
                <w:iCs/>
                <w:sz w:val="20"/>
                <w:szCs w:val="20"/>
              </w:rPr>
              <w:t>$</w:t>
            </w:r>
          </w:p>
        </w:tc>
        <w:tc>
          <w:tcPr>
            <w:tcW w:w="3452" w:type="pct"/>
            <w:tcBorders>
              <w:top w:val="single" w:sz="4" w:space="0" w:color="auto"/>
              <w:left w:val="single" w:sz="4" w:space="0" w:color="auto"/>
              <w:bottom w:val="single" w:sz="4" w:space="0" w:color="auto"/>
              <w:right w:val="single" w:sz="4" w:space="0" w:color="auto"/>
            </w:tcBorders>
            <w:hideMark/>
          </w:tcPr>
          <w:p w14:paraId="7B0FF027" w14:textId="77777777" w:rsidR="00A03B1B" w:rsidRPr="00A03B1B" w:rsidRDefault="00A03B1B" w:rsidP="00A03B1B">
            <w:pPr>
              <w:spacing w:after="60"/>
              <w:rPr>
                <w:i/>
                <w:iCs/>
                <w:sz w:val="20"/>
                <w:szCs w:val="20"/>
              </w:rPr>
            </w:pPr>
            <w:r w:rsidRPr="00A03B1B">
              <w:rPr>
                <w:i/>
                <w:iCs/>
                <w:sz w:val="20"/>
                <w:szCs w:val="20"/>
              </w:rPr>
              <w:t>Real-Time Derated Ancillary Service Amount</w:t>
            </w:r>
            <w:r w:rsidRPr="00A03B1B">
              <w:rPr>
                <w:iCs/>
                <w:sz w:val="20"/>
                <w:szCs w:val="20"/>
              </w:rPr>
              <w:t xml:space="preserve">—The payment to QSE </w:t>
            </w:r>
            <w:r w:rsidRPr="00A03B1B">
              <w:rPr>
                <w:i/>
                <w:iCs/>
                <w:sz w:val="20"/>
                <w:szCs w:val="20"/>
              </w:rPr>
              <w:t>q</w:t>
            </w:r>
            <w:r w:rsidRPr="00A03B1B">
              <w:rPr>
                <w:iCs/>
                <w:sz w:val="20"/>
                <w:szCs w:val="20"/>
              </w:rPr>
              <w:t xml:space="preserve"> for amounts recoverable due to an ERCOT issued manual reduction of Ancillary Services to be awarded for the 15-minute Settlement Interval.</w:t>
            </w:r>
          </w:p>
        </w:tc>
      </w:tr>
      <w:tr w:rsidR="00A03B1B" w:rsidRPr="00A03B1B" w14:paraId="036BF283" w14:textId="77777777" w:rsidTr="00B31BB1">
        <w:tc>
          <w:tcPr>
            <w:tcW w:w="1162" w:type="pct"/>
            <w:tcBorders>
              <w:top w:val="single" w:sz="4" w:space="0" w:color="auto"/>
              <w:left w:val="single" w:sz="4" w:space="0" w:color="auto"/>
              <w:bottom w:val="single" w:sz="4" w:space="0" w:color="auto"/>
              <w:right w:val="single" w:sz="4" w:space="0" w:color="auto"/>
            </w:tcBorders>
            <w:hideMark/>
          </w:tcPr>
          <w:p w14:paraId="309FF74B" w14:textId="77777777" w:rsidR="00A03B1B" w:rsidRPr="00A03B1B" w:rsidRDefault="00A03B1B" w:rsidP="00A03B1B">
            <w:pPr>
              <w:spacing w:after="60"/>
              <w:rPr>
                <w:bCs/>
                <w:sz w:val="20"/>
                <w:szCs w:val="20"/>
                <w:lang w:val="pt-BR"/>
              </w:rPr>
            </w:pPr>
            <w:r w:rsidRPr="00A03B1B">
              <w:rPr>
                <w:sz w:val="20"/>
                <w:szCs w:val="20"/>
              </w:rPr>
              <w:t>LRS</w:t>
            </w:r>
            <w:r w:rsidRPr="00A03B1B">
              <w:rPr>
                <w:sz w:val="20"/>
                <w:szCs w:val="20"/>
                <w:vertAlign w:val="subscript"/>
              </w:rPr>
              <w:t xml:space="preserve"> </w:t>
            </w:r>
            <w:r w:rsidRPr="00A03B1B">
              <w:rPr>
                <w:i/>
                <w:sz w:val="20"/>
                <w:szCs w:val="20"/>
                <w:vertAlign w:val="subscript"/>
              </w:rPr>
              <w:t>q</w:t>
            </w:r>
          </w:p>
        </w:tc>
        <w:tc>
          <w:tcPr>
            <w:tcW w:w="386" w:type="pct"/>
            <w:tcBorders>
              <w:top w:val="single" w:sz="4" w:space="0" w:color="auto"/>
              <w:left w:val="single" w:sz="4" w:space="0" w:color="auto"/>
              <w:bottom w:val="single" w:sz="4" w:space="0" w:color="auto"/>
              <w:right w:val="single" w:sz="4" w:space="0" w:color="auto"/>
            </w:tcBorders>
            <w:hideMark/>
          </w:tcPr>
          <w:p w14:paraId="03DED337" w14:textId="77777777" w:rsidR="00A03B1B" w:rsidRPr="00A03B1B" w:rsidRDefault="00A03B1B" w:rsidP="00A03B1B">
            <w:pPr>
              <w:spacing w:after="60"/>
              <w:rPr>
                <w:iCs/>
                <w:sz w:val="20"/>
                <w:szCs w:val="20"/>
              </w:rPr>
            </w:pPr>
            <w:r w:rsidRPr="00A03B1B">
              <w:rPr>
                <w:sz w:val="20"/>
                <w:szCs w:val="20"/>
              </w:rPr>
              <w:t>none</w:t>
            </w:r>
          </w:p>
        </w:tc>
        <w:tc>
          <w:tcPr>
            <w:tcW w:w="3452" w:type="pct"/>
            <w:tcBorders>
              <w:top w:val="single" w:sz="4" w:space="0" w:color="auto"/>
              <w:left w:val="single" w:sz="4" w:space="0" w:color="auto"/>
              <w:bottom w:val="single" w:sz="4" w:space="0" w:color="auto"/>
              <w:right w:val="single" w:sz="4" w:space="0" w:color="auto"/>
            </w:tcBorders>
            <w:hideMark/>
          </w:tcPr>
          <w:p w14:paraId="165985BA" w14:textId="77777777" w:rsidR="00A03B1B" w:rsidRPr="00A03B1B" w:rsidRDefault="00A03B1B" w:rsidP="00A03B1B">
            <w:pPr>
              <w:spacing w:after="60"/>
              <w:rPr>
                <w:i/>
                <w:iCs/>
                <w:sz w:val="20"/>
                <w:szCs w:val="20"/>
              </w:rPr>
            </w:pPr>
            <w:r w:rsidRPr="00A03B1B">
              <w:rPr>
                <w:i/>
                <w:sz w:val="20"/>
                <w:szCs w:val="20"/>
              </w:rPr>
              <w:t>Load Ratio Share per QSE</w:t>
            </w:r>
            <w:r w:rsidRPr="00A03B1B">
              <w:rPr>
                <w:sz w:val="20"/>
                <w:szCs w:val="20"/>
              </w:rPr>
              <w:t xml:space="preserve">—The LRS as defined in Section 6.6.2.2, QSE Load Ratio Share for a 15-Minute Settlement Interval, for QSE </w:t>
            </w:r>
            <w:r w:rsidRPr="00A03B1B">
              <w:rPr>
                <w:i/>
                <w:sz w:val="20"/>
                <w:szCs w:val="20"/>
              </w:rPr>
              <w:t>q</w:t>
            </w:r>
            <w:r w:rsidRPr="00A03B1B">
              <w:rPr>
                <w:sz w:val="20"/>
                <w:szCs w:val="20"/>
              </w:rPr>
              <w:t xml:space="preserve"> for the 15-minute Settlement Interval.</w:t>
            </w:r>
          </w:p>
        </w:tc>
      </w:tr>
      <w:tr w:rsidR="00A03B1B" w:rsidRPr="00A03B1B" w14:paraId="7AECAEB5" w14:textId="77777777" w:rsidTr="00B31BB1">
        <w:tc>
          <w:tcPr>
            <w:tcW w:w="1162" w:type="pct"/>
            <w:tcBorders>
              <w:top w:val="single" w:sz="4" w:space="0" w:color="auto"/>
              <w:left w:val="single" w:sz="4" w:space="0" w:color="auto"/>
              <w:bottom w:val="single" w:sz="4" w:space="0" w:color="auto"/>
              <w:right w:val="single" w:sz="4" w:space="0" w:color="auto"/>
            </w:tcBorders>
            <w:hideMark/>
          </w:tcPr>
          <w:p w14:paraId="5F433912" w14:textId="77777777" w:rsidR="00A03B1B" w:rsidRPr="00A03B1B" w:rsidRDefault="00A03B1B" w:rsidP="00A03B1B">
            <w:pPr>
              <w:spacing w:after="60"/>
              <w:rPr>
                <w:bCs/>
                <w:i/>
                <w:sz w:val="20"/>
                <w:szCs w:val="20"/>
                <w:lang w:val="pt-BR"/>
              </w:rPr>
            </w:pPr>
            <w:r w:rsidRPr="00A03B1B">
              <w:rPr>
                <w:bCs/>
                <w:i/>
                <w:sz w:val="20"/>
                <w:szCs w:val="20"/>
                <w:lang w:val="pt-BR"/>
              </w:rPr>
              <w:t>q</w:t>
            </w:r>
          </w:p>
        </w:tc>
        <w:tc>
          <w:tcPr>
            <w:tcW w:w="386" w:type="pct"/>
            <w:tcBorders>
              <w:top w:val="single" w:sz="4" w:space="0" w:color="auto"/>
              <w:left w:val="single" w:sz="4" w:space="0" w:color="auto"/>
              <w:bottom w:val="single" w:sz="4" w:space="0" w:color="auto"/>
              <w:right w:val="single" w:sz="4" w:space="0" w:color="auto"/>
            </w:tcBorders>
            <w:hideMark/>
          </w:tcPr>
          <w:p w14:paraId="30F14B32" w14:textId="77777777" w:rsidR="00A03B1B" w:rsidRPr="00A03B1B" w:rsidRDefault="00A03B1B" w:rsidP="00A03B1B">
            <w:pPr>
              <w:spacing w:after="60"/>
              <w:rPr>
                <w:iCs/>
                <w:sz w:val="20"/>
              </w:rPr>
            </w:pPr>
            <w:r w:rsidRPr="00A03B1B">
              <w:rPr>
                <w:iCs/>
                <w:sz w:val="20"/>
                <w:szCs w:val="20"/>
              </w:rPr>
              <w:t>none</w:t>
            </w:r>
          </w:p>
        </w:tc>
        <w:tc>
          <w:tcPr>
            <w:tcW w:w="3452" w:type="pct"/>
            <w:tcBorders>
              <w:top w:val="single" w:sz="4" w:space="0" w:color="auto"/>
              <w:left w:val="single" w:sz="4" w:space="0" w:color="auto"/>
              <w:bottom w:val="single" w:sz="4" w:space="0" w:color="auto"/>
              <w:right w:val="single" w:sz="4" w:space="0" w:color="auto"/>
            </w:tcBorders>
            <w:hideMark/>
          </w:tcPr>
          <w:p w14:paraId="33DE86F8" w14:textId="77777777" w:rsidR="00A03B1B" w:rsidRPr="00A03B1B" w:rsidRDefault="00A03B1B" w:rsidP="00A03B1B">
            <w:pPr>
              <w:spacing w:after="60"/>
              <w:rPr>
                <w:iCs/>
                <w:sz w:val="20"/>
                <w:szCs w:val="20"/>
              </w:rPr>
            </w:pPr>
            <w:r w:rsidRPr="00A03B1B">
              <w:rPr>
                <w:iCs/>
                <w:sz w:val="20"/>
                <w:szCs w:val="20"/>
              </w:rPr>
              <w:t>A QSE.</w:t>
            </w:r>
          </w:p>
        </w:tc>
      </w:tr>
    </w:tbl>
    <w:p w14:paraId="64F7550E" w14:textId="77777777" w:rsidR="00A03B1B" w:rsidRPr="00A03B1B" w:rsidRDefault="00A03B1B" w:rsidP="00A03B1B">
      <w:pPr>
        <w:keepNext/>
        <w:tabs>
          <w:tab w:val="left" w:pos="1080"/>
        </w:tabs>
        <w:spacing w:before="480" w:after="240"/>
        <w:outlineLvl w:val="2"/>
        <w:rPr>
          <w:b/>
          <w:bCs/>
          <w:i/>
          <w:szCs w:val="20"/>
        </w:rPr>
      </w:pPr>
      <w:bookmarkStart w:id="1533" w:name="_Toc204411758"/>
      <w:r w:rsidRPr="00A03B1B">
        <w:rPr>
          <w:b/>
          <w:bCs/>
          <w:i/>
          <w:szCs w:val="20"/>
        </w:rPr>
        <w:lastRenderedPageBreak/>
        <w:t>6.7.6</w:t>
      </w:r>
      <w:r w:rsidRPr="00A03B1B">
        <w:rPr>
          <w:b/>
          <w:bCs/>
          <w:i/>
          <w:szCs w:val="20"/>
        </w:rPr>
        <w:tab/>
        <w:t>Real-Time Ancillary Service Imbalance Revenue Neutrality Allocation</w:t>
      </w:r>
      <w:bookmarkEnd w:id="1533"/>
    </w:p>
    <w:p w14:paraId="7F86EB4D" w14:textId="77777777" w:rsidR="00A03B1B" w:rsidRPr="00A03B1B" w:rsidRDefault="00A03B1B" w:rsidP="00A03B1B">
      <w:pPr>
        <w:spacing w:after="240"/>
        <w:ind w:left="720" w:hanging="720"/>
        <w:rPr>
          <w:szCs w:val="20"/>
        </w:rPr>
      </w:pPr>
      <w:r w:rsidRPr="00A03B1B">
        <w:rPr>
          <w:iCs/>
          <w:szCs w:val="20"/>
        </w:rPr>
        <w:t>(1)</w:t>
      </w:r>
      <w:r w:rsidRPr="00A03B1B">
        <w:rPr>
          <w:iCs/>
          <w:szCs w:val="20"/>
        </w:rPr>
        <w:tab/>
        <w:t>The total cost for Ancillary Service Imbalance payments and charges associated with ORDC and reliability deployments is allocated to the QSEs representing Load based on Load Ratio Share (LRS).  The Real-Time Ancillary Service imbalance revenue neutrality allocations to each QSE for a given 15-minute Settlement Interval are calculated as follows:</w:t>
      </w:r>
    </w:p>
    <w:p w14:paraId="75FDD46B" w14:textId="77777777" w:rsidR="00A03B1B" w:rsidRPr="00A03B1B" w:rsidRDefault="00A03B1B" w:rsidP="00A03B1B">
      <w:pPr>
        <w:tabs>
          <w:tab w:val="left" w:pos="2250"/>
          <w:tab w:val="left" w:pos="3150"/>
          <w:tab w:val="left" w:pos="3960"/>
        </w:tabs>
        <w:spacing w:after="240"/>
        <w:ind w:left="3600" w:hanging="2430"/>
        <w:rPr>
          <w:b/>
          <w:bCs/>
        </w:rPr>
      </w:pPr>
      <w:r w:rsidRPr="00A03B1B">
        <w:rPr>
          <w:b/>
          <w:bCs/>
        </w:rPr>
        <w:t xml:space="preserve">LAASIRNAMT </w:t>
      </w:r>
      <w:r w:rsidRPr="00A03B1B">
        <w:rPr>
          <w:b/>
          <w:bCs/>
          <w:i/>
          <w:vertAlign w:val="subscript"/>
        </w:rPr>
        <w:t>q</w:t>
      </w:r>
      <w:r w:rsidRPr="00A03B1B">
        <w:rPr>
          <w:b/>
          <w:bCs/>
        </w:rPr>
        <w:t>=</w:t>
      </w:r>
      <w:r w:rsidRPr="00A03B1B">
        <w:rPr>
          <w:b/>
          <w:bCs/>
        </w:rPr>
        <w:tab/>
      </w:r>
      <w:r w:rsidRPr="00A03B1B">
        <w:rPr>
          <w:b/>
          <w:bCs/>
        </w:rPr>
        <w:tab/>
        <w:t xml:space="preserve">(-1) * [(RTASIAMTTOT + RTRUCRSVAMTTOT) * LRS </w:t>
      </w:r>
      <w:r w:rsidRPr="00A03B1B">
        <w:rPr>
          <w:b/>
          <w:bCs/>
          <w:i/>
          <w:vertAlign w:val="subscript"/>
        </w:rPr>
        <w:t>q</w:t>
      </w:r>
      <w:r w:rsidRPr="00A03B1B">
        <w:rPr>
          <w:b/>
          <w:bCs/>
        </w:rPr>
        <w:t>]</w:t>
      </w:r>
    </w:p>
    <w:p w14:paraId="25CAF8FF" w14:textId="77777777" w:rsidR="00A03B1B" w:rsidRPr="00A03B1B" w:rsidRDefault="00A03B1B" w:rsidP="00A03B1B">
      <w:pPr>
        <w:tabs>
          <w:tab w:val="left" w:pos="2250"/>
          <w:tab w:val="left" w:pos="3150"/>
          <w:tab w:val="left" w:pos="3960"/>
        </w:tabs>
        <w:spacing w:after="240"/>
        <w:ind w:left="3600" w:hanging="2430"/>
        <w:rPr>
          <w:b/>
          <w:bCs/>
        </w:rPr>
      </w:pPr>
      <w:r w:rsidRPr="00A03B1B">
        <w:rPr>
          <w:b/>
          <w:bCs/>
        </w:rPr>
        <w:t xml:space="preserve">LARDASIRNAMT </w:t>
      </w:r>
      <w:r w:rsidRPr="00A03B1B">
        <w:rPr>
          <w:b/>
          <w:bCs/>
          <w:i/>
          <w:vertAlign w:val="subscript"/>
        </w:rPr>
        <w:t>q</w:t>
      </w:r>
      <w:r w:rsidRPr="00A03B1B">
        <w:rPr>
          <w:b/>
          <w:bCs/>
        </w:rPr>
        <w:t>=</w:t>
      </w:r>
      <w:r w:rsidRPr="00A03B1B">
        <w:rPr>
          <w:b/>
          <w:bCs/>
        </w:rPr>
        <w:tab/>
        <w:t xml:space="preserve">(-1) * [(RTRDASIAMTTOT + RTRDRUCRSVAMTTOT) * LRS </w:t>
      </w:r>
      <w:r w:rsidRPr="00A03B1B">
        <w:rPr>
          <w:b/>
          <w:bCs/>
          <w:i/>
          <w:vertAlign w:val="subscript"/>
        </w:rPr>
        <w:t>q</w:t>
      </w:r>
      <w:r w:rsidRPr="00A03B1B">
        <w:rPr>
          <w:b/>
          <w:bCs/>
        </w:rPr>
        <w:t>]</w:t>
      </w:r>
    </w:p>
    <w:p w14:paraId="76BF064E" w14:textId="77777777" w:rsidR="00A03B1B" w:rsidRPr="00A03B1B" w:rsidRDefault="00A03B1B" w:rsidP="00A03B1B">
      <w:pPr>
        <w:spacing w:after="240"/>
        <w:rPr>
          <w:iCs/>
          <w:szCs w:val="20"/>
        </w:rPr>
      </w:pPr>
      <w:r w:rsidRPr="00A03B1B">
        <w:rPr>
          <w:iCs/>
          <w:szCs w:val="20"/>
        </w:rPr>
        <w:t>Where:</w:t>
      </w:r>
    </w:p>
    <w:p w14:paraId="1961DCF8" w14:textId="77777777" w:rsidR="00A03B1B" w:rsidRPr="00A03B1B" w:rsidRDefault="00A03B1B" w:rsidP="00A03B1B">
      <w:pPr>
        <w:tabs>
          <w:tab w:val="left" w:pos="2160"/>
          <w:tab w:val="left" w:pos="2880"/>
        </w:tabs>
        <w:spacing w:after="240"/>
        <w:ind w:leftChars="488" w:left="3600" w:hangingChars="1012" w:hanging="2429"/>
        <w:rPr>
          <w:i/>
          <w:iCs/>
          <w:vertAlign w:val="subscript"/>
        </w:rPr>
      </w:pPr>
      <w:r w:rsidRPr="00A03B1B">
        <w:t>RTASIAMTTOT</w:t>
      </w:r>
      <w:r w:rsidRPr="00A03B1B">
        <w:rPr>
          <w:bCs/>
        </w:rPr>
        <w:tab/>
      </w:r>
      <w:r w:rsidRPr="00A03B1B">
        <w:rPr>
          <w:bCs/>
        </w:rPr>
        <w:tab/>
      </w:r>
      <w:r w:rsidRPr="00A03B1B">
        <w:t>=</w:t>
      </w:r>
      <w:r w:rsidRPr="00A03B1B">
        <w:rPr>
          <w:bCs/>
        </w:rPr>
        <w:tab/>
      </w:r>
      <w:r w:rsidRPr="00A03B1B">
        <w:rPr>
          <w:bCs/>
          <w:position w:val="-22"/>
        </w:rPr>
        <w:object w:dxaOrig="210" w:dyaOrig="465" w14:anchorId="28D79481">
          <v:shape id="_x0000_i1131" type="#_x0000_t75" style="width:5.4pt;height:24pt" o:ole="">
            <v:imagedata r:id="rId157" o:title=""/>
          </v:shape>
          <o:OLEObject Type="Embed" ProgID="Equation.3" ShapeID="_x0000_i1131" DrawAspect="Content" ObjectID="_1831281654" r:id="rId158"/>
        </w:object>
      </w:r>
      <w:r w:rsidRPr="00A03B1B">
        <w:t xml:space="preserve">RTASIAMT </w:t>
      </w:r>
      <w:r w:rsidRPr="00A03B1B">
        <w:rPr>
          <w:i/>
          <w:iCs/>
          <w:vertAlign w:val="subscript"/>
        </w:rPr>
        <w:t>q</w:t>
      </w:r>
    </w:p>
    <w:p w14:paraId="5A66C8AB" w14:textId="77777777" w:rsidR="00A03B1B" w:rsidRPr="00A03B1B" w:rsidRDefault="00A03B1B" w:rsidP="00A03B1B">
      <w:pPr>
        <w:tabs>
          <w:tab w:val="left" w:pos="2160"/>
          <w:tab w:val="left" w:pos="2880"/>
        </w:tabs>
        <w:spacing w:after="240"/>
        <w:ind w:leftChars="487" w:left="3598" w:hangingChars="1012" w:hanging="2429"/>
        <w:rPr>
          <w:i/>
          <w:iCs/>
          <w:vertAlign w:val="subscript"/>
        </w:rPr>
      </w:pPr>
      <w:r w:rsidRPr="00A03B1B">
        <w:t>RTRUCRSVAMTTOT</w:t>
      </w:r>
      <w:r w:rsidRPr="00A03B1B">
        <w:rPr>
          <w:bCs/>
        </w:rPr>
        <w:tab/>
      </w:r>
      <w:r w:rsidRPr="00A03B1B">
        <w:t>=</w:t>
      </w:r>
      <w:r w:rsidRPr="00A03B1B">
        <w:rPr>
          <w:bCs/>
        </w:rPr>
        <w:tab/>
      </w:r>
      <w:r w:rsidRPr="00A03B1B">
        <w:rPr>
          <w:bCs/>
          <w:position w:val="-22"/>
        </w:rPr>
        <w:object w:dxaOrig="210" w:dyaOrig="465" w14:anchorId="7168D34E">
          <v:shape id="_x0000_i1132" type="#_x0000_t75" style="width:5.4pt;height:24pt" o:ole="">
            <v:imagedata r:id="rId157" o:title=""/>
          </v:shape>
          <o:OLEObject Type="Embed" ProgID="Equation.3" ShapeID="_x0000_i1132" DrawAspect="Content" ObjectID="_1831281655" r:id="rId159"/>
        </w:object>
      </w:r>
      <w:r w:rsidRPr="00A03B1B">
        <w:t xml:space="preserve"> RTRUCRSVAMT </w:t>
      </w:r>
      <w:r w:rsidRPr="00A03B1B">
        <w:rPr>
          <w:i/>
          <w:iCs/>
          <w:vertAlign w:val="subscript"/>
        </w:rPr>
        <w:t>q</w:t>
      </w:r>
    </w:p>
    <w:p w14:paraId="342D3944" w14:textId="77777777" w:rsidR="00A03B1B" w:rsidRPr="00A03B1B" w:rsidRDefault="00A03B1B" w:rsidP="00A03B1B">
      <w:pPr>
        <w:tabs>
          <w:tab w:val="left" w:pos="2160"/>
          <w:tab w:val="left" w:pos="2880"/>
        </w:tabs>
        <w:spacing w:after="240"/>
        <w:ind w:leftChars="488" w:left="3600" w:hangingChars="1012" w:hanging="2429"/>
        <w:rPr>
          <w:i/>
          <w:iCs/>
          <w:vertAlign w:val="subscript"/>
        </w:rPr>
      </w:pPr>
      <w:r w:rsidRPr="00A03B1B">
        <w:t>RTRDASIAMTTOT</w:t>
      </w:r>
      <w:r w:rsidRPr="00A03B1B">
        <w:rPr>
          <w:bCs/>
        </w:rPr>
        <w:tab/>
      </w:r>
      <w:r w:rsidRPr="00A03B1B">
        <w:t>=</w:t>
      </w:r>
      <w:r w:rsidRPr="00A03B1B">
        <w:rPr>
          <w:bCs/>
        </w:rPr>
        <w:tab/>
      </w:r>
      <w:r w:rsidRPr="00A03B1B">
        <w:rPr>
          <w:bCs/>
          <w:position w:val="-22"/>
        </w:rPr>
        <w:object w:dxaOrig="210" w:dyaOrig="465" w14:anchorId="5D7F4B40">
          <v:shape id="_x0000_i1133" type="#_x0000_t75" style="width:5.4pt;height:24pt" o:ole="">
            <v:imagedata r:id="rId157" o:title=""/>
          </v:shape>
          <o:OLEObject Type="Embed" ProgID="Equation.3" ShapeID="_x0000_i1133" DrawAspect="Content" ObjectID="_1831281656" r:id="rId160"/>
        </w:object>
      </w:r>
      <w:r w:rsidRPr="00A03B1B">
        <w:t xml:space="preserve">RTRDASIAMT </w:t>
      </w:r>
      <w:r w:rsidRPr="00A03B1B">
        <w:rPr>
          <w:i/>
          <w:iCs/>
          <w:vertAlign w:val="subscript"/>
        </w:rPr>
        <w:t>q</w:t>
      </w:r>
    </w:p>
    <w:p w14:paraId="45FAA3D2" w14:textId="77777777" w:rsidR="00A03B1B" w:rsidRPr="00A03B1B" w:rsidRDefault="00A03B1B" w:rsidP="00A03B1B">
      <w:pPr>
        <w:tabs>
          <w:tab w:val="left" w:pos="2160"/>
          <w:tab w:val="left" w:pos="2880"/>
        </w:tabs>
        <w:spacing w:after="240"/>
        <w:ind w:leftChars="487" w:left="3598" w:hangingChars="1012" w:hanging="2429"/>
        <w:rPr>
          <w:i/>
          <w:iCs/>
          <w:vertAlign w:val="subscript"/>
        </w:rPr>
      </w:pPr>
      <w:r w:rsidRPr="00A03B1B">
        <w:t>RTRDRUCRSVAMTTOT=</w:t>
      </w:r>
      <w:r w:rsidRPr="00A03B1B">
        <w:rPr>
          <w:bCs/>
        </w:rPr>
        <w:tab/>
      </w:r>
      <w:r w:rsidRPr="00A03B1B">
        <w:rPr>
          <w:bCs/>
          <w:position w:val="-22"/>
        </w:rPr>
        <w:object w:dxaOrig="210" w:dyaOrig="465" w14:anchorId="7776B016">
          <v:shape id="_x0000_i1134" type="#_x0000_t75" style="width:5.4pt;height:24pt" o:ole="">
            <v:imagedata r:id="rId157" o:title=""/>
          </v:shape>
          <o:OLEObject Type="Embed" ProgID="Equation.3" ShapeID="_x0000_i1134" DrawAspect="Content" ObjectID="_1831281657" r:id="rId161"/>
        </w:object>
      </w:r>
      <w:r w:rsidRPr="00A03B1B">
        <w:t xml:space="preserve"> RTRDRUCRSVAMT </w:t>
      </w:r>
      <w:r w:rsidRPr="00A03B1B">
        <w:rPr>
          <w:i/>
          <w:iCs/>
          <w:vertAlign w:val="subscript"/>
        </w:rPr>
        <w:t>q</w:t>
      </w:r>
    </w:p>
    <w:p w14:paraId="3B6B7905" w14:textId="77777777" w:rsidR="00A03B1B" w:rsidRPr="00A03B1B" w:rsidRDefault="00A03B1B" w:rsidP="00A03B1B">
      <w:pPr>
        <w:rPr>
          <w:szCs w:val="20"/>
        </w:rPr>
      </w:pPr>
      <w:r w:rsidRPr="00A03B1B">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605"/>
        <w:gridCol w:w="6362"/>
      </w:tblGrid>
      <w:tr w:rsidR="00A03B1B" w:rsidRPr="00A03B1B" w14:paraId="22D6A94F" w14:textId="77777777" w:rsidTr="00B31BB1">
        <w:trPr>
          <w:tblHeader/>
        </w:trPr>
        <w:tc>
          <w:tcPr>
            <w:tcW w:w="1274" w:type="pct"/>
          </w:tcPr>
          <w:p w14:paraId="250E8478" w14:textId="77777777" w:rsidR="00A03B1B" w:rsidRPr="00A03B1B" w:rsidRDefault="00A03B1B" w:rsidP="00A03B1B">
            <w:pPr>
              <w:spacing w:after="120"/>
              <w:rPr>
                <w:b/>
                <w:iCs/>
                <w:sz w:val="20"/>
                <w:szCs w:val="20"/>
              </w:rPr>
            </w:pPr>
            <w:r w:rsidRPr="00A03B1B">
              <w:rPr>
                <w:b/>
                <w:iCs/>
                <w:sz w:val="20"/>
                <w:szCs w:val="20"/>
              </w:rPr>
              <w:t>Variable</w:t>
            </w:r>
          </w:p>
        </w:tc>
        <w:tc>
          <w:tcPr>
            <w:tcW w:w="324" w:type="pct"/>
          </w:tcPr>
          <w:p w14:paraId="38FCA64B" w14:textId="77777777" w:rsidR="00A03B1B" w:rsidRPr="00A03B1B" w:rsidRDefault="00A03B1B" w:rsidP="00A03B1B">
            <w:pPr>
              <w:spacing w:after="120"/>
              <w:rPr>
                <w:b/>
                <w:iCs/>
                <w:sz w:val="20"/>
                <w:szCs w:val="20"/>
              </w:rPr>
            </w:pPr>
            <w:r w:rsidRPr="00A03B1B">
              <w:rPr>
                <w:b/>
                <w:iCs/>
                <w:sz w:val="20"/>
                <w:szCs w:val="20"/>
              </w:rPr>
              <w:t>Unit</w:t>
            </w:r>
          </w:p>
        </w:tc>
        <w:tc>
          <w:tcPr>
            <w:tcW w:w="3402" w:type="pct"/>
          </w:tcPr>
          <w:p w14:paraId="4F8455A6" w14:textId="77777777" w:rsidR="00A03B1B" w:rsidRPr="00A03B1B" w:rsidRDefault="00A03B1B" w:rsidP="00A03B1B">
            <w:pPr>
              <w:spacing w:after="120"/>
              <w:rPr>
                <w:b/>
                <w:iCs/>
                <w:sz w:val="20"/>
                <w:szCs w:val="20"/>
              </w:rPr>
            </w:pPr>
            <w:r w:rsidRPr="00A03B1B">
              <w:rPr>
                <w:b/>
                <w:iCs/>
                <w:sz w:val="20"/>
                <w:szCs w:val="20"/>
              </w:rPr>
              <w:t>Definition</w:t>
            </w:r>
          </w:p>
        </w:tc>
      </w:tr>
      <w:tr w:rsidR="00A03B1B" w:rsidRPr="00A03B1B" w14:paraId="3DD3DBA5" w14:textId="77777777" w:rsidTr="00B31BB1">
        <w:tc>
          <w:tcPr>
            <w:tcW w:w="1274" w:type="pct"/>
          </w:tcPr>
          <w:p w14:paraId="2029F3AC" w14:textId="77777777" w:rsidR="00A03B1B" w:rsidRPr="00A03B1B" w:rsidRDefault="00A03B1B" w:rsidP="00A03B1B">
            <w:pPr>
              <w:spacing w:after="60"/>
              <w:rPr>
                <w:iCs/>
                <w:sz w:val="20"/>
                <w:szCs w:val="20"/>
              </w:rPr>
            </w:pPr>
            <w:r w:rsidRPr="00A03B1B">
              <w:rPr>
                <w:iCs/>
                <w:sz w:val="20"/>
                <w:szCs w:val="20"/>
              </w:rPr>
              <w:t xml:space="preserve">LAASIRNAMT </w:t>
            </w:r>
            <w:r w:rsidRPr="00A03B1B">
              <w:rPr>
                <w:i/>
                <w:iCs/>
                <w:sz w:val="20"/>
                <w:szCs w:val="20"/>
                <w:vertAlign w:val="subscript"/>
              </w:rPr>
              <w:t>q</w:t>
            </w:r>
          </w:p>
        </w:tc>
        <w:tc>
          <w:tcPr>
            <w:tcW w:w="324" w:type="pct"/>
          </w:tcPr>
          <w:p w14:paraId="0475DB44" w14:textId="77777777" w:rsidR="00A03B1B" w:rsidRPr="00A03B1B" w:rsidRDefault="00A03B1B" w:rsidP="00A03B1B">
            <w:pPr>
              <w:spacing w:after="60"/>
              <w:rPr>
                <w:iCs/>
                <w:sz w:val="20"/>
                <w:szCs w:val="20"/>
              </w:rPr>
            </w:pPr>
            <w:r w:rsidRPr="00A03B1B">
              <w:rPr>
                <w:iCs/>
                <w:sz w:val="20"/>
                <w:szCs w:val="20"/>
              </w:rPr>
              <w:t>$</w:t>
            </w:r>
          </w:p>
        </w:tc>
        <w:tc>
          <w:tcPr>
            <w:tcW w:w="3402" w:type="pct"/>
          </w:tcPr>
          <w:p w14:paraId="386961A5" w14:textId="77777777" w:rsidR="00A03B1B" w:rsidRPr="00A03B1B" w:rsidRDefault="00A03B1B" w:rsidP="00A03B1B">
            <w:pPr>
              <w:spacing w:after="60"/>
              <w:rPr>
                <w:iCs/>
                <w:sz w:val="20"/>
                <w:szCs w:val="20"/>
              </w:rPr>
            </w:pPr>
            <w:r w:rsidRPr="00A03B1B">
              <w:rPr>
                <w:i/>
                <w:iCs/>
                <w:sz w:val="20"/>
                <w:szCs w:val="20"/>
              </w:rPr>
              <w:t>Load-Allocated Ancillary Service Imbalance Revenue Neutrality Amount per QSE</w:t>
            </w:r>
            <w:r w:rsidRPr="00A03B1B">
              <w:rPr>
                <w:iCs/>
                <w:sz w:val="20"/>
                <w:szCs w:val="20"/>
              </w:rPr>
              <w:t xml:space="preserve">—The QSE </w:t>
            </w:r>
            <w:r w:rsidRPr="00A03B1B">
              <w:rPr>
                <w:i/>
                <w:iCs/>
                <w:sz w:val="20"/>
                <w:szCs w:val="20"/>
              </w:rPr>
              <w:t>q</w:t>
            </w:r>
            <w:r w:rsidRPr="00A03B1B">
              <w:rPr>
                <w:iCs/>
                <w:sz w:val="20"/>
                <w:szCs w:val="20"/>
              </w:rPr>
              <w:t>’s share of the total Real-Time Ancillary Service imbalance revenue neutrality amount associated with ORDC for the 15-minute Settlement Interval.</w:t>
            </w:r>
          </w:p>
        </w:tc>
      </w:tr>
      <w:tr w:rsidR="00A03B1B" w:rsidRPr="00A03B1B" w14:paraId="515C367C" w14:textId="77777777" w:rsidTr="00B31BB1">
        <w:tc>
          <w:tcPr>
            <w:tcW w:w="1274" w:type="pct"/>
          </w:tcPr>
          <w:p w14:paraId="039E2794" w14:textId="77777777" w:rsidR="00A03B1B" w:rsidRPr="00A03B1B" w:rsidRDefault="00A03B1B" w:rsidP="00A03B1B">
            <w:pPr>
              <w:spacing w:after="60"/>
              <w:rPr>
                <w:iCs/>
                <w:sz w:val="20"/>
                <w:szCs w:val="20"/>
              </w:rPr>
            </w:pPr>
            <w:r w:rsidRPr="00A03B1B">
              <w:rPr>
                <w:iCs/>
                <w:sz w:val="20"/>
                <w:szCs w:val="20"/>
              </w:rPr>
              <w:t xml:space="preserve">LARDASIRNAMT </w:t>
            </w:r>
            <w:r w:rsidRPr="00A03B1B">
              <w:rPr>
                <w:i/>
                <w:iCs/>
                <w:sz w:val="20"/>
                <w:szCs w:val="20"/>
                <w:vertAlign w:val="subscript"/>
              </w:rPr>
              <w:t>q</w:t>
            </w:r>
          </w:p>
        </w:tc>
        <w:tc>
          <w:tcPr>
            <w:tcW w:w="324" w:type="pct"/>
          </w:tcPr>
          <w:p w14:paraId="65611C0D" w14:textId="77777777" w:rsidR="00A03B1B" w:rsidRPr="00A03B1B" w:rsidRDefault="00A03B1B" w:rsidP="00A03B1B">
            <w:pPr>
              <w:spacing w:after="60"/>
              <w:rPr>
                <w:iCs/>
                <w:sz w:val="20"/>
                <w:szCs w:val="20"/>
              </w:rPr>
            </w:pPr>
            <w:r w:rsidRPr="00A03B1B">
              <w:rPr>
                <w:iCs/>
                <w:sz w:val="20"/>
                <w:szCs w:val="20"/>
              </w:rPr>
              <w:t>$</w:t>
            </w:r>
          </w:p>
        </w:tc>
        <w:tc>
          <w:tcPr>
            <w:tcW w:w="3402" w:type="pct"/>
          </w:tcPr>
          <w:p w14:paraId="597DFCE8" w14:textId="77777777" w:rsidR="00A03B1B" w:rsidRPr="00A03B1B" w:rsidRDefault="00A03B1B" w:rsidP="00A03B1B">
            <w:pPr>
              <w:spacing w:after="60"/>
              <w:rPr>
                <w:i/>
                <w:iCs/>
                <w:sz w:val="20"/>
                <w:szCs w:val="20"/>
              </w:rPr>
            </w:pPr>
            <w:r w:rsidRPr="00A03B1B">
              <w:rPr>
                <w:i/>
                <w:iCs/>
                <w:sz w:val="20"/>
                <w:szCs w:val="20"/>
              </w:rPr>
              <w:t>Load-Allocated Reliability Deployment Ancillary Service Imbalance Revenue Neutrality Amount per QSE</w:t>
            </w:r>
            <w:r w:rsidRPr="00A03B1B">
              <w:rPr>
                <w:iCs/>
                <w:sz w:val="20"/>
                <w:szCs w:val="20"/>
              </w:rPr>
              <w:t xml:space="preserve">—The QSE </w:t>
            </w:r>
            <w:r w:rsidRPr="00A03B1B">
              <w:rPr>
                <w:i/>
                <w:iCs/>
                <w:sz w:val="20"/>
                <w:szCs w:val="20"/>
              </w:rPr>
              <w:t>q</w:t>
            </w:r>
            <w:r w:rsidRPr="00A03B1B">
              <w:rPr>
                <w:iCs/>
                <w:sz w:val="20"/>
                <w:szCs w:val="20"/>
              </w:rPr>
              <w:t>’s share of the total Real-Time Ancillary Service imbalance revenue neutrality amount associated with Reliability Deployments for the 15-minute Settlement Interval.</w:t>
            </w:r>
          </w:p>
        </w:tc>
      </w:tr>
      <w:tr w:rsidR="00A03B1B" w:rsidRPr="00A03B1B" w14:paraId="228FFAE5" w14:textId="77777777" w:rsidTr="00B31BB1">
        <w:tc>
          <w:tcPr>
            <w:tcW w:w="1274" w:type="pct"/>
          </w:tcPr>
          <w:p w14:paraId="59A30398" w14:textId="77777777" w:rsidR="00A03B1B" w:rsidRPr="00A03B1B" w:rsidRDefault="00A03B1B" w:rsidP="00A03B1B">
            <w:pPr>
              <w:spacing w:after="60"/>
              <w:rPr>
                <w:iCs/>
                <w:sz w:val="20"/>
                <w:szCs w:val="20"/>
              </w:rPr>
            </w:pPr>
            <w:r w:rsidRPr="00A03B1B">
              <w:rPr>
                <w:iCs/>
                <w:sz w:val="20"/>
                <w:szCs w:val="20"/>
              </w:rPr>
              <w:t>RTASIAMTTOT</w:t>
            </w:r>
          </w:p>
        </w:tc>
        <w:tc>
          <w:tcPr>
            <w:tcW w:w="324" w:type="pct"/>
          </w:tcPr>
          <w:p w14:paraId="5DCDC22C" w14:textId="77777777" w:rsidR="00A03B1B" w:rsidRPr="00A03B1B" w:rsidRDefault="00A03B1B" w:rsidP="00A03B1B">
            <w:pPr>
              <w:spacing w:after="60"/>
              <w:rPr>
                <w:iCs/>
                <w:sz w:val="20"/>
                <w:szCs w:val="20"/>
              </w:rPr>
            </w:pPr>
            <w:r w:rsidRPr="00A03B1B">
              <w:rPr>
                <w:iCs/>
                <w:sz w:val="20"/>
                <w:szCs w:val="20"/>
              </w:rPr>
              <w:t>$</w:t>
            </w:r>
          </w:p>
        </w:tc>
        <w:tc>
          <w:tcPr>
            <w:tcW w:w="3402" w:type="pct"/>
          </w:tcPr>
          <w:p w14:paraId="399EF7AA" w14:textId="77777777" w:rsidR="00A03B1B" w:rsidRPr="00A03B1B" w:rsidRDefault="00A03B1B" w:rsidP="00A03B1B">
            <w:pPr>
              <w:spacing w:after="60"/>
              <w:rPr>
                <w:i/>
                <w:iCs/>
                <w:sz w:val="20"/>
                <w:szCs w:val="20"/>
              </w:rPr>
            </w:pPr>
            <w:r w:rsidRPr="00A03B1B">
              <w:rPr>
                <w:i/>
                <w:iCs/>
                <w:sz w:val="20"/>
                <w:szCs w:val="20"/>
              </w:rPr>
              <w:t>Real-Time Ancillary Service Imbalance Market Total Amount</w:t>
            </w:r>
            <w:r w:rsidRPr="00A03B1B">
              <w:rPr>
                <w:iCs/>
                <w:sz w:val="20"/>
                <w:szCs w:val="20"/>
              </w:rPr>
              <w:t>—</w:t>
            </w:r>
            <w:r w:rsidRPr="00A03B1B">
              <w:rPr>
                <w:sz w:val="20"/>
                <w:szCs w:val="20"/>
              </w:rPr>
              <w:t xml:space="preserve">The total payment or charge to all QSEs </w:t>
            </w:r>
            <w:r w:rsidRPr="00A03B1B">
              <w:rPr>
                <w:iCs/>
                <w:sz w:val="20"/>
                <w:szCs w:val="20"/>
              </w:rPr>
              <w:t xml:space="preserve">for the Real-Time Ancillary Service imbalance associated with ORDC </w:t>
            </w:r>
            <w:r w:rsidRPr="00A03B1B">
              <w:rPr>
                <w:sz w:val="20"/>
                <w:szCs w:val="20"/>
              </w:rPr>
              <w:t>for each 15-minute Settlement Interval.</w:t>
            </w:r>
          </w:p>
        </w:tc>
      </w:tr>
      <w:tr w:rsidR="00A03B1B" w:rsidRPr="00A03B1B" w14:paraId="7632868F" w14:textId="77777777" w:rsidTr="00B31BB1">
        <w:tc>
          <w:tcPr>
            <w:tcW w:w="1274" w:type="pct"/>
          </w:tcPr>
          <w:p w14:paraId="0898D745" w14:textId="77777777" w:rsidR="00A03B1B" w:rsidRPr="00A03B1B" w:rsidRDefault="00A03B1B" w:rsidP="00A03B1B">
            <w:pPr>
              <w:spacing w:after="60"/>
              <w:rPr>
                <w:iCs/>
                <w:sz w:val="20"/>
                <w:szCs w:val="20"/>
              </w:rPr>
            </w:pPr>
            <w:r w:rsidRPr="00A03B1B">
              <w:rPr>
                <w:iCs/>
                <w:sz w:val="20"/>
                <w:szCs w:val="20"/>
              </w:rPr>
              <w:t>RTASIAMT</w:t>
            </w:r>
            <w:r w:rsidRPr="00A03B1B">
              <w:rPr>
                <w:i/>
                <w:iCs/>
                <w:sz w:val="20"/>
                <w:szCs w:val="20"/>
                <w:vertAlign w:val="subscript"/>
              </w:rPr>
              <w:t xml:space="preserve"> q</w:t>
            </w:r>
          </w:p>
        </w:tc>
        <w:tc>
          <w:tcPr>
            <w:tcW w:w="324" w:type="pct"/>
          </w:tcPr>
          <w:p w14:paraId="6A872EC2" w14:textId="77777777" w:rsidR="00A03B1B" w:rsidRPr="00A03B1B" w:rsidRDefault="00A03B1B" w:rsidP="00A03B1B">
            <w:pPr>
              <w:spacing w:after="60"/>
              <w:rPr>
                <w:iCs/>
                <w:sz w:val="20"/>
                <w:szCs w:val="20"/>
              </w:rPr>
            </w:pPr>
            <w:r w:rsidRPr="00A03B1B">
              <w:rPr>
                <w:iCs/>
                <w:sz w:val="20"/>
                <w:szCs w:val="20"/>
              </w:rPr>
              <w:t>$</w:t>
            </w:r>
          </w:p>
        </w:tc>
        <w:tc>
          <w:tcPr>
            <w:tcW w:w="3402" w:type="pct"/>
          </w:tcPr>
          <w:p w14:paraId="5F19A742" w14:textId="77777777" w:rsidR="00A03B1B" w:rsidRPr="00A03B1B" w:rsidRDefault="00A03B1B" w:rsidP="00A03B1B">
            <w:pPr>
              <w:spacing w:after="60"/>
              <w:rPr>
                <w:iCs/>
                <w:sz w:val="20"/>
                <w:szCs w:val="20"/>
              </w:rPr>
            </w:pPr>
            <w:r w:rsidRPr="00A03B1B">
              <w:rPr>
                <w:i/>
                <w:iCs/>
                <w:sz w:val="20"/>
                <w:szCs w:val="20"/>
              </w:rPr>
              <w:t>Real-Time Ancillary Service Imbalance Amount</w:t>
            </w:r>
            <w:r w:rsidRPr="00A03B1B">
              <w:rPr>
                <w:iCs/>
                <w:sz w:val="20"/>
                <w:szCs w:val="20"/>
              </w:rPr>
              <w:t>—</w:t>
            </w:r>
            <w:r w:rsidRPr="00A03B1B">
              <w:rPr>
                <w:sz w:val="20"/>
                <w:szCs w:val="20"/>
              </w:rPr>
              <w:t xml:space="preserve">The total payment or charge to QSE </w:t>
            </w:r>
            <w:r w:rsidRPr="00A03B1B">
              <w:rPr>
                <w:i/>
                <w:sz w:val="20"/>
                <w:szCs w:val="20"/>
              </w:rPr>
              <w:t>q</w:t>
            </w:r>
            <w:r w:rsidRPr="00A03B1B">
              <w:rPr>
                <w:sz w:val="20"/>
                <w:szCs w:val="20"/>
              </w:rPr>
              <w:t xml:space="preserve"> </w:t>
            </w:r>
            <w:r w:rsidRPr="00A03B1B">
              <w:rPr>
                <w:iCs/>
                <w:sz w:val="20"/>
                <w:szCs w:val="20"/>
              </w:rPr>
              <w:t xml:space="preserve">for the Real-Time Ancillary Service imbalance associated with ORDC </w:t>
            </w:r>
            <w:r w:rsidRPr="00A03B1B">
              <w:rPr>
                <w:sz w:val="20"/>
                <w:szCs w:val="20"/>
              </w:rPr>
              <w:t>for each 15-minute Settlement Interval.</w:t>
            </w:r>
          </w:p>
        </w:tc>
      </w:tr>
      <w:tr w:rsidR="00A03B1B" w:rsidRPr="00A03B1B" w14:paraId="37FC5FB6" w14:textId="77777777" w:rsidTr="00B31BB1">
        <w:tc>
          <w:tcPr>
            <w:tcW w:w="1274" w:type="pct"/>
          </w:tcPr>
          <w:p w14:paraId="0B611842" w14:textId="77777777" w:rsidR="00A03B1B" w:rsidRPr="00A03B1B" w:rsidRDefault="00A03B1B" w:rsidP="00A03B1B">
            <w:pPr>
              <w:spacing w:after="60"/>
              <w:rPr>
                <w:iCs/>
                <w:sz w:val="20"/>
                <w:szCs w:val="20"/>
              </w:rPr>
            </w:pPr>
            <w:r w:rsidRPr="00A03B1B">
              <w:rPr>
                <w:iCs/>
                <w:sz w:val="20"/>
                <w:szCs w:val="20"/>
              </w:rPr>
              <w:t>RTRDASIAMTTOT</w:t>
            </w:r>
          </w:p>
        </w:tc>
        <w:tc>
          <w:tcPr>
            <w:tcW w:w="324" w:type="pct"/>
          </w:tcPr>
          <w:p w14:paraId="26EC5CA4" w14:textId="77777777" w:rsidR="00A03B1B" w:rsidRPr="00A03B1B" w:rsidRDefault="00A03B1B" w:rsidP="00A03B1B">
            <w:pPr>
              <w:spacing w:after="60"/>
              <w:rPr>
                <w:iCs/>
                <w:sz w:val="20"/>
                <w:szCs w:val="20"/>
              </w:rPr>
            </w:pPr>
            <w:r w:rsidRPr="00A03B1B">
              <w:rPr>
                <w:iCs/>
                <w:sz w:val="20"/>
                <w:szCs w:val="20"/>
              </w:rPr>
              <w:t>$</w:t>
            </w:r>
          </w:p>
        </w:tc>
        <w:tc>
          <w:tcPr>
            <w:tcW w:w="3402" w:type="pct"/>
          </w:tcPr>
          <w:p w14:paraId="54AAD00D" w14:textId="77777777" w:rsidR="00A03B1B" w:rsidRPr="00A03B1B" w:rsidRDefault="00A03B1B" w:rsidP="00A03B1B">
            <w:pPr>
              <w:spacing w:after="60"/>
              <w:rPr>
                <w:i/>
                <w:iCs/>
                <w:sz w:val="20"/>
                <w:szCs w:val="20"/>
              </w:rPr>
            </w:pPr>
            <w:r w:rsidRPr="00A03B1B">
              <w:rPr>
                <w:i/>
                <w:iCs/>
                <w:sz w:val="20"/>
                <w:szCs w:val="20"/>
              </w:rPr>
              <w:t>Real-Time Reliability Deployment Ancillary Service Imbalance Market Total Amount</w:t>
            </w:r>
            <w:r w:rsidRPr="00A03B1B">
              <w:rPr>
                <w:iCs/>
                <w:sz w:val="20"/>
                <w:szCs w:val="20"/>
              </w:rPr>
              <w:t>—</w:t>
            </w:r>
            <w:r w:rsidRPr="00A03B1B">
              <w:rPr>
                <w:sz w:val="20"/>
                <w:szCs w:val="20"/>
              </w:rPr>
              <w:t xml:space="preserve">The total payment or charge to all QSEs </w:t>
            </w:r>
            <w:r w:rsidRPr="00A03B1B">
              <w:rPr>
                <w:iCs/>
                <w:sz w:val="20"/>
                <w:szCs w:val="20"/>
              </w:rPr>
              <w:t xml:space="preserve">for the Real-Time Ancillary Service imbalance associated with Reliability Deployments </w:t>
            </w:r>
            <w:r w:rsidRPr="00A03B1B">
              <w:rPr>
                <w:sz w:val="20"/>
                <w:szCs w:val="20"/>
              </w:rPr>
              <w:t>for each 15-minute Settlement Interval.</w:t>
            </w:r>
          </w:p>
        </w:tc>
      </w:tr>
      <w:tr w:rsidR="00A03B1B" w:rsidRPr="00A03B1B" w14:paraId="4EFD25C2" w14:textId="77777777" w:rsidTr="00B31BB1">
        <w:tc>
          <w:tcPr>
            <w:tcW w:w="1274" w:type="pct"/>
          </w:tcPr>
          <w:p w14:paraId="67F08C8D" w14:textId="77777777" w:rsidR="00A03B1B" w:rsidRPr="00A03B1B" w:rsidRDefault="00A03B1B" w:rsidP="00A03B1B">
            <w:pPr>
              <w:spacing w:after="60"/>
              <w:rPr>
                <w:iCs/>
                <w:sz w:val="20"/>
                <w:szCs w:val="20"/>
              </w:rPr>
            </w:pPr>
            <w:r w:rsidRPr="00A03B1B">
              <w:rPr>
                <w:iCs/>
                <w:sz w:val="20"/>
                <w:szCs w:val="20"/>
              </w:rPr>
              <w:t xml:space="preserve">RTRDASIAMT </w:t>
            </w:r>
            <w:r w:rsidRPr="00A03B1B">
              <w:rPr>
                <w:i/>
                <w:iCs/>
                <w:sz w:val="20"/>
                <w:szCs w:val="20"/>
                <w:vertAlign w:val="subscript"/>
              </w:rPr>
              <w:t>q</w:t>
            </w:r>
          </w:p>
        </w:tc>
        <w:tc>
          <w:tcPr>
            <w:tcW w:w="324" w:type="pct"/>
          </w:tcPr>
          <w:p w14:paraId="124CE959" w14:textId="77777777" w:rsidR="00A03B1B" w:rsidRPr="00A03B1B" w:rsidRDefault="00A03B1B" w:rsidP="00A03B1B">
            <w:pPr>
              <w:spacing w:after="60"/>
              <w:rPr>
                <w:iCs/>
                <w:sz w:val="20"/>
                <w:szCs w:val="20"/>
              </w:rPr>
            </w:pPr>
            <w:r w:rsidRPr="00A03B1B">
              <w:rPr>
                <w:iCs/>
                <w:sz w:val="20"/>
                <w:szCs w:val="20"/>
              </w:rPr>
              <w:t>$</w:t>
            </w:r>
          </w:p>
        </w:tc>
        <w:tc>
          <w:tcPr>
            <w:tcW w:w="3402" w:type="pct"/>
          </w:tcPr>
          <w:p w14:paraId="2BA0B2EE" w14:textId="77777777" w:rsidR="00A03B1B" w:rsidRPr="00A03B1B" w:rsidRDefault="00A03B1B" w:rsidP="00A03B1B">
            <w:pPr>
              <w:spacing w:after="60"/>
              <w:rPr>
                <w:i/>
                <w:iCs/>
                <w:sz w:val="20"/>
                <w:szCs w:val="20"/>
              </w:rPr>
            </w:pPr>
            <w:r w:rsidRPr="00A03B1B">
              <w:rPr>
                <w:i/>
                <w:iCs/>
                <w:sz w:val="20"/>
                <w:szCs w:val="20"/>
              </w:rPr>
              <w:t>Real-Time Reliability Deployment Ancillary Service Imbalance Amount</w:t>
            </w:r>
            <w:r w:rsidRPr="00A03B1B">
              <w:rPr>
                <w:iCs/>
                <w:sz w:val="20"/>
                <w:szCs w:val="20"/>
              </w:rPr>
              <w:t>—</w:t>
            </w:r>
            <w:r w:rsidRPr="00A03B1B">
              <w:rPr>
                <w:sz w:val="20"/>
                <w:szCs w:val="20"/>
              </w:rPr>
              <w:t xml:space="preserve">The total payment or charge to QSE </w:t>
            </w:r>
            <w:r w:rsidRPr="00A03B1B">
              <w:rPr>
                <w:i/>
                <w:sz w:val="20"/>
                <w:szCs w:val="20"/>
              </w:rPr>
              <w:t>q</w:t>
            </w:r>
            <w:r w:rsidRPr="00A03B1B">
              <w:rPr>
                <w:sz w:val="20"/>
                <w:szCs w:val="20"/>
              </w:rPr>
              <w:t xml:space="preserve"> </w:t>
            </w:r>
            <w:r w:rsidRPr="00A03B1B">
              <w:rPr>
                <w:iCs/>
                <w:sz w:val="20"/>
                <w:szCs w:val="20"/>
              </w:rPr>
              <w:t xml:space="preserve">for the Real-Time Ancillary Service </w:t>
            </w:r>
            <w:r w:rsidRPr="00A03B1B">
              <w:rPr>
                <w:iCs/>
                <w:sz w:val="20"/>
                <w:szCs w:val="20"/>
              </w:rPr>
              <w:lastRenderedPageBreak/>
              <w:t xml:space="preserve">imbalance associated with Reliability Deployments </w:t>
            </w:r>
            <w:r w:rsidRPr="00A03B1B">
              <w:rPr>
                <w:sz w:val="20"/>
                <w:szCs w:val="20"/>
              </w:rPr>
              <w:t>for each 15-minute Settlement Interval.</w:t>
            </w:r>
          </w:p>
        </w:tc>
      </w:tr>
      <w:tr w:rsidR="00A03B1B" w:rsidRPr="00A03B1B" w14:paraId="2F282E7F" w14:textId="77777777" w:rsidTr="00B31BB1">
        <w:tc>
          <w:tcPr>
            <w:tcW w:w="1274" w:type="pct"/>
          </w:tcPr>
          <w:p w14:paraId="609E6063" w14:textId="77777777" w:rsidR="00A03B1B" w:rsidRPr="00A03B1B" w:rsidRDefault="00A03B1B" w:rsidP="00A03B1B">
            <w:pPr>
              <w:spacing w:after="60"/>
              <w:rPr>
                <w:iCs/>
                <w:sz w:val="20"/>
                <w:szCs w:val="20"/>
              </w:rPr>
            </w:pPr>
            <w:r w:rsidRPr="00A03B1B">
              <w:rPr>
                <w:iCs/>
                <w:sz w:val="20"/>
                <w:szCs w:val="20"/>
              </w:rPr>
              <w:lastRenderedPageBreak/>
              <w:t>RTRUCRSVAMTTOT</w:t>
            </w:r>
          </w:p>
        </w:tc>
        <w:tc>
          <w:tcPr>
            <w:tcW w:w="324" w:type="pct"/>
          </w:tcPr>
          <w:p w14:paraId="36E498CC" w14:textId="77777777" w:rsidR="00A03B1B" w:rsidRPr="00A03B1B" w:rsidRDefault="00A03B1B" w:rsidP="00A03B1B">
            <w:pPr>
              <w:spacing w:after="60"/>
              <w:rPr>
                <w:iCs/>
                <w:sz w:val="20"/>
                <w:szCs w:val="20"/>
              </w:rPr>
            </w:pPr>
            <w:r w:rsidRPr="00A03B1B">
              <w:rPr>
                <w:iCs/>
                <w:sz w:val="20"/>
                <w:szCs w:val="20"/>
              </w:rPr>
              <w:t>$</w:t>
            </w:r>
          </w:p>
        </w:tc>
        <w:tc>
          <w:tcPr>
            <w:tcW w:w="3402" w:type="pct"/>
          </w:tcPr>
          <w:p w14:paraId="7AC693FC" w14:textId="77777777" w:rsidR="00A03B1B" w:rsidRPr="00A03B1B" w:rsidRDefault="00A03B1B" w:rsidP="00A03B1B">
            <w:pPr>
              <w:spacing w:after="60"/>
              <w:rPr>
                <w:i/>
                <w:iCs/>
                <w:sz w:val="20"/>
                <w:szCs w:val="20"/>
              </w:rPr>
            </w:pPr>
            <w:r w:rsidRPr="00A03B1B">
              <w:rPr>
                <w:i/>
                <w:iCs/>
                <w:sz w:val="20"/>
                <w:szCs w:val="20"/>
              </w:rPr>
              <w:t>Real-Time RUC Ancillary Service Reserve Market Total Amount</w:t>
            </w:r>
            <w:r w:rsidRPr="00A03B1B">
              <w:rPr>
                <w:iCs/>
                <w:sz w:val="20"/>
                <w:szCs w:val="20"/>
              </w:rPr>
              <w:t>—</w:t>
            </w:r>
            <w:r w:rsidRPr="00A03B1B">
              <w:rPr>
                <w:sz w:val="20"/>
                <w:szCs w:val="20"/>
              </w:rPr>
              <w:t xml:space="preserve">The total payment to all QSEs </w:t>
            </w:r>
            <w:r w:rsidRPr="00A03B1B">
              <w:rPr>
                <w:iCs/>
                <w:sz w:val="20"/>
                <w:szCs w:val="20"/>
              </w:rPr>
              <w:t xml:space="preserve">for the Real-Time RUC Ancillary Service reserve payments associated with ORDC </w:t>
            </w:r>
            <w:r w:rsidRPr="00A03B1B">
              <w:rPr>
                <w:sz w:val="20"/>
                <w:szCs w:val="20"/>
              </w:rPr>
              <w:t>for each 15-minute Settlement Interval.</w:t>
            </w:r>
          </w:p>
        </w:tc>
      </w:tr>
      <w:tr w:rsidR="00A03B1B" w:rsidRPr="00A03B1B" w14:paraId="5008D61A" w14:textId="77777777" w:rsidTr="00B31BB1">
        <w:tc>
          <w:tcPr>
            <w:tcW w:w="1274" w:type="pct"/>
          </w:tcPr>
          <w:p w14:paraId="338C9308" w14:textId="77777777" w:rsidR="00A03B1B" w:rsidRPr="00A03B1B" w:rsidRDefault="00A03B1B" w:rsidP="00A03B1B">
            <w:pPr>
              <w:spacing w:after="60"/>
              <w:rPr>
                <w:iCs/>
                <w:sz w:val="20"/>
                <w:szCs w:val="20"/>
              </w:rPr>
            </w:pPr>
            <w:r w:rsidRPr="00A03B1B">
              <w:rPr>
                <w:iCs/>
                <w:sz w:val="20"/>
                <w:szCs w:val="20"/>
              </w:rPr>
              <w:t xml:space="preserve">RTRUCRSVAMT </w:t>
            </w:r>
            <w:r w:rsidRPr="00A03B1B">
              <w:rPr>
                <w:i/>
                <w:iCs/>
                <w:sz w:val="20"/>
                <w:szCs w:val="20"/>
                <w:vertAlign w:val="subscript"/>
              </w:rPr>
              <w:t>q</w:t>
            </w:r>
          </w:p>
        </w:tc>
        <w:tc>
          <w:tcPr>
            <w:tcW w:w="324" w:type="pct"/>
          </w:tcPr>
          <w:p w14:paraId="32F16C07" w14:textId="77777777" w:rsidR="00A03B1B" w:rsidRPr="00A03B1B" w:rsidRDefault="00A03B1B" w:rsidP="00A03B1B">
            <w:pPr>
              <w:spacing w:after="60"/>
              <w:rPr>
                <w:iCs/>
                <w:sz w:val="20"/>
                <w:szCs w:val="20"/>
              </w:rPr>
            </w:pPr>
            <w:r w:rsidRPr="00A03B1B">
              <w:rPr>
                <w:iCs/>
                <w:sz w:val="20"/>
                <w:szCs w:val="20"/>
              </w:rPr>
              <w:t>$</w:t>
            </w:r>
          </w:p>
        </w:tc>
        <w:tc>
          <w:tcPr>
            <w:tcW w:w="3402" w:type="pct"/>
          </w:tcPr>
          <w:p w14:paraId="72CA2560" w14:textId="77777777" w:rsidR="00A03B1B" w:rsidRPr="00A03B1B" w:rsidRDefault="00A03B1B" w:rsidP="00A03B1B">
            <w:pPr>
              <w:spacing w:after="60"/>
              <w:rPr>
                <w:i/>
                <w:iCs/>
                <w:sz w:val="20"/>
                <w:szCs w:val="20"/>
              </w:rPr>
            </w:pPr>
            <w:r w:rsidRPr="00A03B1B">
              <w:rPr>
                <w:i/>
                <w:iCs/>
                <w:sz w:val="20"/>
                <w:szCs w:val="20"/>
              </w:rPr>
              <w:t>Real-Time RUC Ancillary Service Reserve Amount</w:t>
            </w:r>
            <w:r w:rsidRPr="00A03B1B">
              <w:rPr>
                <w:iCs/>
                <w:sz w:val="20"/>
                <w:szCs w:val="20"/>
              </w:rPr>
              <w:t>—</w:t>
            </w:r>
            <w:r w:rsidRPr="00A03B1B">
              <w:rPr>
                <w:sz w:val="20"/>
                <w:szCs w:val="20"/>
              </w:rPr>
              <w:t xml:space="preserve">The total payment to QSE </w:t>
            </w:r>
            <w:r w:rsidRPr="00A03B1B">
              <w:rPr>
                <w:i/>
                <w:sz w:val="20"/>
                <w:szCs w:val="20"/>
              </w:rPr>
              <w:t>q</w:t>
            </w:r>
            <w:r w:rsidRPr="00A03B1B">
              <w:rPr>
                <w:sz w:val="20"/>
                <w:szCs w:val="20"/>
              </w:rPr>
              <w:t xml:space="preserve"> </w:t>
            </w:r>
            <w:r w:rsidRPr="00A03B1B">
              <w:rPr>
                <w:iCs/>
                <w:sz w:val="20"/>
                <w:szCs w:val="20"/>
              </w:rPr>
              <w:t xml:space="preserve">for the Real-Time RUC Ancillary Service reserve payment associated with ORDC </w:t>
            </w:r>
            <w:r w:rsidRPr="00A03B1B">
              <w:rPr>
                <w:sz w:val="20"/>
                <w:szCs w:val="20"/>
              </w:rPr>
              <w:t>for each 15-minute Settlement Interval.</w:t>
            </w:r>
          </w:p>
        </w:tc>
      </w:tr>
      <w:tr w:rsidR="00A03B1B" w:rsidRPr="00A03B1B" w14:paraId="2AF29636" w14:textId="77777777" w:rsidTr="00B31BB1">
        <w:tc>
          <w:tcPr>
            <w:tcW w:w="1274" w:type="pct"/>
          </w:tcPr>
          <w:p w14:paraId="7E0A7198" w14:textId="77777777" w:rsidR="00A03B1B" w:rsidRPr="00A03B1B" w:rsidRDefault="00A03B1B" w:rsidP="00A03B1B">
            <w:pPr>
              <w:spacing w:after="60"/>
              <w:rPr>
                <w:iCs/>
                <w:sz w:val="20"/>
                <w:szCs w:val="20"/>
              </w:rPr>
            </w:pPr>
            <w:r w:rsidRPr="00A03B1B">
              <w:rPr>
                <w:iCs/>
                <w:sz w:val="20"/>
                <w:szCs w:val="20"/>
              </w:rPr>
              <w:t>RTRDRUCRSVAMTTOT</w:t>
            </w:r>
          </w:p>
        </w:tc>
        <w:tc>
          <w:tcPr>
            <w:tcW w:w="324" w:type="pct"/>
          </w:tcPr>
          <w:p w14:paraId="71B4BF5D" w14:textId="77777777" w:rsidR="00A03B1B" w:rsidRPr="00A03B1B" w:rsidRDefault="00A03B1B" w:rsidP="00A03B1B">
            <w:pPr>
              <w:spacing w:after="60"/>
              <w:rPr>
                <w:iCs/>
                <w:sz w:val="20"/>
                <w:szCs w:val="20"/>
              </w:rPr>
            </w:pPr>
            <w:r w:rsidRPr="00A03B1B">
              <w:rPr>
                <w:iCs/>
                <w:sz w:val="20"/>
                <w:szCs w:val="20"/>
              </w:rPr>
              <w:t>$</w:t>
            </w:r>
          </w:p>
        </w:tc>
        <w:tc>
          <w:tcPr>
            <w:tcW w:w="3402" w:type="pct"/>
          </w:tcPr>
          <w:p w14:paraId="3E1E4966" w14:textId="77777777" w:rsidR="00A03B1B" w:rsidRPr="00A03B1B" w:rsidRDefault="00A03B1B" w:rsidP="00A03B1B">
            <w:pPr>
              <w:spacing w:after="60"/>
              <w:rPr>
                <w:iCs/>
                <w:sz w:val="20"/>
                <w:szCs w:val="20"/>
              </w:rPr>
            </w:pPr>
            <w:r w:rsidRPr="00A03B1B">
              <w:rPr>
                <w:i/>
                <w:iCs/>
                <w:sz w:val="20"/>
                <w:szCs w:val="20"/>
              </w:rPr>
              <w:t>Real-Time Reliability Deployment RUC Ancillary Service Reserve Market Total Amount</w:t>
            </w:r>
            <w:r w:rsidRPr="00A03B1B">
              <w:rPr>
                <w:iCs/>
                <w:sz w:val="20"/>
                <w:szCs w:val="20"/>
              </w:rPr>
              <w:t>—</w:t>
            </w:r>
            <w:r w:rsidRPr="00A03B1B">
              <w:rPr>
                <w:sz w:val="20"/>
                <w:szCs w:val="20"/>
              </w:rPr>
              <w:t xml:space="preserve">The total payment |to all QSEs </w:t>
            </w:r>
            <w:r w:rsidRPr="00A03B1B">
              <w:rPr>
                <w:iCs/>
                <w:sz w:val="20"/>
                <w:szCs w:val="20"/>
              </w:rPr>
              <w:t xml:space="preserve">for the Real-Time RUC Ancillary Service Reserve payment as a result of Reliability Deployments </w:t>
            </w:r>
            <w:r w:rsidRPr="00A03B1B">
              <w:rPr>
                <w:sz w:val="20"/>
                <w:szCs w:val="20"/>
              </w:rPr>
              <w:t>for each 15-minute Settlement Interval.</w:t>
            </w:r>
          </w:p>
        </w:tc>
      </w:tr>
      <w:tr w:rsidR="00A03B1B" w:rsidRPr="00A03B1B" w14:paraId="1CD5F893" w14:textId="77777777" w:rsidTr="00B31BB1">
        <w:tc>
          <w:tcPr>
            <w:tcW w:w="1274" w:type="pct"/>
          </w:tcPr>
          <w:p w14:paraId="37796C63" w14:textId="77777777" w:rsidR="00A03B1B" w:rsidRPr="00A03B1B" w:rsidRDefault="00A03B1B" w:rsidP="00A03B1B">
            <w:pPr>
              <w:spacing w:after="60"/>
              <w:rPr>
                <w:iCs/>
                <w:sz w:val="20"/>
                <w:szCs w:val="20"/>
              </w:rPr>
            </w:pPr>
            <w:r w:rsidRPr="00A03B1B">
              <w:rPr>
                <w:iCs/>
                <w:sz w:val="20"/>
                <w:szCs w:val="20"/>
              </w:rPr>
              <w:t xml:space="preserve">RTRDRUCRSVAMT </w:t>
            </w:r>
            <w:r w:rsidRPr="00A03B1B">
              <w:rPr>
                <w:i/>
                <w:iCs/>
                <w:sz w:val="20"/>
                <w:szCs w:val="20"/>
                <w:vertAlign w:val="subscript"/>
              </w:rPr>
              <w:t>q</w:t>
            </w:r>
          </w:p>
        </w:tc>
        <w:tc>
          <w:tcPr>
            <w:tcW w:w="324" w:type="pct"/>
          </w:tcPr>
          <w:p w14:paraId="483FD27A" w14:textId="77777777" w:rsidR="00A03B1B" w:rsidRPr="00A03B1B" w:rsidRDefault="00A03B1B" w:rsidP="00A03B1B">
            <w:pPr>
              <w:spacing w:after="60"/>
              <w:rPr>
                <w:iCs/>
                <w:sz w:val="20"/>
                <w:szCs w:val="20"/>
              </w:rPr>
            </w:pPr>
            <w:r w:rsidRPr="00A03B1B">
              <w:rPr>
                <w:iCs/>
                <w:sz w:val="20"/>
                <w:szCs w:val="20"/>
              </w:rPr>
              <w:t>$</w:t>
            </w:r>
          </w:p>
        </w:tc>
        <w:tc>
          <w:tcPr>
            <w:tcW w:w="3402" w:type="pct"/>
          </w:tcPr>
          <w:p w14:paraId="537A7B38" w14:textId="77777777" w:rsidR="00A03B1B" w:rsidRPr="00A03B1B" w:rsidRDefault="00A03B1B" w:rsidP="00A03B1B">
            <w:pPr>
              <w:spacing w:after="60"/>
              <w:rPr>
                <w:iCs/>
                <w:sz w:val="20"/>
                <w:szCs w:val="20"/>
              </w:rPr>
            </w:pPr>
            <w:r w:rsidRPr="00A03B1B">
              <w:rPr>
                <w:i/>
                <w:iCs/>
                <w:sz w:val="20"/>
                <w:szCs w:val="20"/>
              </w:rPr>
              <w:t>Real-Time Reliability Deployment RUC Ancillary Service Reserve Amount</w:t>
            </w:r>
            <w:r w:rsidRPr="00A03B1B">
              <w:rPr>
                <w:iCs/>
                <w:sz w:val="20"/>
                <w:szCs w:val="20"/>
              </w:rPr>
              <w:t>—</w:t>
            </w:r>
            <w:r w:rsidRPr="00A03B1B">
              <w:rPr>
                <w:sz w:val="20"/>
                <w:szCs w:val="20"/>
              </w:rPr>
              <w:t xml:space="preserve">The total payment |to QSE </w:t>
            </w:r>
            <w:r w:rsidRPr="00A03B1B">
              <w:rPr>
                <w:i/>
                <w:sz w:val="20"/>
                <w:szCs w:val="20"/>
              </w:rPr>
              <w:t>q</w:t>
            </w:r>
            <w:r w:rsidRPr="00A03B1B">
              <w:rPr>
                <w:sz w:val="20"/>
                <w:szCs w:val="20"/>
              </w:rPr>
              <w:t xml:space="preserve"> </w:t>
            </w:r>
            <w:r w:rsidRPr="00A03B1B">
              <w:rPr>
                <w:iCs/>
                <w:sz w:val="20"/>
                <w:szCs w:val="20"/>
              </w:rPr>
              <w:t xml:space="preserve">for the Real-Time RUC Ancillary Service Reserve payment as a result of Reliability Deployments </w:t>
            </w:r>
            <w:r w:rsidRPr="00A03B1B">
              <w:rPr>
                <w:sz w:val="20"/>
                <w:szCs w:val="20"/>
              </w:rPr>
              <w:t>for each 15-minute Settlement Interval.</w:t>
            </w:r>
          </w:p>
        </w:tc>
      </w:tr>
      <w:tr w:rsidR="00A03B1B" w:rsidRPr="00A03B1B" w14:paraId="5248BB28" w14:textId="77777777" w:rsidTr="00B31BB1">
        <w:tc>
          <w:tcPr>
            <w:tcW w:w="1274" w:type="pct"/>
          </w:tcPr>
          <w:p w14:paraId="57ADE216" w14:textId="77777777" w:rsidR="00A03B1B" w:rsidRPr="00A03B1B" w:rsidRDefault="00A03B1B" w:rsidP="00A03B1B">
            <w:pPr>
              <w:spacing w:after="60"/>
              <w:rPr>
                <w:iCs/>
                <w:sz w:val="20"/>
                <w:szCs w:val="20"/>
              </w:rPr>
            </w:pPr>
            <w:r w:rsidRPr="00A03B1B">
              <w:rPr>
                <w:iCs/>
                <w:sz w:val="20"/>
                <w:szCs w:val="20"/>
              </w:rPr>
              <w:t xml:space="preserve">LRS </w:t>
            </w:r>
            <w:r w:rsidRPr="00A03B1B">
              <w:rPr>
                <w:i/>
                <w:iCs/>
                <w:sz w:val="20"/>
                <w:szCs w:val="20"/>
                <w:vertAlign w:val="subscript"/>
              </w:rPr>
              <w:t>q</w:t>
            </w:r>
          </w:p>
        </w:tc>
        <w:tc>
          <w:tcPr>
            <w:tcW w:w="324" w:type="pct"/>
          </w:tcPr>
          <w:p w14:paraId="44C75928" w14:textId="77777777" w:rsidR="00A03B1B" w:rsidRPr="00A03B1B" w:rsidRDefault="00A03B1B" w:rsidP="00A03B1B">
            <w:pPr>
              <w:spacing w:after="60"/>
              <w:rPr>
                <w:iCs/>
                <w:sz w:val="20"/>
                <w:szCs w:val="20"/>
              </w:rPr>
            </w:pPr>
            <w:r w:rsidRPr="00A03B1B">
              <w:rPr>
                <w:iCs/>
                <w:sz w:val="20"/>
                <w:szCs w:val="20"/>
              </w:rPr>
              <w:t>none</w:t>
            </w:r>
          </w:p>
        </w:tc>
        <w:tc>
          <w:tcPr>
            <w:tcW w:w="3402" w:type="pct"/>
          </w:tcPr>
          <w:p w14:paraId="2EB43457" w14:textId="77777777" w:rsidR="00A03B1B" w:rsidRPr="00A03B1B" w:rsidRDefault="00A03B1B" w:rsidP="00A03B1B">
            <w:pPr>
              <w:spacing w:after="60"/>
              <w:rPr>
                <w:iCs/>
                <w:sz w:val="20"/>
                <w:szCs w:val="20"/>
              </w:rPr>
            </w:pPr>
            <w:r w:rsidRPr="00A03B1B">
              <w:rPr>
                <w:iCs/>
                <w:sz w:val="20"/>
                <w:szCs w:val="20"/>
              </w:rPr>
              <w:t xml:space="preserve">The LRS calculated for QSE </w:t>
            </w:r>
            <w:r w:rsidRPr="00A03B1B">
              <w:rPr>
                <w:i/>
                <w:iCs/>
                <w:sz w:val="20"/>
                <w:szCs w:val="20"/>
              </w:rPr>
              <w:t>q</w:t>
            </w:r>
            <w:r w:rsidRPr="00A03B1B">
              <w:rPr>
                <w:iCs/>
                <w:sz w:val="20"/>
                <w:szCs w:val="20"/>
              </w:rPr>
              <w:t xml:space="preserve"> for the 15-minute Settlement Interval.  See Section 6.6.2.2, QSE Load Ratio Share for a 15-Minute Settlement Interval.</w:t>
            </w:r>
          </w:p>
        </w:tc>
      </w:tr>
      <w:tr w:rsidR="00A03B1B" w:rsidRPr="00A03B1B" w14:paraId="2E340841" w14:textId="77777777" w:rsidTr="00B31BB1">
        <w:tc>
          <w:tcPr>
            <w:tcW w:w="1274" w:type="pct"/>
          </w:tcPr>
          <w:p w14:paraId="4B40C74C" w14:textId="77777777" w:rsidR="00A03B1B" w:rsidRPr="00A03B1B" w:rsidRDefault="00A03B1B" w:rsidP="00A03B1B">
            <w:pPr>
              <w:spacing w:after="60"/>
              <w:rPr>
                <w:i/>
                <w:iCs/>
                <w:sz w:val="20"/>
                <w:szCs w:val="20"/>
              </w:rPr>
            </w:pPr>
            <w:r w:rsidRPr="00A03B1B">
              <w:rPr>
                <w:i/>
                <w:iCs/>
                <w:sz w:val="20"/>
                <w:szCs w:val="20"/>
              </w:rPr>
              <w:t>q</w:t>
            </w:r>
          </w:p>
        </w:tc>
        <w:tc>
          <w:tcPr>
            <w:tcW w:w="324" w:type="pct"/>
          </w:tcPr>
          <w:p w14:paraId="0F2A7951" w14:textId="77777777" w:rsidR="00A03B1B" w:rsidRPr="00A03B1B" w:rsidRDefault="00A03B1B" w:rsidP="00A03B1B">
            <w:pPr>
              <w:spacing w:after="60"/>
              <w:rPr>
                <w:iCs/>
                <w:sz w:val="20"/>
                <w:szCs w:val="20"/>
              </w:rPr>
            </w:pPr>
            <w:r w:rsidRPr="00A03B1B">
              <w:rPr>
                <w:iCs/>
                <w:sz w:val="20"/>
                <w:szCs w:val="20"/>
              </w:rPr>
              <w:t>none</w:t>
            </w:r>
          </w:p>
        </w:tc>
        <w:tc>
          <w:tcPr>
            <w:tcW w:w="3402" w:type="pct"/>
          </w:tcPr>
          <w:p w14:paraId="6B7CCF92" w14:textId="77777777" w:rsidR="00A03B1B" w:rsidRPr="00A03B1B" w:rsidRDefault="00A03B1B" w:rsidP="00A03B1B">
            <w:pPr>
              <w:spacing w:after="60"/>
              <w:rPr>
                <w:i/>
                <w:iCs/>
                <w:sz w:val="20"/>
                <w:szCs w:val="20"/>
              </w:rPr>
            </w:pPr>
            <w:r w:rsidRPr="00A03B1B">
              <w:rPr>
                <w:iCs/>
                <w:sz w:val="20"/>
                <w:szCs w:val="20"/>
              </w:rPr>
              <w:t>A QSE.</w:t>
            </w:r>
          </w:p>
        </w:tc>
      </w:tr>
    </w:tbl>
    <w:p w14:paraId="1D2D74F7" w14:textId="77777777" w:rsidR="00A03B1B" w:rsidRPr="00A03B1B" w:rsidRDefault="00A03B1B" w:rsidP="00A03B1B">
      <w:pPr>
        <w:keepNext/>
        <w:tabs>
          <w:tab w:val="left" w:pos="1080"/>
        </w:tabs>
        <w:spacing w:before="480" w:after="240"/>
        <w:outlineLvl w:val="2"/>
        <w:rPr>
          <w:b/>
          <w:bCs/>
          <w:i/>
          <w:szCs w:val="20"/>
        </w:rPr>
      </w:pPr>
      <w:bookmarkStart w:id="1534" w:name="_Toc214879039"/>
      <w:r w:rsidRPr="00A03B1B">
        <w:rPr>
          <w:b/>
          <w:bCs/>
          <w:i/>
          <w:szCs w:val="20"/>
        </w:rPr>
        <w:t>6.7.3</w:t>
      </w:r>
      <w:r w:rsidRPr="00A03B1B">
        <w:rPr>
          <w:b/>
          <w:bCs/>
          <w:i/>
          <w:szCs w:val="20"/>
        </w:rPr>
        <w:tab/>
        <w:t>Real-Time Ancillary Service Revenue Neutrality Allocation</w:t>
      </w:r>
      <w:bookmarkEnd w:id="1534"/>
    </w:p>
    <w:p w14:paraId="73ECE8EA" w14:textId="77777777" w:rsidR="00A03B1B" w:rsidRPr="00A03B1B" w:rsidRDefault="00A03B1B" w:rsidP="00A03B1B">
      <w:pPr>
        <w:spacing w:after="240"/>
        <w:ind w:left="720" w:hanging="720"/>
        <w:rPr>
          <w:iCs/>
        </w:rPr>
      </w:pPr>
      <w:r w:rsidRPr="00A03B1B">
        <w:rPr>
          <w:iCs/>
          <w:szCs w:val="20"/>
        </w:rPr>
        <w:t>(1)</w:t>
      </w:r>
      <w:r w:rsidRPr="00A03B1B">
        <w:rPr>
          <w:iCs/>
          <w:szCs w:val="20"/>
        </w:rPr>
        <w:tab/>
        <w:t>The total cost for Real-Time Ancillary Service payments and charges is allocated to the QSEs representing Load based on Load Ratio Share (LRS).  The Real-Time Ancillary Service allocations to each QSE for a given 15-minute Settlement Interval are calculated as follows:</w:t>
      </w:r>
    </w:p>
    <w:p w14:paraId="62B05A42" w14:textId="77777777" w:rsidR="00A03B1B" w:rsidRPr="00A03B1B" w:rsidRDefault="00A03B1B" w:rsidP="00A03B1B">
      <w:pPr>
        <w:spacing w:after="240"/>
        <w:ind w:left="1440" w:hanging="720"/>
        <w:rPr>
          <w:iCs/>
          <w:szCs w:val="20"/>
        </w:rPr>
      </w:pPr>
      <w:r w:rsidRPr="00A03B1B">
        <w:rPr>
          <w:iCs/>
          <w:szCs w:val="20"/>
        </w:rPr>
        <w:t>(a)         For Reg-Up:</w:t>
      </w:r>
    </w:p>
    <w:p w14:paraId="22837C8E" w14:textId="77777777" w:rsidR="00A03B1B" w:rsidRPr="00A03B1B" w:rsidRDefault="00A03B1B" w:rsidP="00A03B1B">
      <w:pPr>
        <w:ind w:left="1440" w:hanging="720"/>
        <w:rPr>
          <w:iCs/>
          <w:szCs w:val="20"/>
        </w:rPr>
      </w:pPr>
      <w:r w:rsidRPr="00A03B1B">
        <w:rPr>
          <w:iCs/>
          <w:szCs w:val="20"/>
        </w:rPr>
        <w:t xml:space="preserve">LARTRUAMT </w:t>
      </w:r>
      <w:r w:rsidRPr="00A03B1B">
        <w:rPr>
          <w:i/>
          <w:iCs/>
          <w:szCs w:val="20"/>
          <w:vertAlign w:val="subscript"/>
        </w:rPr>
        <w:t>q</w:t>
      </w:r>
      <w:r w:rsidRPr="00A03B1B">
        <w:rPr>
          <w:iCs/>
          <w:szCs w:val="20"/>
        </w:rPr>
        <w:t xml:space="preserve"> =</w:t>
      </w:r>
      <w:r w:rsidRPr="00A03B1B">
        <w:rPr>
          <w:iCs/>
          <w:szCs w:val="20"/>
        </w:rPr>
        <w:tab/>
        <w:t xml:space="preserve">(-1) * (RTRUIMBAMTTOT + RTRUOAMTTOT + </w:t>
      </w:r>
    </w:p>
    <w:p w14:paraId="294E209D" w14:textId="77777777" w:rsidR="00A03B1B" w:rsidRPr="00A03B1B" w:rsidRDefault="00A03B1B" w:rsidP="00A03B1B">
      <w:pPr>
        <w:spacing w:after="240"/>
        <w:ind w:left="2160" w:firstLine="720"/>
        <w:rPr>
          <w:iCs/>
          <w:szCs w:val="20"/>
        </w:rPr>
      </w:pPr>
      <w:r w:rsidRPr="00A03B1B">
        <w:rPr>
          <w:iCs/>
          <w:szCs w:val="20"/>
        </w:rPr>
        <w:t xml:space="preserve">RTRUTOAMTTOT) * LRS </w:t>
      </w:r>
      <w:r w:rsidRPr="00A03B1B">
        <w:rPr>
          <w:i/>
          <w:iCs/>
          <w:szCs w:val="20"/>
          <w:vertAlign w:val="subscript"/>
        </w:rPr>
        <w:t>q</w:t>
      </w:r>
    </w:p>
    <w:p w14:paraId="3545F663" w14:textId="77777777" w:rsidR="00A03B1B" w:rsidRPr="00A03B1B" w:rsidRDefault="00A03B1B" w:rsidP="00A03B1B">
      <w:pPr>
        <w:spacing w:after="240"/>
        <w:ind w:left="1440" w:hanging="720"/>
        <w:rPr>
          <w:iCs/>
          <w:szCs w:val="20"/>
        </w:rPr>
      </w:pPr>
      <w:r w:rsidRPr="00A03B1B">
        <w:rPr>
          <w:iCs/>
          <w:szCs w:val="20"/>
        </w:rPr>
        <w:t>Where:</w:t>
      </w:r>
    </w:p>
    <w:p w14:paraId="5809F527" w14:textId="78584759" w:rsidR="00A03B1B" w:rsidRPr="00A03B1B" w:rsidRDefault="00A03B1B" w:rsidP="00A03B1B">
      <w:pPr>
        <w:spacing w:after="240"/>
        <w:ind w:left="1440" w:hanging="720"/>
        <w:rPr>
          <w:iCs/>
          <w:szCs w:val="20"/>
        </w:rPr>
      </w:pPr>
      <w:r w:rsidRPr="00A03B1B">
        <w:rPr>
          <w:iCs/>
          <w:szCs w:val="20"/>
        </w:rPr>
        <w:t xml:space="preserve">RTRUIMBAMTTOT = </w:t>
      </w:r>
      <w:r w:rsidRPr="00A03B1B">
        <w:rPr>
          <w:noProof/>
          <w:szCs w:val="20"/>
        </w:rPr>
        <w:drawing>
          <wp:inline distT="0" distB="0" distL="0" distR="0" wp14:anchorId="1A9D661A" wp14:editId="5ACCA810">
            <wp:extent cx="144780" cy="289560"/>
            <wp:effectExtent l="0" t="0" r="0" b="0"/>
            <wp:docPr id="10664" name="Picture 2093296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3296482"/>
                    <pic:cNvPicPr>
                      <a:picLocks noChangeAspect="1" noChangeArrowheads="1"/>
                    </pic:cNvPicPr>
                  </pic:nvPicPr>
                  <pic:blipFill>
                    <a:blip r:embed="rId162">
                      <a:extLst>
                        <a:ext uri="{28A0092B-C50C-407E-A947-70E740481C1C}">
                          <a14:useLocalDpi xmlns:a14="http://schemas.microsoft.com/office/drawing/2010/main" val="0"/>
                        </a:ext>
                      </a:extLst>
                    </a:blip>
                    <a:srcRect/>
                    <a:stretch>
                      <a:fillRect/>
                    </a:stretch>
                  </pic:blipFill>
                  <pic:spPr bwMode="auto">
                    <a:xfrm>
                      <a:off x="0" y="0"/>
                      <a:ext cx="144780" cy="289560"/>
                    </a:xfrm>
                    <a:prstGeom prst="rect">
                      <a:avLst/>
                    </a:prstGeom>
                    <a:noFill/>
                    <a:ln>
                      <a:noFill/>
                    </a:ln>
                  </pic:spPr>
                </pic:pic>
              </a:graphicData>
            </a:graphic>
          </wp:inline>
        </w:drawing>
      </w:r>
      <w:r w:rsidRPr="00A03B1B">
        <w:rPr>
          <w:iCs/>
          <w:szCs w:val="20"/>
        </w:rPr>
        <w:t xml:space="preserve"> (RTRUIMBAMT </w:t>
      </w:r>
      <w:r w:rsidRPr="00A03B1B">
        <w:rPr>
          <w:i/>
          <w:iCs/>
          <w:szCs w:val="20"/>
          <w:vertAlign w:val="subscript"/>
        </w:rPr>
        <w:t>q</w:t>
      </w:r>
      <w:r w:rsidRPr="00A03B1B">
        <w:rPr>
          <w:iCs/>
          <w:szCs w:val="20"/>
        </w:rPr>
        <w:t>)</w:t>
      </w:r>
    </w:p>
    <w:p w14:paraId="110EB40F" w14:textId="0C4130B0" w:rsidR="00A03B1B" w:rsidRPr="00A03B1B" w:rsidRDefault="00A03B1B" w:rsidP="00A03B1B">
      <w:pPr>
        <w:spacing w:after="240"/>
        <w:ind w:left="1440" w:hanging="720"/>
        <w:rPr>
          <w:iCs/>
          <w:szCs w:val="20"/>
        </w:rPr>
      </w:pPr>
      <w:r w:rsidRPr="00A03B1B">
        <w:rPr>
          <w:iCs/>
          <w:szCs w:val="20"/>
        </w:rPr>
        <w:t xml:space="preserve">RTRUOAMTTOT = </w:t>
      </w:r>
      <w:r w:rsidRPr="00A03B1B">
        <w:rPr>
          <w:noProof/>
          <w:szCs w:val="20"/>
        </w:rPr>
        <w:drawing>
          <wp:inline distT="0" distB="0" distL="0" distR="0" wp14:anchorId="4FC8AB21" wp14:editId="3FD2923E">
            <wp:extent cx="144780" cy="289560"/>
            <wp:effectExtent l="0" t="0" r="0" b="0"/>
            <wp:docPr id="10663" name="Picture 1368193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8193077"/>
                    <pic:cNvPicPr>
                      <a:picLocks noChangeAspect="1" noChangeArrowheads="1"/>
                    </pic:cNvPicPr>
                  </pic:nvPicPr>
                  <pic:blipFill>
                    <a:blip r:embed="rId162">
                      <a:extLst>
                        <a:ext uri="{28A0092B-C50C-407E-A947-70E740481C1C}">
                          <a14:useLocalDpi xmlns:a14="http://schemas.microsoft.com/office/drawing/2010/main" val="0"/>
                        </a:ext>
                      </a:extLst>
                    </a:blip>
                    <a:srcRect/>
                    <a:stretch>
                      <a:fillRect/>
                    </a:stretch>
                  </pic:blipFill>
                  <pic:spPr bwMode="auto">
                    <a:xfrm>
                      <a:off x="0" y="0"/>
                      <a:ext cx="144780" cy="289560"/>
                    </a:xfrm>
                    <a:prstGeom prst="rect">
                      <a:avLst/>
                    </a:prstGeom>
                    <a:noFill/>
                    <a:ln>
                      <a:noFill/>
                    </a:ln>
                  </pic:spPr>
                </pic:pic>
              </a:graphicData>
            </a:graphic>
          </wp:inline>
        </w:drawing>
      </w:r>
      <w:r w:rsidRPr="00A03B1B">
        <w:rPr>
          <w:iCs/>
          <w:szCs w:val="20"/>
        </w:rPr>
        <w:t xml:space="preserve"> (RTRUOAMT </w:t>
      </w:r>
      <w:r w:rsidRPr="00A03B1B">
        <w:rPr>
          <w:i/>
          <w:iCs/>
          <w:szCs w:val="20"/>
          <w:vertAlign w:val="subscript"/>
        </w:rPr>
        <w:t>q</w:t>
      </w:r>
      <w:r w:rsidRPr="00A03B1B">
        <w:rPr>
          <w:iCs/>
          <w:szCs w:val="20"/>
        </w:rPr>
        <w:t>)</w:t>
      </w:r>
    </w:p>
    <w:p w14:paraId="7C1E6396" w14:textId="5EAA2DF9" w:rsidR="00A03B1B" w:rsidRPr="00A03B1B" w:rsidRDefault="00A03B1B" w:rsidP="00A03B1B">
      <w:pPr>
        <w:spacing w:after="240"/>
        <w:ind w:left="1440" w:hanging="720"/>
        <w:rPr>
          <w:iCs/>
          <w:szCs w:val="20"/>
        </w:rPr>
      </w:pPr>
      <w:r w:rsidRPr="00A03B1B">
        <w:rPr>
          <w:iCs/>
          <w:szCs w:val="20"/>
        </w:rPr>
        <w:t xml:space="preserve">RTRUTOAMTTOT = </w:t>
      </w:r>
      <w:r w:rsidRPr="00A03B1B">
        <w:rPr>
          <w:noProof/>
          <w:szCs w:val="20"/>
        </w:rPr>
        <w:drawing>
          <wp:inline distT="0" distB="0" distL="0" distR="0" wp14:anchorId="4671E92C" wp14:editId="16DAB04D">
            <wp:extent cx="144780" cy="289560"/>
            <wp:effectExtent l="0" t="0" r="0" b="0"/>
            <wp:docPr id="10662" name="Picture 1412853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2853577"/>
                    <pic:cNvPicPr>
                      <a:picLocks noChangeAspect="1" noChangeArrowheads="1"/>
                    </pic:cNvPicPr>
                  </pic:nvPicPr>
                  <pic:blipFill>
                    <a:blip r:embed="rId162">
                      <a:extLst>
                        <a:ext uri="{28A0092B-C50C-407E-A947-70E740481C1C}">
                          <a14:useLocalDpi xmlns:a14="http://schemas.microsoft.com/office/drawing/2010/main" val="0"/>
                        </a:ext>
                      </a:extLst>
                    </a:blip>
                    <a:srcRect/>
                    <a:stretch>
                      <a:fillRect/>
                    </a:stretch>
                  </pic:blipFill>
                  <pic:spPr bwMode="auto">
                    <a:xfrm>
                      <a:off x="0" y="0"/>
                      <a:ext cx="144780" cy="289560"/>
                    </a:xfrm>
                    <a:prstGeom prst="rect">
                      <a:avLst/>
                    </a:prstGeom>
                    <a:noFill/>
                    <a:ln>
                      <a:noFill/>
                    </a:ln>
                  </pic:spPr>
                </pic:pic>
              </a:graphicData>
            </a:graphic>
          </wp:inline>
        </w:drawing>
      </w:r>
      <w:r w:rsidRPr="00A03B1B">
        <w:rPr>
          <w:iCs/>
          <w:szCs w:val="20"/>
        </w:rPr>
        <w:t xml:space="preserve"> (RTRUTOAMT </w:t>
      </w:r>
      <w:r w:rsidRPr="00A03B1B">
        <w:rPr>
          <w:i/>
          <w:iCs/>
          <w:szCs w:val="20"/>
          <w:vertAlign w:val="subscript"/>
        </w:rPr>
        <w:t>q</w:t>
      </w:r>
      <w:r w:rsidRPr="00A03B1B">
        <w:rPr>
          <w:iCs/>
          <w:szCs w:val="20"/>
        </w:rPr>
        <w:t>)</w:t>
      </w:r>
    </w:p>
    <w:p w14:paraId="34DF5DEA" w14:textId="77777777" w:rsidR="00A03B1B" w:rsidRPr="00A03B1B" w:rsidRDefault="00A03B1B" w:rsidP="00A03B1B">
      <w:r w:rsidRPr="00A03B1B">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A03B1B" w:rsidRPr="00A03B1B" w14:paraId="1E32B58D" w14:textId="77777777" w:rsidTr="00B31BB1">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7822AD8D" w14:textId="77777777" w:rsidR="00A03B1B" w:rsidRPr="00A03B1B" w:rsidRDefault="00A03B1B" w:rsidP="00A03B1B">
            <w:pPr>
              <w:spacing w:after="120"/>
              <w:rPr>
                <w:b/>
                <w:iCs/>
                <w:sz w:val="20"/>
                <w:szCs w:val="20"/>
              </w:rPr>
            </w:pPr>
            <w:r w:rsidRPr="00A03B1B">
              <w:rPr>
                <w:sz w:val="20"/>
                <w:szCs w:val="20"/>
              </w:rPr>
              <w:lastRenderedPageBreak/>
              <w:t>Variable</w:t>
            </w:r>
          </w:p>
        </w:tc>
        <w:tc>
          <w:tcPr>
            <w:tcW w:w="675" w:type="pct"/>
            <w:tcBorders>
              <w:top w:val="single" w:sz="4" w:space="0" w:color="auto"/>
              <w:left w:val="single" w:sz="4" w:space="0" w:color="auto"/>
              <w:bottom w:val="single" w:sz="4" w:space="0" w:color="auto"/>
              <w:right w:val="single" w:sz="4" w:space="0" w:color="auto"/>
            </w:tcBorders>
            <w:hideMark/>
          </w:tcPr>
          <w:p w14:paraId="6568E85E" w14:textId="77777777" w:rsidR="00A03B1B" w:rsidRPr="00A03B1B" w:rsidRDefault="00A03B1B" w:rsidP="00A03B1B">
            <w:pPr>
              <w:spacing w:after="120"/>
              <w:rPr>
                <w:b/>
                <w:iCs/>
                <w:sz w:val="20"/>
                <w:szCs w:val="20"/>
              </w:rPr>
            </w:pPr>
            <w:r w:rsidRPr="00A03B1B">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04A73897" w14:textId="77777777" w:rsidR="00A03B1B" w:rsidRPr="00A03B1B" w:rsidRDefault="00A03B1B" w:rsidP="00A03B1B">
            <w:pPr>
              <w:spacing w:after="120"/>
              <w:rPr>
                <w:b/>
                <w:iCs/>
                <w:sz w:val="20"/>
                <w:szCs w:val="20"/>
              </w:rPr>
            </w:pPr>
            <w:r w:rsidRPr="00A03B1B">
              <w:rPr>
                <w:b/>
                <w:iCs/>
                <w:sz w:val="20"/>
                <w:szCs w:val="20"/>
              </w:rPr>
              <w:t>Description</w:t>
            </w:r>
          </w:p>
        </w:tc>
      </w:tr>
      <w:tr w:rsidR="00A03B1B" w:rsidRPr="00A03B1B" w14:paraId="0770AD7C"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1A6B9AA5" w14:textId="77777777" w:rsidR="00A03B1B" w:rsidRPr="00A03B1B" w:rsidRDefault="00A03B1B" w:rsidP="00A03B1B">
            <w:pPr>
              <w:spacing w:after="60"/>
              <w:rPr>
                <w:sz w:val="20"/>
                <w:szCs w:val="20"/>
              </w:rPr>
            </w:pPr>
            <w:r w:rsidRPr="00A03B1B">
              <w:rPr>
                <w:sz w:val="20"/>
                <w:szCs w:val="20"/>
              </w:rPr>
              <w:t xml:space="preserve">LARTRUAMT </w:t>
            </w:r>
            <w:r w:rsidRPr="00A03B1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D187D2A"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F868A34" w14:textId="77777777" w:rsidR="00A03B1B" w:rsidRPr="00A03B1B" w:rsidRDefault="00A03B1B" w:rsidP="00A03B1B">
            <w:pPr>
              <w:spacing w:after="60"/>
              <w:rPr>
                <w:i/>
                <w:sz w:val="20"/>
                <w:szCs w:val="20"/>
              </w:rPr>
            </w:pPr>
            <w:r w:rsidRPr="00A03B1B">
              <w:rPr>
                <w:i/>
                <w:sz w:val="20"/>
                <w:szCs w:val="20"/>
              </w:rPr>
              <w:t>Load-Allocated Real-Time Reg-Up Amount for the QSE</w:t>
            </w:r>
            <w:r w:rsidRPr="00A03B1B">
              <w:rPr>
                <w:sz w:val="20"/>
                <w:szCs w:val="20"/>
              </w:rPr>
              <w:t xml:space="preserve">— The QSE </w:t>
            </w:r>
            <w:r w:rsidRPr="00A03B1B">
              <w:rPr>
                <w:i/>
                <w:sz w:val="20"/>
                <w:szCs w:val="20"/>
              </w:rPr>
              <w:t>q</w:t>
            </w:r>
            <w:r w:rsidRPr="00A03B1B">
              <w:rPr>
                <w:sz w:val="20"/>
                <w:szCs w:val="20"/>
              </w:rPr>
              <w:softHyphen/>
              <w:t>’s share of the total Real-Time Reg-Up amount for the 15-minute Settlement Interval.</w:t>
            </w:r>
          </w:p>
        </w:tc>
      </w:tr>
      <w:tr w:rsidR="00A03B1B" w:rsidRPr="00A03B1B" w14:paraId="16804704"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08BC1131" w14:textId="77777777" w:rsidR="00A03B1B" w:rsidRPr="00A03B1B" w:rsidRDefault="00A03B1B" w:rsidP="00A03B1B">
            <w:pPr>
              <w:spacing w:after="60"/>
              <w:rPr>
                <w:sz w:val="20"/>
                <w:szCs w:val="20"/>
              </w:rPr>
            </w:pPr>
            <w:r w:rsidRPr="00A03B1B">
              <w:rPr>
                <w:sz w:val="20"/>
                <w:szCs w:val="20"/>
              </w:rPr>
              <w:t xml:space="preserve">RTRUIMBAMT </w:t>
            </w:r>
            <w:r w:rsidRPr="00A03B1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1EC3F8C"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F4EA0EB" w14:textId="77777777" w:rsidR="00A03B1B" w:rsidRPr="00A03B1B" w:rsidRDefault="00A03B1B" w:rsidP="00A03B1B">
            <w:pPr>
              <w:spacing w:after="60"/>
              <w:rPr>
                <w:i/>
                <w:sz w:val="20"/>
                <w:szCs w:val="20"/>
              </w:rPr>
            </w:pPr>
            <w:r w:rsidRPr="00A03B1B">
              <w:rPr>
                <w:i/>
                <w:sz w:val="20"/>
                <w:szCs w:val="20"/>
              </w:rPr>
              <w:t xml:space="preserve">Real-Time Reg-Up Imbalance Amount for the QSE - </w:t>
            </w:r>
            <w:r w:rsidRPr="00A03B1B">
              <w:rPr>
                <w:sz w:val="20"/>
                <w:szCs w:val="20"/>
              </w:rPr>
              <w:t xml:space="preserve">The total payment or charge to QSE </w:t>
            </w:r>
            <w:r w:rsidRPr="00A03B1B">
              <w:rPr>
                <w:i/>
                <w:sz w:val="20"/>
                <w:szCs w:val="20"/>
              </w:rPr>
              <w:t>q</w:t>
            </w:r>
            <w:r w:rsidRPr="00A03B1B">
              <w:rPr>
                <w:sz w:val="20"/>
                <w:szCs w:val="20"/>
              </w:rPr>
              <w:t xml:space="preserve"> for the Real-Time Reg-Up imbalance for each 15-minute Settlement Interval.</w:t>
            </w:r>
          </w:p>
        </w:tc>
      </w:tr>
      <w:tr w:rsidR="00A03B1B" w:rsidRPr="00A03B1B" w14:paraId="6D5E0629"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523130A8" w14:textId="77777777" w:rsidR="00A03B1B" w:rsidRPr="00A03B1B" w:rsidRDefault="00A03B1B" w:rsidP="00A03B1B">
            <w:pPr>
              <w:spacing w:after="60"/>
              <w:rPr>
                <w:sz w:val="20"/>
                <w:szCs w:val="20"/>
              </w:rPr>
            </w:pPr>
            <w:r w:rsidRPr="00A03B1B">
              <w:rPr>
                <w:sz w:val="20"/>
                <w:szCs w:val="20"/>
              </w:rPr>
              <w:t xml:space="preserve">RTRUOAMT </w:t>
            </w:r>
            <w:r w:rsidRPr="00A03B1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4246C75"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4618CA9" w14:textId="77777777" w:rsidR="00A03B1B" w:rsidRPr="00A03B1B" w:rsidRDefault="00A03B1B" w:rsidP="00A03B1B">
            <w:pPr>
              <w:spacing w:after="60"/>
              <w:rPr>
                <w:i/>
                <w:sz w:val="20"/>
                <w:szCs w:val="20"/>
              </w:rPr>
            </w:pPr>
            <w:r w:rsidRPr="00A03B1B">
              <w:rPr>
                <w:i/>
                <w:sz w:val="20"/>
                <w:szCs w:val="20"/>
              </w:rPr>
              <w:t>Real-Time Reg-Up Only Amount for the QSE</w:t>
            </w:r>
            <w:r w:rsidRPr="00A03B1B">
              <w:rPr>
                <w:sz w:val="20"/>
                <w:szCs w:val="20"/>
              </w:rPr>
              <w:t xml:space="preserve">— The total charge to QSE </w:t>
            </w:r>
            <w:r w:rsidRPr="00A03B1B">
              <w:rPr>
                <w:i/>
                <w:sz w:val="20"/>
                <w:szCs w:val="20"/>
              </w:rPr>
              <w:t>q</w:t>
            </w:r>
            <w:r w:rsidRPr="00A03B1B">
              <w:rPr>
                <w:sz w:val="20"/>
                <w:szCs w:val="20"/>
              </w:rPr>
              <w:t xml:space="preserve"> in Real-Time for Reg-Up only awards for each 15-minute Settlement Interval.</w:t>
            </w:r>
          </w:p>
        </w:tc>
      </w:tr>
      <w:tr w:rsidR="00A03B1B" w:rsidRPr="00A03B1B" w14:paraId="03D4E873"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4B1F39C5" w14:textId="77777777" w:rsidR="00A03B1B" w:rsidRPr="00A03B1B" w:rsidRDefault="00A03B1B" w:rsidP="00A03B1B">
            <w:pPr>
              <w:spacing w:after="60"/>
              <w:rPr>
                <w:sz w:val="20"/>
                <w:szCs w:val="20"/>
              </w:rPr>
            </w:pPr>
            <w:r w:rsidRPr="00A03B1B">
              <w:rPr>
                <w:sz w:val="20"/>
                <w:szCs w:val="20"/>
              </w:rPr>
              <w:t>RTRUIMBAMTTOT</w:t>
            </w:r>
          </w:p>
        </w:tc>
        <w:tc>
          <w:tcPr>
            <w:tcW w:w="675" w:type="pct"/>
            <w:tcBorders>
              <w:top w:val="single" w:sz="4" w:space="0" w:color="auto"/>
              <w:left w:val="single" w:sz="4" w:space="0" w:color="auto"/>
              <w:bottom w:val="single" w:sz="4" w:space="0" w:color="auto"/>
              <w:right w:val="single" w:sz="4" w:space="0" w:color="auto"/>
            </w:tcBorders>
            <w:hideMark/>
          </w:tcPr>
          <w:p w14:paraId="07F8238B"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5785154" w14:textId="77777777" w:rsidR="00A03B1B" w:rsidRPr="00A03B1B" w:rsidRDefault="00A03B1B" w:rsidP="00A03B1B">
            <w:pPr>
              <w:spacing w:after="60"/>
              <w:rPr>
                <w:i/>
                <w:sz w:val="20"/>
                <w:szCs w:val="20"/>
              </w:rPr>
            </w:pPr>
            <w:r w:rsidRPr="00A03B1B">
              <w:rPr>
                <w:i/>
                <w:sz w:val="20"/>
                <w:szCs w:val="20"/>
              </w:rPr>
              <w:t xml:space="preserve">Real-Time Reg-Up Imbalance Market Total Amount - </w:t>
            </w:r>
            <w:r w:rsidRPr="00A03B1B">
              <w:rPr>
                <w:sz w:val="20"/>
                <w:szCs w:val="20"/>
              </w:rPr>
              <w:t>The total payment or charge to all QSEs for the Real-Time Reg-Up imbalance for each 15-minute Settlement Interval.</w:t>
            </w:r>
          </w:p>
        </w:tc>
      </w:tr>
      <w:tr w:rsidR="00A03B1B" w:rsidRPr="00A03B1B" w14:paraId="1C09259B"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19E62A98" w14:textId="77777777" w:rsidR="00A03B1B" w:rsidRPr="00A03B1B" w:rsidRDefault="00A03B1B" w:rsidP="00A03B1B">
            <w:pPr>
              <w:spacing w:after="60"/>
              <w:rPr>
                <w:sz w:val="20"/>
                <w:szCs w:val="20"/>
              </w:rPr>
            </w:pPr>
            <w:r w:rsidRPr="00A03B1B">
              <w:rPr>
                <w:sz w:val="20"/>
                <w:szCs w:val="20"/>
              </w:rPr>
              <w:t>RTRUOAMTTOT</w:t>
            </w:r>
          </w:p>
        </w:tc>
        <w:tc>
          <w:tcPr>
            <w:tcW w:w="675" w:type="pct"/>
            <w:tcBorders>
              <w:top w:val="single" w:sz="4" w:space="0" w:color="auto"/>
              <w:left w:val="single" w:sz="4" w:space="0" w:color="auto"/>
              <w:bottom w:val="single" w:sz="4" w:space="0" w:color="auto"/>
              <w:right w:val="single" w:sz="4" w:space="0" w:color="auto"/>
            </w:tcBorders>
            <w:hideMark/>
          </w:tcPr>
          <w:p w14:paraId="2DFCC025"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4640463" w14:textId="77777777" w:rsidR="00A03B1B" w:rsidRPr="00A03B1B" w:rsidRDefault="00A03B1B" w:rsidP="00A03B1B">
            <w:pPr>
              <w:spacing w:after="60"/>
              <w:rPr>
                <w:i/>
                <w:sz w:val="20"/>
                <w:szCs w:val="20"/>
              </w:rPr>
            </w:pPr>
            <w:r w:rsidRPr="00A03B1B">
              <w:rPr>
                <w:i/>
                <w:sz w:val="20"/>
                <w:szCs w:val="20"/>
              </w:rPr>
              <w:t xml:space="preserve">Real-Time Reg-Up Only Market Total Amount - </w:t>
            </w:r>
            <w:r w:rsidRPr="00A03B1B">
              <w:rPr>
                <w:sz w:val="20"/>
                <w:szCs w:val="20"/>
              </w:rPr>
              <w:t>The total charge to all QSEs in Real-Time for Reg-Up only awards for each 15-minute Settlement Interval.</w:t>
            </w:r>
          </w:p>
        </w:tc>
      </w:tr>
      <w:tr w:rsidR="00A03B1B" w:rsidRPr="00A03B1B" w14:paraId="01069CBD"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25F46468" w14:textId="77777777" w:rsidR="00A03B1B" w:rsidRPr="00A03B1B" w:rsidRDefault="00A03B1B" w:rsidP="00A03B1B">
            <w:pPr>
              <w:spacing w:after="60"/>
              <w:rPr>
                <w:sz w:val="20"/>
                <w:szCs w:val="20"/>
              </w:rPr>
            </w:pPr>
            <w:r w:rsidRPr="00A03B1B">
              <w:rPr>
                <w:sz w:val="20"/>
                <w:szCs w:val="20"/>
              </w:rPr>
              <w:t xml:space="preserve">RTRUTOAMT </w:t>
            </w:r>
            <w:r w:rsidRPr="00A03B1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BBCACFE"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045637F" w14:textId="77777777" w:rsidR="00A03B1B" w:rsidRPr="00A03B1B" w:rsidRDefault="00A03B1B" w:rsidP="00A03B1B">
            <w:pPr>
              <w:spacing w:after="60"/>
              <w:rPr>
                <w:i/>
                <w:sz w:val="20"/>
                <w:szCs w:val="20"/>
              </w:rPr>
            </w:pPr>
            <w:r w:rsidRPr="00A03B1B">
              <w:rPr>
                <w:i/>
                <w:sz w:val="20"/>
                <w:szCs w:val="20"/>
              </w:rPr>
              <w:t>Real-Time Reg-Up Trade Overage Amount for the QSE</w:t>
            </w:r>
            <w:r w:rsidRPr="00A03B1B">
              <w:rPr>
                <w:sz w:val="20"/>
                <w:szCs w:val="20"/>
              </w:rPr>
              <w:t xml:space="preserve">— The total charge to QSE </w:t>
            </w:r>
            <w:r w:rsidRPr="00A03B1B">
              <w:rPr>
                <w:i/>
                <w:sz w:val="20"/>
                <w:szCs w:val="20"/>
              </w:rPr>
              <w:t>q</w:t>
            </w:r>
            <w:r w:rsidRPr="00A03B1B">
              <w:rPr>
                <w:sz w:val="20"/>
                <w:szCs w:val="20"/>
              </w:rPr>
              <w:t xml:space="preserve"> in Real-Time for Reg-Up trade overages for each 15-minute Settlement Interval.</w:t>
            </w:r>
          </w:p>
        </w:tc>
      </w:tr>
      <w:tr w:rsidR="00A03B1B" w:rsidRPr="00A03B1B" w14:paraId="1531C94F"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75B7A878" w14:textId="77777777" w:rsidR="00A03B1B" w:rsidRPr="00A03B1B" w:rsidRDefault="00A03B1B" w:rsidP="00A03B1B">
            <w:pPr>
              <w:spacing w:after="60"/>
              <w:rPr>
                <w:sz w:val="20"/>
                <w:szCs w:val="20"/>
              </w:rPr>
            </w:pPr>
            <w:r w:rsidRPr="00A03B1B">
              <w:rPr>
                <w:sz w:val="20"/>
                <w:szCs w:val="20"/>
              </w:rPr>
              <w:t>RTRUTOAMTTOT</w:t>
            </w:r>
          </w:p>
        </w:tc>
        <w:tc>
          <w:tcPr>
            <w:tcW w:w="675" w:type="pct"/>
            <w:tcBorders>
              <w:top w:val="single" w:sz="4" w:space="0" w:color="auto"/>
              <w:left w:val="single" w:sz="4" w:space="0" w:color="auto"/>
              <w:bottom w:val="single" w:sz="4" w:space="0" w:color="auto"/>
              <w:right w:val="single" w:sz="4" w:space="0" w:color="auto"/>
            </w:tcBorders>
            <w:hideMark/>
          </w:tcPr>
          <w:p w14:paraId="21C6F972"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95C4E39" w14:textId="77777777" w:rsidR="00A03B1B" w:rsidRPr="00A03B1B" w:rsidRDefault="00A03B1B" w:rsidP="00A03B1B">
            <w:pPr>
              <w:spacing w:after="60"/>
              <w:rPr>
                <w:i/>
                <w:sz w:val="20"/>
                <w:szCs w:val="20"/>
              </w:rPr>
            </w:pPr>
            <w:r w:rsidRPr="00A03B1B">
              <w:rPr>
                <w:i/>
                <w:sz w:val="20"/>
                <w:szCs w:val="20"/>
              </w:rPr>
              <w:t xml:space="preserve">Real-Time Reg-Up Trade Overage Total Amount </w:t>
            </w:r>
            <w:r w:rsidRPr="00A03B1B">
              <w:rPr>
                <w:sz w:val="20"/>
                <w:szCs w:val="20"/>
              </w:rPr>
              <w:t>— The total charge to all QSEs for Real-Time Reg-Up trade overages for each 15-minute Settlement Interval.</w:t>
            </w:r>
          </w:p>
        </w:tc>
      </w:tr>
      <w:tr w:rsidR="00A03B1B" w:rsidRPr="00A03B1B" w14:paraId="4141AAC3"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3204A50E" w14:textId="77777777" w:rsidR="00A03B1B" w:rsidRPr="00A03B1B" w:rsidRDefault="00A03B1B" w:rsidP="00A03B1B">
            <w:pPr>
              <w:spacing w:after="60"/>
              <w:rPr>
                <w:sz w:val="20"/>
                <w:szCs w:val="20"/>
              </w:rPr>
            </w:pPr>
            <w:r w:rsidRPr="00A03B1B">
              <w:rPr>
                <w:sz w:val="20"/>
                <w:szCs w:val="20"/>
              </w:rPr>
              <w:t>LRS</w:t>
            </w:r>
            <w:r w:rsidRPr="00A03B1B">
              <w:rPr>
                <w:sz w:val="20"/>
                <w:szCs w:val="20"/>
                <w:vertAlign w:val="subscript"/>
              </w:rPr>
              <w:t xml:space="preserve"> </w:t>
            </w:r>
            <w:r w:rsidRPr="00A03B1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73CDD41" w14:textId="77777777" w:rsidR="00A03B1B" w:rsidRPr="00A03B1B" w:rsidRDefault="00A03B1B" w:rsidP="00A03B1B">
            <w:pPr>
              <w:spacing w:after="60"/>
              <w:rPr>
                <w:sz w:val="20"/>
                <w:szCs w:val="20"/>
              </w:rPr>
            </w:pPr>
            <w:r w:rsidRPr="00A03B1B">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7500F847" w14:textId="77777777" w:rsidR="00A03B1B" w:rsidRPr="00A03B1B" w:rsidRDefault="00A03B1B" w:rsidP="00A03B1B">
            <w:pPr>
              <w:spacing w:after="60"/>
              <w:rPr>
                <w:i/>
                <w:sz w:val="20"/>
                <w:szCs w:val="20"/>
              </w:rPr>
            </w:pPr>
            <w:r w:rsidRPr="00A03B1B">
              <w:rPr>
                <w:i/>
                <w:sz w:val="20"/>
                <w:szCs w:val="20"/>
              </w:rPr>
              <w:t>Load Ratio Share per QSE</w:t>
            </w:r>
            <w:r w:rsidRPr="00A03B1B">
              <w:rPr>
                <w:sz w:val="20"/>
                <w:szCs w:val="20"/>
              </w:rPr>
              <w:t xml:space="preserve">—The LRS as defined in Section 6.6.2.2, QSE Load Ratio Share for a 15-Minute Settlement Interval, for QSE </w:t>
            </w:r>
            <w:r w:rsidRPr="00A03B1B">
              <w:rPr>
                <w:i/>
                <w:sz w:val="20"/>
                <w:szCs w:val="20"/>
              </w:rPr>
              <w:t>q</w:t>
            </w:r>
            <w:r w:rsidRPr="00A03B1B">
              <w:rPr>
                <w:sz w:val="20"/>
                <w:szCs w:val="20"/>
              </w:rPr>
              <w:t xml:space="preserve"> for the 15-minute Settlement Interval.</w:t>
            </w:r>
          </w:p>
        </w:tc>
      </w:tr>
      <w:tr w:rsidR="00A03B1B" w:rsidRPr="00A03B1B" w14:paraId="4FCD3437"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0F40D522" w14:textId="77777777" w:rsidR="00A03B1B" w:rsidRPr="00A03B1B" w:rsidRDefault="00A03B1B" w:rsidP="00A03B1B">
            <w:pPr>
              <w:spacing w:after="60"/>
              <w:rPr>
                <w:sz w:val="20"/>
                <w:szCs w:val="20"/>
              </w:rPr>
            </w:pPr>
            <w:r w:rsidRPr="00A03B1B">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453D281B" w14:textId="77777777" w:rsidR="00A03B1B" w:rsidRPr="00A03B1B" w:rsidRDefault="00A03B1B" w:rsidP="00A03B1B">
            <w:pPr>
              <w:spacing w:after="60"/>
              <w:rPr>
                <w:sz w:val="20"/>
                <w:szCs w:val="20"/>
              </w:rPr>
            </w:pPr>
            <w:r w:rsidRPr="00A03B1B">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56387AD5" w14:textId="77777777" w:rsidR="00A03B1B" w:rsidRPr="00A03B1B" w:rsidRDefault="00A03B1B" w:rsidP="00A03B1B">
            <w:pPr>
              <w:spacing w:after="60"/>
              <w:rPr>
                <w:i/>
                <w:sz w:val="20"/>
                <w:szCs w:val="20"/>
              </w:rPr>
            </w:pPr>
            <w:r w:rsidRPr="00A03B1B">
              <w:rPr>
                <w:sz w:val="20"/>
                <w:szCs w:val="20"/>
              </w:rPr>
              <w:t>A QSE.</w:t>
            </w:r>
          </w:p>
        </w:tc>
      </w:tr>
    </w:tbl>
    <w:p w14:paraId="0E58FEF8" w14:textId="77777777" w:rsidR="00A03B1B" w:rsidRPr="00A03B1B" w:rsidRDefault="00A03B1B" w:rsidP="00A03B1B">
      <w:pPr>
        <w:spacing w:before="240" w:after="240"/>
        <w:ind w:left="1440" w:hanging="720"/>
        <w:rPr>
          <w:iCs/>
          <w:szCs w:val="20"/>
        </w:rPr>
      </w:pPr>
      <w:r w:rsidRPr="00A03B1B">
        <w:rPr>
          <w:iCs/>
          <w:szCs w:val="20"/>
        </w:rPr>
        <w:t>(b)         For Reg-Down:</w:t>
      </w:r>
    </w:p>
    <w:p w14:paraId="073A3388" w14:textId="77777777" w:rsidR="00A03B1B" w:rsidRPr="00A03B1B" w:rsidRDefault="00A03B1B" w:rsidP="00A03B1B">
      <w:pPr>
        <w:ind w:left="1440" w:hanging="720"/>
        <w:rPr>
          <w:szCs w:val="20"/>
        </w:rPr>
      </w:pPr>
      <w:r w:rsidRPr="00A03B1B">
        <w:rPr>
          <w:szCs w:val="20"/>
        </w:rPr>
        <w:t xml:space="preserve">LARTRDAMT </w:t>
      </w:r>
      <w:r w:rsidRPr="00A03B1B">
        <w:rPr>
          <w:i/>
          <w:szCs w:val="20"/>
          <w:vertAlign w:val="subscript"/>
        </w:rPr>
        <w:t>q</w:t>
      </w:r>
      <w:r w:rsidRPr="00A03B1B">
        <w:rPr>
          <w:szCs w:val="20"/>
        </w:rPr>
        <w:t xml:space="preserve"> =</w:t>
      </w:r>
      <w:r w:rsidRPr="00A03B1B">
        <w:rPr>
          <w:szCs w:val="20"/>
        </w:rPr>
        <w:tab/>
        <w:t>(-1)</w:t>
      </w:r>
      <w:r w:rsidRPr="00A03B1B">
        <w:rPr>
          <w:b/>
          <w:szCs w:val="20"/>
        </w:rPr>
        <w:t xml:space="preserve"> * (</w:t>
      </w:r>
      <w:r w:rsidRPr="00A03B1B">
        <w:rPr>
          <w:szCs w:val="20"/>
        </w:rPr>
        <w:t xml:space="preserve">RTRDIMBAMTTOT + RTRDOAMTTOT + </w:t>
      </w:r>
    </w:p>
    <w:p w14:paraId="5ED7AE2A" w14:textId="77777777" w:rsidR="00A03B1B" w:rsidRPr="00A03B1B" w:rsidRDefault="00A03B1B" w:rsidP="00A03B1B">
      <w:pPr>
        <w:spacing w:after="240"/>
        <w:ind w:left="2160" w:firstLine="720"/>
        <w:rPr>
          <w:i/>
          <w:szCs w:val="20"/>
          <w:vertAlign w:val="subscript"/>
        </w:rPr>
      </w:pPr>
      <w:r w:rsidRPr="00A03B1B">
        <w:rPr>
          <w:szCs w:val="20"/>
        </w:rPr>
        <w:t xml:space="preserve">RTRDTOAMTTOT) * LRS </w:t>
      </w:r>
      <w:r w:rsidRPr="00A03B1B">
        <w:rPr>
          <w:i/>
          <w:szCs w:val="20"/>
          <w:vertAlign w:val="subscript"/>
        </w:rPr>
        <w:t>q</w:t>
      </w:r>
    </w:p>
    <w:p w14:paraId="13415F39" w14:textId="77777777" w:rsidR="00A03B1B" w:rsidRPr="00A03B1B" w:rsidRDefault="00A03B1B" w:rsidP="00A03B1B">
      <w:pPr>
        <w:spacing w:after="240"/>
        <w:ind w:left="1440" w:hanging="720"/>
        <w:rPr>
          <w:szCs w:val="20"/>
        </w:rPr>
      </w:pPr>
      <w:r w:rsidRPr="00A03B1B">
        <w:rPr>
          <w:szCs w:val="20"/>
        </w:rPr>
        <w:t>Where:</w:t>
      </w:r>
    </w:p>
    <w:p w14:paraId="4DEEB8A4" w14:textId="52C655BB" w:rsidR="00A03B1B" w:rsidRPr="00A03B1B" w:rsidRDefault="00A03B1B" w:rsidP="00A03B1B">
      <w:pPr>
        <w:spacing w:after="240"/>
        <w:ind w:left="1440" w:hanging="720"/>
        <w:rPr>
          <w:iCs/>
          <w:szCs w:val="20"/>
        </w:rPr>
      </w:pPr>
      <w:r w:rsidRPr="00A03B1B">
        <w:rPr>
          <w:iCs/>
          <w:szCs w:val="20"/>
        </w:rPr>
        <w:t xml:space="preserve">RTRDIMBAMTTOT = </w:t>
      </w:r>
      <w:r w:rsidRPr="00A03B1B">
        <w:rPr>
          <w:noProof/>
          <w:position w:val="-22"/>
          <w:szCs w:val="20"/>
        </w:rPr>
        <w:drawing>
          <wp:inline distT="0" distB="0" distL="0" distR="0" wp14:anchorId="493F3263" wp14:editId="23501870">
            <wp:extent cx="144780" cy="289560"/>
            <wp:effectExtent l="0" t="0" r="0" b="0"/>
            <wp:docPr id="10661" name="Picture 4496989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698907"/>
                    <pic:cNvPicPr>
                      <a:picLocks noChangeAspect="1" noChangeArrowheads="1"/>
                    </pic:cNvPicPr>
                  </pic:nvPicPr>
                  <pic:blipFill>
                    <a:blip r:embed="rId162">
                      <a:extLst>
                        <a:ext uri="{28A0092B-C50C-407E-A947-70E740481C1C}">
                          <a14:useLocalDpi xmlns:a14="http://schemas.microsoft.com/office/drawing/2010/main" val="0"/>
                        </a:ext>
                      </a:extLst>
                    </a:blip>
                    <a:srcRect/>
                    <a:stretch>
                      <a:fillRect/>
                    </a:stretch>
                  </pic:blipFill>
                  <pic:spPr bwMode="auto">
                    <a:xfrm>
                      <a:off x="0" y="0"/>
                      <a:ext cx="144780" cy="289560"/>
                    </a:xfrm>
                    <a:prstGeom prst="rect">
                      <a:avLst/>
                    </a:prstGeom>
                    <a:noFill/>
                    <a:ln>
                      <a:noFill/>
                    </a:ln>
                  </pic:spPr>
                </pic:pic>
              </a:graphicData>
            </a:graphic>
          </wp:inline>
        </w:drawing>
      </w:r>
      <w:r w:rsidRPr="00A03B1B">
        <w:rPr>
          <w:b/>
          <w:iCs/>
          <w:szCs w:val="20"/>
        </w:rPr>
        <w:t xml:space="preserve"> </w:t>
      </w:r>
      <w:r w:rsidRPr="00A03B1B">
        <w:rPr>
          <w:iCs/>
          <w:szCs w:val="20"/>
        </w:rPr>
        <w:t xml:space="preserve">(RTRDIMBAMT </w:t>
      </w:r>
      <w:r w:rsidRPr="00A03B1B">
        <w:rPr>
          <w:i/>
          <w:iCs/>
          <w:szCs w:val="20"/>
          <w:vertAlign w:val="subscript"/>
        </w:rPr>
        <w:t>q</w:t>
      </w:r>
      <w:r w:rsidRPr="00A03B1B">
        <w:rPr>
          <w:iCs/>
          <w:szCs w:val="20"/>
        </w:rPr>
        <w:t>)</w:t>
      </w:r>
    </w:p>
    <w:p w14:paraId="5A2E487D" w14:textId="46F9AF8C" w:rsidR="00A03B1B" w:rsidRPr="00A03B1B" w:rsidRDefault="00A03B1B" w:rsidP="00A03B1B">
      <w:pPr>
        <w:spacing w:after="240"/>
        <w:ind w:left="1440" w:hanging="720"/>
        <w:rPr>
          <w:szCs w:val="20"/>
        </w:rPr>
      </w:pPr>
      <w:r w:rsidRPr="00A03B1B">
        <w:rPr>
          <w:szCs w:val="20"/>
        </w:rPr>
        <w:t xml:space="preserve">RTRDOAMTTOT = </w:t>
      </w:r>
      <w:r w:rsidRPr="00A03B1B">
        <w:rPr>
          <w:noProof/>
          <w:position w:val="-22"/>
          <w:szCs w:val="20"/>
        </w:rPr>
        <w:drawing>
          <wp:inline distT="0" distB="0" distL="0" distR="0" wp14:anchorId="444CE9AD" wp14:editId="2CE42204">
            <wp:extent cx="144780" cy="289560"/>
            <wp:effectExtent l="0" t="0" r="0" b="0"/>
            <wp:docPr id="10660" name="Picture 896662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6662652"/>
                    <pic:cNvPicPr>
                      <a:picLocks noChangeAspect="1" noChangeArrowheads="1"/>
                    </pic:cNvPicPr>
                  </pic:nvPicPr>
                  <pic:blipFill>
                    <a:blip r:embed="rId162">
                      <a:extLst>
                        <a:ext uri="{28A0092B-C50C-407E-A947-70E740481C1C}">
                          <a14:useLocalDpi xmlns:a14="http://schemas.microsoft.com/office/drawing/2010/main" val="0"/>
                        </a:ext>
                      </a:extLst>
                    </a:blip>
                    <a:srcRect/>
                    <a:stretch>
                      <a:fillRect/>
                    </a:stretch>
                  </pic:blipFill>
                  <pic:spPr bwMode="auto">
                    <a:xfrm>
                      <a:off x="0" y="0"/>
                      <a:ext cx="144780" cy="289560"/>
                    </a:xfrm>
                    <a:prstGeom prst="rect">
                      <a:avLst/>
                    </a:prstGeom>
                    <a:noFill/>
                    <a:ln>
                      <a:noFill/>
                    </a:ln>
                  </pic:spPr>
                </pic:pic>
              </a:graphicData>
            </a:graphic>
          </wp:inline>
        </w:drawing>
      </w:r>
      <w:r w:rsidRPr="00A03B1B">
        <w:rPr>
          <w:b/>
          <w:szCs w:val="20"/>
        </w:rPr>
        <w:t xml:space="preserve"> </w:t>
      </w:r>
      <w:r w:rsidRPr="00A03B1B">
        <w:rPr>
          <w:szCs w:val="20"/>
        </w:rPr>
        <w:t xml:space="preserve">(RTRDOAMT </w:t>
      </w:r>
      <w:r w:rsidRPr="00A03B1B">
        <w:rPr>
          <w:i/>
          <w:szCs w:val="20"/>
          <w:vertAlign w:val="subscript"/>
        </w:rPr>
        <w:t>q</w:t>
      </w:r>
      <w:r w:rsidRPr="00A03B1B">
        <w:rPr>
          <w:szCs w:val="20"/>
        </w:rPr>
        <w:t>)</w:t>
      </w:r>
    </w:p>
    <w:p w14:paraId="3C9FC63E" w14:textId="5BFD9300" w:rsidR="00A03B1B" w:rsidRPr="00A03B1B" w:rsidRDefault="00A03B1B" w:rsidP="00A03B1B">
      <w:pPr>
        <w:spacing w:after="240"/>
        <w:ind w:left="1440" w:hanging="720"/>
        <w:rPr>
          <w:szCs w:val="20"/>
        </w:rPr>
      </w:pPr>
      <w:r w:rsidRPr="00A03B1B">
        <w:rPr>
          <w:szCs w:val="20"/>
        </w:rPr>
        <w:t xml:space="preserve">RTRDTOAMTTOT = </w:t>
      </w:r>
      <w:r w:rsidRPr="00A03B1B">
        <w:rPr>
          <w:noProof/>
          <w:position w:val="-22"/>
          <w:szCs w:val="20"/>
        </w:rPr>
        <w:drawing>
          <wp:inline distT="0" distB="0" distL="0" distR="0" wp14:anchorId="40736FBC" wp14:editId="554F3DAA">
            <wp:extent cx="144780" cy="289560"/>
            <wp:effectExtent l="0" t="0" r="0" b="0"/>
            <wp:docPr id="10659" name="Picture 1909073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9073269"/>
                    <pic:cNvPicPr>
                      <a:picLocks noChangeAspect="1" noChangeArrowheads="1"/>
                    </pic:cNvPicPr>
                  </pic:nvPicPr>
                  <pic:blipFill>
                    <a:blip r:embed="rId162">
                      <a:extLst>
                        <a:ext uri="{28A0092B-C50C-407E-A947-70E740481C1C}">
                          <a14:useLocalDpi xmlns:a14="http://schemas.microsoft.com/office/drawing/2010/main" val="0"/>
                        </a:ext>
                      </a:extLst>
                    </a:blip>
                    <a:srcRect/>
                    <a:stretch>
                      <a:fillRect/>
                    </a:stretch>
                  </pic:blipFill>
                  <pic:spPr bwMode="auto">
                    <a:xfrm>
                      <a:off x="0" y="0"/>
                      <a:ext cx="144780" cy="289560"/>
                    </a:xfrm>
                    <a:prstGeom prst="rect">
                      <a:avLst/>
                    </a:prstGeom>
                    <a:noFill/>
                    <a:ln>
                      <a:noFill/>
                    </a:ln>
                  </pic:spPr>
                </pic:pic>
              </a:graphicData>
            </a:graphic>
          </wp:inline>
        </w:drawing>
      </w:r>
      <w:r w:rsidRPr="00A03B1B">
        <w:rPr>
          <w:b/>
          <w:szCs w:val="20"/>
        </w:rPr>
        <w:t xml:space="preserve"> </w:t>
      </w:r>
      <w:r w:rsidRPr="00A03B1B">
        <w:rPr>
          <w:szCs w:val="20"/>
        </w:rPr>
        <w:t xml:space="preserve">(RTRDTOAMT </w:t>
      </w:r>
      <w:r w:rsidRPr="00A03B1B">
        <w:rPr>
          <w:i/>
          <w:szCs w:val="20"/>
          <w:vertAlign w:val="subscript"/>
        </w:rPr>
        <w:t>q</w:t>
      </w:r>
      <w:r w:rsidRPr="00A03B1B">
        <w:rPr>
          <w:szCs w:val="20"/>
        </w:rPr>
        <w:t>)</w:t>
      </w:r>
    </w:p>
    <w:p w14:paraId="58850267" w14:textId="77777777" w:rsidR="00A03B1B" w:rsidRPr="00A03B1B" w:rsidRDefault="00A03B1B" w:rsidP="00A03B1B">
      <w:r w:rsidRPr="00A03B1B">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A03B1B" w:rsidRPr="00A03B1B" w14:paraId="1DA89D08" w14:textId="77777777" w:rsidTr="00B31BB1">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01BA0702" w14:textId="77777777" w:rsidR="00A03B1B" w:rsidRPr="00A03B1B" w:rsidRDefault="00A03B1B" w:rsidP="00A03B1B">
            <w:pPr>
              <w:spacing w:after="120"/>
              <w:rPr>
                <w:b/>
                <w:iCs/>
                <w:sz w:val="20"/>
                <w:szCs w:val="20"/>
              </w:rPr>
            </w:pPr>
            <w:r w:rsidRPr="00A03B1B">
              <w:rPr>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58AB862E" w14:textId="77777777" w:rsidR="00A03B1B" w:rsidRPr="00A03B1B" w:rsidRDefault="00A03B1B" w:rsidP="00A03B1B">
            <w:pPr>
              <w:spacing w:after="120"/>
              <w:rPr>
                <w:b/>
                <w:iCs/>
                <w:sz w:val="20"/>
                <w:szCs w:val="20"/>
              </w:rPr>
            </w:pPr>
            <w:r w:rsidRPr="00A03B1B">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4747843B" w14:textId="77777777" w:rsidR="00A03B1B" w:rsidRPr="00A03B1B" w:rsidRDefault="00A03B1B" w:rsidP="00A03B1B">
            <w:pPr>
              <w:spacing w:after="120"/>
              <w:rPr>
                <w:b/>
                <w:iCs/>
                <w:sz w:val="20"/>
                <w:szCs w:val="20"/>
              </w:rPr>
            </w:pPr>
            <w:r w:rsidRPr="00A03B1B">
              <w:rPr>
                <w:b/>
                <w:iCs/>
                <w:sz w:val="20"/>
                <w:szCs w:val="20"/>
              </w:rPr>
              <w:t>Description</w:t>
            </w:r>
          </w:p>
        </w:tc>
      </w:tr>
      <w:tr w:rsidR="00A03B1B" w:rsidRPr="00A03B1B" w14:paraId="3425DC68"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689D0E53" w14:textId="77777777" w:rsidR="00A03B1B" w:rsidRPr="00A03B1B" w:rsidRDefault="00A03B1B" w:rsidP="00A03B1B">
            <w:pPr>
              <w:spacing w:after="60"/>
              <w:rPr>
                <w:sz w:val="20"/>
                <w:szCs w:val="20"/>
              </w:rPr>
            </w:pPr>
            <w:r w:rsidRPr="00A03B1B">
              <w:rPr>
                <w:sz w:val="20"/>
                <w:szCs w:val="20"/>
              </w:rPr>
              <w:t xml:space="preserve">LARTRDAMT </w:t>
            </w:r>
            <w:r w:rsidRPr="00A03B1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C3B7EDC"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17EAFAA" w14:textId="77777777" w:rsidR="00A03B1B" w:rsidRPr="00A03B1B" w:rsidRDefault="00A03B1B" w:rsidP="00A03B1B">
            <w:pPr>
              <w:spacing w:after="60"/>
              <w:rPr>
                <w:i/>
                <w:sz w:val="20"/>
                <w:szCs w:val="20"/>
              </w:rPr>
            </w:pPr>
            <w:r w:rsidRPr="00A03B1B">
              <w:rPr>
                <w:i/>
                <w:sz w:val="20"/>
                <w:szCs w:val="20"/>
              </w:rPr>
              <w:t>Load-Allocated Real-Time Reg-Down Amount for the QSE</w:t>
            </w:r>
            <w:r w:rsidRPr="00A03B1B">
              <w:rPr>
                <w:sz w:val="20"/>
                <w:szCs w:val="20"/>
              </w:rPr>
              <w:t xml:space="preserve"> </w:t>
            </w:r>
            <w:r w:rsidRPr="00A03B1B">
              <w:rPr>
                <w:sz w:val="20"/>
                <w:szCs w:val="20"/>
              </w:rPr>
              <w:sym w:font="Symbol" w:char="F0BE"/>
            </w:r>
            <w:r w:rsidRPr="00A03B1B">
              <w:rPr>
                <w:sz w:val="20"/>
                <w:szCs w:val="20"/>
              </w:rPr>
              <w:t xml:space="preserve"> The QSE </w:t>
            </w:r>
            <w:r w:rsidRPr="00A03B1B">
              <w:rPr>
                <w:i/>
                <w:sz w:val="20"/>
                <w:szCs w:val="20"/>
              </w:rPr>
              <w:t>q</w:t>
            </w:r>
            <w:r w:rsidRPr="00A03B1B">
              <w:rPr>
                <w:sz w:val="20"/>
                <w:szCs w:val="20"/>
              </w:rPr>
              <w:t>’s share of the total Real-Time Reg-Down amount for the 15-minute Settlement Interval.</w:t>
            </w:r>
          </w:p>
        </w:tc>
      </w:tr>
      <w:tr w:rsidR="00A03B1B" w:rsidRPr="00A03B1B" w14:paraId="653AB66C"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2B855ED8" w14:textId="77777777" w:rsidR="00A03B1B" w:rsidRPr="00A03B1B" w:rsidRDefault="00A03B1B" w:rsidP="00A03B1B">
            <w:pPr>
              <w:spacing w:after="60"/>
              <w:rPr>
                <w:sz w:val="20"/>
                <w:szCs w:val="20"/>
              </w:rPr>
            </w:pPr>
            <w:r w:rsidRPr="00A03B1B">
              <w:rPr>
                <w:sz w:val="20"/>
                <w:szCs w:val="20"/>
              </w:rPr>
              <w:lastRenderedPageBreak/>
              <w:t xml:space="preserve">RTRDIMBAMT </w:t>
            </w:r>
            <w:r w:rsidRPr="00A03B1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6944EE0"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2A2A902" w14:textId="77777777" w:rsidR="00A03B1B" w:rsidRPr="00A03B1B" w:rsidRDefault="00A03B1B" w:rsidP="00A03B1B">
            <w:pPr>
              <w:spacing w:after="60"/>
              <w:rPr>
                <w:i/>
                <w:sz w:val="20"/>
                <w:szCs w:val="20"/>
              </w:rPr>
            </w:pPr>
            <w:r w:rsidRPr="00A03B1B">
              <w:rPr>
                <w:i/>
                <w:sz w:val="20"/>
                <w:szCs w:val="20"/>
              </w:rPr>
              <w:t xml:space="preserve">Real-Time Reg-Down Imbalance Amount for the QSE - </w:t>
            </w:r>
            <w:r w:rsidRPr="00A03B1B">
              <w:rPr>
                <w:sz w:val="20"/>
                <w:szCs w:val="20"/>
              </w:rPr>
              <w:t xml:space="preserve">The total payment or charge to QSE </w:t>
            </w:r>
            <w:r w:rsidRPr="00A03B1B">
              <w:rPr>
                <w:i/>
                <w:sz w:val="20"/>
                <w:szCs w:val="20"/>
              </w:rPr>
              <w:t>q</w:t>
            </w:r>
            <w:r w:rsidRPr="00A03B1B">
              <w:rPr>
                <w:sz w:val="20"/>
                <w:szCs w:val="20"/>
              </w:rPr>
              <w:t xml:space="preserve"> for the Real-Time Reg-Down imbalance for each 15-minute Settlement Interval.</w:t>
            </w:r>
          </w:p>
        </w:tc>
      </w:tr>
      <w:tr w:rsidR="00A03B1B" w:rsidRPr="00A03B1B" w14:paraId="78951E58"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18754173" w14:textId="77777777" w:rsidR="00A03B1B" w:rsidRPr="00A03B1B" w:rsidRDefault="00A03B1B" w:rsidP="00A03B1B">
            <w:pPr>
              <w:spacing w:after="60"/>
              <w:rPr>
                <w:sz w:val="20"/>
                <w:szCs w:val="20"/>
              </w:rPr>
            </w:pPr>
            <w:r w:rsidRPr="00A03B1B">
              <w:rPr>
                <w:sz w:val="20"/>
                <w:szCs w:val="20"/>
              </w:rPr>
              <w:t xml:space="preserve">RTRDOAMT </w:t>
            </w:r>
            <w:r w:rsidRPr="00A03B1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55CA80D"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EA7DB4E" w14:textId="77777777" w:rsidR="00A03B1B" w:rsidRPr="00A03B1B" w:rsidRDefault="00A03B1B" w:rsidP="00A03B1B">
            <w:pPr>
              <w:spacing w:after="60"/>
              <w:rPr>
                <w:i/>
                <w:sz w:val="20"/>
                <w:szCs w:val="20"/>
              </w:rPr>
            </w:pPr>
            <w:r w:rsidRPr="00A03B1B">
              <w:rPr>
                <w:i/>
                <w:sz w:val="20"/>
                <w:szCs w:val="20"/>
              </w:rPr>
              <w:t>Real-Time Reg-Down Only Amount for the QSE</w:t>
            </w:r>
            <w:r w:rsidRPr="00A03B1B">
              <w:rPr>
                <w:sz w:val="20"/>
                <w:szCs w:val="20"/>
              </w:rPr>
              <w:t xml:space="preserve">— The total charge to QSE </w:t>
            </w:r>
            <w:r w:rsidRPr="00A03B1B">
              <w:rPr>
                <w:i/>
                <w:sz w:val="20"/>
                <w:szCs w:val="20"/>
              </w:rPr>
              <w:t>q</w:t>
            </w:r>
            <w:r w:rsidRPr="00A03B1B">
              <w:rPr>
                <w:sz w:val="20"/>
                <w:szCs w:val="20"/>
              </w:rPr>
              <w:t xml:space="preserve"> in Real-Time for Reg-Down only awards for each 15-minute Settlement Interval.</w:t>
            </w:r>
          </w:p>
        </w:tc>
      </w:tr>
      <w:tr w:rsidR="00A03B1B" w:rsidRPr="00A03B1B" w14:paraId="3AEF6DF0"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0BB9FC19" w14:textId="77777777" w:rsidR="00A03B1B" w:rsidRPr="00A03B1B" w:rsidRDefault="00A03B1B" w:rsidP="00A03B1B">
            <w:pPr>
              <w:spacing w:after="60"/>
              <w:rPr>
                <w:sz w:val="20"/>
                <w:szCs w:val="20"/>
              </w:rPr>
            </w:pPr>
            <w:r w:rsidRPr="00A03B1B">
              <w:rPr>
                <w:sz w:val="20"/>
                <w:szCs w:val="20"/>
              </w:rPr>
              <w:t>RTRDIMBAMTTOT</w:t>
            </w:r>
          </w:p>
        </w:tc>
        <w:tc>
          <w:tcPr>
            <w:tcW w:w="675" w:type="pct"/>
            <w:tcBorders>
              <w:top w:val="single" w:sz="4" w:space="0" w:color="auto"/>
              <w:left w:val="single" w:sz="4" w:space="0" w:color="auto"/>
              <w:bottom w:val="single" w:sz="4" w:space="0" w:color="auto"/>
              <w:right w:val="single" w:sz="4" w:space="0" w:color="auto"/>
            </w:tcBorders>
            <w:hideMark/>
          </w:tcPr>
          <w:p w14:paraId="790914BC"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C6D5F57" w14:textId="77777777" w:rsidR="00A03B1B" w:rsidRPr="00A03B1B" w:rsidRDefault="00A03B1B" w:rsidP="00A03B1B">
            <w:pPr>
              <w:spacing w:after="60"/>
              <w:rPr>
                <w:i/>
                <w:sz w:val="20"/>
                <w:szCs w:val="20"/>
              </w:rPr>
            </w:pPr>
            <w:r w:rsidRPr="00A03B1B">
              <w:rPr>
                <w:i/>
                <w:sz w:val="20"/>
                <w:szCs w:val="20"/>
              </w:rPr>
              <w:t xml:space="preserve">Real-Time Reg-Down Imbalance Market Total Amount - </w:t>
            </w:r>
            <w:r w:rsidRPr="00A03B1B">
              <w:rPr>
                <w:sz w:val="20"/>
                <w:szCs w:val="20"/>
              </w:rPr>
              <w:t>The total payment or charge to all QSEs for the Real-Time Reg-Down imbalance for each 15-minute Settlement Interval.</w:t>
            </w:r>
          </w:p>
        </w:tc>
      </w:tr>
      <w:tr w:rsidR="00A03B1B" w:rsidRPr="00A03B1B" w14:paraId="615F40DE"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0E59683B" w14:textId="77777777" w:rsidR="00A03B1B" w:rsidRPr="00A03B1B" w:rsidRDefault="00A03B1B" w:rsidP="00A03B1B">
            <w:pPr>
              <w:spacing w:after="60"/>
              <w:rPr>
                <w:sz w:val="20"/>
                <w:szCs w:val="20"/>
              </w:rPr>
            </w:pPr>
            <w:r w:rsidRPr="00A03B1B">
              <w:rPr>
                <w:sz w:val="20"/>
                <w:szCs w:val="20"/>
              </w:rPr>
              <w:t>RTRDOAMTTOT</w:t>
            </w:r>
          </w:p>
        </w:tc>
        <w:tc>
          <w:tcPr>
            <w:tcW w:w="675" w:type="pct"/>
            <w:tcBorders>
              <w:top w:val="single" w:sz="4" w:space="0" w:color="auto"/>
              <w:left w:val="single" w:sz="4" w:space="0" w:color="auto"/>
              <w:bottom w:val="single" w:sz="4" w:space="0" w:color="auto"/>
              <w:right w:val="single" w:sz="4" w:space="0" w:color="auto"/>
            </w:tcBorders>
            <w:hideMark/>
          </w:tcPr>
          <w:p w14:paraId="17006352"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4EF09FF" w14:textId="77777777" w:rsidR="00A03B1B" w:rsidRPr="00A03B1B" w:rsidRDefault="00A03B1B" w:rsidP="00A03B1B">
            <w:pPr>
              <w:spacing w:after="60"/>
              <w:rPr>
                <w:i/>
                <w:sz w:val="20"/>
                <w:szCs w:val="20"/>
              </w:rPr>
            </w:pPr>
            <w:r w:rsidRPr="00A03B1B">
              <w:rPr>
                <w:i/>
                <w:sz w:val="20"/>
                <w:szCs w:val="20"/>
              </w:rPr>
              <w:t xml:space="preserve">Real-Time Reg-Down Only Market Total Amount - </w:t>
            </w:r>
            <w:r w:rsidRPr="00A03B1B">
              <w:rPr>
                <w:sz w:val="20"/>
                <w:szCs w:val="20"/>
              </w:rPr>
              <w:t>The total charge to all QSEs in Real-Time for Reg-Down only awards for each 15-minute Settlement Interval.</w:t>
            </w:r>
          </w:p>
        </w:tc>
      </w:tr>
      <w:tr w:rsidR="00A03B1B" w:rsidRPr="00A03B1B" w14:paraId="3805D2D4"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1E487E8F" w14:textId="77777777" w:rsidR="00A03B1B" w:rsidRPr="00A03B1B" w:rsidRDefault="00A03B1B" w:rsidP="00A03B1B">
            <w:pPr>
              <w:spacing w:after="60"/>
              <w:rPr>
                <w:sz w:val="20"/>
                <w:szCs w:val="20"/>
              </w:rPr>
            </w:pPr>
            <w:r w:rsidRPr="00A03B1B">
              <w:rPr>
                <w:sz w:val="20"/>
                <w:szCs w:val="20"/>
              </w:rPr>
              <w:t xml:space="preserve">RTRDTOAMT </w:t>
            </w:r>
            <w:r w:rsidRPr="00A03B1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E2BFBBB"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8650F39" w14:textId="77777777" w:rsidR="00A03B1B" w:rsidRPr="00A03B1B" w:rsidRDefault="00A03B1B" w:rsidP="00A03B1B">
            <w:pPr>
              <w:spacing w:after="60"/>
              <w:rPr>
                <w:i/>
                <w:sz w:val="20"/>
                <w:szCs w:val="20"/>
              </w:rPr>
            </w:pPr>
            <w:r w:rsidRPr="00A03B1B">
              <w:rPr>
                <w:i/>
                <w:sz w:val="20"/>
                <w:szCs w:val="20"/>
              </w:rPr>
              <w:t>Real-Time Reg-Down Trade Overage Amount for the QSE</w:t>
            </w:r>
            <w:r w:rsidRPr="00A03B1B">
              <w:rPr>
                <w:sz w:val="20"/>
                <w:szCs w:val="20"/>
              </w:rPr>
              <w:t xml:space="preserve">— The total charge to QSE </w:t>
            </w:r>
            <w:r w:rsidRPr="00A03B1B">
              <w:rPr>
                <w:i/>
                <w:sz w:val="20"/>
                <w:szCs w:val="20"/>
              </w:rPr>
              <w:t>q</w:t>
            </w:r>
            <w:r w:rsidRPr="00A03B1B">
              <w:rPr>
                <w:sz w:val="20"/>
                <w:szCs w:val="20"/>
              </w:rPr>
              <w:t xml:space="preserve"> in Real-Time for Reg-Down trade overages for each 15-minute Settlement Interval.</w:t>
            </w:r>
          </w:p>
        </w:tc>
      </w:tr>
      <w:tr w:rsidR="00A03B1B" w:rsidRPr="00A03B1B" w14:paraId="6CBD9BBF"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5275CFAE" w14:textId="77777777" w:rsidR="00A03B1B" w:rsidRPr="00A03B1B" w:rsidRDefault="00A03B1B" w:rsidP="00A03B1B">
            <w:pPr>
              <w:spacing w:after="60"/>
              <w:rPr>
                <w:sz w:val="20"/>
                <w:szCs w:val="20"/>
              </w:rPr>
            </w:pPr>
            <w:r w:rsidRPr="00A03B1B">
              <w:rPr>
                <w:sz w:val="20"/>
                <w:szCs w:val="20"/>
              </w:rPr>
              <w:t>RTRDOAMTTOT</w:t>
            </w:r>
          </w:p>
        </w:tc>
        <w:tc>
          <w:tcPr>
            <w:tcW w:w="675" w:type="pct"/>
            <w:tcBorders>
              <w:top w:val="single" w:sz="4" w:space="0" w:color="auto"/>
              <w:left w:val="single" w:sz="4" w:space="0" w:color="auto"/>
              <w:bottom w:val="single" w:sz="4" w:space="0" w:color="auto"/>
              <w:right w:val="single" w:sz="4" w:space="0" w:color="auto"/>
            </w:tcBorders>
            <w:hideMark/>
          </w:tcPr>
          <w:p w14:paraId="0CAD16B0"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74C148F" w14:textId="77777777" w:rsidR="00A03B1B" w:rsidRPr="00A03B1B" w:rsidRDefault="00A03B1B" w:rsidP="00A03B1B">
            <w:pPr>
              <w:spacing w:after="60"/>
              <w:rPr>
                <w:i/>
                <w:sz w:val="20"/>
                <w:szCs w:val="20"/>
              </w:rPr>
            </w:pPr>
            <w:r w:rsidRPr="00A03B1B">
              <w:rPr>
                <w:i/>
                <w:sz w:val="20"/>
                <w:szCs w:val="20"/>
              </w:rPr>
              <w:t xml:space="preserve">Real-Time Reg-Down Trade Overage Total Amount </w:t>
            </w:r>
            <w:r w:rsidRPr="00A03B1B">
              <w:rPr>
                <w:sz w:val="20"/>
                <w:szCs w:val="20"/>
              </w:rPr>
              <w:t>— The total charge to all QSEs for Real-Time Reg-Down trade overages for each 15-minute Settlement Interval.</w:t>
            </w:r>
          </w:p>
        </w:tc>
      </w:tr>
      <w:tr w:rsidR="00A03B1B" w:rsidRPr="00A03B1B" w14:paraId="6AAB5019"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410CDA82" w14:textId="77777777" w:rsidR="00A03B1B" w:rsidRPr="00A03B1B" w:rsidRDefault="00A03B1B" w:rsidP="00A03B1B">
            <w:pPr>
              <w:spacing w:after="60"/>
              <w:rPr>
                <w:sz w:val="20"/>
                <w:szCs w:val="20"/>
              </w:rPr>
            </w:pPr>
            <w:r w:rsidRPr="00A03B1B">
              <w:rPr>
                <w:sz w:val="20"/>
                <w:szCs w:val="20"/>
              </w:rPr>
              <w:t>LRS</w:t>
            </w:r>
            <w:r w:rsidRPr="00A03B1B">
              <w:rPr>
                <w:sz w:val="20"/>
                <w:szCs w:val="20"/>
                <w:vertAlign w:val="subscript"/>
              </w:rPr>
              <w:t xml:space="preserve"> </w:t>
            </w:r>
            <w:r w:rsidRPr="00A03B1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5278B43" w14:textId="77777777" w:rsidR="00A03B1B" w:rsidRPr="00A03B1B" w:rsidRDefault="00A03B1B" w:rsidP="00A03B1B">
            <w:pPr>
              <w:spacing w:after="60"/>
              <w:rPr>
                <w:sz w:val="20"/>
                <w:szCs w:val="20"/>
              </w:rPr>
            </w:pPr>
            <w:r w:rsidRPr="00A03B1B">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7916619A" w14:textId="77777777" w:rsidR="00A03B1B" w:rsidRPr="00A03B1B" w:rsidRDefault="00A03B1B" w:rsidP="00A03B1B">
            <w:pPr>
              <w:spacing w:after="60"/>
              <w:rPr>
                <w:i/>
                <w:sz w:val="20"/>
                <w:szCs w:val="20"/>
              </w:rPr>
            </w:pPr>
            <w:r w:rsidRPr="00A03B1B">
              <w:rPr>
                <w:i/>
                <w:sz w:val="20"/>
                <w:szCs w:val="20"/>
              </w:rPr>
              <w:t>Load Ratio Share per QSE</w:t>
            </w:r>
            <w:r w:rsidRPr="00A03B1B">
              <w:rPr>
                <w:sz w:val="20"/>
                <w:szCs w:val="20"/>
              </w:rPr>
              <w:t xml:space="preserve">—The LRS as defined in Section 6.6.2.2 for QSE </w:t>
            </w:r>
            <w:r w:rsidRPr="00A03B1B">
              <w:rPr>
                <w:i/>
                <w:sz w:val="20"/>
                <w:szCs w:val="20"/>
              </w:rPr>
              <w:t>q</w:t>
            </w:r>
            <w:r w:rsidRPr="00A03B1B">
              <w:rPr>
                <w:sz w:val="20"/>
                <w:szCs w:val="20"/>
              </w:rPr>
              <w:t xml:space="preserve"> for the 15-minute Settlement Interval.</w:t>
            </w:r>
          </w:p>
        </w:tc>
      </w:tr>
      <w:tr w:rsidR="00A03B1B" w:rsidRPr="00A03B1B" w14:paraId="121861C3"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492CB25D" w14:textId="77777777" w:rsidR="00A03B1B" w:rsidRPr="00A03B1B" w:rsidRDefault="00A03B1B" w:rsidP="00A03B1B">
            <w:pPr>
              <w:spacing w:after="60"/>
              <w:rPr>
                <w:sz w:val="20"/>
                <w:szCs w:val="20"/>
              </w:rPr>
            </w:pPr>
            <w:r w:rsidRPr="00A03B1B">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52C3671C" w14:textId="77777777" w:rsidR="00A03B1B" w:rsidRPr="00A03B1B" w:rsidRDefault="00A03B1B" w:rsidP="00A03B1B">
            <w:pPr>
              <w:spacing w:after="60"/>
              <w:rPr>
                <w:sz w:val="20"/>
                <w:szCs w:val="20"/>
              </w:rPr>
            </w:pPr>
            <w:r w:rsidRPr="00A03B1B">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2D578865" w14:textId="77777777" w:rsidR="00A03B1B" w:rsidRPr="00A03B1B" w:rsidRDefault="00A03B1B" w:rsidP="00A03B1B">
            <w:pPr>
              <w:spacing w:after="60"/>
              <w:rPr>
                <w:i/>
                <w:sz w:val="20"/>
                <w:szCs w:val="20"/>
              </w:rPr>
            </w:pPr>
            <w:r w:rsidRPr="00A03B1B">
              <w:rPr>
                <w:sz w:val="20"/>
                <w:szCs w:val="20"/>
              </w:rPr>
              <w:t>A QSE.</w:t>
            </w:r>
          </w:p>
        </w:tc>
      </w:tr>
    </w:tbl>
    <w:p w14:paraId="4C6B2BDD" w14:textId="77777777" w:rsidR="00A03B1B" w:rsidRPr="00A03B1B" w:rsidRDefault="00A03B1B" w:rsidP="00A03B1B">
      <w:pPr>
        <w:spacing w:before="240" w:after="240"/>
        <w:ind w:left="1440" w:hanging="720"/>
        <w:rPr>
          <w:iCs/>
          <w:szCs w:val="20"/>
        </w:rPr>
      </w:pPr>
      <w:r w:rsidRPr="00A03B1B">
        <w:rPr>
          <w:iCs/>
          <w:szCs w:val="20"/>
        </w:rPr>
        <w:t xml:space="preserve"> (c)         For Responsive Reserve (RRS):</w:t>
      </w:r>
    </w:p>
    <w:p w14:paraId="467E95B3" w14:textId="77777777" w:rsidR="00A03B1B" w:rsidRPr="00A03B1B" w:rsidRDefault="00A03B1B" w:rsidP="00A03B1B">
      <w:pPr>
        <w:spacing w:before="240"/>
        <w:ind w:left="1440" w:hanging="720"/>
        <w:rPr>
          <w:szCs w:val="20"/>
        </w:rPr>
      </w:pPr>
      <w:r w:rsidRPr="00A03B1B">
        <w:rPr>
          <w:szCs w:val="20"/>
        </w:rPr>
        <w:t xml:space="preserve">LARTRRAMT </w:t>
      </w:r>
      <w:r w:rsidRPr="00A03B1B">
        <w:rPr>
          <w:i/>
          <w:szCs w:val="20"/>
          <w:vertAlign w:val="subscript"/>
        </w:rPr>
        <w:t>q</w:t>
      </w:r>
      <w:r w:rsidRPr="00A03B1B">
        <w:rPr>
          <w:szCs w:val="20"/>
        </w:rPr>
        <w:t xml:space="preserve"> =</w:t>
      </w:r>
      <w:r w:rsidRPr="00A03B1B">
        <w:rPr>
          <w:szCs w:val="20"/>
        </w:rPr>
        <w:tab/>
        <w:t>(-1)</w:t>
      </w:r>
      <w:r w:rsidRPr="00A03B1B">
        <w:rPr>
          <w:b/>
          <w:szCs w:val="20"/>
        </w:rPr>
        <w:t xml:space="preserve"> * (</w:t>
      </w:r>
      <w:r w:rsidRPr="00A03B1B">
        <w:rPr>
          <w:szCs w:val="20"/>
        </w:rPr>
        <w:t xml:space="preserve">RTRRIMBAMTTOT + RTRROAMTTOT + </w:t>
      </w:r>
    </w:p>
    <w:p w14:paraId="0141DAC2" w14:textId="77777777" w:rsidR="00A03B1B" w:rsidRPr="00A03B1B" w:rsidRDefault="00A03B1B" w:rsidP="00A03B1B">
      <w:pPr>
        <w:spacing w:after="240"/>
        <w:ind w:left="2160" w:firstLine="720"/>
        <w:rPr>
          <w:i/>
          <w:szCs w:val="20"/>
          <w:vertAlign w:val="subscript"/>
        </w:rPr>
      </w:pPr>
      <w:r w:rsidRPr="00A03B1B">
        <w:rPr>
          <w:szCs w:val="20"/>
        </w:rPr>
        <w:t xml:space="preserve">RTRRTOAMTTOT) * LRS </w:t>
      </w:r>
      <w:r w:rsidRPr="00A03B1B">
        <w:rPr>
          <w:i/>
          <w:szCs w:val="20"/>
          <w:vertAlign w:val="subscript"/>
        </w:rPr>
        <w:t>q</w:t>
      </w:r>
    </w:p>
    <w:p w14:paraId="5671F913" w14:textId="77777777" w:rsidR="00A03B1B" w:rsidRPr="00A03B1B" w:rsidRDefault="00A03B1B" w:rsidP="00A03B1B">
      <w:pPr>
        <w:spacing w:before="240"/>
        <w:ind w:left="1440" w:hanging="720"/>
        <w:rPr>
          <w:szCs w:val="20"/>
        </w:rPr>
      </w:pPr>
      <w:r w:rsidRPr="00A03B1B">
        <w:rPr>
          <w:szCs w:val="20"/>
        </w:rPr>
        <w:t>Where:</w:t>
      </w:r>
    </w:p>
    <w:p w14:paraId="6D6D3B5F" w14:textId="5A2C58AE" w:rsidR="00A03B1B" w:rsidRPr="00A03B1B" w:rsidRDefault="00A03B1B" w:rsidP="00A03B1B">
      <w:pPr>
        <w:spacing w:after="240"/>
        <w:ind w:left="1440" w:hanging="720"/>
        <w:rPr>
          <w:szCs w:val="20"/>
        </w:rPr>
      </w:pPr>
      <w:r w:rsidRPr="00A03B1B">
        <w:rPr>
          <w:szCs w:val="20"/>
        </w:rPr>
        <w:t xml:space="preserve">RTRRIMBAMTTOT = </w:t>
      </w:r>
      <w:r w:rsidRPr="00A03B1B">
        <w:rPr>
          <w:noProof/>
          <w:szCs w:val="20"/>
        </w:rPr>
        <w:drawing>
          <wp:inline distT="0" distB="0" distL="0" distR="0" wp14:anchorId="13B2282B" wp14:editId="5CF2657D">
            <wp:extent cx="144780" cy="289560"/>
            <wp:effectExtent l="0" t="0" r="0" b="0"/>
            <wp:docPr id="10658" name="Picture 915918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5918404"/>
                    <pic:cNvPicPr>
                      <a:picLocks noChangeAspect="1" noChangeArrowheads="1"/>
                    </pic:cNvPicPr>
                  </pic:nvPicPr>
                  <pic:blipFill>
                    <a:blip r:embed="rId162">
                      <a:extLst>
                        <a:ext uri="{28A0092B-C50C-407E-A947-70E740481C1C}">
                          <a14:useLocalDpi xmlns:a14="http://schemas.microsoft.com/office/drawing/2010/main" val="0"/>
                        </a:ext>
                      </a:extLst>
                    </a:blip>
                    <a:srcRect/>
                    <a:stretch>
                      <a:fillRect/>
                    </a:stretch>
                  </pic:blipFill>
                  <pic:spPr bwMode="auto">
                    <a:xfrm>
                      <a:off x="0" y="0"/>
                      <a:ext cx="144780" cy="289560"/>
                    </a:xfrm>
                    <a:prstGeom prst="rect">
                      <a:avLst/>
                    </a:prstGeom>
                    <a:noFill/>
                    <a:ln>
                      <a:noFill/>
                    </a:ln>
                  </pic:spPr>
                </pic:pic>
              </a:graphicData>
            </a:graphic>
          </wp:inline>
        </w:drawing>
      </w:r>
      <w:r w:rsidRPr="00A03B1B">
        <w:rPr>
          <w:szCs w:val="20"/>
        </w:rPr>
        <w:t xml:space="preserve"> (RTRRIMBAMT </w:t>
      </w:r>
      <w:r w:rsidRPr="00A03B1B">
        <w:rPr>
          <w:i/>
          <w:szCs w:val="20"/>
          <w:vertAlign w:val="subscript"/>
        </w:rPr>
        <w:t>q</w:t>
      </w:r>
      <w:r w:rsidRPr="00A03B1B">
        <w:rPr>
          <w:szCs w:val="20"/>
        </w:rPr>
        <w:t>)</w:t>
      </w:r>
    </w:p>
    <w:p w14:paraId="128B9F47" w14:textId="41CD040C" w:rsidR="00A03B1B" w:rsidRPr="00A03B1B" w:rsidRDefault="00A03B1B" w:rsidP="00A03B1B">
      <w:pPr>
        <w:spacing w:after="240"/>
        <w:ind w:left="1440" w:hanging="720"/>
        <w:rPr>
          <w:szCs w:val="20"/>
        </w:rPr>
      </w:pPr>
      <w:r w:rsidRPr="00A03B1B">
        <w:rPr>
          <w:szCs w:val="20"/>
        </w:rPr>
        <w:t xml:space="preserve">RTRROAMTTOT = </w:t>
      </w:r>
      <w:r w:rsidRPr="00A03B1B">
        <w:rPr>
          <w:noProof/>
          <w:szCs w:val="20"/>
        </w:rPr>
        <w:drawing>
          <wp:inline distT="0" distB="0" distL="0" distR="0" wp14:anchorId="43EB4751" wp14:editId="3ED9BA4D">
            <wp:extent cx="144780" cy="289560"/>
            <wp:effectExtent l="0" t="0" r="0" b="0"/>
            <wp:docPr id="10657" name="Picture 1844790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4790714"/>
                    <pic:cNvPicPr>
                      <a:picLocks noChangeAspect="1" noChangeArrowheads="1"/>
                    </pic:cNvPicPr>
                  </pic:nvPicPr>
                  <pic:blipFill>
                    <a:blip r:embed="rId162">
                      <a:extLst>
                        <a:ext uri="{28A0092B-C50C-407E-A947-70E740481C1C}">
                          <a14:useLocalDpi xmlns:a14="http://schemas.microsoft.com/office/drawing/2010/main" val="0"/>
                        </a:ext>
                      </a:extLst>
                    </a:blip>
                    <a:srcRect/>
                    <a:stretch>
                      <a:fillRect/>
                    </a:stretch>
                  </pic:blipFill>
                  <pic:spPr bwMode="auto">
                    <a:xfrm>
                      <a:off x="0" y="0"/>
                      <a:ext cx="144780" cy="289560"/>
                    </a:xfrm>
                    <a:prstGeom prst="rect">
                      <a:avLst/>
                    </a:prstGeom>
                    <a:noFill/>
                    <a:ln>
                      <a:noFill/>
                    </a:ln>
                  </pic:spPr>
                </pic:pic>
              </a:graphicData>
            </a:graphic>
          </wp:inline>
        </w:drawing>
      </w:r>
      <w:r w:rsidRPr="00A03B1B">
        <w:rPr>
          <w:szCs w:val="20"/>
        </w:rPr>
        <w:t xml:space="preserve"> (RTRROAMT </w:t>
      </w:r>
      <w:r w:rsidRPr="00A03B1B">
        <w:rPr>
          <w:i/>
          <w:szCs w:val="20"/>
          <w:vertAlign w:val="subscript"/>
        </w:rPr>
        <w:t>q</w:t>
      </w:r>
      <w:r w:rsidRPr="00A03B1B">
        <w:rPr>
          <w:szCs w:val="20"/>
        </w:rPr>
        <w:t>)</w:t>
      </w:r>
    </w:p>
    <w:p w14:paraId="116A32B3" w14:textId="5BA14071" w:rsidR="00A03B1B" w:rsidRPr="00A03B1B" w:rsidRDefault="00A03B1B" w:rsidP="00A03B1B">
      <w:pPr>
        <w:spacing w:after="240"/>
        <w:ind w:left="1440" w:hanging="720"/>
        <w:rPr>
          <w:szCs w:val="20"/>
        </w:rPr>
      </w:pPr>
      <w:r w:rsidRPr="00A03B1B">
        <w:rPr>
          <w:szCs w:val="20"/>
        </w:rPr>
        <w:t xml:space="preserve">RTRRTOAMTTOT = </w:t>
      </w:r>
      <w:r w:rsidRPr="00A03B1B">
        <w:rPr>
          <w:noProof/>
          <w:szCs w:val="20"/>
        </w:rPr>
        <w:drawing>
          <wp:inline distT="0" distB="0" distL="0" distR="0" wp14:anchorId="5018E947" wp14:editId="5B8D6D26">
            <wp:extent cx="144780" cy="289560"/>
            <wp:effectExtent l="0" t="0" r="0" b="0"/>
            <wp:docPr id="10656" name="Picture 1910368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0368481"/>
                    <pic:cNvPicPr>
                      <a:picLocks noChangeAspect="1" noChangeArrowheads="1"/>
                    </pic:cNvPicPr>
                  </pic:nvPicPr>
                  <pic:blipFill>
                    <a:blip r:embed="rId162">
                      <a:extLst>
                        <a:ext uri="{28A0092B-C50C-407E-A947-70E740481C1C}">
                          <a14:useLocalDpi xmlns:a14="http://schemas.microsoft.com/office/drawing/2010/main" val="0"/>
                        </a:ext>
                      </a:extLst>
                    </a:blip>
                    <a:srcRect/>
                    <a:stretch>
                      <a:fillRect/>
                    </a:stretch>
                  </pic:blipFill>
                  <pic:spPr bwMode="auto">
                    <a:xfrm>
                      <a:off x="0" y="0"/>
                      <a:ext cx="144780" cy="289560"/>
                    </a:xfrm>
                    <a:prstGeom prst="rect">
                      <a:avLst/>
                    </a:prstGeom>
                    <a:noFill/>
                    <a:ln>
                      <a:noFill/>
                    </a:ln>
                  </pic:spPr>
                </pic:pic>
              </a:graphicData>
            </a:graphic>
          </wp:inline>
        </w:drawing>
      </w:r>
      <w:r w:rsidRPr="00A03B1B">
        <w:rPr>
          <w:szCs w:val="20"/>
        </w:rPr>
        <w:t xml:space="preserve"> (RTRRTOAMT </w:t>
      </w:r>
      <w:r w:rsidRPr="00A03B1B">
        <w:rPr>
          <w:i/>
          <w:szCs w:val="20"/>
          <w:vertAlign w:val="subscript"/>
        </w:rPr>
        <w:t>q</w:t>
      </w:r>
      <w:r w:rsidRPr="00A03B1B">
        <w:rPr>
          <w:szCs w:val="20"/>
        </w:rPr>
        <w:t>)</w:t>
      </w:r>
    </w:p>
    <w:p w14:paraId="3227B094" w14:textId="77777777" w:rsidR="00A03B1B" w:rsidRPr="00A03B1B" w:rsidRDefault="00A03B1B" w:rsidP="00A03B1B">
      <w:r w:rsidRPr="00A03B1B">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A03B1B" w:rsidRPr="00A03B1B" w14:paraId="7A002661" w14:textId="77777777" w:rsidTr="00B31BB1">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37ADF668" w14:textId="77777777" w:rsidR="00A03B1B" w:rsidRPr="00A03B1B" w:rsidRDefault="00A03B1B" w:rsidP="00A03B1B">
            <w:pPr>
              <w:spacing w:after="120"/>
              <w:rPr>
                <w:b/>
                <w:iCs/>
                <w:sz w:val="20"/>
                <w:szCs w:val="20"/>
              </w:rPr>
            </w:pPr>
            <w:r w:rsidRPr="00A03B1B">
              <w:rPr>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27D2C90D" w14:textId="77777777" w:rsidR="00A03B1B" w:rsidRPr="00A03B1B" w:rsidRDefault="00A03B1B" w:rsidP="00A03B1B">
            <w:pPr>
              <w:spacing w:after="120"/>
              <w:rPr>
                <w:b/>
                <w:iCs/>
                <w:sz w:val="20"/>
                <w:szCs w:val="20"/>
              </w:rPr>
            </w:pPr>
            <w:r w:rsidRPr="00A03B1B">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5C77C652" w14:textId="77777777" w:rsidR="00A03B1B" w:rsidRPr="00A03B1B" w:rsidRDefault="00A03B1B" w:rsidP="00A03B1B">
            <w:pPr>
              <w:spacing w:after="120"/>
              <w:rPr>
                <w:b/>
                <w:iCs/>
                <w:sz w:val="20"/>
                <w:szCs w:val="20"/>
              </w:rPr>
            </w:pPr>
            <w:r w:rsidRPr="00A03B1B">
              <w:rPr>
                <w:b/>
                <w:iCs/>
                <w:sz w:val="20"/>
                <w:szCs w:val="20"/>
              </w:rPr>
              <w:t>Description</w:t>
            </w:r>
          </w:p>
        </w:tc>
      </w:tr>
      <w:tr w:rsidR="00A03B1B" w:rsidRPr="00A03B1B" w14:paraId="786CCD1C"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72CD5B56" w14:textId="77777777" w:rsidR="00A03B1B" w:rsidRPr="00A03B1B" w:rsidRDefault="00A03B1B" w:rsidP="00A03B1B">
            <w:pPr>
              <w:spacing w:after="60"/>
              <w:rPr>
                <w:sz w:val="20"/>
                <w:szCs w:val="20"/>
              </w:rPr>
            </w:pPr>
            <w:r w:rsidRPr="00A03B1B">
              <w:rPr>
                <w:sz w:val="20"/>
                <w:szCs w:val="20"/>
              </w:rPr>
              <w:t xml:space="preserve">LARTRRAMT </w:t>
            </w:r>
            <w:r w:rsidRPr="00A03B1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B35D512"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B3C03DB" w14:textId="77777777" w:rsidR="00A03B1B" w:rsidRPr="00A03B1B" w:rsidRDefault="00A03B1B" w:rsidP="00A03B1B">
            <w:pPr>
              <w:spacing w:after="60"/>
              <w:rPr>
                <w:i/>
                <w:sz w:val="20"/>
                <w:szCs w:val="20"/>
              </w:rPr>
            </w:pPr>
            <w:r w:rsidRPr="00A03B1B">
              <w:rPr>
                <w:i/>
                <w:sz w:val="20"/>
                <w:szCs w:val="20"/>
              </w:rPr>
              <w:t>Load-Allocated Real-Time Responsive Reserve Amount for the QSE</w:t>
            </w:r>
            <w:r w:rsidRPr="00A03B1B">
              <w:rPr>
                <w:sz w:val="20"/>
                <w:szCs w:val="20"/>
              </w:rPr>
              <w:t xml:space="preserve"> </w:t>
            </w:r>
            <w:r w:rsidRPr="00A03B1B">
              <w:rPr>
                <w:sz w:val="20"/>
                <w:szCs w:val="20"/>
              </w:rPr>
              <w:sym w:font="Symbol" w:char="F0BE"/>
            </w:r>
            <w:r w:rsidRPr="00A03B1B">
              <w:rPr>
                <w:sz w:val="20"/>
                <w:szCs w:val="20"/>
              </w:rPr>
              <w:t xml:space="preserve"> The QSE’s share of the total Real-Time RRS amount for the 15-minute Settlement Interval.</w:t>
            </w:r>
          </w:p>
        </w:tc>
      </w:tr>
      <w:tr w:rsidR="00A03B1B" w:rsidRPr="00A03B1B" w14:paraId="6BCD717F"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0105A263" w14:textId="77777777" w:rsidR="00A03B1B" w:rsidRPr="00A03B1B" w:rsidRDefault="00A03B1B" w:rsidP="00A03B1B">
            <w:pPr>
              <w:spacing w:after="60"/>
              <w:rPr>
                <w:sz w:val="20"/>
                <w:szCs w:val="20"/>
              </w:rPr>
            </w:pPr>
            <w:r w:rsidRPr="00A03B1B">
              <w:rPr>
                <w:sz w:val="20"/>
                <w:szCs w:val="20"/>
              </w:rPr>
              <w:t xml:space="preserve">RTRRIMBAMT </w:t>
            </w:r>
            <w:r w:rsidRPr="00A03B1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0336324"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E6F383D" w14:textId="77777777" w:rsidR="00A03B1B" w:rsidRPr="00A03B1B" w:rsidRDefault="00A03B1B" w:rsidP="00A03B1B">
            <w:pPr>
              <w:spacing w:after="60"/>
              <w:rPr>
                <w:i/>
                <w:sz w:val="20"/>
                <w:szCs w:val="20"/>
              </w:rPr>
            </w:pPr>
            <w:r w:rsidRPr="00A03B1B">
              <w:rPr>
                <w:i/>
                <w:sz w:val="20"/>
                <w:szCs w:val="20"/>
              </w:rPr>
              <w:t xml:space="preserve">Real-Time Responsive Reserve Imbalance Amount for the QSE - </w:t>
            </w:r>
            <w:r w:rsidRPr="00A03B1B">
              <w:rPr>
                <w:sz w:val="20"/>
                <w:szCs w:val="20"/>
              </w:rPr>
              <w:t xml:space="preserve">The total payment or charge to QSE </w:t>
            </w:r>
            <w:r w:rsidRPr="00A03B1B">
              <w:rPr>
                <w:i/>
                <w:sz w:val="20"/>
                <w:szCs w:val="20"/>
              </w:rPr>
              <w:t>q</w:t>
            </w:r>
            <w:r w:rsidRPr="00A03B1B">
              <w:rPr>
                <w:sz w:val="20"/>
                <w:szCs w:val="20"/>
              </w:rPr>
              <w:t xml:space="preserve"> for the Real-Time RRS imbalance for each 15-minute Settlement Interval.</w:t>
            </w:r>
          </w:p>
        </w:tc>
      </w:tr>
      <w:tr w:rsidR="00A03B1B" w:rsidRPr="00A03B1B" w14:paraId="6F6CAF02"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43880036" w14:textId="77777777" w:rsidR="00A03B1B" w:rsidRPr="00A03B1B" w:rsidRDefault="00A03B1B" w:rsidP="00A03B1B">
            <w:pPr>
              <w:spacing w:after="60"/>
              <w:rPr>
                <w:sz w:val="20"/>
                <w:szCs w:val="20"/>
              </w:rPr>
            </w:pPr>
            <w:r w:rsidRPr="00A03B1B">
              <w:rPr>
                <w:sz w:val="20"/>
                <w:szCs w:val="20"/>
              </w:rPr>
              <w:lastRenderedPageBreak/>
              <w:t xml:space="preserve">RTRROAMT </w:t>
            </w:r>
            <w:r w:rsidRPr="00A03B1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37CE0D2"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8C9C3E2" w14:textId="77777777" w:rsidR="00A03B1B" w:rsidRPr="00A03B1B" w:rsidRDefault="00A03B1B" w:rsidP="00A03B1B">
            <w:pPr>
              <w:spacing w:after="60"/>
              <w:rPr>
                <w:i/>
                <w:sz w:val="20"/>
                <w:szCs w:val="20"/>
              </w:rPr>
            </w:pPr>
            <w:r w:rsidRPr="00A03B1B">
              <w:rPr>
                <w:i/>
                <w:sz w:val="20"/>
                <w:szCs w:val="20"/>
              </w:rPr>
              <w:t>Real-Time Responsive Reserve Only Amount for the QSE</w:t>
            </w:r>
            <w:r w:rsidRPr="00A03B1B">
              <w:rPr>
                <w:sz w:val="20"/>
                <w:szCs w:val="20"/>
              </w:rPr>
              <w:t xml:space="preserve">— The total charge to QSE </w:t>
            </w:r>
            <w:r w:rsidRPr="00A03B1B">
              <w:rPr>
                <w:i/>
                <w:sz w:val="20"/>
                <w:szCs w:val="20"/>
              </w:rPr>
              <w:t>q</w:t>
            </w:r>
            <w:r w:rsidRPr="00A03B1B">
              <w:rPr>
                <w:sz w:val="20"/>
                <w:szCs w:val="20"/>
              </w:rPr>
              <w:t xml:space="preserve"> in Real-Time for RRS only awards for each 15-minute Settlement Interval.</w:t>
            </w:r>
          </w:p>
        </w:tc>
      </w:tr>
      <w:tr w:rsidR="00A03B1B" w:rsidRPr="00A03B1B" w14:paraId="3A92C47A"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3782CDF2" w14:textId="77777777" w:rsidR="00A03B1B" w:rsidRPr="00A03B1B" w:rsidRDefault="00A03B1B" w:rsidP="00A03B1B">
            <w:pPr>
              <w:spacing w:after="60"/>
              <w:rPr>
                <w:sz w:val="20"/>
                <w:szCs w:val="20"/>
              </w:rPr>
            </w:pPr>
            <w:r w:rsidRPr="00A03B1B">
              <w:rPr>
                <w:sz w:val="20"/>
                <w:szCs w:val="20"/>
              </w:rPr>
              <w:t>RTRRIMBAMTTOT</w:t>
            </w:r>
          </w:p>
        </w:tc>
        <w:tc>
          <w:tcPr>
            <w:tcW w:w="675" w:type="pct"/>
            <w:tcBorders>
              <w:top w:val="single" w:sz="4" w:space="0" w:color="auto"/>
              <w:left w:val="single" w:sz="4" w:space="0" w:color="auto"/>
              <w:bottom w:val="single" w:sz="4" w:space="0" w:color="auto"/>
              <w:right w:val="single" w:sz="4" w:space="0" w:color="auto"/>
            </w:tcBorders>
            <w:hideMark/>
          </w:tcPr>
          <w:p w14:paraId="30239E3F"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17AAEDA" w14:textId="77777777" w:rsidR="00A03B1B" w:rsidRPr="00A03B1B" w:rsidRDefault="00A03B1B" w:rsidP="00A03B1B">
            <w:pPr>
              <w:spacing w:after="60"/>
              <w:rPr>
                <w:i/>
                <w:sz w:val="20"/>
                <w:szCs w:val="20"/>
              </w:rPr>
            </w:pPr>
            <w:r w:rsidRPr="00A03B1B">
              <w:rPr>
                <w:i/>
                <w:sz w:val="20"/>
                <w:szCs w:val="20"/>
              </w:rPr>
              <w:t xml:space="preserve">Real-Time Responsive Reserve Imbalance Market Total Amount - </w:t>
            </w:r>
            <w:r w:rsidRPr="00A03B1B">
              <w:rPr>
                <w:sz w:val="20"/>
                <w:szCs w:val="20"/>
              </w:rPr>
              <w:t>The total payment or charge to all QSEs for the Real-Time RRS imbalance for each 15-minute Settlement Interval.</w:t>
            </w:r>
          </w:p>
        </w:tc>
      </w:tr>
      <w:tr w:rsidR="00A03B1B" w:rsidRPr="00A03B1B" w14:paraId="7C29A089"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2B8849A6" w14:textId="77777777" w:rsidR="00A03B1B" w:rsidRPr="00A03B1B" w:rsidRDefault="00A03B1B" w:rsidP="00A03B1B">
            <w:pPr>
              <w:spacing w:after="60"/>
              <w:rPr>
                <w:sz w:val="20"/>
                <w:szCs w:val="20"/>
              </w:rPr>
            </w:pPr>
            <w:r w:rsidRPr="00A03B1B">
              <w:rPr>
                <w:sz w:val="20"/>
                <w:szCs w:val="20"/>
              </w:rPr>
              <w:t>RTRROAMTTOT</w:t>
            </w:r>
          </w:p>
        </w:tc>
        <w:tc>
          <w:tcPr>
            <w:tcW w:w="675" w:type="pct"/>
            <w:tcBorders>
              <w:top w:val="single" w:sz="4" w:space="0" w:color="auto"/>
              <w:left w:val="single" w:sz="4" w:space="0" w:color="auto"/>
              <w:bottom w:val="single" w:sz="4" w:space="0" w:color="auto"/>
              <w:right w:val="single" w:sz="4" w:space="0" w:color="auto"/>
            </w:tcBorders>
            <w:hideMark/>
          </w:tcPr>
          <w:p w14:paraId="267E2A2A"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1246453" w14:textId="77777777" w:rsidR="00A03B1B" w:rsidRPr="00A03B1B" w:rsidRDefault="00A03B1B" w:rsidP="00A03B1B">
            <w:pPr>
              <w:spacing w:after="60"/>
              <w:rPr>
                <w:i/>
                <w:sz w:val="20"/>
                <w:szCs w:val="20"/>
              </w:rPr>
            </w:pPr>
            <w:r w:rsidRPr="00A03B1B">
              <w:rPr>
                <w:i/>
                <w:sz w:val="20"/>
                <w:szCs w:val="20"/>
              </w:rPr>
              <w:t xml:space="preserve">Real-Time Responsive Reserve Only Market Total Amount - </w:t>
            </w:r>
            <w:r w:rsidRPr="00A03B1B">
              <w:rPr>
                <w:sz w:val="20"/>
                <w:szCs w:val="20"/>
              </w:rPr>
              <w:t>The total charge to all QSEs in Real-Time for RRS only awards for each 15-minute Settlement Interval.</w:t>
            </w:r>
          </w:p>
        </w:tc>
      </w:tr>
      <w:tr w:rsidR="00A03B1B" w:rsidRPr="00A03B1B" w14:paraId="2CFC179D"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6400A68C" w14:textId="77777777" w:rsidR="00A03B1B" w:rsidRPr="00A03B1B" w:rsidRDefault="00A03B1B" w:rsidP="00A03B1B">
            <w:pPr>
              <w:spacing w:after="60"/>
              <w:rPr>
                <w:sz w:val="20"/>
                <w:szCs w:val="20"/>
              </w:rPr>
            </w:pPr>
            <w:r w:rsidRPr="00A03B1B">
              <w:rPr>
                <w:sz w:val="20"/>
                <w:szCs w:val="20"/>
              </w:rPr>
              <w:t xml:space="preserve">RTRRTOAMT </w:t>
            </w:r>
            <w:r w:rsidRPr="00A03B1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8022F97"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6E86874" w14:textId="77777777" w:rsidR="00A03B1B" w:rsidRPr="00A03B1B" w:rsidRDefault="00A03B1B" w:rsidP="00A03B1B">
            <w:pPr>
              <w:spacing w:after="60"/>
              <w:rPr>
                <w:i/>
                <w:sz w:val="20"/>
                <w:szCs w:val="20"/>
              </w:rPr>
            </w:pPr>
            <w:r w:rsidRPr="00A03B1B">
              <w:rPr>
                <w:i/>
                <w:sz w:val="20"/>
                <w:szCs w:val="20"/>
              </w:rPr>
              <w:t>Real-Time Responsive Reserve Trade Overage Amount for the QSE</w:t>
            </w:r>
            <w:r w:rsidRPr="00A03B1B">
              <w:rPr>
                <w:sz w:val="20"/>
                <w:szCs w:val="20"/>
              </w:rPr>
              <w:t xml:space="preserve">— The total charge to QSE </w:t>
            </w:r>
            <w:r w:rsidRPr="00A03B1B">
              <w:rPr>
                <w:i/>
                <w:sz w:val="20"/>
                <w:szCs w:val="20"/>
              </w:rPr>
              <w:t>q</w:t>
            </w:r>
            <w:r w:rsidRPr="00A03B1B">
              <w:rPr>
                <w:sz w:val="20"/>
                <w:szCs w:val="20"/>
              </w:rPr>
              <w:t xml:space="preserve"> in Real-Time for RRS trade overages for each 15-minute Settlement Interval.</w:t>
            </w:r>
          </w:p>
        </w:tc>
      </w:tr>
      <w:tr w:rsidR="00A03B1B" w:rsidRPr="00A03B1B" w14:paraId="0D29F672"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5E22A3F8" w14:textId="77777777" w:rsidR="00A03B1B" w:rsidRPr="00A03B1B" w:rsidRDefault="00A03B1B" w:rsidP="00A03B1B">
            <w:pPr>
              <w:spacing w:after="60"/>
              <w:rPr>
                <w:sz w:val="20"/>
                <w:szCs w:val="20"/>
              </w:rPr>
            </w:pPr>
            <w:r w:rsidRPr="00A03B1B">
              <w:rPr>
                <w:sz w:val="20"/>
                <w:szCs w:val="20"/>
              </w:rPr>
              <w:t>RTRROAMTTOT</w:t>
            </w:r>
          </w:p>
        </w:tc>
        <w:tc>
          <w:tcPr>
            <w:tcW w:w="675" w:type="pct"/>
            <w:tcBorders>
              <w:top w:val="single" w:sz="4" w:space="0" w:color="auto"/>
              <w:left w:val="single" w:sz="4" w:space="0" w:color="auto"/>
              <w:bottom w:val="single" w:sz="4" w:space="0" w:color="auto"/>
              <w:right w:val="single" w:sz="4" w:space="0" w:color="auto"/>
            </w:tcBorders>
            <w:hideMark/>
          </w:tcPr>
          <w:p w14:paraId="71F95B4D"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6307CA2" w14:textId="77777777" w:rsidR="00A03B1B" w:rsidRPr="00A03B1B" w:rsidRDefault="00A03B1B" w:rsidP="00A03B1B">
            <w:pPr>
              <w:spacing w:after="60"/>
              <w:rPr>
                <w:i/>
                <w:sz w:val="20"/>
                <w:szCs w:val="20"/>
              </w:rPr>
            </w:pPr>
            <w:r w:rsidRPr="00A03B1B">
              <w:rPr>
                <w:i/>
                <w:sz w:val="20"/>
                <w:szCs w:val="20"/>
              </w:rPr>
              <w:t xml:space="preserve">Real-Time Responsive Reserve Trade Overage Total Amount </w:t>
            </w:r>
            <w:r w:rsidRPr="00A03B1B">
              <w:rPr>
                <w:sz w:val="20"/>
                <w:szCs w:val="20"/>
              </w:rPr>
              <w:t>— The total charge to all QSEs for Real-Time RRS trade overages for each 15-minute Settlement Interval.</w:t>
            </w:r>
          </w:p>
        </w:tc>
      </w:tr>
      <w:tr w:rsidR="00A03B1B" w:rsidRPr="00A03B1B" w14:paraId="1F7CEB0D"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1DE0319B" w14:textId="77777777" w:rsidR="00A03B1B" w:rsidRPr="00A03B1B" w:rsidRDefault="00A03B1B" w:rsidP="00A03B1B">
            <w:pPr>
              <w:spacing w:after="60"/>
              <w:rPr>
                <w:sz w:val="20"/>
                <w:szCs w:val="20"/>
              </w:rPr>
            </w:pPr>
            <w:r w:rsidRPr="00A03B1B">
              <w:rPr>
                <w:sz w:val="20"/>
                <w:szCs w:val="20"/>
              </w:rPr>
              <w:t>LRS</w:t>
            </w:r>
            <w:r w:rsidRPr="00A03B1B">
              <w:rPr>
                <w:sz w:val="20"/>
                <w:szCs w:val="20"/>
                <w:vertAlign w:val="subscript"/>
              </w:rPr>
              <w:t xml:space="preserve"> </w:t>
            </w:r>
            <w:r w:rsidRPr="00A03B1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CDBD802" w14:textId="77777777" w:rsidR="00A03B1B" w:rsidRPr="00A03B1B" w:rsidRDefault="00A03B1B" w:rsidP="00A03B1B">
            <w:pPr>
              <w:spacing w:after="60"/>
              <w:rPr>
                <w:sz w:val="20"/>
                <w:szCs w:val="20"/>
              </w:rPr>
            </w:pPr>
            <w:r w:rsidRPr="00A03B1B">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58FA9041" w14:textId="77777777" w:rsidR="00A03B1B" w:rsidRPr="00A03B1B" w:rsidRDefault="00A03B1B" w:rsidP="00A03B1B">
            <w:pPr>
              <w:spacing w:after="60"/>
              <w:rPr>
                <w:i/>
                <w:sz w:val="20"/>
                <w:szCs w:val="20"/>
              </w:rPr>
            </w:pPr>
            <w:r w:rsidRPr="00A03B1B">
              <w:rPr>
                <w:i/>
                <w:sz w:val="20"/>
                <w:szCs w:val="20"/>
              </w:rPr>
              <w:t>Load Ratio Share per QSE</w:t>
            </w:r>
            <w:r w:rsidRPr="00A03B1B">
              <w:rPr>
                <w:sz w:val="20"/>
                <w:szCs w:val="20"/>
              </w:rPr>
              <w:t xml:space="preserve">—The LRS as defined in Section 6.6.2.2 for QSE </w:t>
            </w:r>
            <w:r w:rsidRPr="00A03B1B">
              <w:rPr>
                <w:i/>
                <w:sz w:val="20"/>
                <w:szCs w:val="20"/>
              </w:rPr>
              <w:t>q</w:t>
            </w:r>
            <w:r w:rsidRPr="00A03B1B">
              <w:rPr>
                <w:sz w:val="20"/>
                <w:szCs w:val="20"/>
              </w:rPr>
              <w:t xml:space="preserve"> for the 15-minute Settlement Interval.</w:t>
            </w:r>
          </w:p>
        </w:tc>
      </w:tr>
      <w:tr w:rsidR="00A03B1B" w:rsidRPr="00A03B1B" w14:paraId="5D15521C"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1652189C" w14:textId="77777777" w:rsidR="00A03B1B" w:rsidRPr="00A03B1B" w:rsidRDefault="00A03B1B" w:rsidP="00A03B1B">
            <w:pPr>
              <w:spacing w:after="60"/>
              <w:rPr>
                <w:sz w:val="20"/>
                <w:szCs w:val="20"/>
              </w:rPr>
            </w:pPr>
            <w:r w:rsidRPr="00A03B1B">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6686C5B4" w14:textId="77777777" w:rsidR="00A03B1B" w:rsidRPr="00A03B1B" w:rsidRDefault="00A03B1B" w:rsidP="00A03B1B">
            <w:pPr>
              <w:spacing w:after="60"/>
              <w:rPr>
                <w:sz w:val="20"/>
                <w:szCs w:val="20"/>
              </w:rPr>
            </w:pPr>
            <w:r w:rsidRPr="00A03B1B">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5B5B6A99" w14:textId="77777777" w:rsidR="00A03B1B" w:rsidRPr="00A03B1B" w:rsidRDefault="00A03B1B" w:rsidP="00A03B1B">
            <w:pPr>
              <w:spacing w:after="60"/>
              <w:rPr>
                <w:i/>
                <w:sz w:val="20"/>
                <w:szCs w:val="20"/>
              </w:rPr>
            </w:pPr>
            <w:r w:rsidRPr="00A03B1B">
              <w:rPr>
                <w:sz w:val="20"/>
                <w:szCs w:val="20"/>
              </w:rPr>
              <w:t>A QSE.</w:t>
            </w:r>
          </w:p>
        </w:tc>
      </w:tr>
    </w:tbl>
    <w:p w14:paraId="15FBF6E8" w14:textId="77777777" w:rsidR="00A03B1B" w:rsidRPr="00A03B1B" w:rsidRDefault="00A03B1B" w:rsidP="00A03B1B">
      <w:pPr>
        <w:spacing w:before="240" w:after="240"/>
        <w:ind w:left="1440" w:hanging="720"/>
        <w:rPr>
          <w:iCs/>
          <w:szCs w:val="20"/>
        </w:rPr>
      </w:pPr>
      <w:r w:rsidRPr="00A03B1B">
        <w:rPr>
          <w:iCs/>
          <w:szCs w:val="20"/>
        </w:rPr>
        <w:t>(d)         For Non-Spin:</w:t>
      </w:r>
    </w:p>
    <w:p w14:paraId="7E3BE9FC" w14:textId="77777777" w:rsidR="00A03B1B" w:rsidRPr="00A03B1B" w:rsidRDefault="00A03B1B" w:rsidP="00A03B1B">
      <w:pPr>
        <w:spacing w:before="240"/>
        <w:ind w:left="1440" w:hanging="720"/>
        <w:rPr>
          <w:iCs/>
          <w:szCs w:val="20"/>
        </w:rPr>
      </w:pPr>
      <w:r w:rsidRPr="00A03B1B">
        <w:rPr>
          <w:iCs/>
          <w:szCs w:val="20"/>
        </w:rPr>
        <w:t xml:space="preserve">LARTNSAMT </w:t>
      </w:r>
      <w:r w:rsidRPr="00A03B1B">
        <w:rPr>
          <w:i/>
          <w:iCs/>
          <w:szCs w:val="20"/>
          <w:vertAlign w:val="subscript"/>
        </w:rPr>
        <w:t>q</w:t>
      </w:r>
      <w:r w:rsidRPr="00A03B1B">
        <w:rPr>
          <w:iCs/>
          <w:szCs w:val="20"/>
        </w:rPr>
        <w:t xml:space="preserve"> =</w:t>
      </w:r>
      <w:r w:rsidRPr="00A03B1B">
        <w:rPr>
          <w:iCs/>
          <w:szCs w:val="20"/>
        </w:rPr>
        <w:tab/>
        <w:t xml:space="preserve">(-1) * (RTNSIMBAMTTOT + RTNSOAMTTOT + </w:t>
      </w:r>
    </w:p>
    <w:p w14:paraId="5B8C623B" w14:textId="77777777" w:rsidR="00A03B1B" w:rsidRPr="00A03B1B" w:rsidRDefault="00A03B1B" w:rsidP="00A03B1B">
      <w:pPr>
        <w:spacing w:after="240"/>
        <w:ind w:left="2160" w:firstLine="720"/>
        <w:rPr>
          <w:iCs/>
          <w:szCs w:val="20"/>
        </w:rPr>
      </w:pPr>
      <w:r w:rsidRPr="00A03B1B">
        <w:rPr>
          <w:iCs/>
          <w:szCs w:val="20"/>
        </w:rPr>
        <w:t xml:space="preserve">RTNSTOAMTTOT) * LRS </w:t>
      </w:r>
      <w:r w:rsidRPr="00A03B1B">
        <w:rPr>
          <w:i/>
          <w:iCs/>
          <w:szCs w:val="20"/>
          <w:vertAlign w:val="subscript"/>
        </w:rPr>
        <w:t>q</w:t>
      </w:r>
    </w:p>
    <w:p w14:paraId="33A14AAD" w14:textId="77777777" w:rsidR="00A03B1B" w:rsidRPr="00A03B1B" w:rsidRDefault="00A03B1B" w:rsidP="00A03B1B">
      <w:pPr>
        <w:spacing w:after="240"/>
        <w:ind w:left="1440" w:hanging="720"/>
        <w:rPr>
          <w:iCs/>
          <w:szCs w:val="20"/>
        </w:rPr>
      </w:pPr>
      <w:r w:rsidRPr="00A03B1B">
        <w:rPr>
          <w:iCs/>
          <w:szCs w:val="20"/>
        </w:rPr>
        <w:t>Where:</w:t>
      </w:r>
    </w:p>
    <w:p w14:paraId="4DBA8F23" w14:textId="5E03D12E" w:rsidR="00A03B1B" w:rsidRPr="00A03B1B" w:rsidRDefault="00A03B1B" w:rsidP="00A03B1B">
      <w:pPr>
        <w:spacing w:after="240"/>
        <w:ind w:left="1440" w:hanging="720"/>
        <w:rPr>
          <w:iCs/>
          <w:szCs w:val="20"/>
        </w:rPr>
      </w:pPr>
      <w:r w:rsidRPr="00A03B1B">
        <w:rPr>
          <w:iCs/>
          <w:szCs w:val="20"/>
        </w:rPr>
        <w:t xml:space="preserve">RTNSIMBAMTTOT = </w:t>
      </w:r>
      <w:r w:rsidRPr="00A03B1B">
        <w:rPr>
          <w:noProof/>
          <w:szCs w:val="20"/>
        </w:rPr>
        <w:drawing>
          <wp:inline distT="0" distB="0" distL="0" distR="0" wp14:anchorId="6D1BAA4B" wp14:editId="38097615">
            <wp:extent cx="144780" cy="289560"/>
            <wp:effectExtent l="0" t="0" r="0" b="0"/>
            <wp:docPr id="10655" name="Picture 1049833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9833463"/>
                    <pic:cNvPicPr>
                      <a:picLocks noChangeAspect="1" noChangeArrowheads="1"/>
                    </pic:cNvPicPr>
                  </pic:nvPicPr>
                  <pic:blipFill>
                    <a:blip r:embed="rId162">
                      <a:extLst>
                        <a:ext uri="{28A0092B-C50C-407E-A947-70E740481C1C}">
                          <a14:useLocalDpi xmlns:a14="http://schemas.microsoft.com/office/drawing/2010/main" val="0"/>
                        </a:ext>
                      </a:extLst>
                    </a:blip>
                    <a:srcRect/>
                    <a:stretch>
                      <a:fillRect/>
                    </a:stretch>
                  </pic:blipFill>
                  <pic:spPr bwMode="auto">
                    <a:xfrm>
                      <a:off x="0" y="0"/>
                      <a:ext cx="144780" cy="289560"/>
                    </a:xfrm>
                    <a:prstGeom prst="rect">
                      <a:avLst/>
                    </a:prstGeom>
                    <a:noFill/>
                    <a:ln>
                      <a:noFill/>
                    </a:ln>
                  </pic:spPr>
                </pic:pic>
              </a:graphicData>
            </a:graphic>
          </wp:inline>
        </w:drawing>
      </w:r>
      <w:r w:rsidRPr="00A03B1B">
        <w:rPr>
          <w:iCs/>
          <w:szCs w:val="20"/>
        </w:rPr>
        <w:t xml:space="preserve"> (RTNSIMBAMT </w:t>
      </w:r>
      <w:r w:rsidRPr="00A03B1B">
        <w:rPr>
          <w:i/>
          <w:iCs/>
          <w:szCs w:val="20"/>
          <w:vertAlign w:val="subscript"/>
        </w:rPr>
        <w:t>q</w:t>
      </w:r>
      <w:r w:rsidRPr="00A03B1B">
        <w:rPr>
          <w:iCs/>
          <w:szCs w:val="20"/>
        </w:rPr>
        <w:t>)</w:t>
      </w:r>
    </w:p>
    <w:p w14:paraId="091205B7" w14:textId="19D32E97" w:rsidR="00A03B1B" w:rsidRPr="00A03B1B" w:rsidRDefault="00A03B1B" w:rsidP="00A03B1B">
      <w:pPr>
        <w:spacing w:after="240"/>
        <w:ind w:left="1440" w:hanging="720"/>
        <w:rPr>
          <w:iCs/>
          <w:szCs w:val="20"/>
        </w:rPr>
      </w:pPr>
      <w:r w:rsidRPr="00A03B1B">
        <w:rPr>
          <w:iCs/>
          <w:szCs w:val="20"/>
        </w:rPr>
        <w:t xml:space="preserve">RTNSOAMTTOT = </w:t>
      </w:r>
      <w:r w:rsidRPr="00A03B1B">
        <w:rPr>
          <w:noProof/>
          <w:szCs w:val="20"/>
        </w:rPr>
        <w:drawing>
          <wp:inline distT="0" distB="0" distL="0" distR="0" wp14:anchorId="0BE47D7B" wp14:editId="4D99A170">
            <wp:extent cx="144780" cy="289560"/>
            <wp:effectExtent l="0" t="0" r="0" b="0"/>
            <wp:docPr id="10654" name="Picture 16204149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0414995"/>
                    <pic:cNvPicPr>
                      <a:picLocks noChangeAspect="1" noChangeArrowheads="1"/>
                    </pic:cNvPicPr>
                  </pic:nvPicPr>
                  <pic:blipFill>
                    <a:blip r:embed="rId162">
                      <a:extLst>
                        <a:ext uri="{28A0092B-C50C-407E-A947-70E740481C1C}">
                          <a14:useLocalDpi xmlns:a14="http://schemas.microsoft.com/office/drawing/2010/main" val="0"/>
                        </a:ext>
                      </a:extLst>
                    </a:blip>
                    <a:srcRect/>
                    <a:stretch>
                      <a:fillRect/>
                    </a:stretch>
                  </pic:blipFill>
                  <pic:spPr bwMode="auto">
                    <a:xfrm>
                      <a:off x="0" y="0"/>
                      <a:ext cx="144780" cy="289560"/>
                    </a:xfrm>
                    <a:prstGeom prst="rect">
                      <a:avLst/>
                    </a:prstGeom>
                    <a:noFill/>
                    <a:ln>
                      <a:noFill/>
                    </a:ln>
                  </pic:spPr>
                </pic:pic>
              </a:graphicData>
            </a:graphic>
          </wp:inline>
        </w:drawing>
      </w:r>
      <w:r w:rsidRPr="00A03B1B">
        <w:rPr>
          <w:iCs/>
          <w:szCs w:val="20"/>
        </w:rPr>
        <w:t xml:space="preserve"> (RTNSOAMT </w:t>
      </w:r>
      <w:r w:rsidRPr="00A03B1B">
        <w:rPr>
          <w:i/>
          <w:iCs/>
          <w:szCs w:val="20"/>
          <w:vertAlign w:val="subscript"/>
        </w:rPr>
        <w:t>q</w:t>
      </w:r>
      <w:r w:rsidRPr="00A03B1B">
        <w:rPr>
          <w:iCs/>
          <w:szCs w:val="20"/>
        </w:rPr>
        <w:t>)</w:t>
      </w:r>
    </w:p>
    <w:p w14:paraId="1371E259" w14:textId="686D2362" w:rsidR="00A03B1B" w:rsidRPr="00A03B1B" w:rsidRDefault="00A03B1B" w:rsidP="00A03B1B">
      <w:pPr>
        <w:spacing w:after="240"/>
        <w:ind w:left="1440" w:hanging="720"/>
        <w:rPr>
          <w:iCs/>
          <w:szCs w:val="20"/>
        </w:rPr>
      </w:pPr>
      <w:r w:rsidRPr="00A03B1B">
        <w:rPr>
          <w:iCs/>
          <w:szCs w:val="20"/>
        </w:rPr>
        <w:t xml:space="preserve">RTNSTOAMTTOT = </w:t>
      </w:r>
      <w:r w:rsidRPr="00A03B1B">
        <w:rPr>
          <w:noProof/>
          <w:szCs w:val="20"/>
        </w:rPr>
        <w:drawing>
          <wp:inline distT="0" distB="0" distL="0" distR="0" wp14:anchorId="1289262A" wp14:editId="15C602FB">
            <wp:extent cx="144780" cy="289560"/>
            <wp:effectExtent l="0" t="0" r="0" b="0"/>
            <wp:docPr id="10653" name="Picture 1651913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1913802"/>
                    <pic:cNvPicPr>
                      <a:picLocks noChangeAspect="1" noChangeArrowheads="1"/>
                    </pic:cNvPicPr>
                  </pic:nvPicPr>
                  <pic:blipFill>
                    <a:blip r:embed="rId162">
                      <a:extLst>
                        <a:ext uri="{28A0092B-C50C-407E-A947-70E740481C1C}">
                          <a14:useLocalDpi xmlns:a14="http://schemas.microsoft.com/office/drawing/2010/main" val="0"/>
                        </a:ext>
                      </a:extLst>
                    </a:blip>
                    <a:srcRect/>
                    <a:stretch>
                      <a:fillRect/>
                    </a:stretch>
                  </pic:blipFill>
                  <pic:spPr bwMode="auto">
                    <a:xfrm>
                      <a:off x="0" y="0"/>
                      <a:ext cx="144780" cy="289560"/>
                    </a:xfrm>
                    <a:prstGeom prst="rect">
                      <a:avLst/>
                    </a:prstGeom>
                    <a:noFill/>
                    <a:ln>
                      <a:noFill/>
                    </a:ln>
                  </pic:spPr>
                </pic:pic>
              </a:graphicData>
            </a:graphic>
          </wp:inline>
        </w:drawing>
      </w:r>
      <w:r w:rsidRPr="00A03B1B">
        <w:rPr>
          <w:iCs/>
          <w:szCs w:val="20"/>
        </w:rPr>
        <w:t xml:space="preserve"> (RTNSTOAMT </w:t>
      </w:r>
      <w:r w:rsidRPr="00A03B1B">
        <w:rPr>
          <w:i/>
          <w:iCs/>
          <w:szCs w:val="20"/>
          <w:vertAlign w:val="subscript"/>
        </w:rPr>
        <w:t>q</w:t>
      </w:r>
      <w:r w:rsidRPr="00A03B1B">
        <w:rPr>
          <w:iCs/>
          <w:szCs w:val="20"/>
        </w:rPr>
        <w:t>)</w:t>
      </w:r>
    </w:p>
    <w:p w14:paraId="130531E6" w14:textId="77777777" w:rsidR="00A03B1B" w:rsidRPr="00A03B1B" w:rsidRDefault="00A03B1B" w:rsidP="00A03B1B">
      <w:r w:rsidRPr="00A03B1B">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A03B1B" w:rsidRPr="00A03B1B" w14:paraId="606CFD10" w14:textId="77777777" w:rsidTr="00B31BB1">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4957F58F" w14:textId="77777777" w:rsidR="00A03B1B" w:rsidRPr="00A03B1B" w:rsidRDefault="00A03B1B" w:rsidP="00A03B1B">
            <w:pPr>
              <w:spacing w:after="120"/>
              <w:rPr>
                <w:b/>
                <w:iCs/>
                <w:sz w:val="20"/>
                <w:szCs w:val="20"/>
              </w:rPr>
            </w:pPr>
            <w:r w:rsidRPr="00A03B1B">
              <w:rPr>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4E7440D8" w14:textId="77777777" w:rsidR="00A03B1B" w:rsidRPr="00A03B1B" w:rsidRDefault="00A03B1B" w:rsidP="00A03B1B">
            <w:pPr>
              <w:spacing w:after="120"/>
              <w:rPr>
                <w:b/>
                <w:iCs/>
                <w:sz w:val="20"/>
                <w:szCs w:val="20"/>
              </w:rPr>
            </w:pPr>
            <w:r w:rsidRPr="00A03B1B">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5CE88CC3" w14:textId="77777777" w:rsidR="00A03B1B" w:rsidRPr="00A03B1B" w:rsidRDefault="00A03B1B" w:rsidP="00A03B1B">
            <w:pPr>
              <w:spacing w:after="120"/>
              <w:rPr>
                <w:b/>
                <w:iCs/>
                <w:sz w:val="20"/>
                <w:szCs w:val="20"/>
              </w:rPr>
            </w:pPr>
            <w:r w:rsidRPr="00A03B1B">
              <w:rPr>
                <w:b/>
                <w:iCs/>
                <w:sz w:val="20"/>
                <w:szCs w:val="20"/>
              </w:rPr>
              <w:t>Description</w:t>
            </w:r>
          </w:p>
        </w:tc>
      </w:tr>
      <w:tr w:rsidR="00A03B1B" w:rsidRPr="00A03B1B" w14:paraId="22ACB39A"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5035420D" w14:textId="77777777" w:rsidR="00A03B1B" w:rsidRPr="00A03B1B" w:rsidRDefault="00A03B1B" w:rsidP="00A03B1B">
            <w:pPr>
              <w:spacing w:after="60"/>
              <w:rPr>
                <w:sz w:val="20"/>
                <w:szCs w:val="20"/>
              </w:rPr>
            </w:pPr>
            <w:r w:rsidRPr="00A03B1B">
              <w:rPr>
                <w:sz w:val="20"/>
                <w:szCs w:val="20"/>
              </w:rPr>
              <w:t xml:space="preserve">LARTNSAMT </w:t>
            </w:r>
            <w:r w:rsidRPr="00A03B1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633D480"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D6BFBEE" w14:textId="77777777" w:rsidR="00A03B1B" w:rsidRPr="00A03B1B" w:rsidRDefault="00A03B1B" w:rsidP="00A03B1B">
            <w:pPr>
              <w:spacing w:after="60"/>
              <w:rPr>
                <w:i/>
                <w:sz w:val="20"/>
                <w:szCs w:val="20"/>
              </w:rPr>
            </w:pPr>
            <w:r w:rsidRPr="00A03B1B">
              <w:rPr>
                <w:i/>
                <w:sz w:val="20"/>
                <w:szCs w:val="20"/>
              </w:rPr>
              <w:t>Load-Allocated Real-Time Non-Spin Amount for the QSE</w:t>
            </w:r>
            <w:r w:rsidRPr="00A03B1B">
              <w:rPr>
                <w:sz w:val="20"/>
                <w:szCs w:val="20"/>
              </w:rPr>
              <w:t xml:space="preserve"> </w:t>
            </w:r>
            <w:r w:rsidRPr="00A03B1B">
              <w:rPr>
                <w:sz w:val="20"/>
                <w:szCs w:val="20"/>
              </w:rPr>
              <w:sym w:font="Symbol" w:char="F0BE"/>
            </w:r>
            <w:r w:rsidRPr="00A03B1B">
              <w:rPr>
                <w:sz w:val="20"/>
                <w:szCs w:val="20"/>
              </w:rPr>
              <w:t xml:space="preserve"> The QSE’s share of the total Real-Time Non-Spin amount for the 15-minute Settlement Interval.</w:t>
            </w:r>
          </w:p>
        </w:tc>
      </w:tr>
      <w:tr w:rsidR="00A03B1B" w:rsidRPr="00A03B1B" w14:paraId="4E1A0909"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5672E220" w14:textId="77777777" w:rsidR="00A03B1B" w:rsidRPr="00A03B1B" w:rsidRDefault="00A03B1B" w:rsidP="00A03B1B">
            <w:pPr>
              <w:spacing w:after="60"/>
              <w:rPr>
                <w:sz w:val="20"/>
                <w:szCs w:val="20"/>
              </w:rPr>
            </w:pPr>
            <w:r w:rsidRPr="00A03B1B">
              <w:rPr>
                <w:sz w:val="20"/>
                <w:szCs w:val="20"/>
              </w:rPr>
              <w:t xml:space="preserve">RTNSIMBAMT </w:t>
            </w:r>
            <w:r w:rsidRPr="00A03B1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059D4E6"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14924EA" w14:textId="77777777" w:rsidR="00A03B1B" w:rsidRPr="00A03B1B" w:rsidRDefault="00A03B1B" w:rsidP="00A03B1B">
            <w:pPr>
              <w:spacing w:after="60"/>
              <w:rPr>
                <w:i/>
                <w:sz w:val="20"/>
                <w:szCs w:val="20"/>
              </w:rPr>
            </w:pPr>
            <w:r w:rsidRPr="00A03B1B">
              <w:rPr>
                <w:i/>
                <w:sz w:val="20"/>
                <w:szCs w:val="20"/>
              </w:rPr>
              <w:t xml:space="preserve">Real-Time Non-Spin Imbalance Amount for the QSE - </w:t>
            </w:r>
            <w:r w:rsidRPr="00A03B1B">
              <w:rPr>
                <w:sz w:val="20"/>
                <w:szCs w:val="20"/>
              </w:rPr>
              <w:t xml:space="preserve">The total payment or charge to QSE </w:t>
            </w:r>
            <w:r w:rsidRPr="00A03B1B">
              <w:rPr>
                <w:i/>
                <w:sz w:val="20"/>
                <w:szCs w:val="20"/>
              </w:rPr>
              <w:t>q</w:t>
            </w:r>
            <w:r w:rsidRPr="00A03B1B">
              <w:rPr>
                <w:sz w:val="20"/>
                <w:szCs w:val="20"/>
              </w:rPr>
              <w:t xml:space="preserve"> for the Real-Time Non-Spin imbalance for each 15-minute Settlement Interval.</w:t>
            </w:r>
          </w:p>
        </w:tc>
      </w:tr>
      <w:tr w:rsidR="00A03B1B" w:rsidRPr="00A03B1B" w14:paraId="7E29170A"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57D98AEA" w14:textId="77777777" w:rsidR="00A03B1B" w:rsidRPr="00A03B1B" w:rsidRDefault="00A03B1B" w:rsidP="00A03B1B">
            <w:pPr>
              <w:spacing w:after="60"/>
              <w:rPr>
                <w:sz w:val="20"/>
                <w:szCs w:val="20"/>
              </w:rPr>
            </w:pPr>
            <w:r w:rsidRPr="00A03B1B">
              <w:rPr>
                <w:sz w:val="20"/>
                <w:szCs w:val="20"/>
              </w:rPr>
              <w:t xml:space="preserve">RTNSOAMT </w:t>
            </w:r>
            <w:r w:rsidRPr="00A03B1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FB31B62"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52E596B" w14:textId="77777777" w:rsidR="00A03B1B" w:rsidRPr="00A03B1B" w:rsidRDefault="00A03B1B" w:rsidP="00A03B1B">
            <w:pPr>
              <w:spacing w:after="60"/>
              <w:rPr>
                <w:i/>
                <w:sz w:val="20"/>
                <w:szCs w:val="20"/>
              </w:rPr>
            </w:pPr>
            <w:r w:rsidRPr="00A03B1B">
              <w:rPr>
                <w:i/>
                <w:sz w:val="20"/>
                <w:szCs w:val="20"/>
              </w:rPr>
              <w:t>Real-Time Non-Spin Only Amount for the QSE</w:t>
            </w:r>
            <w:r w:rsidRPr="00A03B1B">
              <w:rPr>
                <w:sz w:val="20"/>
                <w:szCs w:val="20"/>
              </w:rPr>
              <w:t xml:space="preserve">— The total charge to QSE </w:t>
            </w:r>
            <w:r w:rsidRPr="00A03B1B">
              <w:rPr>
                <w:i/>
                <w:sz w:val="20"/>
                <w:szCs w:val="20"/>
              </w:rPr>
              <w:t>q</w:t>
            </w:r>
            <w:r w:rsidRPr="00A03B1B">
              <w:rPr>
                <w:sz w:val="20"/>
                <w:szCs w:val="20"/>
              </w:rPr>
              <w:t xml:space="preserve"> in Real-Time for Non-Spin only awards for each 15-minute Settlement Interval.</w:t>
            </w:r>
          </w:p>
        </w:tc>
      </w:tr>
      <w:tr w:rsidR="00A03B1B" w:rsidRPr="00A03B1B" w14:paraId="29C30B2F"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0965CB2E" w14:textId="77777777" w:rsidR="00A03B1B" w:rsidRPr="00A03B1B" w:rsidRDefault="00A03B1B" w:rsidP="00A03B1B">
            <w:pPr>
              <w:spacing w:after="60"/>
              <w:rPr>
                <w:sz w:val="20"/>
                <w:szCs w:val="20"/>
              </w:rPr>
            </w:pPr>
            <w:r w:rsidRPr="00A03B1B">
              <w:rPr>
                <w:sz w:val="20"/>
                <w:szCs w:val="20"/>
              </w:rPr>
              <w:lastRenderedPageBreak/>
              <w:t>RTNSIMBAMTTOT</w:t>
            </w:r>
          </w:p>
        </w:tc>
        <w:tc>
          <w:tcPr>
            <w:tcW w:w="675" w:type="pct"/>
            <w:tcBorders>
              <w:top w:val="single" w:sz="4" w:space="0" w:color="auto"/>
              <w:left w:val="single" w:sz="4" w:space="0" w:color="auto"/>
              <w:bottom w:val="single" w:sz="4" w:space="0" w:color="auto"/>
              <w:right w:val="single" w:sz="4" w:space="0" w:color="auto"/>
            </w:tcBorders>
            <w:hideMark/>
          </w:tcPr>
          <w:p w14:paraId="21305098"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590A97D" w14:textId="77777777" w:rsidR="00A03B1B" w:rsidRPr="00A03B1B" w:rsidRDefault="00A03B1B" w:rsidP="00A03B1B">
            <w:pPr>
              <w:spacing w:after="60"/>
              <w:rPr>
                <w:i/>
                <w:sz w:val="20"/>
                <w:szCs w:val="20"/>
              </w:rPr>
            </w:pPr>
            <w:r w:rsidRPr="00A03B1B">
              <w:rPr>
                <w:i/>
                <w:sz w:val="20"/>
                <w:szCs w:val="20"/>
              </w:rPr>
              <w:t xml:space="preserve">Real-Time Non-Spin Imbalance Market Total Amount - </w:t>
            </w:r>
            <w:r w:rsidRPr="00A03B1B">
              <w:rPr>
                <w:sz w:val="20"/>
                <w:szCs w:val="20"/>
              </w:rPr>
              <w:t>The total payment or charge to all QSEs for the Real-Time Non-Spin imbalance for each 15-minute Settlement Interval.</w:t>
            </w:r>
          </w:p>
        </w:tc>
      </w:tr>
      <w:tr w:rsidR="00A03B1B" w:rsidRPr="00A03B1B" w14:paraId="6D307E57"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3A90DDB2" w14:textId="77777777" w:rsidR="00A03B1B" w:rsidRPr="00A03B1B" w:rsidRDefault="00A03B1B" w:rsidP="00A03B1B">
            <w:pPr>
              <w:spacing w:after="60"/>
              <w:rPr>
                <w:sz w:val="20"/>
                <w:szCs w:val="20"/>
              </w:rPr>
            </w:pPr>
            <w:r w:rsidRPr="00A03B1B">
              <w:rPr>
                <w:sz w:val="20"/>
                <w:szCs w:val="20"/>
              </w:rPr>
              <w:t>RTNSOAMTTOT</w:t>
            </w:r>
          </w:p>
        </w:tc>
        <w:tc>
          <w:tcPr>
            <w:tcW w:w="675" w:type="pct"/>
            <w:tcBorders>
              <w:top w:val="single" w:sz="4" w:space="0" w:color="auto"/>
              <w:left w:val="single" w:sz="4" w:space="0" w:color="auto"/>
              <w:bottom w:val="single" w:sz="4" w:space="0" w:color="auto"/>
              <w:right w:val="single" w:sz="4" w:space="0" w:color="auto"/>
            </w:tcBorders>
            <w:hideMark/>
          </w:tcPr>
          <w:p w14:paraId="6295C469"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69CECAD" w14:textId="77777777" w:rsidR="00A03B1B" w:rsidRPr="00A03B1B" w:rsidRDefault="00A03B1B" w:rsidP="00A03B1B">
            <w:pPr>
              <w:spacing w:after="60"/>
              <w:rPr>
                <w:i/>
                <w:sz w:val="20"/>
                <w:szCs w:val="20"/>
              </w:rPr>
            </w:pPr>
            <w:r w:rsidRPr="00A03B1B">
              <w:rPr>
                <w:i/>
                <w:sz w:val="20"/>
                <w:szCs w:val="20"/>
              </w:rPr>
              <w:t xml:space="preserve">Real-Time Non-Spin Only Market Total Amount - </w:t>
            </w:r>
            <w:r w:rsidRPr="00A03B1B">
              <w:rPr>
                <w:sz w:val="20"/>
                <w:szCs w:val="20"/>
              </w:rPr>
              <w:t>The total charge to all QSEs in Real-Time for Non-Spin only awards for each 15-minute Settlement Interval.</w:t>
            </w:r>
          </w:p>
        </w:tc>
      </w:tr>
      <w:tr w:rsidR="00A03B1B" w:rsidRPr="00A03B1B" w14:paraId="7715E4DA"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786BB31B" w14:textId="77777777" w:rsidR="00A03B1B" w:rsidRPr="00A03B1B" w:rsidRDefault="00A03B1B" w:rsidP="00A03B1B">
            <w:pPr>
              <w:spacing w:after="60"/>
              <w:rPr>
                <w:sz w:val="20"/>
                <w:szCs w:val="20"/>
              </w:rPr>
            </w:pPr>
            <w:r w:rsidRPr="00A03B1B">
              <w:rPr>
                <w:sz w:val="20"/>
                <w:szCs w:val="20"/>
              </w:rPr>
              <w:t xml:space="preserve">RTNSTOAMT </w:t>
            </w:r>
            <w:r w:rsidRPr="00A03B1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6C31B67"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5FF1D5B" w14:textId="77777777" w:rsidR="00A03B1B" w:rsidRPr="00A03B1B" w:rsidRDefault="00A03B1B" w:rsidP="00A03B1B">
            <w:pPr>
              <w:spacing w:after="60"/>
              <w:rPr>
                <w:i/>
                <w:sz w:val="20"/>
                <w:szCs w:val="20"/>
              </w:rPr>
            </w:pPr>
            <w:r w:rsidRPr="00A03B1B">
              <w:rPr>
                <w:i/>
                <w:sz w:val="20"/>
                <w:szCs w:val="20"/>
              </w:rPr>
              <w:t>Real-Time Non-Spin Trade Overage Amount for the QSE</w:t>
            </w:r>
            <w:r w:rsidRPr="00A03B1B">
              <w:rPr>
                <w:sz w:val="20"/>
                <w:szCs w:val="20"/>
              </w:rPr>
              <w:t xml:space="preserve">— The total charge to QSE </w:t>
            </w:r>
            <w:r w:rsidRPr="00A03B1B">
              <w:rPr>
                <w:i/>
                <w:sz w:val="20"/>
                <w:szCs w:val="20"/>
              </w:rPr>
              <w:t>q</w:t>
            </w:r>
            <w:r w:rsidRPr="00A03B1B">
              <w:rPr>
                <w:sz w:val="20"/>
                <w:szCs w:val="20"/>
              </w:rPr>
              <w:t xml:space="preserve"> in Real-Time for Non-Spin trade overages for each 15-minute Settlement Interval.</w:t>
            </w:r>
          </w:p>
        </w:tc>
      </w:tr>
      <w:tr w:rsidR="00A03B1B" w:rsidRPr="00A03B1B" w14:paraId="78A211A2"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1DF97343" w14:textId="77777777" w:rsidR="00A03B1B" w:rsidRPr="00A03B1B" w:rsidRDefault="00A03B1B" w:rsidP="00A03B1B">
            <w:pPr>
              <w:spacing w:after="60"/>
              <w:rPr>
                <w:sz w:val="20"/>
                <w:szCs w:val="20"/>
              </w:rPr>
            </w:pPr>
            <w:r w:rsidRPr="00A03B1B">
              <w:rPr>
                <w:sz w:val="20"/>
                <w:szCs w:val="20"/>
              </w:rPr>
              <w:t>RTNSOAMTTOT</w:t>
            </w:r>
          </w:p>
        </w:tc>
        <w:tc>
          <w:tcPr>
            <w:tcW w:w="675" w:type="pct"/>
            <w:tcBorders>
              <w:top w:val="single" w:sz="4" w:space="0" w:color="auto"/>
              <w:left w:val="single" w:sz="4" w:space="0" w:color="auto"/>
              <w:bottom w:val="single" w:sz="4" w:space="0" w:color="auto"/>
              <w:right w:val="single" w:sz="4" w:space="0" w:color="auto"/>
            </w:tcBorders>
            <w:hideMark/>
          </w:tcPr>
          <w:p w14:paraId="05C792C2"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455BF8B" w14:textId="77777777" w:rsidR="00A03B1B" w:rsidRPr="00A03B1B" w:rsidRDefault="00A03B1B" w:rsidP="00A03B1B">
            <w:pPr>
              <w:spacing w:after="60"/>
              <w:rPr>
                <w:i/>
                <w:sz w:val="20"/>
                <w:szCs w:val="20"/>
              </w:rPr>
            </w:pPr>
            <w:r w:rsidRPr="00A03B1B">
              <w:rPr>
                <w:i/>
                <w:sz w:val="20"/>
                <w:szCs w:val="20"/>
              </w:rPr>
              <w:t xml:space="preserve">Real-Time Non-Spin Trade Overage Total Amount </w:t>
            </w:r>
            <w:r w:rsidRPr="00A03B1B">
              <w:rPr>
                <w:sz w:val="20"/>
                <w:szCs w:val="20"/>
              </w:rPr>
              <w:t>— The total charge to all QSEs for Real-Time Non-Spin trade overages for each 15-minute Settlement Interval.</w:t>
            </w:r>
          </w:p>
        </w:tc>
      </w:tr>
      <w:tr w:rsidR="00A03B1B" w:rsidRPr="00A03B1B" w14:paraId="2E71210A"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7C8B6165" w14:textId="77777777" w:rsidR="00A03B1B" w:rsidRPr="00A03B1B" w:rsidRDefault="00A03B1B" w:rsidP="00A03B1B">
            <w:pPr>
              <w:spacing w:after="60"/>
              <w:rPr>
                <w:sz w:val="20"/>
                <w:szCs w:val="20"/>
              </w:rPr>
            </w:pPr>
            <w:r w:rsidRPr="00A03B1B">
              <w:rPr>
                <w:sz w:val="20"/>
                <w:szCs w:val="20"/>
              </w:rPr>
              <w:t>LRS</w:t>
            </w:r>
            <w:r w:rsidRPr="00A03B1B">
              <w:rPr>
                <w:sz w:val="20"/>
                <w:szCs w:val="20"/>
                <w:vertAlign w:val="subscript"/>
              </w:rPr>
              <w:t xml:space="preserve"> </w:t>
            </w:r>
            <w:r w:rsidRPr="00A03B1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A244F1D" w14:textId="77777777" w:rsidR="00A03B1B" w:rsidRPr="00A03B1B" w:rsidRDefault="00A03B1B" w:rsidP="00A03B1B">
            <w:pPr>
              <w:spacing w:after="60"/>
              <w:rPr>
                <w:sz w:val="20"/>
                <w:szCs w:val="20"/>
              </w:rPr>
            </w:pPr>
            <w:r w:rsidRPr="00A03B1B">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2DFBC2E9" w14:textId="77777777" w:rsidR="00A03B1B" w:rsidRPr="00A03B1B" w:rsidRDefault="00A03B1B" w:rsidP="00A03B1B">
            <w:pPr>
              <w:spacing w:after="60"/>
              <w:rPr>
                <w:i/>
                <w:sz w:val="20"/>
                <w:szCs w:val="20"/>
              </w:rPr>
            </w:pPr>
            <w:r w:rsidRPr="00A03B1B">
              <w:rPr>
                <w:i/>
                <w:sz w:val="20"/>
                <w:szCs w:val="20"/>
              </w:rPr>
              <w:t>Load Ratio Share per QSE</w:t>
            </w:r>
            <w:r w:rsidRPr="00A03B1B">
              <w:rPr>
                <w:sz w:val="20"/>
                <w:szCs w:val="20"/>
              </w:rPr>
              <w:t xml:space="preserve">—The LRS as defined in Section 6.6.2.2 for QSE </w:t>
            </w:r>
            <w:r w:rsidRPr="00A03B1B">
              <w:rPr>
                <w:i/>
                <w:sz w:val="20"/>
                <w:szCs w:val="20"/>
              </w:rPr>
              <w:t>q</w:t>
            </w:r>
            <w:r w:rsidRPr="00A03B1B">
              <w:rPr>
                <w:sz w:val="20"/>
                <w:szCs w:val="20"/>
              </w:rPr>
              <w:t xml:space="preserve"> for the 15-minute Settlement Interval.</w:t>
            </w:r>
          </w:p>
        </w:tc>
      </w:tr>
      <w:tr w:rsidR="00A03B1B" w:rsidRPr="00A03B1B" w14:paraId="1B8195EB"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450D3F8B" w14:textId="77777777" w:rsidR="00A03B1B" w:rsidRPr="00A03B1B" w:rsidRDefault="00A03B1B" w:rsidP="00A03B1B">
            <w:pPr>
              <w:spacing w:after="60"/>
              <w:rPr>
                <w:sz w:val="20"/>
                <w:szCs w:val="20"/>
              </w:rPr>
            </w:pPr>
            <w:r w:rsidRPr="00A03B1B">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284B9934" w14:textId="77777777" w:rsidR="00A03B1B" w:rsidRPr="00A03B1B" w:rsidRDefault="00A03B1B" w:rsidP="00A03B1B">
            <w:pPr>
              <w:spacing w:after="60"/>
              <w:rPr>
                <w:sz w:val="20"/>
                <w:szCs w:val="20"/>
              </w:rPr>
            </w:pPr>
            <w:r w:rsidRPr="00A03B1B">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77413455" w14:textId="77777777" w:rsidR="00A03B1B" w:rsidRPr="00A03B1B" w:rsidRDefault="00A03B1B" w:rsidP="00A03B1B">
            <w:pPr>
              <w:spacing w:after="60"/>
              <w:rPr>
                <w:i/>
                <w:sz w:val="20"/>
                <w:szCs w:val="20"/>
              </w:rPr>
            </w:pPr>
            <w:r w:rsidRPr="00A03B1B">
              <w:rPr>
                <w:sz w:val="20"/>
                <w:szCs w:val="20"/>
              </w:rPr>
              <w:t>A QSE.</w:t>
            </w:r>
          </w:p>
        </w:tc>
      </w:tr>
    </w:tbl>
    <w:p w14:paraId="556127B8" w14:textId="77777777" w:rsidR="00A03B1B" w:rsidRPr="00A03B1B" w:rsidRDefault="00A03B1B" w:rsidP="00A03B1B">
      <w:pPr>
        <w:spacing w:before="240" w:after="240"/>
        <w:ind w:left="1440" w:hanging="720"/>
        <w:rPr>
          <w:iCs/>
          <w:szCs w:val="20"/>
        </w:rPr>
      </w:pPr>
      <w:r w:rsidRPr="00A03B1B">
        <w:rPr>
          <w:iCs/>
          <w:szCs w:val="20"/>
        </w:rPr>
        <w:t xml:space="preserve"> (e)         For ERCOT Contingency Reserve Service (ECRS):</w:t>
      </w:r>
    </w:p>
    <w:p w14:paraId="0B3DA566" w14:textId="77777777" w:rsidR="00A03B1B" w:rsidRPr="00A03B1B" w:rsidRDefault="00A03B1B" w:rsidP="00A03B1B">
      <w:pPr>
        <w:ind w:left="1440" w:hanging="720"/>
        <w:rPr>
          <w:iCs/>
          <w:szCs w:val="20"/>
        </w:rPr>
      </w:pPr>
      <w:r w:rsidRPr="00A03B1B">
        <w:rPr>
          <w:iCs/>
          <w:szCs w:val="20"/>
        </w:rPr>
        <w:t xml:space="preserve">LARTECRAMT </w:t>
      </w:r>
      <w:r w:rsidRPr="00A03B1B">
        <w:rPr>
          <w:i/>
          <w:iCs/>
          <w:szCs w:val="20"/>
          <w:vertAlign w:val="subscript"/>
        </w:rPr>
        <w:t>q</w:t>
      </w:r>
      <w:r w:rsidRPr="00A03B1B">
        <w:rPr>
          <w:iCs/>
          <w:szCs w:val="20"/>
        </w:rPr>
        <w:t xml:space="preserve"> = (-1) * (RTECRIMBAMTTOT + RTECROAMTTOT + </w:t>
      </w:r>
    </w:p>
    <w:p w14:paraId="56FEEE94" w14:textId="77777777" w:rsidR="00A03B1B" w:rsidRPr="00A03B1B" w:rsidRDefault="00A03B1B" w:rsidP="00A03B1B">
      <w:pPr>
        <w:spacing w:after="240"/>
        <w:ind w:left="1440" w:hanging="720"/>
        <w:rPr>
          <w:iCs/>
          <w:szCs w:val="20"/>
        </w:rPr>
      </w:pPr>
      <w:r w:rsidRPr="00A03B1B">
        <w:rPr>
          <w:iCs/>
          <w:szCs w:val="20"/>
        </w:rPr>
        <w:t xml:space="preserve"> </w:t>
      </w:r>
      <w:r w:rsidRPr="00A03B1B">
        <w:rPr>
          <w:iCs/>
          <w:szCs w:val="20"/>
        </w:rPr>
        <w:tab/>
      </w:r>
      <w:r w:rsidRPr="00A03B1B">
        <w:rPr>
          <w:iCs/>
          <w:szCs w:val="20"/>
        </w:rPr>
        <w:tab/>
      </w:r>
      <w:r w:rsidRPr="00A03B1B">
        <w:rPr>
          <w:iCs/>
          <w:szCs w:val="20"/>
        </w:rPr>
        <w:tab/>
        <w:t xml:space="preserve">RTECRTOAMTTOT) * LRS </w:t>
      </w:r>
      <w:r w:rsidRPr="00A03B1B">
        <w:rPr>
          <w:i/>
          <w:iCs/>
          <w:szCs w:val="20"/>
          <w:vertAlign w:val="subscript"/>
        </w:rPr>
        <w:t>q</w:t>
      </w:r>
    </w:p>
    <w:p w14:paraId="0D138A45" w14:textId="77777777" w:rsidR="00A03B1B" w:rsidRPr="00A03B1B" w:rsidRDefault="00A03B1B" w:rsidP="00A03B1B">
      <w:pPr>
        <w:spacing w:after="240"/>
        <w:ind w:left="1440" w:hanging="720"/>
        <w:rPr>
          <w:iCs/>
          <w:szCs w:val="20"/>
        </w:rPr>
      </w:pPr>
      <w:r w:rsidRPr="00A03B1B">
        <w:rPr>
          <w:iCs/>
          <w:szCs w:val="20"/>
        </w:rPr>
        <w:t>Where:</w:t>
      </w:r>
    </w:p>
    <w:p w14:paraId="41AC3F20" w14:textId="6C536B3A" w:rsidR="00A03B1B" w:rsidRPr="00A03B1B" w:rsidRDefault="00A03B1B" w:rsidP="00A03B1B">
      <w:pPr>
        <w:spacing w:after="240"/>
        <w:ind w:left="1440" w:hanging="720"/>
        <w:rPr>
          <w:iCs/>
          <w:szCs w:val="20"/>
        </w:rPr>
      </w:pPr>
      <w:r w:rsidRPr="00A03B1B">
        <w:rPr>
          <w:iCs/>
          <w:szCs w:val="20"/>
        </w:rPr>
        <w:t xml:space="preserve">RTECRIMBAMTTOT = </w:t>
      </w:r>
      <w:r w:rsidRPr="00A03B1B">
        <w:rPr>
          <w:noProof/>
          <w:szCs w:val="20"/>
        </w:rPr>
        <w:drawing>
          <wp:inline distT="0" distB="0" distL="0" distR="0" wp14:anchorId="6615AB8E" wp14:editId="649968B9">
            <wp:extent cx="144780" cy="289560"/>
            <wp:effectExtent l="0" t="0" r="0" b="0"/>
            <wp:docPr id="10652" name="Picture 758729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8729390"/>
                    <pic:cNvPicPr>
                      <a:picLocks noChangeAspect="1" noChangeArrowheads="1"/>
                    </pic:cNvPicPr>
                  </pic:nvPicPr>
                  <pic:blipFill>
                    <a:blip r:embed="rId162">
                      <a:extLst>
                        <a:ext uri="{28A0092B-C50C-407E-A947-70E740481C1C}">
                          <a14:useLocalDpi xmlns:a14="http://schemas.microsoft.com/office/drawing/2010/main" val="0"/>
                        </a:ext>
                      </a:extLst>
                    </a:blip>
                    <a:srcRect/>
                    <a:stretch>
                      <a:fillRect/>
                    </a:stretch>
                  </pic:blipFill>
                  <pic:spPr bwMode="auto">
                    <a:xfrm>
                      <a:off x="0" y="0"/>
                      <a:ext cx="144780" cy="289560"/>
                    </a:xfrm>
                    <a:prstGeom prst="rect">
                      <a:avLst/>
                    </a:prstGeom>
                    <a:noFill/>
                    <a:ln>
                      <a:noFill/>
                    </a:ln>
                  </pic:spPr>
                </pic:pic>
              </a:graphicData>
            </a:graphic>
          </wp:inline>
        </w:drawing>
      </w:r>
      <w:r w:rsidRPr="00A03B1B">
        <w:rPr>
          <w:iCs/>
          <w:szCs w:val="20"/>
        </w:rPr>
        <w:t xml:space="preserve"> (RTECRIMBAMT </w:t>
      </w:r>
      <w:r w:rsidRPr="00A03B1B">
        <w:rPr>
          <w:i/>
          <w:iCs/>
          <w:szCs w:val="20"/>
          <w:vertAlign w:val="subscript"/>
        </w:rPr>
        <w:t>q</w:t>
      </w:r>
      <w:r w:rsidRPr="00A03B1B">
        <w:rPr>
          <w:iCs/>
          <w:szCs w:val="20"/>
        </w:rPr>
        <w:t>)</w:t>
      </w:r>
    </w:p>
    <w:p w14:paraId="07FE8219" w14:textId="2E0ADBFF" w:rsidR="00A03B1B" w:rsidRPr="00A03B1B" w:rsidRDefault="00A03B1B" w:rsidP="00A03B1B">
      <w:pPr>
        <w:spacing w:after="240"/>
        <w:ind w:left="1440" w:hanging="720"/>
        <w:rPr>
          <w:iCs/>
          <w:szCs w:val="20"/>
        </w:rPr>
      </w:pPr>
      <w:r w:rsidRPr="00A03B1B">
        <w:rPr>
          <w:iCs/>
          <w:szCs w:val="20"/>
        </w:rPr>
        <w:t xml:space="preserve">RTECROAMTTOT = </w:t>
      </w:r>
      <w:r w:rsidRPr="00A03B1B">
        <w:rPr>
          <w:noProof/>
          <w:position w:val="-22"/>
          <w:szCs w:val="20"/>
        </w:rPr>
        <w:drawing>
          <wp:inline distT="0" distB="0" distL="0" distR="0" wp14:anchorId="7F47A709" wp14:editId="4AF82E09">
            <wp:extent cx="144780" cy="289560"/>
            <wp:effectExtent l="0" t="0" r="0" b="0"/>
            <wp:docPr id="10651" name="Picture 604894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4894267"/>
                    <pic:cNvPicPr>
                      <a:picLocks noChangeAspect="1" noChangeArrowheads="1"/>
                    </pic:cNvPicPr>
                  </pic:nvPicPr>
                  <pic:blipFill>
                    <a:blip r:embed="rId162">
                      <a:extLst>
                        <a:ext uri="{28A0092B-C50C-407E-A947-70E740481C1C}">
                          <a14:useLocalDpi xmlns:a14="http://schemas.microsoft.com/office/drawing/2010/main" val="0"/>
                        </a:ext>
                      </a:extLst>
                    </a:blip>
                    <a:srcRect/>
                    <a:stretch>
                      <a:fillRect/>
                    </a:stretch>
                  </pic:blipFill>
                  <pic:spPr bwMode="auto">
                    <a:xfrm>
                      <a:off x="0" y="0"/>
                      <a:ext cx="144780" cy="289560"/>
                    </a:xfrm>
                    <a:prstGeom prst="rect">
                      <a:avLst/>
                    </a:prstGeom>
                    <a:noFill/>
                    <a:ln>
                      <a:noFill/>
                    </a:ln>
                  </pic:spPr>
                </pic:pic>
              </a:graphicData>
            </a:graphic>
          </wp:inline>
        </w:drawing>
      </w:r>
      <w:r w:rsidRPr="00A03B1B">
        <w:rPr>
          <w:b/>
          <w:iCs/>
          <w:szCs w:val="20"/>
        </w:rPr>
        <w:t xml:space="preserve"> </w:t>
      </w:r>
      <w:r w:rsidRPr="00A03B1B">
        <w:rPr>
          <w:iCs/>
          <w:szCs w:val="20"/>
        </w:rPr>
        <w:t xml:space="preserve">(RTECROAMT </w:t>
      </w:r>
      <w:r w:rsidRPr="00A03B1B">
        <w:rPr>
          <w:i/>
          <w:iCs/>
          <w:szCs w:val="20"/>
          <w:vertAlign w:val="subscript"/>
        </w:rPr>
        <w:t>q</w:t>
      </w:r>
      <w:r w:rsidRPr="00A03B1B">
        <w:rPr>
          <w:iCs/>
          <w:szCs w:val="20"/>
        </w:rPr>
        <w:t>)</w:t>
      </w:r>
    </w:p>
    <w:p w14:paraId="49D1B9E5" w14:textId="6DBB242D" w:rsidR="00A03B1B" w:rsidRPr="00A03B1B" w:rsidRDefault="00A03B1B" w:rsidP="00A03B1B">
      <w:pPr>
        <w:spacing w:after="240"/>
        <w:ind w:left="1440" w:hanging="720"/>
        <w:rPr>
          <w:iCs/>
          <w:szCs w:val="20"/>
        </w:rPr>
      </w:pPr>
      <w:r w:rsidRPr="00A03B1B">
        <w:rPr>
          <w:iCs/>
          <w:szCs w:val="20"/>
        </w:rPr>
        <w:t xml:space="preserve">RTECRTOAMTTOT = </w:t>
      </w:r>
      <w:r w:rsidRPr="00A03B1B">
        <w:rPr>
          <w:noProof/>
          <w:position w:val="-22"/>
          <w:szCs w:val="20"/>
        </w:rPr>
        <w:drawing>
          <wp:inline distT="0" distB="0" distL="0" distR="0" wp14:anchorId="34DF35A5" wp14:editId="22714044">
            <wp:extent cx="144780" cy="289560"/>
            <wp:effectExtent l="0" t="0" r="0" b="0"/>
            <wp:docPr id="10650" name="Picture 14996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9600007"/>
                    <pic:cNvPicPr>
                      <a:picLocks noChangeAspect="1" noChangeArrowheads="1"/>
                    </pic:cNvPicPr>
                  </pic:nvPicPr>
                  <pic:blipFill>
                    <a:blip r:embed="rId162">
                      <a:extLst>
                        <a:ext uri="{28A0092B-C50C-407E-A947-70E740481C1C}">
                          <a14:useLocalDpi xmlns:a14="http://schemas.microsoft.com/office/drawing/2010/main" val="0"/>
                        </a:ext>
                      </a:extLst>
                    </a:blip>
                    <a:srcRect/>
                    <a:stretch>
                      <a:fillRect/>
                    </a:stretch>
                  </pic:blipFill>
                  <pic:spPr bwMode="auto">
                    <a:xfrm>
                      <a:off x="0" y="0"/>
                      <a:ext cx="144780" cy="289560"/>
                    </a:xfrm>
                    <a:prstGeom prst="rect">
                      <a:avLst/>
                    </a:prstGeom>
                    <a:noFill/>
                    <a:ln>
                      <a:noFill/>
                    </a:ln>
                  </pic:spPr>
                </pic:pic>
              </a:graphicData>
            </a:graphic>
          </wp:inline>
        </w:drawing>
      </w:r>
      <w:r w:rsidRPr="00A03B1B">
        <w:rPr>
          <w:b/>
          <w:iCs/>
          <w:szCs w:val="20"/>
        </w:rPr>
        <w:t xml:space="preserve"> </w:t>
      </w:r>
      <w:r w:rsidRPr="00A03B1B">
        <w:rPr>
          <w:iCs/>
          <w:szCs w:val="20"/>
        </w:rPr>
        <w:t xml:space="preserve">(RTECRTOAMT </w:t>
      </w:r>
      <w:r w:rsidRPr="00A03B1B">
        <w:rPr>
          <w:i/>
          <w:iCs/>
          <w:szCs w:val="20"/>
          <w:vertAlign w:val="subscript"/>
        </w:rPr>
        <w:t>q</w:t>
      </w:r>
      <w:r w:rsidRPr="00A03B1B">
        <w:rPr>
          <w:iCs/>
          <w:szCs w:val="20"/>
        </w:rPr>
        <w:t>)</w:t>
      </w:r>
    </w:p>
    <w:p w14:paraId="0DD5649B" w14:textId="77777777" w:rsidR="00A03B1B" w:rsidRPr="00A03B1B" w:rsidRDefault="00A03B1B" w:rsidP="00A03B1B">
      <w:r w:rsidRPr="00A03B1B">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83"/>
        <w:gridCol w:w="1193"/>
        <w:gridCol w:w="5874"/>
      </w:tblGrid>
      <w:tr w:rsidR="00A03B1B" w:rsidRPr="00A03B1B" w14:paraId="1E7E3EBD" w14:textId="77777777" w:rsidTr="00B31BB1">
        <w:trPr>
          <w:cantSplit/>
          <w:tblHeader/>
        </w:trPr>
        <w:tc>
          <w:tcPr>
            <w:tcW w:w="1221" w:type="pct"/>
            <w:tcBorders>
              <w:top w:val="single" w:sz="4" w:space="0" w:color="auto"/>
              <w:left w:val="single" w:sz="4" w:space="0" w:color="auto"/>
              <w:bottom w:val="single" w:sz="4" w:space="0" w:color="auto"/>
              <w:right w:val="single" w:sz="4" w:space="0" w:color="auto"/>
            </w:tcBorders>
            <w:hideMark/>
          </w:tcPr>
          <w:p w14:paraId="4E813CB0" w14:textId="77777777" w:rsidR="00A03B1B" w:rsidRPr="00A03B1B" w:rsidRDefault="00A03B1B" w:rsidP="00A03B1B">
            <w:pPr>
              <w:spacing w:after="120"/>
              <w:rPr>
                <w:b/>
                <w:iCs/>
                <w:sz w:val="20"/>
                <w:szCs w:val="20"/>
              </w:rPr>
            </w:pPr>
            <w:r w:rsidRPr="00A03B1B">
              <w:rPr>
                <w:sz w:val="20"/>
                <w:szCs w:val="20"/>
              </w:rPr>
              <w:t>Variable</w:t>
            </w:r>
          </w:p>
        </w:tc>
        <w:tc>
          <w:tcPr>
            <w:tcW w:w="638" w:type="pct"/>
            <w:tcBorders>
              <w:top w:val="single" w:sz="4" w:space="0" w:color="auto"/>
              <w:left w:val="single" w:sz="4" w:space="0" w:color="auto"/>
              <w:bottom w:val="single" w:sz="4" w:space="0" w:color="auto"/>
              <w:right w:val="single" w:sz="4" w:space="0" w:color="auto"/>
            </w:tcBorders>
            <w:hideMark/>
          </w:tcPr>
          <w:p w14:paraId="4F02167C" w14:textId="77777777" w:rsidR="00A03B1B" w:rsidRPr="00A03B1B" w:rsidRDefault="00A03B1B" w:rsidP="00A03B1B">
            <w:pPr>
              <w:spacing w:after="120"/>
              <w:rPr>
                <w:b/>
                <w:iCs/>
                <w:sz w:val="20"/>
                <w:szCs w:val="20"/>
              </w:rPr>
            </w:pPr>
            <w:r w:rsidRPr="00A03B1B">
              <w:rPr>
                <w:b/>
                <w:iCs/>
                <w:sz w:val="20"/>
                <w:szCs w:val="20"/>
              </w:rPr>
              <w:t>Unit</w:t>
            </w:r>
          </w:p>
        </w:tc>
        <w:tc>
          <w:tcPr>
            <w:tcW w:w="3141" w:type="pct"/>
            <w:tcBorders>
              <w:top w:val="single" w:sz="4" w:space="0" w:color="auto"/>
              <w:left w:val="single" w:sz="4" w:space="0" w:color="auto"/>
              <w:bottom w:val="single" w:sz="4" w:space="0" w:color="auto"/>
              <w:right w:val="single" w:sz="4" w:space="0" w:color="auto"/>
            </w:tcBorders>
            <w:hideMark/>
          </w:tcPr>
          <w:p w14:paraId="1E257821" w14:textId="77777777" w:rsidR="00A03B1B" w:rsidRPr="00A03B1B" w:rsidRDefault="00A03B1B" w:rsidP="00A03B1B">
            <w:pPr>
              <w:spacing w:after="120"/>
              <w:rPr>
                <w:b/>
                <w:iCs/>
                <w:sz w:val="20"/>
                <w:szCs w:val="20"/>
              </w:rPr>
            </w:pPr>
            <w:r w:rsidRPr="00A03B1B">
              <w:rPr>
                <w:b/>
                <w:iCs/>
                <w:sz w:val="20"/>
                <w:szCs w:val="20"/>
              </w:rPr>
              <w:t>Description</w:t>
            </w:r>
          </w:p>
        </w:tc>
      </w:tr>
      <w:tr w:rsidR="00A03B1B" w:rsidRPr="00A03B1B" w14:paraId="53336AF0" w14:textId="77777777" w:rsidTr="00B31BB1">
        <w:trPr>
          <w:cantSplit/>
        </w:trPr>
        <w:tc>
          <w:tcPr>
            <w:tcW w:w="1221" w:type="pct"/>
            <w:tcBorders>
              <w:top w:val="single" w:sz="4" w:space="0" w:color="auto"/>
              <w:left w:val="single" w:sz="4" w:space="0" w:color="auto"/>
              <w:bottom w:val="single" w:sz="4" w:space="0" w:color="auto"/>
              <w:right w:val="single" w:sz="4" w:space="0" w:color="auto"/>
            </w:tcBorders>
            <w:hideMark/>
          </w:tcPr>
          <w:p w14:paraId="6C39ADB4" w14:textId="77777777" w:rsidR="00A03B1B" w:rsidRPr="00A03B1B" w:rsidRDefault="00A03B1B" w:rsidP="00A03B1B">
            <w:pPr>
              <w:spacing w:after="60"/>
              <w:rPr>
                <w:sz w:val="20"/>
                <w:szCs w:val="20"/>
              </w:rPr>
            </w:pPr>
            <w:r w:rsidRPr="00A03B1B">
              <w:rPr>
                <w:sz w:val="20"/>
                <w:szCs w:val="20"/>
              </w:rPr>
              <w:t xml:space="preserve">LARTECRAMT </w:t>
            </w:r>
            <w:r w:rsidRPr="00A03B1B">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7BC9B272" w14:textId="77777777" w:rsidR="00A03B1B" w:rsidRPr="00A03B1B" w:rsidRDefault="00A03B1B" w:rsidP="00A03B1B">
            <w:pPr>
              <w:spacing w:after="60"/>
              <w:rPr>
                <w:sz w:val="20"/>
                <w:szCs w:val="20"/>
              </w:rPr>
            </w:pPr>
            <w:r w:rsidRPr="00A03B1B">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03CFBA86" w14:textId="77777777" w:rsidR="00A03B1B" w:rsidRPr="00A03B1B" w:rsidRDefault="00A03B1B" w:rsidP="00A03B1B">
            <w:pPr>
              <w:spacing w:after="60"/>
              <w:rPr>
                <w:i/>
                <w:sz w:val="20"/>
                <w:szCs w:val="20"/>
              </w:rPr>
            </w:pPr>
            <w:r w:rsidRPr="00A03B1B">
              <w:rPr>
                <w:i/>
                <w:sz w:val="20"/>
                <w:szCs w:val="20"/>
              </w:rPr>
              <w:t xml:space="preserve">Load-Allocated Real-Time ERCOT Contingency Reserve Service Amount for the QSE - </w:t>
            </w:r>
            <w:r w:rsidRPr="00A03B1B">
              <w:rPr>
                <w:sz w:val="20"/>
                <w:szCs w:val="20"/>
              </w:rPr>
              <w:t xml:space="preserve">The QSE </w:t>
            </w:r>
            <w:r w:rsidRPr="00A03B1B">
              <w:rPr>
                <w:i/>
                <w:sz w:val="20"/>
                <w:szCs w:val="20"/>
              </w:rPr>
              <w:t>q</w:t>
            </w:r>
            <w:r w:rsidRPr="00A03B1B">
              <w:rPr>
                <w:sz w:val="20"/>
                <w:szCs w:val="20"/>
              </w:rPr>
              <w:t>’s share of the total Real-Time ECRS amount for the 15-minute Settlement Interval.</w:t>
            </w:r>
          </w:p>
        </w:tc>
      </w:tr>
      <w:tr w:rsidR="00A03B1B" w:rsidRPr="00A03B1B" w14:paraId="1C4653E2" w14:textId="77777777" w:rsidTr="00B31BB1">
        <w:trPr>
          <w:cantSplit/>
        </w:trPr>
        <w:tc>
          <w:tcPr>
            <w:tcW w:w="1221" w:type="pct"/>
            <w:tcBorders>
              <w:top w:val="single" w:sz="4" w:space="0" w:color="auto"/>
              <w:left w:val="single" w:sz="4" w:space="0" w:color="auto"/>
              <w:bottom w:val="single" w:sz="4" w:space="0" w:color="auto"/>
              <w:right w:val="single" w:sz="4" w:space="0" w:color="auto"/>
            </w:tcBorders>
            <w:hideMark/>
          </w:tcPr>
          <w:p w14:paraId="769A653B" w14:textId="77777777" w:rsidR="00A03B1B" w:rsidRPr="00A03B1B" w:rsidRDefault="00A03B1B" w:rsidP="00A03B1B">
            <w:pPr>
              <w:spacing w:after="60"/>
              <w:rPr>
                <w:sz w:val="20"/>
                <w:szCs w:val="20"/>
              </w:rPr>
            </w:pPr>
            <w:r w:rsidRPr="00A03B1B">
              <w:rPr>
                <w:sz w:val="20"/>
                <w:szCs w:val="20"/>
              </w:rPr>
              <w:t xml:space="preserve">RTECRIMBAMT </w:t>
            </w:r>
            <w:r w:rsidRPr="00A03B1B">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1C2A85CB" w14:textId="77777777" w:rsidR="00A03B1B" w:rsidRPr="00A03B1B" w:rsidRDefault="00A03B1B" w:rsidP="00A03B1B">
            <w:pPr>
              <w:spacing w:after="60"/>
              <w:rPr>
                <w:sz w:val="20"/>
                <w:szCs w:val="20"/>
              </w:rPr>
            </w:pPr>
            <w:r w:rsidRPr="00A03B1B">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265B6BE1" w14:textId="77777777" w:rsidR="00A03B1B" w:rsidRPr="00A03B1B" w:rsidRDefault="00A03B1B" w:rsidP="00A03B1B">
            <w:pPr>
              <w:spacing w:after="60"/>
              <w:rPr>
                <w:i/>
                <w:sz w:val="20"/>
                <w:szCs w:val="20"/>
              </w:rPr>
            </w:pPr>
            <w:r w:rsidRPr="00A03B1B">
              <w:rPr>
                <w:i/>
                <w:sz w:val="20"/>
                <w:szCs w:val="20"/>
              </w:rPr>
              <w:t xml:space="preserve">Real-Time ERCOT Contingency Reserve Service Imbalance Amount for the QSE - </w:t>
            </w:r>
            <w:r w:rsidRPr="00A03B1B">
              <w:rPr>
                <w:sz w:val="20"/>
                <w:szCs w:val="20"/>
              </w:rPr>
              <w:t xml:space="preserve">The total payment or charge to QSE </w:t>
            </w:r>
            <w:r w:rsidRPr="00A03B1B">
              <w:rPr>
                <w:i/>
                <w:sz w:val="20"/>
                <w:szCs w:val="20"/>
              </w:rPr>
              <w:t>q</w:t>
            </w:r>
            <w:r w:rsidRPr="00A03B1B">
              <w:rPr>
                <w:sz w:val="20"/>
                <w:szCs w:val="20"/>
              </w:rPr>
              <w:t xml:space="preserve"> for the Real-Time ECRS imbalance for each 15-minute Settlement Interval.</w:t>
            </w:r>
          </w:p>
        </w:tc>
      </w:tr>
      <w:tr w:rsidR="00A03B1B" w:rsidRPr="00A03B1B" w14:paraId="5EFF8D46" w14:textId="77777777" w:rsidTr="00B31BB1">
        <w:trPr>
          <w:cantSplit/>
        </w:trPr>
        <w:tc>
          <w:tcPr>
            <w:tcW w:w="1221" w:type="pct"/>
            <w:tcBorders>
              <w:top w:val="single" w:sz="4" w:space="0" w:color="auto"/>
              <w:left w:val="single" w:sz="4" w:space="0" w:color="auto"/>
              <w:bottom w:val="single" w:sz="4" w:space="0" w:color="auto"/>
              <w:right w:val="single" w:sz="4" w:space="0" w:color="auto"/>
            </w:tcBorders>
            <w:hideMark/>
          </w:tcPr>
          <w:p w14:paraId="510CC0F8" w14:textId="77777777" w:rsidR="00A03B1B" w:rsidRPr="00A03B1B" w:rsidRDefault="00A03B1B" w:rsidP="00A03B1B">
            <w:pPr>
              <w:spacing w:after="60"/>
              <w:rPr>
                <w:sz w:val="20"/>
                <w:szCs w:val="20"/>
              </w:rPr>
            </w:pPr>
            <w:r w:rsidRPr="00A03B1B">
              <w:rPr>
                <w:sz w:val="20"/>
                <w:szCs w:val="20"/>
              </w:rPr>
              <w:t xml:space="preserve">RTECROAMT </w:t>
            </w:r>
            <w:r w:rsidRPr="00A03B1B">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7153C8F3" w14:textId="77777777" w:rsidR="00A03B1B" w:rsidRPr="00A03B1B" w:rsidRDefault="00A03B1B" w:rsidP="00A03B1B">
            <w:pPr>
              <w:spacing w:after="60"/>
              <w:rPr>
                <w:sz w:val="20"/>
                <w:szCs w:val="20"/>
              </w:rPr>
            </w:pPr>
            <w:r w:rsidRPr="00A03B1B">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365110D5" w14:textId="77777777" w:rsidR="00A03B1B" w:rsidRPr="00A03B1B" w:rsidRDefault="00A03B1B" w:rsidP="00A03B1B">
            <w:pPr>
              <w:spacing w:after="60"/>
              <w:rPr>
                <w:i/>
                <w:sz w:val="20"/>
                <w:szCs w:val="20"/>
              </w:rPr>
            </w:pPr>
            <w:r w:rsidRPr="00A03B1B">
              <w:rPr>
                <w:i/>
                <w:sz w:val="20"/>
                <w:szCs w:val="20"/>
              </w:rPr>
              <w:t xml:space="preserve">Real-Time ERCOT Contingency Reserve Service Only Amount for the QSE— </w:t>
            </w:r>
            <w:r w:rsidRPr="00A03B1B">
              <w:rPr>
                <w:sz w:val="20"/>
                <w:szCs w:val="20"/>
              </w:rPr>
              <w:t xml:space="preserve">The total charge to QSE </w:t>
            </w:r>
            <w:r w:rsidRPr="00A03B1B">
              <w:rPr>
                <w:i/>
                <w:sz w:val="20"/>
                <w:szCs w:val="20"/>
              </w:rPr>
              <w:t>q</w:t>
            </w:r>
            <w:r w:rsidRPr="00A03B1B">
              <w:rPr>
                <w:sz w:val="20"/>
                <w:szCs w:val="20"/>
              </w:rPr>
              <w:t xml:space="preserve"> in Real-Time for ECRS only awards for each 15-minute Settlement Interval.</w:t>
            </w:r>
          </w:p>
        </w:tc>
      </w:tr>
      <w:tr w:rsidR="00A03B1B" w:rsidRPr="00A03B1B" w14:paraId="486D7C4E" w14:textId="77777777" w:rsidTr="00B31BB1">
        <w:trPr>
          <w:cantSplit/>
        </w:trPr>
        <w:tc>
          <w:tcPr>
            <w:tcW w:w="1221" w:type="pct"/>
            <w:tcBorders>
              <w:top w:val="single" w:sz="4" w:space="0" w:color="auto"/>
              <w:left w:val="single" w:sz="4" w:space="0" w:color="auto"/>
              <w:bottom w:val="single" w:sz="4" w:space="0" w:color="auto"/>
              <w:right w:val="single" w:sz="4" w:space="0" w:color="auto"/>
            </w:tcBorders>
            <w:hideMark/>
          </w:tcPr>
          <w:p w14:paraId="0CDBA4BA" w14:textId="77777777" w:rsidR="00A03B1B" w:rsidRPr="00A03B1B" w:rsidRDefault="00A03B1B" w:rsidP="00A03B1B">
            <w:pPr>
              <w:spacing w:after="60"/>
              <w:rPr>
                <w:sz w:val="20"/>
                <w:szCs w:val="20"/>
              </w:rPr>
            </w:pPr>
            <w:r w:rsidRPr="00A03B1B">
              <w:rPr>
                <w:sz w:val="20"/>
                <w:szCs w:val="20"/>
              </w:rPr>
              <w:t>RTECRIMBAMTTOT</w:t>
            </w:r>
          </w:p>
        </w:tc>
        <w:tc>
          <w:tcPr>
            <w:tcW w:w="638" w:type="pct"/>
            <w:tcBorders>
              <w:top w:val="single" w:sz="4" w:space="0" w:color="auto"/>
              <w:left w:val="single" w:sz="4" w:space="0" w:color="auto"/>
              <w:bottom w:val="single" w:sz="4" w:space="0" w:color="auto"/>
              <w:right w:val="single" w:sz="4" w:space="0" w:color="auto"/>
            </w:tcBorders>
            <w:hideMark/>
          </w:tcPr>
          <w:p w14:paraId="614B356E" w14:textId="77777777" w:rsidR="00A03B1B" w:rsidRPr="00A03B1B" w:rsidRDefault="00A03B1B" w:rsidP="00A03B1B">
            <w:pPr>
              <w:spacing w:after="60"/>
              <w:rPr>
                <w:sz w:val="20"/>
                <w:szCs w:val="20"/>
              </w:rPr>
            </w:pPr>
            <w:r w:rsidRPr="00A03B1B">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1D4DB034" w14:textId="77777777" w:rsidR="00A03B1B" w:rsidRPr="00A03B1B" w:rsidRDefault="00A03B1B" w:rsidP="00A03B1B">
            <w:pPr>
              <w:spacing w:after="60"/>
              <w:rPr>
                <w:i/>
                <w:sz w:val="20"/>
                <w:szCs w:val="20"/>
              </w:rPr>
            </w:pPr>
            <w:r w:rsidRPr="00A03B1B">
              <w:rPr>
                <w:i/>
                <w:sz w:val="20"/>
                <w:szCs w:val="20"/>
              </w:rPr>
              <w:t xml:space="preserve">Real-Time ERCOT Contingency Reserve Service Imbalance Market Total Amount - </w:t>
            </w:r>
            <w:r w:rsidRPr="00A03B1B">
              <w:rPr>
                <w:sz w:val="20"/>
                <w:szCs w:val="20"/>
              </w:rPr>
              <w:t>The total payment or charge to all QSEs for the Real-Time ECRS imbalance for each 15-minute Settlement Interval.</w:t>
            </w:r>
          </w:p>
        </w:tc>
      </w:tr>
      <w:tr w:rsidR="00A03B1B" w:rsidRPr="00A03B1B" w14:paraId="64AFB612" w14:textId="77777777" w:rsidTr="00B31BB1">
        <w:trPr>
          <w:cantSplit/>
        </w:trPr>
        <w:tc>
          <w:tcPr>
            <w:tcW w:w="1221" w:type="pct"/>
            <w:tcBorders>
              <w:top w:val="single" w:sz="4" w:space="0" w:color="auto"/>
              <w:left w:val="single" w:sz="4" w:space="0" w:color="auto"/>
              <w:bottom w:val="single" w:sz="4" w:space="0" w:color="auto"/>
              <w:right w:val="single" w:sz="4" w:space="0" w:color="auto"/>
            </w:tcBorders>
            <w:hideMark/>
          </w:tcPr>
          <w:p w14:paraId="2B4685C4" w14:textId="77777777" w:rsidR="00A03B1B" w:rsidRPr="00A03B1B" w:rsidRDefault="00A03B1B" w:rsidP="00A03B1B">
            <w:pPr>
              <w:spacing w:after="60"/>
              <w:rPr>
                <w:sz w:val="20"/>
                <w:szCs w:val="20"/>
              </w:rPr>
            </w:pPr>
            <w:r w:rsidRPr="00A03B1B">
              <w:rPr>
                <w:sz w:val="20"/>
                <w:szCs w:val="20"/>
              </w:rPr>
              <w:t>RTECROAMTTOT</w:t>
            </w:r>
          </w:p>
        </w:tc>
        <w:tc>
          <w:tcPr>
            <w:tcW w:w="638" w:type="pct"/>
            <w:tcBorders>
              <w:top w:val="single" w:sz="4" w:space="0" w:color="auto"/>
              <w:left w:val="single" w:sz="4" w:space="0" w:color="auto"/>
              <w:bottom w:val="single" w:sz="4" w:space="0" w:color="auto"/>
              <w:right w:val="single" w:sz="4" w:space="0" w:color="auto"/>
            </w:tcBorders>
            <w:hideMark/>
          </w:tcPr>
          <w:p w14:paraId="4B868A57" w14:textId="77777777" w:rsidR="00A03B1B" w:rsidRPr="00A03B1B" w:rsidRDefault="00A03B1B" w:rsidP="00A03B1B">
            <w:pPr>
              <w:spacing w:after="60"/>
              <w:rPr>
                <w:sz w:val="20"/>
                <w:szCs w:val="20"/>
              </w:rPr>
            </w:pPr>
            <w:r w:rsidRPr="00A03B1B">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03761928" w14:textId="77777777" w:rsidR="00A03B1B" w:rsidRPr="00A03B1B" w:rsidRDefault="00A03B1B" w:rsidP="00A03B1B">
            <w:pPr>
              <w:spacing w:after="60"/>
              <w:rPr>
                <w:i/>
                <w:sz w:val="20"/>
                <w:szCs w:val="20"/>
              </w:rPr>
            </w:pPr>
            <w:r w:rsidRPr="00A03B1B">
              <w:rPr>
                <w:i/>
                <w:sz w:val="20"/>
                <w:szCs w:val="20"/>
              </w:rPr>
              <w:t xml:space="preserve">Real-Time ERCOT Contingency Reserve Service Only Market Total Amount - </w:t>
            </w:r>
            <w:r w:rsidRPr="00A03B1B">
              <w:rPr>
                <w:sz w:val="20"/>
                <w:szCs w:val="20"/>
              </w:rPr>
              <w:t>The total charge to all QSEs in Real-Time for ECRS only awards for each 15-minute Settlement Interval.</w:t>
            </w:r>
          </w:p>
        </w:tc>
      </w:tr>
      <w:tr w:rsidR="00A03B1B" w:rsidRPr="00A03B1B" w14:paraId="442973F0" w14:textId="77777777" w:rsidTr="00B31BB1">
        <w:trPr>
          <w:cantSplit/>
        </w:trPr>
        <w:tc>
          <w:tcPr>
            <w:tcW w:w="1221" w:type="pct"/>
            <w:tcBorders>
              <w:top w:val="single" w:sz="4" w:space="0" w:color="auto"/>
              <w:left w:val="single" w:sz="4" w:space="0" w:color="auto"/>
              <w:bottom w:val="single" w:sz="4" w:space="0" w:color="auto"/>
              <w:right w:val="single" w:sz="4" w:space="0" w:color="auto"/>
            </w:tcBorders>
            <w:hideMark/>
          </w:tcPr>
          <w:p w14:paraId="43E8C6A0" w14:textId="77777777" w:rsidR="00A03B1B" w:rsidRPr="00A03B1B" w:rsidRDefault="00A03B1B" w:rsidP="00A03B1B">
            <w:pPr>
              <w:spacing w:after="60"/>
              <w:rPr>
                <w:sz w:val="20"/>
                <w:szCs w:val="20"/>
              </w:rPr>
            </w:pPr>
            <w:r w:rsidRPr="00A03B1B">
              <w:rPr>
                <w:sz w:val="20"/>
                <w:szCs w:val="20"/>
              </w:rPr>
              <w:lastRenderedPageBreak/>
              <w:t xml:space="preserve">RTECRTOAMT </w:t>
            </w:r>
            <w:r w:rsidRPr="00A03B1B">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5418CC27" w14:textId="77777777" w:rsidR="00A03B1B" w:rsidRPr="00A03B1B" w:rsidRDefault="00A03B1B" w:rsidP="00A03B1B">
            <w:pPr>
              <w:spacing w:after="60"/>
              <w:rPr>
                <w:sz w:val="20"/>
                <w:szCs w:val="20"/>
              </w:rPr>
            </w:pPr>
            <w:r w:rsidRPr="00A03B1B">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565CE0D0" w14:textId="77777777" w:rsidR="00A03B1B" w:rsidRPr="00A03B1B" w:rsidRDefault="00A03B1B" w:rsidP="00A03B1B">
            <w:pPr>
              <w:spacing w:after="60"/>
              <w:rPr>
                <w:i/>
                <w:sz w:val="20"/>
                <w:szCs w:val="20"/>
              </w:rPr>
            </w:pPr>
            <w:r w:rsidRPr="00A03B1B">
              <w:rPr>
                <w:i/>
                <w:sz w:val="20"/>
                <w:szCs w:val="20"/>
              </w:rPr>
              <w:t>Real-Time ERCOT Contingency Reserve Service Trade Overage Amount for the QSE</w:t>
            </w:r>
            <w:r w:rsidRPr="00A03B1B">
              <w:rPr>
                <w:sz w:val="20"/>
                <w:szCs w:val="20"/>
              </w:rPr>
              <w:t xml:space="preserve">— The total charge to QSE </w:t>
            </w:r>
            <w:r w:rsidRPr="00A03B1B">
              <w:rPr>
                <w:i/>
                <w:sz w:val="20"/>
                <w:szCs w:val="20"/>
              </w:rPr>
              <w:t>q</w:t>
            </w:r>
            <w:r w:rsidRPr="00A03B1B">
              <w:rPr>
                <w:sz w:val="20"/>
                <w:szCs w:val="20"/>
              </w:rPr>
              <w:t xml:space="preserve"> in Real-Time for ECRS trade overages for each 15-minute Settlement Interval.</w:t>
            </w:r>
          </w:p>
        </w:tc>
      </w:tr>
      <w:tr w:rsidR="00A03B1B" w:rsidRPr="00A03B1B" w14:paraId="7C2FBE5F" w14:textId="77777777" w:rsidTr="00B31BB1">
        <w:trPr>
          <w:cantSplit/>
        </w:trPr>
        <w:tc>
          <w:tcPr>
            <w:tcW w:w="1221" w:type="pct"/>
            <w:tcBorders>
              <w:top w:val="single" w:sz="4" w:space="0" w:color="auto"/>
              <w:left w:val="single" w:sz="4" w:space="0" w:color="auto"/>
              <w:bottom w:val="single" w:sz="4" w:space="0" w:color="auto"/>
              <w:right w:val="single" w:sz="4" w:space="0" w:color="auto"/>
            </w:tcBorders>
            <w:hideMark/>
          </w:tcPr>
          <w:p w14:paraId="05519901" w14:textId="77777777" w:rsidR="00A03B1B" w:rsidRPr="00A03B1B" w:rsidRDefault="00A03B1B" w:rsidP="00A03B1B">
            <w:pPr>
              <w:spacing w:after="60"/>
              <w:rPr>
                <w:sz w:val="20"/>
                <w:szCs w:val="20"/>
              </w:rPr>
            </w:pPr>
            <w:r w:rsidRPr="00A03B1B">
              <w:rPr>
                <w:sz w:val="20"/>
                <w:szCs w:val="20"/>
              </w:rPr>
              <w:t>RTECROAMTTOT</w:t>
            </w:r>
          </w:p>
        </w:tc>
        <w:tc>
          <w:tcPr>
            <w:tcW w:w="638" w:type="pct"/>
            <w:tcBorders>
              <w:top w:val="single" w:sz="4" w:space="0" w:color="auto"/>
              <w:left w:val="single" w:sz="4" w:space="0" w:color="auto"/>
              <w:bottom w:val="single" w:sz="4" w:space="0" w:color="auto"/>
              <w:right w:val="single" w:sz="4" w:space="0" w:color="auto"/>
            </w:tcBorders>
            <w:hideMark/>
          </w:tcPr>
          <w:p w14:paraId="26677489" w14:textId="77777777" w:rsidR="00A03B1B" w:rsidRPr="00A03B1B" w:rsidRDefault="00A03B1B" w:rsidP="00A03B1B">
            <w:pPr>
              <w:spacing w:after="60"/>
              <w:rPr>
                <w:sz w:val="20"/>
                <w:szCs w:val="20"/>
              </w:rPr>
            </w:pPr>
            <w:r w:rsidRPr="00A03B1B">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69EE75F2" w14:textId="77777777" w:rsidR="00A03B1B" w:rsidRPr="00A03B1B" w:rsidRDefault="00A03B1B" w:rsidP="00A03B1B">
            <w:pPr>
              <w:spacing w:after="60"/>
              <w:rPr>
                <w:i/>
                <w:sz w:val="20"/>
                <w:szCs w:val="20"/>
              </w:rPr>
            </w:pPr>
            <w:r w:rsidRPr="00A03B1B">
              <w:rPr>
                <w:i/>
                <w:sz w:val="20"/>
                <w:szCs w:val="20"/>
              </w:rPr>
              <w:t xml:space="preserve">Real-Time ERCOT Contingency Reserve Service Trade Overage Total Amount </w:t>
            </w:r>
            <w:r w:rsidRPr="00A03B1B">
              <w:rPr>
                <w:sz w:val="20"/>
                <w:szCs w:val="20"/>
              </w:rPr>
              <w:t>— The total charge to all QSEs for Real-Time ECRS trade overages for each 15-minute Settlement Interval.</w:t>
            </w:r>
          </w:p>
        </w:tc>
      </w:tr>
      <w:tr w:rsidR="00A03B1B" w:rsidRPr="00A03B1B" w14:paraId="69D79721" w14:textId="77777777" w:rsidTr="00B31BB1">
        <w:trPr>
          <w:cantSplit/>
        </w:trPr>
        <w:tc>
          <w:tcPr>
            <w:tcW w:w="1221" w:type="pct"/>
            <w:tcBorders>
              <w:top w:val="single" w:sz="4" w:space="0" w:color="auto"/>
              <w:left w:val="single" w:sz="4" w:space="0" w:color="auto"/>
              <w:bottom w:val="single" w:sz="4" w:space="0" w:color="auto"/>
              <w:right w:val="single" w:sz="4" w:space="0" w:color="auto"/>
            </w:tcBorders>
            <w:hideMark/>
          </w:tcPr>
          <w:p w14:paraId="4EA72D36" w14:textId="77777777" w:rsidR="00A03B1B" w:rsidRPr="00A03B1B" w:rsidRDefault="00A03B1B" w:rsidP="00A03B1B">
            <w:pPr>
              <w:spacing w:after="60"/>
              <w:rPr>
                <w:b/>
                <w:sz w:val="20"/>
                <w:szCs w:val="20"/>
              </w:rPr>
            </w:pPr>
            <w:r w:rsidRPr="00A03B1B">
              <w:rPr>
                <w:sz w:val="20"/>
                <w:szCs w:val="20"/>
              </w:rPr>
              <w:t>LRS</w:t>
            </w:r>
            <w:r w:rsidRPr="00A03B1B">
              <w:rPr>
                <w:sz w:val="20"/>
                <w:szCs w:val="20"/>
                <w:vertAlign w:val="subscript"/>
              </w:rPr>
              <w:t xml:space="preserve"> </w:t>
            </w:r>
            <w:r w:rsidRPr="00A03B1B">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7E7E3D44" w14:textId="77777777" w:rsidR="00A03B1B" w:rsidRPr="00A03B1B" w:rsidRDefault="00A03B1B" w:rsidP="00A03B1B">
            <w:pPr>
              <w:spacing w:after="60"/>
              <w:rPr>
                <w:sz w:val="20"/>
                <w:szCs w:val="20"/>
              </w:rPr>
            </w:pPr>
            <w:r w:rsidRPr="00A03B1B">
              <w:rPr>
                <w:sz w:val="20"/>
                <w:szCs w:val="20"/>
              </w:rPr>
              <w:t>none</w:t>
            </w:r>
          </w:p>
        </w:tc>
        <w:tc>
          <w:tcPr>
            <w:tcW w:w="3141" w:type="pct"/>
            <w:tcBorders>
              <w:top w:val="single" w:sz="4" w:space="0" w:color="auto"/>
              <w:left w:val="single" w:sz="4" w:space="0" w:color="auto"/>
              <w:bottom w:val="single" w:sz="4" w:space="0" w:color="auto"/>
              <w:right w:val="single" w:sz="4" w:space="0" w:color="auto"/>
            </w:tcBorders>
            <w:hideMark/>
          </w:tcPr>
          <w:p w14:paraId="4C0152F0" w14:textId="77777777" w:rsidR="00A03B1B" w:rsidRPr="00A03B1B" w:rsidRDefault="00A03B1B" w:rsidP="00A03B1B">
            <w:pPr>
              <w:spacing w:after="60"/>
              <w:rPr>
                <w:i/>
                <w:sz w:val="20"/>
                <w:szCs w:val="20"/>
              </w:rPr>
            </w:pPr>
            <w:r w:rsidRPr="00A03B1B">
              <w:rPr>
                <w:i/>
                <w:sz w:val="20"/>
                <w:szCs w:val="20"/>
              </w:rPr>
              <w:t>Load Ratio Share per QSE</w:t>
            </w:r>
            <w:r w:rsidRPr="00A03B1B">
              <w:rPr>
                <w:sz w:val="20"/>
                <w:szCs w:val="20"/>
              </w:rPr>
              <w:t xml:space="preserve">—The LRS as defined in Section 6.6.2.2 for QSE </w:t>
            </w:r>
            <w:r w:rsidRPr="00A03B1B">
              <w:rPr>
                <w:i/>
                <w:sz w:val="20"/>
                <w:szCs w:val="20"/>
              </w:rPr>
              <w:t>q</w:t>
            </w:r>
            <w:r w:rsidRPr="00A03B1B">
              <w:rPr>
                <w:sz w:val="20"/>
                <w:szCs w:val="20"/>
              </w:rPr>
              <w:t xml:space="preserve"> for the 15-minute Settlement Interval.</w:t>
            </w:r>
          </w:p>
        </w:tc>
      </w:tr>
      <w:tr w:rsidR="00A03B1B" w:rsidRPr="00A03B1B" w14:paraId="7C6DF139" w14:textId="77777777" w:rsidTr="00B31BB1">
        <w:trPr>
          <w:cantSplit/>
        </w:trPr>
        <w:tc>
          <w:tcPr>
            <w:tcW w:w="1221" w:type="pct"/>
            <w:tcBorders>
              <w:top w:val="single" w:sz="4" w:space="0" w:color="auto"/>
              <w:left w:val="single" w:sz="4" w:space="0" w:color="auto"/>
              <w:bottom w:val="single" w:sz="4" w:space="0" w:color="auto"/>
              <w:right w:val="single" w:sz="4" w:space="0" w:color="auto"/>
            </w:tcBorders>
            <w:hideMark/>
          </w:tcPr>
          <w:p w14:paraId="0ECDB3F1" w14:textId="77777777" w:rsidR="00A03B1B" w:rsidRPr="00A03B1B" w:rsidRDefault="00A03B1B" w:rsidP="00A03B1B">
            <w:pPr>
              <w:spacing w:after="60"/>
              <w:rPr>
                <w:sz w:val="20"/>
                <w:szCs w:val="20"/>
              </w:rPr>
            </w:pPr>
            <w:r w:rsidRPr="00A03B1B">
              <w:rPr>
                <w:i/>
                <w:sz w:val="20"/>
                <w:szCs w:val="20"/>
              </w:rPr>
              <w:t>q</w:t>
            </w:r>
          </w:p>
        </w:tc>
        <w:tc>
          <w:tcPr>
            <w:tcW w:w="638" w:type="pct"/>
            <w:tcBorders>
              <w:top w:val="single" w:sz="4" w:space="0" w:color="auto"/>
              <w:left w:val="single" w:sz="4" w:space="0" w:color="auto"/>
              <w:bottom w:val="single" w:sz="4" w:space="0" w:color="auto"/>
              <w:right w:val="single" w:sz="4" w:space="0" w:color="auto"/>
            </w:tcBorders>
            <w:hideMark/>
          </w:tcPr>
          <w:p w14:paraId="047CEE0F" w14:textId="77777777" w:rsidR="00A03B1B" w:rsidRPr="00A03B1B" w:rsidRDefault="00A03B1B" w:rsidP="00A03B1B">
            <w:pPr>
              <w:spacing w:after="60"/>
              <w:rPr>
                <w:sz w:val="20"/>
                <w:szCs w:val="20"/>
              </w:rPr>
            </w:pPr>
            <w:r w:rsidRPr="00A03B1B">
              <w:rPr>
                <w:sz w:val="20"/>
                <w:szCs w:val="20"/>
              </w:rPr>
              <w:t>none</w:t>
            </w:r>
          </w:p>
        </w:tc>
        <w:tc>
          <w:tcPr>
            <w:tcW w:w="3141" w:type="pct"/>
            <w:tcBorders>
              <w:top w:val="single" w:sz="4" w:space="0" w:color="auto"/>
              <w:left w:val="single" w:sz="4" w:space="0" w:color="auto"/>
              <w:bottom w:val="single" w:sz="4" w:space="0" w:color="auto"/>
              <w:right w:val="single" w:sz="4" w:space="0" w:color="auto"/>
            </w:tcBorders>
            <w:hideMark/>
          </w:tcPr>
          <w:p w14:paraId="47C57031" w14:textId="77777777" w:rsidR="00A03B1B" w:rsidRPr="00A03B1B" w:rsidRDefault="00A03B1B" w:rsidP="00A03B1B">
            <w:pPr>
              <w:spacing w:after="60"/>
              <w:rPr>
                <w:i/>
                <w:sz w:val="20"/>
                <w:szCs w:val="20"/>
              </w:rPr>
            </w:pPr>
            <w:r w:rsidRPr="00A03B1B">
              <w:rPr>
                <w:sz w:val="20"/>
                <w:szCs w:val="20"/>
              </w:rPr>
              <w:t>A QSE.</w:t>
            </w:r>
          </w:p>
        </w:tc>
      </w:tr>
    </w:tbl>
    <w:p w14:paraId="20CC075A" w14:textId="77777777" w:rsidR="00A03B1B" w:rsidRPr="00A03B1B" w:rsidRDefault="00A03B1B" w:rsidP="00A03B1B">
      <w:pPr>
        <w:spacing w:before="240" w:after="240"/>
        <w:ind w:left="1440" w:hanging="720"/>
        <w:rPr>
          <w:ins w:id="1535" w:author="ERCOT" w:date="2025-07-28T10:39:00Z"/>
          <w:rFonts w:eastAsia="SimSun"/>
        </w:rPr>
      </w:pPr>
      <w:ins w:id="1536" w:author="ERCOT" w:date="2025-07-28T10:39:00Z">
        <w:r w:rsidRPr="00A03B1B">
          <w:rPr>
            <w:rFonts w:eastAsia="SimSun"/>
          </w:rPr>
          <w:t>(f)         For Dispatchable Reliability Reserve Service (DRRS):</w:t>
        </w:r>
      </w:ins>
    </w:p>
    <w:p w14:paraId="4E42D40C" w14:textId="77777777" w:rsidR="00A03B1B" w:rsidRPr="00A03B1B" w:rsidRDefault="00A03B1B" w:rsidP="00A03B1B">
      <w:pPr>
        <w:ind w:left="1440" w:hanging="720"/>
        <w:rPr>
          <w:ins w:id="1537" w:author="ERCOT" w:date="2025-07-28T10:39:00Z"/>
          <w:rFonts w:eastAsia="SimSun"/>
        </w:rPr>
      </w:pPr>
      <w:ins w:id="1538" w:author="ERCOT" w:date="2025-07-28T10:39:00Z">
        <w:r w:rsidRPr="00A03B1B">
          <w:rPr>
            <w:rFonts w:eastAsia="SimSun"/>
          </w:rPr>
          <w:t xml:space="preserve">LARTDRRAMT </w:t>
        </w:r>
        <w:r w:rsidRPr="00A03B1B">
          <w:rPr>
            <w:rFonts w:eastAsia="SimSun"/>
            <w:i/>
            <w:vertAlign w:val="subscript"/>
          </w:rPr>
          <w:t>q</w:t>
        </w:r>
        <w:r w:rsidRPr="00A03B1B">
          <w:rPr>
            <w:rFonts w:eastAsia="SimSun"/>
          </w:rPr>
          <w:t xml:space="preserve"> = (-1) * (RTDRRIMBAMTTOT + RTDRROAMTTOT + </w:t>
        </w:r>
      </w:ins>
    </w:p>
    <w:p w14:paraId="74CDADB8" w14:textId="77777777" w:rsidR="00A03B1B" w:rsidRPr="00A03B1B" w:rsidRDefault="00A03B1B" w:rsidP="00A03B1B">
      <w:pPr>
        <w:spacing w:after="240"/>
        <w:ind w:left="1440" w:hanging="720"/>
        <w:rPr>
          <w:ins w:id="1539" w:author="ERCOT" w:date="2025-07-28T10:39:00Z"/>
          <w:rFonts w:eastAsia="SimSun"/>
        </w:rPr>
      </w:pPr>
      <w:ins w:id="1540" w:author="ERCOT" w:date="2025-07-28T10:39:00Z">
        <w:r w:rsidRPr="00A03B1B">
          <w:rPr>
            <w:rFonts w:eastAsia="SimSun"/>
          </w:rPr>
          <w:t xml:space="preserve"> </w:t>
        </w:r>
        <w:r w:rsidRPr="00A03B1B">
          <w:rPr>
            <w:rFonts w:eastAsia="SimSun"/>
          </w:rPr>
          <w:tab/>
        </w:r>
        <w:r w:rsidRPr="00A03B1B">
          <w:rPr>
            <w:rFonts w:eastAsia="SimSun"/>
          </w:rPr>
          <w:tab/>
        </w:r>
        <w:r w:rsidRPr="00A03B1B">
          <w:rPr>
            <w:rFonts w:eastAsia="SimSun"/>
          </w:rPr>
          <w:tab/>
          <w:t xml:space="preserve">RTDRRTOAMTTOT) * LRS </w:t>
        </w:r>
        <w:r w:rsidRPr="00A03B1B">
          <w:rPr>
            <w:rFonts w:eastAsia="SimSun"/>
            <w:i/>
            <w:vertAlign w:val="subscript"/>
          </w:rPr>
          <w:t>q</w:t>
        </w:r>
      </w:ins>
    </w:p>
    <w:p w14:paraId="118E5220" w14:textId="77777777" w:rsidR="00A03B1B" w:rsidRPr="00A03B1B" w:rsidRDefault="00A03B1B" w:rsidP="00A03B1B">
      <w:pPr>
        <w:spacing w:after="240"/>
        <w:ind w:left="1440" w:hanging="720"/>
        <w:rPr>
          <w:ins w:id="1541" w:author="ERCOT" w:date="2025-07-28T10:39:00Z"/>
          <w:rFonts w:eastAsia="SimSun"/>
        </w:rPr>
      </w:pPr>
      <w:ins w:id="1542" w:author="ERCOT" w:date="2025-07-28T10:39:00Z">
        <w:r w:rsidRPr="00A03B1B">
          <w:rPr>
            <w:rFonts w:eastAsia="SimSun"/>
          </w:rPr>
          <w:t>Where:</w:t>
        </w:r>
      </w:ins>
    </w:p>
    <w:p w14:paraId="1BF146DB" w14:textId="5D867F66" w:rsidR="00A03B1B" w:rsidRPr="00A03B1B" w:rsidRDefault="00A03B1B" w:rsidP="00A03B1B">
      <w:pPr>
        <w:spacing w:after="240"/>
        <w:ind w:left="1440" w:hanging="720"/>
        <w:rPr>
          <w:ins w:id="1543" w:author="ERCOT" w:date="2025-07-28T10:39:00Z"/>
          <w:rFonts w:eastAsia="SimSun"/>
        </w:rPr>
      </w:pPr>
      <w:ins w:id="1544" w:author="ERCOT" w:date="2025-07-28T10:39:00Z">
        <w:r w:rsidRPr="00A03B1B">
          <w:rPr>
            <w:rFonts w:eastAsia="SimSun"/>
          </w:rPr>
          <w:t xml:space="preserve">RTDRRIMBAMTTOT = </w:t>
        </w:r>
        <w:r w:rsidRPr="00A03B1B">
          <w:rPr>
            <w:rFonts w:eastAsia="SimSun"/>
            <w:noProof/>
          </w:rPr>
          <w:drawing>
            <wp:inline distT="0" distB="0" distL="0" distR="0" wp14:anchorId="427A294C" wp14:editId="6E3AB6DF">
              <wp:extent cx="144780" cy="289560"/>
              <wp:effectExtent l="0" t="0" r="0" b="0"/>
              <wp:docPr id="10649" name="Picture 841279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1279004"/>
                      <pic:cNvPicPr>
                        <a:picLocks noChangeAspect="1" noChangeArrowheads="1"/>
                      </pic:cNvPicPr>
                    </pic:nvPicPr>
                    <pic:blipFill>
                      <a:blip r:embed="rId162">
                        <a:extLst>
                          <a:ext uri="{28A0092B-C50C-407E-A947-70E740481C1C}">
                            <a14:useLocalDpi xmlns:a14="http://schemas.microsoft.com/office/drawing/2010/main" val="0"/>
                          </a:ext>
                        </a:extLst>
                      </a:blip>
                      <a:srcRect/>
                      <a:stretch>
                        <a:fillRect/>
                      </a:stretch>
                    </pic:blipFill>
                    <pic:spPr bwMode="auto">
                      <a:xfrm>
                        <a:off x="0" y="0"/>
                        <a:ext cx="144780" cy="289560"/>
                      </a:xfrm>
                      <a:prstGeom prst="rect">
                        <a:avLst/>
                      </a:prstGeom>
                      <a:noFill/>
                      <a:ln>
                        <a:noFill/>
                      </a:ln>
                    </pic:spPr>
                  </pic:pic>
                </a:graphicData>
              </a:graphic>
            </wp:inline>
          </w:drawing>
        </w:r>
        <w:r w:rsidRPr="00A03B1B">
          <w:rPr>
            <w:rFonts w:eastAsia="SimSun"/>
          </w:rPr>
          <w:t xml:space="preserve"> (RT</w:t>
        </w:r>
      </w:ins>
      <w:ins w:id="1545" w:author="ERCOT" w:date="2025-07-28T10:40:00Z">
        <w:r w:rsidRPr="00A03B1B">
          <w:rPr>
            <w:rFonts w:eastAsia="SimSun"/>
          </w:rPr>
          <w:t>DR</w:t>
        </w:r>
      </w:ins>
      <w:ins w:id="1546" w:author="ERCOT" w:date="2025-07-28T10:39:00Z">
        <w:r w:rsidRPr="00A03B1B">
          <w:rPr>
            <w:rFonts w:eastAsia="SimSun"/>
          </w:rPr>
          <w:t xml:space="preserve">RIMBAMT </w:t>
        </w:r>
        <w:r w:rsidRPr="00A03B1B">
          <w:rPr>
            <w:rFonts w:eastAsia="SimSun"/>
            <w:i/>
            <w:iCs/>
            <w:vertAlign w:val="subscript"/>
          </w:rPr>
          <w:t>q</w:t>
        </w:r>
        <w:r w:rsidRPr="00A03B1B">
          <w:rPr>
            <w:rFonts w:eastAsia="SimSun"/>
          </w:rPr>
          <w:t>)</w:t>
        </w:r>
      </w:ins>
    </w:p>
    <w:p w14:paraId="12380000" w14:textId="7588963D" w:rsidR="00A03B1B" w:rsidRPr="00A03B1B" w:rsidRDefault="00A03B1B" w:rsidP="00A03B1B">
      <w:pPr>
        <w:spacing w:after="240"/>
        <w:ind w:left="1440" w:hanging="720"/>
        <w:rPr>
          <w:ins w:id="1547" w:author="ERCOT" w:date="2025-07-28T10:39:00Z"/>
          <w:rFonts w:eastAsia="SimSun"/>
        </w:rPr>
      </w:pPr>
      <w:ins w:id="1548" w:author="ERCOT" w:date="2025-07-28T10:39:00Z">
        <w:r w:rsidRPr="00A03B1B">
          <w:rPr>
            <w:rFonts w:eastAsia="SimSun"/>
          </w:rPr>
          <w:t>RT</w:t>
        </w:r>
      </w:ins>
      <w:ins w:id="1549" w:author="ERCOT" w:date="2025-07-28T10:40:00Z">
        <w:r w:rsidRPr="00A03B1B">
          <w:rPr>
            <w:rFonts w:eastAsia="SimSun"/>
          </w:rPr>
          <w:t>DR</w:t>
        </w:r>
      </w:ins>
      <w:ins w:id="1550" w:author="ERCOT" w:date="2025-07-28T10:39:00Z">
        <w:r w:rsidRPr="00A03B1B">
          <w:rPr>
            <w:rFonts w:eastAsia="SimSun"/>
          </w:rPr>
          <w:t xml:space="preserve">ROAMTTOT = </w:t>
        </w:r>
        <w:r w:rsidRPr="00A03B1B">
          <w:rPr>
            <w:rFonts w:eastAsia="SimSun"/>
            <w:noProof/>
          </w:rPr>
          <w:drawing>
            <wp:inline distT="0" distB="0" distL="0" distR="0" wp14:anchorId="4699D0C0" wp14:editId="7227A241">
              <wp:extent cx="144780" cy="289560"/>
              <wp:effectExtent l="0" t="0" r="0" b="0"/>
              <wp:docPr id="10648" name="Picture 352513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513003"/>
                      <pic:cNvPicPr>
                        <a:picLocks noChangeAspect="1" noChangeArrowheads="1"/>
                      </pic:cNvPicPr>
                    </pic:nvPicPr>
                    <pic:blipFill>
                      <a:blip r:embed="rId162">
                        <a:extLst>
                          <a:ext uri="{28A0092B-C50C-407E-A947-70E740481C1C}">
                            <a14:useLocalDpi xmlns:a14="http://schemas.microsoft.com/office/drawing/2010/main" val="0"/>
                          </a:ext>
                        </a:extLst>
                      </a:blip>
                      <a:srcRect/>
                      <a:stretch>
                        <a:fillRect/>
                      </a:stretch>
                    </pic:blipFill>
                    <pic:spPr bwMode="auto">
                      <a:xfrm>
                        <a:off x="0" y="0"/>
                        <a:ext cx="144780" cy="289560"/>
                      </a:xfrm>
                      <a:prstGeom prst="rect">
                        <a:avLst/>
                      </a:prstGeom>
                      <a:noFill/>
                      <a:ln>
                        <a:noFill/>
                      </a:ln>
                    </pic:spPr>
                  </pic:pic>
                </a:graphicData>
              </a:graphic>
            </wp:inline>
          </w:drawing>
        </w:r>
        <w:r w:rsidRPr="00A03B1B">
          <w:rPr>
            <w:rFonts w:eastAsia="SimSun"/>
            <w:b/>
            <w:bCs/>
          </w:rPr>
          <w:t xml:space="preserve"> </w:t>
        </w:r>
        <w:r w:rsidRPr="00A03B1B">
          <w:rPr>
            <w:rFonts w:eastAsia="SimSun"/>
          </w:rPr>
          <w:t>(RT</w:t>
        </w:r>
      </w:ins>
      <w:ins w:id="1551" w:author="ERCOT" w:date="2025-07-28T10:40:00Z">
        <w:r w:rsidRPr="00A03B1B">
          <w:rPr>
            <w:rFonts w:eastAsia="SimSun"/>
          </w:rPr>
          <w:t>DR</w:t>
        </w:r>
      </w:ins>
      <w:ins w:id="1552" w:author="ERCOT" w:date="2025-07-28T10:39:00Z">
        <w:r w:rsidRPr="00A03B1B">
          <w:rPr>
            <w:rFonts w:eastAsia="SimSun"/>
          </w:rPr>
          <w:t xml:space="preserve">ROAMT </w:t>
        </w:r>
        <w:r w:rsidRPr="00A03B1B">
          <w:rPr>
            <w:rFonts w:eastAsia="SimSun"/>
            <w:i/>
            <w:iCs/>
            <w:vertAlign w:val="subscript"/>
          </w:rPr>
          <w:t>q</w:t>
        </w:r>
        <w:r w:rsidRPr="00A03B1B">
          <w:rPr>
            <w:rFonts w:eastAsia="SimSun"/>
          </w:rPr>
          <w:t>)</w:t>
        </w:r>
      </w:ins>
    </w:p>
    <w:p w14:paraId="0964BB92" w14:textId="6FB95C71" w:rsidR="00A03B1B" w:rsidRPr="00A03B1B" w:rsidRDefault="00A03B1B" w:rsidP="00A03B1B">
      <w:pPr>
        <w:spacing w:after="240"/>
        <w:ind w:left="1440" w:hanging="720"/>
        <w:rPr>
          <w:ins w:id="1553" w:author="ERCOT" w:date="2025-07-28T10:39:00Z"/>
          <w:rFonts w:eastAsia="SimSun"/>
        </w:rPr>
      </w:pPr>
      <w:ins w:id="1554" w:author="ERCOT" w:date="2025-07-28T10:39:00Z">
        <w:r w:rsidRPr="00A03B1B">
          <w:rPr>
            <w:rFonts w:eastAsia="SimSun"/>
          </w:rPr>
          <w:t>RT</w:t>
        </w:r>
      </w:ins>
      <w:ins w:id="1555" w:author="ERCOT" w:date="2025-07-28T10:40:00Z">
        <w:r w:rsidRPr="00A03B1B">
          <w:rPr>
            <w:rFonts w:eastAsia="SimSun"/>
          </w:rPr>
          <w:t>DR</w:t>
        </w:r>
      </w:ins>
      <w:ins w:id="1556" w:author="ERCOT" w:date="2025-07-28T10:39:00Z">
        <w:r w:rsidRPr="00A03B1B">
          <w:rPr>
            <w:rFonts w:eastAsia="SimSun"/>
          </w:rPr>
          <w:t xml:space="preserve">RTOAMTTOT = </w:t>
        </w:r>
        <w:r w:rsidRPr="00A03B1B">
          <w:rPr>
            <w:rFonts w:eastAsia="SimSun"/>
            <w:noProof/>
          </w:rPr>
          <w:drawing>
            <wp:inline distT="0" distB="0" distL="0" distR="0" wp14:anchorId="5073F770" wp14:editId="165255FC">
              <wp:extent cx="144780" cy="289560"/>
              <wp:effectExtent l="0" t="0" r="0" b="0"/>
              <wp:docPr id="10647" name="Picture 1894330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4330215"/>
                      <pic:cNvPicPr>
                        <a:picLocks noChangeAspect="1" noChangeArrowheads="1"/>
                      </pic:cNvPicPr>
                    </pic:nvPicPr>
                    <pic:blipFill>
                      <a:blip r:embed="rId162">
                        <a:extLst>
                          <a:ext uri="{28A0092B-C50C-407E-A947-70E740481C1C}">
                            <a14:useLocalDpi xmlns:a14="http://schemas.microsoft.com/office/drawing/2010/main" val="0"/>
                          </a:ext>
                        </a:extLst>
                      </a:blip>
                      <a:srcRect/>
                      <a:stretch>
                        <a:fillRect/>
                      </a:stretch>
                    </pic:blipFill>
                    <pic:spPr bwMode="auto">
                      <a:xfrm>
                        <a:off x="0" y="0"/>
                        <a:ext cx="144780" cy="289560"/>
                      </a:xfrm>
                      <a:prstGeom prst="rect">
                        <a:avLst/>
                      </a:prstGeom>
                      <a:noFill/>
                      <a:ln>
                        <a:noFill/>
                      </a:ln>
                    </pic:spPr>
                  </pic:pic>
                </a:graphicData>
              </a:graphic>
            </wp:inline>
          </w:drawing>
        </w:r>
        <w:r w:rsidRPr="00A03B1B">
          <w:rPr>
            <w:rFonts w:eastAsia="SimSun"/>
            <w:b/>
            <w:bCs/>
          </w:rPr>
          <w:t xml:space="preserve"> </w:t>
        </w:r>
        <w:r w:rsidRPr="00A03B1B">
          <w:rPr>
            <w:rFonts w:eastAsia="SimSun"/>
          </w:rPr>
          <w:t>(RT</w:t>
        </w:r>
      </w:ins>
      <w:ins w:id="1557" w:author="ERCOT" w:date="2025-07-28T10:40:00Z">
        <w:r w:rsidRPr="00A03B1B">
          <w:rPr>
            <w:rFonts w:eastAsia="SimSun"/>
          </w:rPr>
          <w:t>DR</w:t>
        </w:r>
      </w:ins>
      <w:ins w:id="1558" w:author="ERCOT" w:date="2025-07-28T10:39:00Z">
        <w:r w:rsidRPr="00A03B1B">
          <w:rPr>
            <w:rFonts w:eastAsia="SimSun"/>
          </w:rPr>
          <w:t xml:space="preserve">RTOAMT </w:t>
        </w:r>
        <w:r w:rsidRPr="00A03B1B">
          <w:rPr>
            <w:rFonts w:eastAsia="SimSun"/>
            <w:i/>
            <w:iCs/>
            <w:vertAlign w:val="subscript"/>
          </w:rPr>
          <w:t>q</w:t>
        </w:r>
        <w:r w:rsidRPr="00A03B1B">
          <w:rPr>
            <w:rFonts w:eastAsia="SimSun"/>
          </w:rPr>
          <w:t>)</w:t>
        </w:r>
      </w:ins>
    </w:p>
    <w:p w14:paraId="787C9306" w14:textId="77777777" w:rsidR="00A03B1B" w:rsidRPr="00A03B1B" w:rsidRDefault="00A03B1B" w:rsidP="00A03B1B">
      <w:pPr>
        <w:rPr>
          <w:ins w:id="1559" w:author="ERCOT" w:date="2025-07-28T10:39:00Z"/>
          <w:rFonts w:eastAsia="SimSun"/>
        </w:rPr>
      </w:pPr>
      <w:ins w:id="1560" w:author="ERCOT" w:date="2025-07-28T10:39:00Z">
        <w:r w:rsidRPr="00A03B1B">
          <w:rPr>
            <w:rFonts w:eastAsia="SimSun"/>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83"/>
        <w:gridCol w:w="1193"/>
        <w:gridCol w:w="5874"/>
      </w:tblGrid>
      <w:tr w:rsidR="00A03B1B" w:rsidRPr="00A03B1B" w14:paraId="73BA58BC" w14:textId="77777777" w:rsidTr="00B31BB1">
        <w:trPr>
          <w:cantSplit/>
          <w:tblHeader/>
          <w:ins w:id="1561"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5E2135DA" w14:textId="77777777" w:rsidR="00A03B1B" w:rsidRPr="00A03B1B" w:rsidRDefault="00A03B1B" w:rsidP="00A03B1B">
            <w:pPr>
              <w:spacing w:after="240"/>
              <w:rPr>
                <w:ins w:id="1562" w:author="ERCOT" w:date="2025-07-28T10:39:00Z"/>
                <w:rFonts w:eastAsia="SimSun"/>
                <w:b/>
                <w:iCs/>
                <w:sz w:val="20"/>
                <w:szCs w:val="20"/>
              </w:rPr>
            </w:pPr>
            <w:ins w:id="1563" w:author="ERCOT" w:date="2025-07-28T10:39:00Z">
              <w:r w:rsidRPr="00A03B1B">
                <w:rPr>
                  <w:rFonts w:eastAsia="SimSun"/>
                  <w:sz w:val="20"/>
                  <w:szCs w:val="20"/>
                </w:rPr>
                <w:t>Variable</w:t>
              </w:r>
            </w:ins>
          </w:p>
        </w:tc>
        <w:tc>
          <w:tcPr>
            <w:tcW w:w="638" w:type="pct"/>
            <w:tcBorders>
              <w:top w:val="single" w:sz="4" w:space="0" w:color="auto"/>
              <w:left w:val="single" w:sz="4" w:space="0" w:color="auto"/>
              <w:bottom w:val="single" w:sz="4" w:space="0" w:color="auto"/>
              <w:right w:val="single" w:sz="4" w:space="0" w:color="auto"/>
            </w:tcBorders>
            <w:hideMark/>
          </w:tcPr>
          <w:p w14:paraId="3B1BE2F5" w14:textId="77777777" w:rsidR="00A03B1B" w:rsidRPr="00A03B1B" w:rsidRDefault="00A03B1B" w:rsidP="00A03B1B">
            <w:pPr>
              <w:spacing w:after="240"/>
              <w:rPr>
                <w:ins w:id="1564" w:author="ERCOT" w:date="2025-07-28T10:39:00Z"/>
                <w:rFonts w:eastAsia="SimSun"/>
                <w:b/>
                <w:iCs/>
                <w:sz w:val="20"/>
                <w:szCs w:val="20"/>
              </w:rPr>
            </w:pPr>
            <w:ins w:id="1565" w:author="ERCOT" w:date="2025-07-28T10:39:00Z">
              <w:r w:rsidRPr="00A03B1B">
                <w:rPr>
                  <w:rFonts w:eastAsia="SimSun"/>
                  <w:b/>
                  <w:iCs/>
                  <w:sz w:val="20"/>
                  <w:szCs w:val="20"/>
                </w:rPr>
                <w:t>Unit</w:t>
              </w:r>
            </w:ins>
          </w:p>
        </w:tc>
        <w:tc>
          <w:tcPr>
            <w:tcW w:w="3141" w:type="pct"/>
            <w:tcBorders>
              <w:top w:val="single" w:sz="4" w:space="0" w:color="auto"/>
              <w:left w:val="single" w:sz="4" w:space="0" w:color="auto"/>
              <w:bottom w:val="single" w:sz="4" w:space="0" w:color="auto"/>
              <w:right w:val="single" w:sz="4" w:space="0" w:color="auto"/>
            </w:tcBorders>
            <w:hideMark/>
          </w:tcPr>
          <w:p w14:paraId="37DEA706" w14:textId="77777777" w:rsidR="00A03B1B" w:rsidRPr="00A03B1B" w:rsidRDefault="00A03B1B" w:rsidP="00A03B1B">
            <w:pPr>
              <w:spacing w:after="240"/>
              <w:rPr>
                <w:ins w:id="1566" w:author="ERCOT" w:date="2025-07-28T10:39:00Z"/>
                <w:rFonts w:eastAsia="SimSun"/>
                <w:b/>
                <w:iCs/>
                <w:sz w:val="20"/>
                <w:szCs w:val="20"/>
              </w:rPr>
            </w:pPr>
            <w:ins w:id="1567" w:author="ERCOT" w:date="2025-07-28T10:39:00Z">
              <w:r w:rsidRPr="00A03B1B">
                <w:rPr>
                  <w:rFonts w:eastAsia="SimSun"/>
                  <w:b/>
                  <w:iCs/>
                  <w:sz w:val="20"/>
                  <w:szCs w:val="20"/>
                </w:rPr>
                <w:t>Description</w:t>
              </w:r>
            </w:ins>
          </w:p>
        </w:tc>
      </w:tr>
      <w:tr w:rsidR="00A03B1B" w:rsidRPr="00A03B1B" w14:paraId="02F43E88" w14:textId="77777777" w:rsidTr="00B31BB1">
        <w:trPr>
          <w:cantSplit/>
          <w:ins w:id="1568"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4EEB100B" w14:textId="77777777" w:rsidR="00A03B1B" w:rsidRPr="00A03B1B" w:rsidRDefault="00A03B1B" w:rsidP="00A03B1B">
            <w:pPr>
              <w:spacing w:after="60"/>
              <w:rPr>
                <w:ins w:id="1569" w:author="ERCOT" w:date="2025-07-28T10:39:00Z"/>
                <w:rFonts w:eastAsia="SimSun"/>
                <w:sz w:val="20"/>
                <w:szCs w:val="20"/>
              </w:rPr>
            </w:pPr>
            <w:ins w:id="1570" w:author="ERCOT" w:date="2025-07-28T10:39:00Z">
              <w:r w:rsidRPr="00A03B1B">
                <w:rPr>
                  <w:rFonts w:eastAsia="SimSun"/>
                  <w:sz w:val="20"/>
                  <w:szCs w:val="20"/>
                </w:rPr>
                <w:t>LART</w:t>
              </w:r>
            </w:ins>
            <w:ins w:id="1571" w:author="ERCOT" w:date="2025-07-28T10:40:00Z">
              <w:r w:rsidRPr="00A03B1B">
                <w:rPr>
                  <w:rFonts w:eastAsia="SimSun"/>
                  <w:sz w:val="20"/>
                  <w:szCs w:val="20"/>
                </w:rPr>
                <w:t>DR</w:t>
              </w:r>
            </w:ins>
            <w:ins w:id="1572" w:author="ERCOT" w:date="2025-07-28T10:39:00Z">
              <w:r w:rsidRPr="00A03B1B">
                <w:rPr>
                  <w:rFonts w:eastAsia="SimSun"/>
                  <w:sz w:val="20"/>
                  <w:szCs w:val="20"/>
                </w:rPr>
                <w:t xml:space="preserve">RAMT </w:t>
              </w:r>
              <w:r w:rsidRPr="00A03B1B">
                <w:rPr>
                  <w:rFonts w:eastAsia="SimSun"/>
                  <w:i/>
                  <w:sz w:val="20"/>
                  <w:szCs w:val="20"/>
                  <w:vertAlign w:val="subscript"/>
                </w:rPr>
                <w:t>q</w:t>
              </w:r>
            </w:ins>
          </w:p>
        </w:tc>
        <w:tc>
          <w:tcPr>
            <w:tcW w:w="638" w:type="pct"/>
            <w:tcBorders>
              <w:top w:val="single" w:sz="4" w:space="0" w:color="auto"/>
              <w:left w:val="single" w:sz="4" w:space="0" w:color="auto"/>
              <w:bottom w:val="single" w:sz="4" w:space="0" w:color="auto"/>
              <w:right w:val="single" w:sz="4" w:space="0" w:color="auto"/>
            </w:tcBorders>
            <w:hideMark/>
          </w:tcPr>
          <w:p w14:paraId="2AD357A1" w14:textId="77777777" w:rsidR="00A03B1B" w:rsidRPr="00A03B1B" w:rsidRDefault="00A03B1B" w:rsidP="00A03B1B">
            <w:pPr>
              <w:spacing w:after="60"/>
              <w:rPr>
                <w:ins w:id="1573" w:author="ERCOT" w:date="2025-07-28T10:39:00Z"/>
                <w:rFonts w:eastAsia="SimSun"/>
                <w:sz w:val="20"/>
                <w:szCs w:val="20"/>
              </w:rPr>
            </w:pPr>
            <w:ins w:id="1574" w:author="ERCOT" w:date="2025-07-28T10:39:00Z">
              <w:r w:rsidRPr="00A03B1B">
                <w:rPr>
                  <w:rFonts w:eastAsia="SimSun"/>
                  <w:sz w:val="20"/>
                  <w:szCs w:val="20"/>
                </w:rPr>
                <w:t>$</w:t>
              </w:r>
            </w:ins>
          </w:p>
        </w:tc>
        <w:tc>
          <w:tcPr>
            <w:tcW w:w="3141" w:type="pct"/>
            <w:tcBorders>
              <w:top w:val="single" w:sz="4" w:space="0" w:color="auto"/>
              <w:left w:val="single" w:sz="4" w:space="0" w:color="auto"/>
              <w:bottom w:val="single" w:sz="4" w:space="0" w:color="auto"/>
              <w:right w:val="single" w:sz="4" w:space="0" w:color="auto"/>
            </w:tcBorders>
            <w:hideMark/>
          </w:tcPr>
          <w:p w14:paraId="08D588F8" w14:textId="77777777" w:rsidR="00A03B1B" w:rsidRPr="00A03B1B" w:rsidRDefault="00A03B1B" w:rsidP="00A03B1B">
            <w:pPr>
              <w:spacing w:after="60"/>
              <w:rPr>
                <w:ins w:id="1575" w:author="ERCOT" w:date="2025-07-28T10:39:00Z"/>
                <w:rFonts w:eastAsia="SimSun"/>
                <w:i/>
                <w:sz w:val="20"/>
                <w:szCs w:val="20"/>
              </w:rPr>
            </w:pPr>
            <w:ins w:id="1576" w:author="ERCOT" w:date="2025-07-28T10:39:00Z">
              <w:r w:rsidRPr="00A03B1B">
                <w:rPr>
                  <w:rFonts w:eastAsia="SimSun"/>
                  <w:i/>
                  <w:sz w:val="20"/>
                  <w:szCs w:val="20"/>
                </w:rPr>
                <w:t xml:space="preserve">Load-Allocated Real-Time </w:t>
              </w:r>
            </w:ins>
            <w:ins w:id="1577" w:author="ERCOT" w:date="2025-07-28T10:40:00Z">
              <w:r w:rsidRPr="00A03B1B">
                <w:rPr>
                  <w:rFonts w:eastAsia="SimSun"/>
                  <w:i/>
                  <w:sz w:val="20"/>
                  <w:szCs w:val="20"/>
                </w:rPr>
                <w:t>Dispatchable Reliability</w:t>
              </w:r>
            </w:ins>
            <w:ins w:id="1578" w:author="ERCOT" w:date="2025-07-28T10:39:00Z">
              <w:r w:rsidRPr="00A03B1B">
                <w:rPr>
                  <w:rFonts w:eastAsia="SimSun"/>
                  <w:i/>
                  <w:sz w:val="20"/>
                  <w:szCs w:val="20"/>
                </w:rPr>
                <w:t xml:space="preserve"> Reserve Service Amount for the QSE - </w:t>
              </w:r>
              <w:r w:rsidRPr="00A03B1B">
                <w:rPr>
                  <w:rFonts w:eastAsia="SimSun"/>
                  <w:sz w:val="20"/>
                  <w:szCs w:val="20"/>
                </w:rPr>
                <w:t xml:space="preserve">The QSE </w:t>
              </w:r>
              <w:r w:rsidRPr="00A03B1B">
                <w:rPr>
                  <w:rFonts w:eastAsia="SimSun"/>
                  <w:i/>
                  <w:sz w:val="20"/>
                  <w:szCs w:val="20"/>
                </w:rPr>
                <w:t>q</w:t>
              </w:r>
              <w:r w:rsidRPr="00A03B1B">
                <w:rPr>
                  <w:rFonts w:eastAsia="SimSun"/>
                  <w:sz w:val="20"/>
                  <w:szCs w:val="20"/>
                </w:rPr>
                <w:t xml:space="preserve">’s share of the total Real-Time </w:t>
              </w:r>
            </w:ins>
            <w:ins w:id="1579" w:author="ERCOT" w:date="2025-07-28T10:40:00Z">
              <w:r w:rsidRPr="00A03B1B">
                <w:rPr>
                  <w:rFonts w:eastAsia="SimSun"/>
                  <w:sz w:val="20"/>
                  <w:szCs w:val="20"/>
                </w:rPr>
                <w:t>DRRS</w:t>
              </w:r>
            </w:ins>
            <w:ins w:id="1580" w:author="ERCOT" w:date="2025-07-28T10:39:00Z">
              <w:r w:rsidRPr="00A03B1B">
                <w:rPr>
                  <w:rFonts w:eastAsia="SimSun"/>
                  <w:sz w:val="20"/>
                  <w:szCs w:val="20"/>
                </w:rPr>
                <w:t xml:space="preserve"> amount for the 15-minute Settlement Interval.</w:t>
              </w:r>
            </w:ins>
          </w:p>
        </w:tc>
      </w:tr>
      <w:tr w:rsidR="00A03B1B" w:rsidRPr="00A03B1B" w14:paraId="11623C82" w14:textId="77777777" w:rsidTr="00B31BB1">
        <w:trPr>
          <w:cantSplit/>
          <w:ins w:id="1581"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6F0F8FDD" w14:textId="77777777" w:rsidR="00A03B1B" w:rsidRPr="00A03B1B" w:rsidRDefault="00A03B1B" w:rsidP="00A03B1B">
            <w:pPr>
              <w:spacing w:after="60"/>
              <w:rPr>
                <w:ins w:id="1582" w:author="ERCOT" w:date="2025-07-28T10:39:00Z"/>
                <w:rFonts w:eastAsia="SimSun"/>
                <w:sz w:val="20"/>
                <w:szCs w:val="20"/>
              </w:rPr>
            </w:pPr>
            <w:ins w:id="1583" w:author="ERCOT" w:date="2025-07-28T10:39:00Z">
              <w:r w:rsidRPr="00A03B1B">
                <w:rPr>
                  <w:rFonts w:eastAsia="SimSun"/>
                  <w:sz w:val="20"/>
                  <w:szCs w:val="20"/>
                </w:rPr>
                <w:t>RT</w:t>
              </w:r>
            </w:ins>
            <w:ins w:id="1584" w:author="ERCOT" w:date="2025-07-28T10:40:00Z">
              <w:r w:rsidRPr="00A03B1B">
                <w:rPr>
                  <w:rFonts w:eastAsia="SimSun"/>
                  <w:sz w:val="20"/>
                  <w:szCs w:val="20"/>
                </w:rPr>
                <w:t>DR</w:t>
              </w:r>
            </w:ins>
            <w:ins w:id="1585" w:author="ERCOT" w:date="2025-07-28T10:39:00Z">
              <w:r w:rsidRPr="00A03B1B">
                <w:rPr>
                  <w:rFonts w:eastAsia="SimSun"/>
                  <w:sz w:val="20"/>
                  <w:szCs w:val="20"/>
                </w:rPr>
                <w:t xml:space="preserve">RIMBAMT </w:t>
              </w:r>
              <w:r w:rsidRPr="00A03B1B">
                <w:rPr>
                  <w:rFonts w:eastAsia="SimSun"/>
                  <w:i/>
                  <w:sz w:val="20"/>
                  <w:szCs w:val="20"/>
                  <w:vertAlign w:val="subscript"/>
                </w:rPr>
                <w:t>q</w:t>
              </w:r>
            </w:ins>
          </w:p>
        </w:tc>
        <w:tc>
          <w:tcPr>
            <w:tcW w:w="638" w:type="pct"/>
            <w:tcBorders>
              <w:top w:val="single" w:sz="4" w:space="0" w:color="auto"/>
              <w:left w:val="single" w:sz="4" w:space="0" w:color="auto"/>
              <w:bottom w:val="single" w:sz="4" w:space="0" w:color="auto"/>
              <w:right w:val="single" w:sz="4" w:space="0" w:color="auto"/>
            </w:tcBorders>
            <w:hideMark/>
          </w:tcPr>
          <w:p w14:paraId="430F14C9" w14:textId="77777777" w:rsidR="00A03B1B" w:rsidRPr="00A03B1B" w:rsidRDefault="00A03B1B" w:rsidP="00A03B1B">
            <w:pPr>
              <w:spacing w:after="60"/>
              <w:rPr>
                <w:ins w:id="1586" w:author="ERCOT" w:date="2025-07-28T10:39:00Z"/>
                <w:rFonts w:eastAsia="SimSun"/>
                <w:sz w:val="20"/>
                <w:szCs w:val="20"/>
              </w:rPr>
            </w:pPr>
            <w:ins w:id="1587" w:author="ERCOT" w:date="2025-07-28T10:39:00Z">
              <w:r w:rsidRPr="00A03B1B">
                <w:rPr>
                  <w:rFonts w:eastAsia="SimSun"/>
                  <w:sz w:val="20"/>
                  <w:szCs w:val="20"/>
                </w:rPr>
                <w:t>$</w:t>
              </w:r>
            </w:ins>
          </w:p>
        </w:tc>
        <w:tc>
          <w:tcPr>
            <w:tcW w:w="3141" w:type="pct"/>
            <w:tcBorders>
              <w:top w:val="single" w:sz="4" w:space="0" w:color="auto"/>
              <w:left w:val="single" w:sz="4" w:space="0" w:color="auto"/>
              <w:bottom w:val="single" w:sz="4" w:space="0" w:color="auto"/>
              <w:right w:val="single" w:sz="4" w:space="0" w:color="auto"/>
            </w:tcBorders>
            <w:hideMark/>
          </w:tcPr>
          <w:p w14:paraId="349D4B65" w14:textId="77777777" w:rsidR="00A03B1B" w:rsidRPr="00A03B1B" w:rsidRDefault="00A03B1B" w:rsidP="00A03B1B">
            <w:pPr>
              <w:spacing w:after="60"/>
              <w:rPr>
                <w:ins w:id="1588" w:author="ERCOT" w:date="2025-07-28T10:39:00Z"/>
                <w:rFonts w:eastAsia="SimSun"/>
                <w:i/>
                <w:sz w:val="20"/>
                <w:szCs w:val="20"/>
              </w:rPr>
            </w:pPr>
            <w:ins w:id="1589" w:author="ERCOT" w:date="2025-07-28T10:39:00Z">
              <w:r w:rsidRPr="00A03B1B">
                <w:rPr>
                  <w:rFonts w:eastAsia="SimSun"/>
                  <w:i/>
                  <w:sz w:val="20"/>
                  <w:szCs w:val="20"/>
                </w:rPr>
                <w:t xml:space="preserve">Real-Time </w:t>
              </w:r>
            </w:ins>
            <w:ins w:id="1590" w:author="ERCOT" w:date="2025-07-28T10:40:00Z">
              <w:r w:rsidRPr="00A03B1B">
                <w:rPr>
                  <w:rFonts w:eastAsia="SimSun"/>
                  <w:i/>
                  <w:sz w:val="20"/>
                  <w:szCs w:val="20"/>
                </w:rPr>
                <w:t xml:space="preserve">Dispatchable Reliability </w:t>
              </w:r>
            </w:ins>
            <w:ins w:id="1591" w:author="ERCOT" w:date="2025-07-28T10:39:00Z">
              <w:r w:rsidRPr="00A03B1B">
                <w:rPr>
                  <w:rFonts w:eastAsia="SimSun"/>
                  <w:i/>
                  <w:sz w:val="20"/>
                  <w:szCs w:val="20"/>
                </w:rPr>
                <w:t xml:space="preserve">Reserve Service Imbalance Amount for the QSE - </w:t>
              </w:r>
              <w:r w:rsidRPr="00A03B1B">
                <w:rPr>
                  <w:rFonts w:eastAsia="SimSun"/>
                  <w:sz w:val="20"/>
                  <w:szCs w:val="20"/>
                </w:rPr>
                <w:t xml:space="preserve">The total payment or charge to QSE </w:t>
              </w:r>
              <w:r w:rsidRPr="00A03B1B">
                <w:rPr>
                  <w:rFonts w:eastAsia="SimSun"/>
                  <w:i/>
                  <w:sz w:val="20"/>
                  <w:szCs w:val="20"/>
                </w:rPr>
                <w:t>q</w:t>
              </w:r>
              <w:r w:rsidRPr="00A03B1B">
                <w:rPr>
                  <w:rFonts w:eastAsia="SimSun"/>
                  <w:sz w:val="20"/>
                  <w:szCs w:val="20"/>
                </w:rPr>
                <w:t xml:space="preserve"> for the Real-Time </w:t>
              </w:r>
            </w:ins>
            <w:ins w:id="1592" w:author="ERCOT" w:date="2025-07-28T10:40:00Z">
              <w:r w:rsidRPr="00A03B1B">
                <w:rPr>
                  <w:rFonts w:eastAsia="SimSun"/>
                  <w:sz w:val="20"/>
                  <w:szCs w:val="20"/>
                </w:rPr>
                <w:t>DRRS</w:t>
              </w:r>
            </w:ins>
            <w:ins w:id="1593" w:author="ERCOT" w:date="2025-07-28T10:39:00Z">
              <w:r w:rsidRPr="00A03B1B">
                <w:rPr>
                  <w:rFonts w:eastAsia="SimSun"/>
                  <w:sz w:val="20"/>
                  <w:szCs w:val="20"/>
                </w:rPr>
                <w:t xml:space="preserve"> imbalance for each 15-minute Settlement Interval.</w:t>
              </w:r>
            </w:ins>
          </w:p>
        </w:tc>
      </w:tr>
      <w:tr w:rsidR="00A03B1B" w:rsidRPr="00A03B1B" w14:paraId="22A59C08" w14:textId="77777777" w:rsidTr="00B31BB1">
        <w:trPr>
          <w:cantSplit/>
          <w:ins w:id="1594"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00B80067" w14:textId="77777777" w:rsidR="00A03B1B" w:rsidRPr="00A03B1B" w:rsidRDefault="00A03B1B" w:rsidP="00A03B1B">
            <w:pPr>
              <w:spacing w:after="60"/>
              <w:rPr>
                <w:ins w:id="1595" w:author="ERCOT" w:date="2025-07-28T10:39:00Z"/>
                <w:rFonts w:eastAsia="SimSun"/>
                <w:sz w:val="20"/>
                <w:szCs w:val="20"/>
              </w:rPr>
            </w:pPr>
            <w:ins w:id="1596" w:author="ERCOT" w:date="2025-07-28T10:39:00Z">
              <w:r w:rsidRPr="00A03B1B">
                <w:rPr>
                  <w:rFonts w:eastAsia="SimSun"/>
                  <w:sz w:val="20"/>
                  <w:szCs w:val="20"/>
                </w:rPr>
                <w:t>RT</w:t>
              </w:r>
            </w:ins>
            <w:ins w:id="1597" w:author="ERCOT" w:date="2025-07-28T10:40:00Z">
              <w:r w:rsidRPr="00A03B1B">
                <w:rPr>
                  <w:rFonts w:eastAsia="SimSun"/>
                  <w:sz w:val="20"/>
                  <w:szCs w:val="20"/>
                </w:rPr>
                <w:t>DR</w:t>
              </w:r>
            </w:ins>
            <w:ins w:id="1598" w:author="ERCOT" w:date="2025-07-28T10:39:00Z">
              <w:r w:rsidRPr="00A03B1B">
                <w:rPr>
                  <w:rFonts w:eastAsia="SimSun"/>
                  <w:sz w:val="20"/>
                  <w:szCs w:val="20"/>
                </w:rPr>
                <w:t xml:space="preserve">ROAMT </w:t>
              </w:r>
              <w:r w:rsidRPr="00A03B1B">
                <w:rPr>
                  <w:rFonts w:eastAsia="SimSun"/>
                  <w:i/>
                  <w:sz w:val="20"/>
                  <w:szCs w:val="20"/>
                  <w:vertAlign w:val="subscript"/>
                </w:rPr>
                <w:t>q</w:t>
              </w:r>
            </w:ins>
          </w:p>
        </w:tc>
        <w:tc>
          <w:tcPr>
            <w:tcW w:w="638" w:type="pct"/>
            <w:tcBorders>
              <w:top w:val="single" w:sz="4" w:space="0" w:color="auto"/>
              <w:left w:val="single" w:sz="4" w:space="0" w:color="auto"/>
              <w:bottom w:val="single" w:sz="4" w:space="0" w:color="auto"/>
              <w:right w:val="single" w:sz="4" w:space="0" w:color="auto"/>
            </w:tcBorders>
            <w:hideMark/>
          </w:tcPr>
          <w:p w14:paraId="2DF4133C" w14:textId="77777777" w:rsidR="00A03B1B" w:rsidRPr="00A03B1B" w:rsidRDefault="00A03B1B" w:rsidP="00A03B1B">
            <w:pPr>
              <w:spacing w:after="60"/>
              <w:rPr>
                <w:ins w:id="1599" w:author="ERCOT" w:date="2025-07-28T10:39:00Z"/>
                <w:rFonts w:eastAsia="SimSun"/>
                <w:sz w:val="20"/>
                <w:szCs w:val="20"/>
              </w:rPr>
            </w:pPr>
            <w:ins w:id="1600" w:author="ERCOT" w:date="2025-07-28T10:39:00Z">
              <w:r w:rsidRPr="00A03B1B">
                <w:rPr>
                  <w:rFonts w:eastAsia="SimSun"/>
                  <w:sz w:val="20"/>
                  <w:szCs w:val="20"/>
                </w:rPr>
                <w:t>$</w:t>
              </w:r>
            </w:ins>
          </w:p>
        </w:tc>
        <w:tc>
          <w:tcPr>
            <w:tcW w:w="3141" w:type="pct"/>
            <w:tcBorders>
              <w:top w:val="single" w:sz="4" w:space="0" w:color="auto"/>
              <w:left w:val="single" w:sz="4" w:space="0" w:color="auto"/>
              <w:bottom w:val="single" w:sz="4" w:space="0" w:color="auto"/>
              <w:right w:val="single" w:sz="4" w:space="0" w:color="auto"/>
            </w:tcBorders>
            <w:hideMark/>
          </w:tcPr>
          <w:p w14:paraId="0792B7E6" w14:textId="77777777" w:rsidR="00A03B1B" w:rsidRPr="00A03B1B" w:rsidRDefault="00A03B1B" w:rsidP="00A03B1B">
            <w:pPr>
              <w:spacing w:after="60"/>
              <w:rPr>
                <w:ins w:id="1601" w:author="ERCOT" w:date="2025-07-28T10:39:00Z"/>
                <w:rFonts w:eastAsia="SimSun"/>
                <w:i/>
                <w:sz w:val="20"/>
                <w:szCs w:val="20"/>
              </w:rPr>
            </w:pPr>
            <w:ins w:id="1602" w:author="ERCOT" w:date="2025-07-28T10:39:00Z">
              <w:r w:rsidRPr="00A03B1B">
                <w:rPr>
                  <w:rFonts w:eastAsia="SimSun"/>
                  <w:i/>
                  <w:sz w:val="20"/>
                  <w:szCs w:val="20"/>
                </w:rPr>
                <w:t xml:space="preserve">Real-Time </w:t>
              </w:r>
            </w:ins>
            <w:ins w:id="1603" w:author="ERCOT" w:date="2025-07-28T10:40:00Z">
              <w:r w:rsidRPr="00A03B1B">
                <w:rPr>
                  <w:rFonts w:eastAsia="SimSun"/>
                  <w:i/>
                  <w:sz w:val="20"/>
                  <w:szCs w:val="20"/>
                </w:rPr>
                <w:t xml:space="preserve">Dispatchable Reliability </w:t>
              </w:r>
            </w:ins>
            <w:ins w:id="1604" w:author="ERCOT" w:date="2025-07-28T10:39:00Z">
              <w:r w:rsidRPr="00A03B1B">
                <w:rPr>
                  <w:rFonts w:eastAsia="SimSun"/>
                  <w:i/>
                  <w:sz w:val="20"/>
                  <w:szCs w:val="20"/>
                </w:rPr>
                <w:t xml:space="preserve">Reserve Service Only Amount for the QSE— </w:t>
              </w:r>
              <w:r w:rsidRPr="00A03B1B">
                <w:rPr>
                  <w:rFonts w:eastAsia="SimSun"/>
                  <w:sz w:val="20"/>
                  <w:szCs w:val="20"/>
                </w:rPr>
                <w:t xml:space="preserve">The total charge to QSE </w:t>
              </w:r>
              <w:r w:rsidRPr="00A03B1B">
                <w:rPr>
                  <w:rFonts w:eastAsia="SimSun"/>
                  <w:i/>
                  <w:sz w:val="20"/>
                  <w:szCs w:val="20"/>
                </w:rPr>
                <w:t>q</w:t>
              </w:r>
              <w:r w:rsidRPr="00A03B1B">
                <w:rPr>
                  <w:rFonts w:eastAsia="SimSun"/>
                  <w:sz w:val="20"/>
                  <w:szCs w:val="20"/>
                </w:rPr>
                <w:t xml:space="preserve"> in Real-Time for </w:t>
              </w:r>
            </w:ins>
            <w:ins w:id="1605" w:author="ERCOT" w:date="2025-07-28T10:40:00Z">
              <w:r w:rsidRPr="00A03B1B">
                <w:rPr>
                  <w:rFonts w:eastAsia="SimSun"/>
                  <w:sz w:val="20"/>
                  <w:szCs w:val="20"/>
                </w:rPr>
                <w:t>DR</w:t>
              </w:r>
            </w:ins>
            <w:ins w:id="1606" w:author="ERCOT" w:date="2025-07-28T10:41:00Z">
              <w:r w:rsidRPr="00A03B1B">
                <w:rPr>
                  <w:rFonts w:eastAsia="SimSun"/>
                  <w:sz w:val="20"/>
                  <w:szCs w:val="20"/>
                </w:rPr>
                <w:t>RS</w:t>
              </w:r>
            </w:ins>
            <w:ins w:id="1607" w:author="ERCOT" w:date="2025-07-28T10:39:00Z">
              <w:r w:rsidRPr="00A03B1B">
                <w:rPr>
                  <w:rFonts w:eastAsia="SimSun"/>
                  <w:sz w:val="20"/>
                  <w:szCs w:val="20"/>
                </w:rPr>
                <w:t xml:space="preserve"> only awards for each 15-minute Settlement Interval.</w:t>
              </w:r>
            </w:ins>
          </w:p>
        </w:tc>
      </w:tr>
      <w:tr w:rsidR="00A03B1B" w:rsidRPr="00A03B1B" w14:paraId="1F7C5389" w14:textId="77777777" w:rsidTr="00B31BB1">
        <w:trPr>
          <w:cantSplit/>
          <w:ins w:id="1608"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465F93D8" w14:textId="77777777" w:rsidR="00A03B1B" w:rsidRPr="00A03B1B" w:rsidRDefault="00A03B1B" w:rsidP="00A03B1B">
            <w:pPr>
              <w:spacing w:after="60"/>
              <w:rPr>
                <w:ins w:id="1609" w:author="ERCOT" w:date="2025-07-28T10:39:00Z"/>
                <w:rFonts w:eastAsia="SimSun"/>
                <w:sz w:val="20"/>
                <w:szCs w:val="20"/>
              </w:rPr>
            </w:pPr>
            <w:ins w:id="1610" w:author="ERCOT" w:date="2025-07-28T10:39:00Z">
              <w:r w:rsidRPr="00A03B1B">
                <w:rPr>
                  <w:rFonts w:eastAsia="SimSun"/>
                  <w:sz w:val="20"/>
                  <w:szCs w:val="20"/>
                </w:rPr>
                <w:t>RT</w:t>
              </w:r>
            </w:ins>
            <w:ins w:id="1611" w:author="ERCOT" w:date="2025-07-28T10:40:00Z">
              <w:r w:rsidRPr="00A03B1B">
                <w:rPr>
                  <w:rFonts w:eastAsia="SimSun"/>
                  <w:sz w:val="20"/>
                  <w:szCs w:val="20"/>
                </w:rPr>
                <w:t>DR</w:t>
              </w:r>
            </w:ins>
            <w:ins w:id="1612" w:author="ERCOT" w:date="2025-07-28T10:39:00Z">
              <w:r w:rsidRPr="00A03B1B">
                <w:rPr>
                  <w:rFonts w:eastAsia="SimSun"/>
                  <w:sz w:val="20"/>
                  <w:szCs w:val="20"/>
                </w:rPr>
                <w:t>RIMBAMTTOT</w:t>
              </w:r>
            </w:ins>
          </w:p>
        </w:tc>
        <w:tc>
          <w:tcPr>
            <w:tcW w:w="638" w:type="pct"/>
            <w:tcBorders>
              <w:top w:val="single" w:sz="4" w:space="0" w:color="auto"/>
              <w:left w:val="single" w:sz="4" w:space="0" w:color="auto"/>
              <w:bottom w:val="single" w:sz="4" w:space="0" w:color="auto"/>
              <w:right w:val="single" w:sz="4" w:space="0" w:color="auto"/>
            </w:tcBorders>
            <w:hideMark/>
          </w:tcPr>
          <w:p w14:paraId="5BB798C0" w14:textId="77777777" w:rsidR="00A03B1B" w:rsidRPr="00A03B1B" w:rsidRDefault="00A03B1B" w:rsidP="00A03B1B">
            <w:pPr>
              <w:spacing w:after="60"/>
              <w:rPr>
                <w:ins w:id="1613" w:author="ERCOT" w:date="2025-07-28T10:39:00Z"/>
                <w:rFonts w:eastAsia="SimSun"/>
                <w:sz w:val="20"/>
                <w:szCs w:val="20"/>
              </w:rPr>
            </w:pPr>
            <w:ins w:id="1614" w:author="ERCOT" w:date="2025-07-28T10:39:00Z">
              <w:r w:rsidRPr="00A03B1B">
                <w:rPr>
                  <w:rFonts w:eastAsia="SimSun"/>
                  <w:sz w:val="20"/>
                  <w:szCs w:val="20"/>
                </w:rPr>
                <w:t>$</w:t>
              </w:r>
            </w:ins>
          </w:p>
        </w:tc>
        <w:tc>
          <w:tcPr>
            <w:tcW w:w="3141" w:type="pct"/>
            <w:tcBorders>
              <w:top w:val="single" w:sz="4" w:space="0" w:color="auto"/>
              <w:left w:val="single" w:sz="4" w:space="0" w:color="auto"/>
              <w:bottom w:val="single" w:sz="4" w:space="0" w:color="auto"/>
              <w:right w:val="single" w:sz="4" w:space="0" w:color="auto"/>
            </w:tcBorders>
            <w:hideMark/>
          </w:tcPr>
          <w:p w14:paraId="2D6BE6A7" w14:textId="77777777" w:rsidR="00A03B1B" w:rsidRPr="00A03B1B" w:rsidRDefault="00A03B1B" w:rsidP="00A03B1B">
            <w:pPr>
              <w:spacing w:after="60"/>
              <w:rPr>
                <w:ins w:id="1615" w:author="ERCOT" w:date="2025-07-28T10:39:00Z"/>
                <w:rFonts w:eastAsia="SimSun"/>
                <w:i/>
                <w:sz w:val="20"/>
                <w:szCs w:val="20"/>
              </w:rPr>
            </w:pPr>
            <w:ins w:id="1616" w:author="ERCOT" w:date="2025-07-28T10:39:00Z">
              <w:r w:rsidRPr="00A03B1B">
                <w:rPr>
                  <w:rFonts w:eastAsia="SimSun"/>
                  <w:i/>
                  <w:sz w:val="20"/>
                  <w:szCs w:val="20"/>
                </w:rPr>
                <w:t xml:space="preserve">Real-Time </w:t>
              </w:r>
            </w:ins>
            <w:ins w:id="1617" w:author="ERCOT" w:date="2025-07-28T10:40:00Z">
              <w:r w:rsidRPr="00A03B1B">
                <w:rPr>
                  <w:rFonts w:eastAsia="SimSun"/>
                  <w:i/>
                  <w:sz w:val="20"/>
                  <w:szCs w:val="20"/>
                </w:rPr>
                <w:t xml:space="preserve">Dispatchable Reliability </w:t>
              </w:r>
            </w:ins>
            <w:ins w:id="1618" w:author="ERCOT" w:date="2025-07-28T10:39:00Z">
              <w:r w:rsidRPr="00A03B1B">
                <w:rPr>
                  <w:rFonts w:eastAsia="SimSun"/>
                  <w:i/>
                  <w:sz w:val="20"/>
                  <w:szCs w:val="20"/>
                </w:rPr>
                <w:t xml:space="preserve">Reserve Service Imbalance Market Total Amount - </w:t>
              </w:r>
              <w:r w:rsidRPr="00A03B1B">
                <w:rPr>
                  <w:rFonts w:eastAsia="SimSun"/>
                  <w:sz w:val="20"/>
                  <w:szCs w:val="20"/>
                </w:rPr>
                <w:t xml:space="preserve">The total payment or charge to all QSEs for the Real-Time </w:t>
              </w:r>
            </w:ins>
            <w:ins w:id="1619" w:author="ERCOT" w:date="2025-07-28T10:41:00Z">
              <w:r w:rsidRPr="00A03B1B">
                <w:rPr>
                  <w:rFonts w:eastAsia="SimSun"/>
                  <w:sz w:val="20"/>
                  <w:szCs w:val="20"/>
                </w:rPr>
                <w:t>DRRS</w:t>
              </w:r>
            </w:ins>
            <w:ins w:id="1620" w:author="ERCOT" w:date="2025-07-28T10:39:00Z">
              <w:r w:rsidRPr="00A03B1B">
                <w:rPr>
                  <w:rFonts w:eastAsia="SimSun"/>
                  <w:sz w:val="20"/>
                  <w:szCs w:val="20"/>
                </w:rPr>
                <w:t xml:space="preserve"> imbalance for each 15-minute Settlement Interval.</w:t>
              </w:r>
            </w:ins>
          </w:p>
        </w:tc>
      </w:tr>
      <w:tr w:rsidR="00A03B1B" w:rsidRPr="00A03B1B" w14:paraId="5474D7DD" w14:textId="77777777" w:rsidTr="00B31BB1">
        <w:trPr>
          <w:cantSplit/>
          <w:ins w:id="1621"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7F9D7174" w14:textId="77777777" w:rsidR="00A03B1B" w:rsidRPr="00A03B1B" w:rsidRDefault="00A03B1B" w:rsidP="00A03B1B">
            <w:pPr>
              <w:spacing w:after="60"/>
              <w:rPr>
                <w:ins w:id="1622" w:author="ERCOT" w:date="2025-07-28T10:39:00Z"/>
                <w:rFonts w:eastAsia="SimSun"/>
                <w:sz w:val="20"/>
                <w:szCs w:val="20"/>
              </w:rPr>
            </w:pPr>
            <w:ins w:id="1623" w:author="ERCOT" w:date="2025-07-28T10:39:00Z">
              <w:r w:rsidRPr="00A03B1B">
                <w:rPr>
                  <w:rFonts w:eastAsia="SimSun"/>
                  <w:sz w:val="20"/>
                  <w:szCs w:val="20"/>
                </w:rPr>
                <w:t>RT</w:t>
              </w:r>
            </w:ins>
            <w:ins w:id="1624" w:author="ERCOT" w:date="2025-07-28T10:40:00Z">
              <w:r w:rsidRPr="00A03B1B">
                <w:rPr>
                  <w:rFonts w:eastAsia="SimSun"/>
                  <w:sz w:val="20"/>
                  <w:szCs w:val="20"/>
                </w:rPr>
                <w:t>DR</w:t>
              </w:r>
            </w:ins>
            <w:ins w:id="1625" w:author="ERCOT" w:date="2025-07-28T10:39:00Z">
              <w:r w:rsidRPr="00A03B1B">
                <w:rPr>
                  <w:rFonts w:eastAsia="SimSun"/>
                  <w:sz w:val="20"/>
                  <w:szCs w:val="20"/>
                </w:rPr>
                <w:t>ROAMTTOT</w:t>
              </w:r>
            </w:ins>
          </w:p>
        </w:tc>
        <w:tc>
          <w:tcPr>
            <w:tcW w:w="638" w:type="pct"/>
            <w:tcBorders>
              <w:top w:val="single" w:sz="4" w:space="0" w:color="auto"/>
              <w:left w:val="single" w:sz="4" w:space="0" w:color="auto"/>
              <w:bottom w:val="single" w:sz="4" w:space="0" w:color="auto"/>
              <w:right w:val="single" w:sz="4" w:space="0" w:color="auto"/>
            </w:tcBorders>
            <w:hideMark/>
          </w:tcPr>
          <w:p w14:paraId="5616624E" w14:textId="77777777" w:rsidR="00A03B1B" w:rsidRPr="00A03B1B" w:rsidRDefault="00A03B1B" w:rsidP="00A03B1B">
            <w:pPr>
              <w:spacing w:after="60"/>
              <w:rPr>
                <w:ins w:id="1626" w:author="ERCOT" w:date="2025-07-28T10:39:00Z"/>
                <w:rFonts w:eastAsia="SimSun"/>
                <w:sz w:val="20"/>
                <w:szCs w:val="20"/>
              </w:rPr>
            </w:pPr>
            <w:ins w:id="1627" w:author="ERCOT" w:date="2025-07-28T10:39:00Z">
              <w:r w:rsidRPr="00A03B1B">
                <w:rPr>
                  <w:rFonts w:eastAsia="SimSun"/>
                  <w:sz w:val="20"/>
                  <w:szCs w:val="20"/>
                </w:rPr>
                <w:t>$</w:t>
              </w:r>
            </w:ins>
          </w:p>
        </w:tc>
        <w:tc>
          <w:tcPr>
            <w:tcW w:w="3141" w:type="pct"/>
            <w:tcBorders>
              <w:top w:val="single" w:sz="4" w:space="0" w:color="auto"/>
              <w:left w:val="single" w:sz="4" w:space="0" w:color="auto"/>
              <w:bottom w:val="single" w:sz="4" w:space="0" w:color="auto"/>
              <w:right w:val="single" w:sz="4" w:space="0" w:color="auto"/>
            </w:tcBorders>
            <w:hideMark/>
          </w:tcPr>
          <w:p w14:paraId="33C62B38" w14:textId="77777777" w:rsidR="00A03B1B" w:rsidRPr="00A03B1B" w:rsidRDefault="00A03B1B" w:rsidP="00A03B1B">
            <w:pPr>
              <w:spacing w:after="60"/>
              <w:rPr>
                <w:ins w:id="1628" w:author="ERCOT" w:date="2025-07-28T10:39:00Z"/>
                <w:rFonts w:eastAsia="SimSun"/>
                <w:i/>
                <w:sz w:val="20"/>
                <w:szCs w:val="20"/>
              </w:rPr>
            </w:pPr>
            <w:ins w:id="1629" w:author="ERCOT" w:date="2025-07-28T10:39:00Z">
              <w:r w:rsidRPr="00A03B1B">
                <w:rPr>
                  <w:rFonts w:eastAsia="SimSun"/>
                  <w:i/>
                  <w:sz w:val="20"/>
                  <w:szCs w:val="20"/>
                </w:rPr>
                <w:t xml:space="preserve">Real-Time </w:t>
              </w:r>
            </w:ins>
            <w:ins w:id="1630" w:author="ERCOT" w:date="2025-07-28T10:40:00Z">
              <w:r w:rsidRPr="00A03B1B">
                <w:rPr>
                  <w:rFonts w:eastAsia="SimSun"/>
                  <w:i/>
                  <w:sz w:val="20"/>
                  <w:szCs w:val="20"/>
                </w:rPr>
                <w:t xml:space="preserve">Dispatchable Reliability </w:t>
              </w:r>
            </w:ins>
            <w:ins w:id="1631" w:author="ERCOT" w:date="2025-07-28T10:39:00Z">
              <w:r w:rsidRPr="00A03B1B">
                <w:rPr>
                  <w:rFonts w:eastAsia="SimSun"/>
                  <w:i/>
                  <w:sz w:val="20"/>
                  <w:szCs w:val="20"/>
                </w:rPr>
                <w:t xml:space="preserve">Reserve Service Only Market Total Amount - </w:t>
              </w:r>
              <w:r w:rsidRPr="00A03B1B">
                <w:rPr>
                  <w:rFonts w:eastAsia="SimSun"/>
                  <w:sz w:val="20"/>
                  <w:szCs w:val="20"/>
                </w:rPr>
                <w:t xml:space="preserve">The total charge to all QSEs in Real-Time for </w:t>
              </w:r>
            </w:ins>
            <w:ins w:id="1632" w:author="ERCOT" w:date="2025-07-28T10:41:00Z">
              <w:r w:rsidRPr="00A03B1B">
                <w:rPr>
                  <w:rFonts w:eastAsia="SimSun"/>
                  <w:sz w:val="20"/>
                  <w:szCs w:val="20"/>
                </w:rPr>
                <w:t>DRRS</w:t>
              </w:r>
            </w:ins>
            <w:ins w:id="1633" w:author="ERCOT" w:date="2025-07-28T10:39:00Z">
              <w:r w:rsidRPr="00A03B1B">
                <w:rPr>
                  <w:rFonts w:eastAsia="SimSun"/>
                  <w:sz w:val="20"/>
                  <w:szCs w:val="20"/>
                </w:rPr>
                <w:t xml:space="preserve"> only awards for each 15-minute Settlement Interval.</w:t>
              </w:r>
            </w:ins>
          </w:p>
        </w:tc>
      </w:tr>
      <w:tr w:rsidR="00A03B1B" w:rsidRPr="00A03B1B" w14:paraId="677F0FDE" w14:textId="77777777" w:rsidTr="00B31BB1">
        <w:trPr>
          <w:cantSplit/>
          <w:ins w:id="1634"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218A0EEE" w14:textId="77777777" w:rsidR="00A03B1B" w:rsidRPr="00A03B1B" w:rsidRDefault="00A03B1B" w:rsidP="00A03B1B">
            <w:pPr>
              <w:spacing w:after="60"/>
              <w:rPr>
                <w:ins w:id="1635" w:author="ERCOT" w:date="2025-07-28T10:39:00Z"/>
                <w:rFonts w:eastAsia="SimSun"/>
                <w:sz w:val="20"/>
                <w:szCs w:val="20"/>
              </w:rPr>
            </w:pPr>
            <w:ins w:id="1636" w:author="ERCOT" w:date="2025-07-28T10:39:00Z">
              <w:r w:rsidRPr="00A03B1B">
                <w:rPr>
                  <w:rFonts w:eastAsia="SimSun"/>
                  <w:sz w:val="20"/>
                  <w:szCs w:val="20"/>
                </w:rPr>
                <w:t>RT</w:t>
              </w:r>
            </w:ins>
            <w:ins w:id="1637" w:author="ERCOT" w:date="2025-07-28T10:40:00Z">
              <w:r w:rsidRPr="00A03B1B">
                <w:rPr>
                  <w:rFonts w:eastAsia="SimSun"/>
                  <w:sz w:val="20"/>
                  <w:szCs w:val="20"/>
                </w:rPr>
                <w:t>DR</w:t>
              </w:r>
            </w:ins>
            <w:ins w:id="1638" w:author="ERCOT" w:date="2025-07-28T10:39:00Z">
              <w:r w:rsidRPr="00A03B1B">
                <w:rPr>
                  <w:rFonts w:eastAsia="SimSun"/>
                  <w:sz w:val="20"/>
                  <w:szCs w:val="20"/>
                </w:rPr>
                <w:t xml:space="preserve">RTOAMT </w:t>
              </w:r>
              <w:r w:rsidRPr="00A03B1B">
                <w:rPr>
                  <w:rFonts w:eastAsia="SimSun"/>
                  <w:i/>
                  <w:sz w:val="20"/>
                  <w:szCs w:val="20"/>
                  <w:vertAlign w:val="subscript"/>
                </w:rPr>
                <w:t>q</w:t>
              </w:r>
            </w:ins>
          </w:p>
        </w:tc>
        <w:tc>
          <w:tcPr>
            <w:tcW w:w="638" w:type="pct"/>
            <w:tcBorders>
              <w:top w:val="single" w:sz="4" w:space="0" w:color="auto"/>
              <w:left w:val="single" w:sz="4" w:space="0" w:color="auto"/>
              <w:bottom w:val="single" w:sz="4" w:space="0" w:color="auto"/>
              <w:right w:val="single" w:sz="4" w:space="0" w:color="auto"/>
            </w:tcBorders>
            <w:hideMark/>
          </w:tcPr>
          <w:p w14:paraId="486B8B8A" w14:textId="77777777" w:rsidR="00A03B1B" w:rsidRPr="00A03B1B" w:rsidRDefault="00A03B1B" w:rsidP="00A03B1B">
            <w:pPr>
              <w:spacing w:after="60"/>
              <w:rPr>
                <w:ins w:id="1639" w:author="ERCOT" w:date="2025-07-28T10:39:00Z"/>
                <w:rFonts w:eastAsia="SimSun"/>
                <w:sz w:val="20"/>
                <w:szCs w:val="20"/>
              </w:rPr>
            </w:pPr>
            <w:ins w:id="1640" w:author="ERCOT" w:date="2025-07-28T10:39:00Z">
              <w:r w:rsidRPr="00A03B1B">
                <w:rPr>
                  <w:rFonts w:eastAsia="SimSun"/>
                  <w:sz w:val="20"/>
                  <w:szCs w:val="20"/>
                </w:rPr>
                <w:t>$</w:t>
              </w:r>
            </w:ins>
          </w:p>
        </w:tc>
        <w:tc>
          <w:tcPr>
            <w:tcW w:w="3141" w:type="pct"/>
            <w:tcBorders>
              <w:top w:val="single" w:sz="4" w:space="0" w:color="auto"/>
              <w:left w:val="single" w:sz="4" w:space="0" w:color="auto"/>
              <w:bottom w:val="single" w:sz="4" w:space="0" w:color="auto"/>
              <w:right w:val="single" w:sz="4" w:space="0" w:color="auto"/>
            </w:tcBorders>
            <w:hideMark/>
          </w:tcPr>
          <w:p w14:paraId="60D5071F" w14:textId="77777777" w:rsidR="00A03B1B" w:rsidRPr="00A03B1B" w:rsidRDefault="00A03B1B" w:rsidP="00A03B1B">
            <w:pPr>
              <w:spacing w:after="60"/>
              <w:rPr>
                <w:ins w:id="1641" w:author="ERCOT" w:date="2025-07-28T10:39:00Z"/>
                <w:rFonts w:eastAsia="SimSun"/>
                <w:i/>
                <w:sz w:val="20"/>
                <w:szCs w:val="20"/>
              </w:rPr>
            </w:pPr>
            <w:ins w:id="1642" w:author="ERCOT" w:date="2025-07-28T10:39:00Z">
              <w:r w:rsidRPr="00A03B1B">
                <w:rPr>
                  <w:rFonts w:eastAsia="SimSun"/>
                  <w:i/>
                  <w:sz w:val="20"/>
                  <w:szCs w:val="20"/>
                </w:rPr>
                <w:t xml:space="preserve">Real-Time </w:t>
              </w:r>
            </w:ins>
            <w:ins w:id="1643" w:author="ERCOT" w:date="2025-07-28T10:40:00Z">
              <w:r w:rsidRPr="00A03B1B">
                <w:rPr>
                  <w:rFonts w:eastAsia="SimSun"/>
                  <w:i/>
                  <w:sz w:val="20"/>
                  <w:szCs w:val="20"/>
                </w:rPr>
                <w:t xml:space="preserve">Dispatchable Reliability </w:t>
              </w:r>
            </w:ins>
            <w:ins w:id="1644" w:author="ERCOT" w:date="2025-07-28T10:39:00Z">
              <w:r w:rsidRPr="00A03B1B">
                <w:rPr>
                  <w:rFonts w:eastAsia="SimSun"/>
                  <w:i/>
                  <w:sz w:val="20"/>
                  <w:szCs w:val="20"/>
                </w:rPr>
                <w:t>Reserve Service Trade Overage Amount for the QSE</w:t>
              </w:r>
              <w:r w:rsidRPr="00A03B1B">
                <w:rPr>
                  <w:rFonts w:eastAsia="SimSun"/>
                  <w:sz w:val="20"/>
                  <w:szCs w:val="20"/>
                </w:rPr>
                <w:t xml:space="preserve">— The total charge to QSE </w:t>
              </w:r>
              <w:r w:rsidRPr="00A03B1B">
                <w:rPr>
                  <w:rFonts w:eastAsia="SimSun"/>
                  <w:i/>
                  <w:sz w:val="20"/>
                  <w:szCs w:val="20"/>
                </w:rPr>
                <w:t>q</w:t>
              </w:r>
              <w:r w:rsidRPr="00A03B1B">
                <w:rPr>
                  <w:rFonts w:eastAsia="SimSun"/>
                  <w:sz w:val="20"/>
                  <w:szCs w:val="20"/>
                </w:rPr>
                <w:t xml:space="preserve"> in Real-Time for </w:t>
              </w:r>
            </w:ins>
            <w:ins w:id="1645" w:author="ERCOT" w:date="2025-07-28T10:41:00Z">
              <w:r w:rsidRPr="00A03B1B">
                <w:rPr>
                  <w:rFonts w:eastAsia="SimSun"/>
                  <w:sz w:val="20"/>
                  <w:szCs w:val="20"/>
                </w:rPr>
                <w:t>DRRS</w:t>
              </w:r>
            </w:ins>
            <w:ins w:id="1646" w:author="ERCOT" w:date="2025-07-28T10:39:00Z">
              <w:r w:rsidRPr="00A03B1B">
                <w:rPr>
                  <w:rFonts w:eastAsia="SimSun"/>
                  <w:sz w:val="20"/>
                  <w:szCs w:val="20"/>
                </w:rPr>
                <w:t xml:space="preserve"> trade overages for each 15-minute Settlement Interval.</w:t>
              </w:r>
            </w:ins>
          </w:p>
        </w:tc>
      </w:tr>
      <w:tr w:rsidR="00A03B1B" w:rsidRPr="00A03B1B" w14:paraId="7ABCCB55" w14:textId="77777777" w:rsidTr="00B31BB1">
        <w:trPr>
          <w:cantSplit/>
          <w:ins w:id="1647"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1090AF2A" w14:textId="77777777" w:rsidR="00A03B1B" w:rsidRPr="00A03B1B" w:rsidRDefault="00A03B1B" w:rsidP="00A03B1B">
            <w:pPr>
              <w:spacing w:after="60"/>
              <w:rPr>
                <w:ins w:id="1648" w:author="ERCOT" w:date="2025-07-28T10:39:00Z"/>
                <w:rFonts w:eastAsia="SimSun"/>
                <w:sz w:val="20"/>
                <w:szCs w:val="20"/>
              </w:rPr>
            </w:pPr>
            <w:ins w:id="1649" w:author="ERCOT" w:date="2025-07-28T10:39:00Z">
              <w:r w:rsidRPr="00A03B1B">
                <w:rPr>
                  <w:rFonts w:eastAsia="SimSun"/>
                  <w:sz w:val="20"/>
                  <w:szCs w:val="20"/>
                </w:rPr>
                <w:lastRenderedPageBreak/>
                <w:t>RT</w:t>
              </w:r>
            </w:ins>
            <w:ins w:id="1650" w:author="ERCOT" w:date="2025-07-28T10:40:00Z">
              <w:r w:rsidRPr="00A03B1B">
                <w:rPr>
                  <w:rFonts w:eastAsia="SimSun"/>
                  <w:sz w:val="20"/>
                  <w:szCs w:val="20"/>
                </w:rPr>
                <w:t>DR</w:t>
              </w:r>
            </w:ins>
            <w:ins w:id="1651" w:author="ERCOT" w:date="2025-07-28T10:39:00Z">
              <w:r w:rsidRPr="00A03B1B">
                <w:rPr>
                  <w:rFonts w:eastAsia="SimSun"/>
                  <w:sz w:val="20"/>
                  <w:szCs w:val="20"/>
                </w:rPr>
                <w:t>ROAMTTOT</w:t>
              </w:r>
            </w:ins>
          </w:p>
        </w:tc>
        <w:tc>
          <w:tcPr>
            <w:tcW w:w="638" w:type="pct"/>
            <w:tcBorders>
              <w:top w:val="single" w:sz="4" w:space="0" w:color="auto"/>
              <w:left w:val="single" w:sz="4" w:space="0" w:color="auto"/>
              <w:bottom w:val="single" w:sz="4" w:space="0" w:color="auto"/>
              <w:right w:val="single" w:sz="4" w:space="0" w:color="auto"/>
            </w:tcBorders>
            <w:hideMark/>
          </w:tcPr>
          <w:p w14:paraId="199C86DF" w14:textId="77777777" w:rsidR="00A03B1B" w:rsidRPr="00A03B1B" w:rsidRDefault="00A03B1B" w:rsidP="00A03B1B">
            <w:pPr>
              <w:spacing w:after="60"/>
              <w:rPr>
                <w:ins w:id="1652" w:author="ERCOT" w:date="2025-07-28T10:39:00Z"/>
                <w:rFonts w:eastAsia="SimSun"/>
                <w:sz w:val="20"/>
                <w:szCs w:val="20"/>
              </w:rPr>
            </w:pPr>
            <w:ins w:id="1653" w:author="ERCOT" w:date="2025-07-28T10:39:00Z">
              <w:r w:rsidRPr="00A03B1B">
                <w:rPr>
                  <w:rFonts w:eastAsia="SimSun"/>
                  <w:sz w:val="20"/>
                  <w:szCs w:val="20"/>
                </w:rPr>
                <w:t>$</w:t>
              </w:r>
            </w:ins>
          </w:p>
        </w:tc>
        <w:tc>
          <w:tcPr>
            <w:tcW w:w="3141" w:type="pct"/>
            <w:tcBorders>
              <w:top w:val="single" w:sz="4" w:space="0" w:color="auto"/>
              <w:left w:val="single" w:sz="4" w:space="0" w:color="auto"/>
              <w:bottom w:val="single" w:sz="4" w:space="0" w:color="auto"/>
              <w:right w:val="single" w:sz="4" w:space="0" w:color="auto"/>
            </w:tcBorders>
            <w:hideMark/>
          </w:tcPr>
          <w:p w14:paraId="24EEDDB9" w14:textId="77777777" w:rsidR="00A03B1B" w:rsidRPr="00A03B1B" w:rsidRDefault="00A03B1B" w:rsidP="00A03B1B">
            <w:pPr>
              <w:spacing w:after="60"/>
              <w:rPr>
                <w:ins w:id="1654" w:author="ERCOT" w:date="2025-07-28T10:39:00Z"/>
                <w:rFonts w:eastAsia="SimSun"/>
                <w:i/>
                <w:sz w:val="20"/>
                <w:szCs w:val="20"/>
              </w:rPr>
            </w:pPr>
            <w:ins w:id="1655" w:author="ERCOT" w:date="2025-07-28T10:39:00Z">
              <w:r w:rsidRPr="00A03B1B">
                <w:rPr>
                  <w:rFonts w:eastAsia="SimSun"/>
                  <w:i/>
                  <w:sz w:val="20"/>
                  <w:szCs w:val="20"/>
                </w:rPr>
                <w:t xml:space="preserve">Real-Time </w:t>
              </w:r>
            </w:ins>
            <w:ins w:id="1656" w:author="ERCOT" w:date="2025-07-28T10:40:00Z">
              <w:r w:rsidRPr="00A03B1B">
                <w:rPr>
                  <w:rFonts w:eastAsia="SimSun"/>
                  <w:i/>
                  <w:sz w:val="20"/>
                  <w:szCs w:val="20"/>
                </w:rPr>
                <w:t xml:space="preserve">Dispatchable Reliability </w:t>
              </w:r>
            </w:ins>
            <w:ins w:id="1657" w:author="ERCOT" w:date="2025-07-28T10:39:00Z">
              <w:r w:rsidRPr="00A03B1B">
                <w:rPr>
                  <w:rFonts w:eastAsia="SimSun"/>
                  <w:i/>
                  <w:sz w:val="20"/>
                  <w:szCs w:val="20"/>
                </w:rPr>
                <w:t xml:space="preserve">Reserve Service Trade Overage Total Amount </w:t>
              </w:r>
              <w:r w:rsidRPr="00A03B1B">
                <w:rPr>
                  <w:rFonts w:eastAsia="SimSun"/>
                  <w:sz w:val="20"/>
                  <w:szCs w:val="20"/>
                </w:rPr>
                <w:t xml:space="preserve">— The total charge to all QSEs for Real-Time </w:t>
              </w:r>
            </w:ins>
            <w:ins w:id="1658" w:author="ERCOT" w:date="2025-07-28T10:41:00Z">
              <w:r w:rsidRPr="00A03B1B">
                <w:rPr>
                  <w:rFonts w:eastAsia="SimSun"/>
                  <w:sz w:val="20"/>
                  <w:szCs w:val="20"/>
                </w:rPr>
                <w:t>DRRS</w:t>
              </w:r>
            </w:ins>
            <w:ins w:id="1659" w:author="ERCOT" w:date="2025-07-28T10:39:00Z">
              <w:r w:rsidRPr="00A03B1B">
                <w:rPr>
                  <w:rFonts w:eastAsia="SimSun"/>
                  <w:sz w:val="20"/>
                  <w:szCs w:val="20"/>
                </w:rPr>
                <w:t xml:space="preserve"> trade overages for each 15-minute Settlement Interval.</w:t>
              </w:r>
            </w:ins>
          </w:p>
        </w:tc>
      </w:tr>
      <w:tr w:rsidR="00A03B1B" w:rsidRPr="00A03B1B" w14:paraId="20B79740" w14:textId="77777777" w:rsidTr="00B31BB1">
        <w:trPr>
          <w:cantSplit/>
          <w:ins w:id="1660"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37D186DF" w14:textId="77777777" w:rsidR="00A03B1B" w:rsidRPr="00A03B1B" w:rsidRDefault="00A03B1B" w:rsidP="00A03B1B">
            <w:pPr>
              <w:spacing w:after="60"/>
              <w:rPr>
                <w:ins w:id="1661" w:author="ERCOT" w:date="2025-07-28T10:39:00Z"/>
                <w:rFonts w:eastAsia="SimSun"/>
                <w:b/>
                <w:sz w:val="20"/>
                <w:szCs w:val="20"/>
              </w:rPr>
            </w:pPr>
            <w:ins w:id="1662" w:author="ERCOT" w:date="2025-07-28T10:39:00Z">
              <w:r w:rsidRPr="00A03B1B">
                <w:rPr>
                  <w:rFonts w:eastAsia="SimSun"/>
                  <w:sz w:val="20"/>
                  <w:szCs w:val="20"/>
                </w:rPr>
                <w:t>LRS</w:t>
              </w:r>
              <w:r w:rsidRPr="00A03B1B">
                <w:rPr>
                  <w:rFonts w:eastAsia="SimSun"/>
                  <w:sz w:val="20"/>
                  <w:szCs w:val="20"/>
                  <w:vertAlign w:val="subscript"/>
                </w:rPr>
                <w:t xml:space="preserve"> </w:t>
              </w:r>
              <w:r w:rsidRPr="00A03B1B">
                <w:rPr>
                  <w:rFonts w:eastAsia="SimSun"/>
                  <w:i/>
                  <w:sz w:val="20"/>
                  <w:szCs w:val="20"/>
                  <w:vertAlign w:val="subscript"/>
                </w:rPr>
                <w:t>q</w:t>
              </w:r>
            </w:ins>
          </w:p>
        </w:tc>
        <w:tc>
          <w:tcPr>
            <w:tcW w:w="638" w:type="pct"/>
            <w:tcBorders>
              <w:top w:val="single" w:sz="4" w:space="0" w:color="auto"/>
              <w:left w:val="single" w:sz="4" w:space="0" w:color="auto"/>
              <w:bottom w:val="single" w:sz="4" w:space="0" w:color="auto"/>
              <w:right w:val="single" w:sz="4" w:space="0" w:color="auto"/>
            </w:tcBorders>
            <w:hideMark/>
          </w:tcPr>
          <w:p w14:paraId="7C2FF0C0" w14:textId="77777777" w:rsidR="00A03B1B" w:rsidRPr="00A03B1B" w:rsidRDefault="00A03B1B" w:rsidP="00A03B1B">
            <w:pPr>
              <w:spacing w:after="60"/>
              <w:rPr>
                <w:ins w:id="1663" w:author="ERCOT" w:date="2025-07-28T10:39:00Z"/>
                <w:rFonts w:eastAsia="SimSun"/>
                <w:sz w:val="20"/>
                <w:szCs w:val="20"/>
              </w:rPr>
            </w:pPr>
            <w:ins w:id="1664" w:author="ERCOT" w:date="2025-07-28T10:39:00Z">
              <w:r w:rsidRPr="00A03B1B">
                <w:rPr>
                  <w:rFonts w:eastAsia="SimSun"/>
                  <w:sz w:val="20"/>
                  <w:szCs w:val="20"/>
                </w:rPr>
                <w:t>none</w:t>
              </w:r>
            </w:ins>
          </w:p>
        </w:tc>
        <w:tc>
          <w:tcPr>
            <w:tcW w:w="3141" w:type="pct"/>
            <w:tcBorders>
              <w:top w:val="single" w:sz="4" w:space="0" w:color="auto"/>
              <w:left w:val="single" w:sz="4" w:space="0" w:color="auto"/>
              <w:bottom w:val="single" w:sz="4" w:space="0" w:color="auto"/>
              <w:right w:val="single" w:sz="4" w:space="0" w:color="auto"/>
            </w:tcBorders>
            <w:hideMark/>
          </w:tcPr>
          <w:p w14:paraId="5633EA7D" w14:textId="77777777" w:rsidR="00A03B1B" w:rsidRPr="00A03B1B" w:rsidRDefault="00A03B1B" w:rsidP="00A03B1B">
            <w:pPr>
              <w:spacing w:after="60"/>
              <w:rPr>
                <w:ins w:id="1665" w:author="ERCOT" w:date="2025-07-28T10:39:00Z"/>
                <w:rFonts w:eastAsia="SimSun"/>
                <w:i/>
                <w:sz w:val="20"/>
                <w:szCs w:val="20"/>
              </w:rPr>
            </w:pPr>
            <w:ins w:id="1666" w:author="ERCOT" w:date="2025-07-28T10:39:00Z">
              <w:r w:rsidRPr="00A03B1B">
                <w:rPr>
                  <w:rFonts w:eastAsia="SimSun"/>
                  <w:i/>
                  <w:sz w:val="20"/>
                  <w:szCs w:val="20"/>
                </w:rPr>
                <w:t>Load Ratio Share per QSE</w:t>
              </w:r>
              <w:r w:rsidRPr="00A03B1B">
                <w:rPr>
                  <w:rFonts w:eastAsia="SimSun"/>
                  <w:sz w:val="20"/>
                  <w:szCs w:val="20"/>
                </w:rPr>
                <w:t xml:space="preserve">—The LRS as defined in Section 6.6.2.2 for QSE </w:t>
              </w:r>
              <w:r w:rsidRPr="00A03B1B">
                <w:rPr>
                  <w:rFonts w:eastAsia="SimSun"/>
                  <w:i/>
                  <w:sz w:val="20"/>
                  <w:szCs w:val="20"/>
                </w:rPr>
                <w:t>q</w:t>
              </w:r>
              <w:r w:rsidRPr="00A03B1B">
                <w:rPr>
                  <w:rFonts w:eastAsia="SimSun"/>
                  <w:sz w:val="20"/>
                  <w:szCs w:val="20"/>
                </w:rPr>
                <w:t xml:space="preserve"> for the 15-minute Settlement Interval.</w:t>
              </w:r>
            </w:ins>
          </w:p>
        </w:tc>
      </w:tr>
      <w:tr w:rsidR="00A03B1B" w:rsidRPr="00A03B1B" w14:paraId="3C1189F3" w14:textId="77777777" w:rsidTr="00B31BB1">
        <w:trPr>
          <w:cantSplit/>
          <w:ins w:id="1667"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3E3243EC" w14:textId="77777777" w:rsidR="00A03B1B" w:rsidRPr="00A03B1B" w:rsidRDefault="00A03B1B" w:rsidP="00A03B1B">
            <w:pPr>
              <w:spacing w:after="60"/>
              <w:rPr>
                <w:ins w:id="1668" w:author="ERCOT" w:date="2025-07-28T10:39:00Z"/>
                <w:rFonts w:eastAsia="SimSun"/>
                <w:sz w:val="20"/>
                <w:szCs w:val="20"/>
              </w:rPr>
            </w:pPr>
            <w:ins w:id="1669" w:author="ERCOT" w:date="2025-07-28T10:39:00Z">
              <w:r w:rsidRPr="00A03B1B">
                <w:rPr>
                  <w:rFonts w:eastAsia="SimSun"/>
                  <w:i/>
                  <w:sz w:val="20"/>
                  <w:szCs w:val="20"/>
                </w:rPr>
                <w:t>q</w:t>
              </w:r>
            </w:ins>
          </w:p>
        </w:tc>
        <w:tc>
          <w:tcPr>
            <w:tcW w:w="638" w:type="pct"/>
            <w:tcBorders>
              <w:top w:val="single" w:sz="4" w:space="0" w:color="auto"/>
              <w:left w:val="single" w:sz="4" w:space="0" w:color="auto"/>
              <w:bottom w:val="single" w:sz="4" w:space="0" w:color="auto"/>
              <w:right w:val="single" w:sz="4" w:space="0" w:color="auto"/>
            </w:tcBorders>
            <w:hideMark/>
          </w:tcPr>
          <w:p w14:paraId="29648E20" w14:textId="77777777" w:rsidR="00A03B1B" w:rsidRPr="00A03B1B" w:rsidRDefault="00A03B1B" w:rsidP="00A03B1B">
            <w:pPr>
              <w:spacing w:after="60"/>
              <w:rPr>
                <w:ins w:id="1670" w:author="ERCOT" w:date="2025-07-28T10:39:00Z"/>
                <w:rFonts w:eastAsia="SimSun"/>
                <w:sz w:val="20"/>
                <w:szCs w:val="20"/>
              </w:rPr>
            </w:pPr>
            <w:ins w:id="1671" w:author="ERCOT" w:date="2025-07-28T10:39:00Z">
              <w:r w:rsidRPr="00A03B1B">
                <w:rPr>
                  <w:rFonts w:eastAsia="SimSun"/>
                  <w:sz w:val="20"/>
                  <w:szCs w:val="20"/>
                </w:rPr>
                <w:t>none</w:t>
              </w:r>
            </w:ins>
          </w:p>
        </w:tc>
        <w:tc>
          <w:tcPr>
            <w:tcW w:w="3141" w:type="pct"/>
            <w:tcBorders>
              <w:top w:val="single" w:sz="4" w:space="0" w:color="auto"/>
              <w:left w:val="single" w:sz="4" w:space="0" w:color="auto"/>
              <w:bottom w:val="single" w:sz="4" w:space="0" w:color="auto"/>
              <w:right w:val="single" w:sz="4" w:space="0" w:color="auto"/>
            </w:tcBorders>
            <w:hideMark/>
          </w:tcPr>
          <w:p w14:paraId="11AD2FDA" w14:textId="77777777" w:rsidR="00A03B1B" w:rsidRPr="00A03B1B" w:rsidRDefault="00A03B1B" w:rsidP="00A03B1B">
            <w:pPr>
              <w:spacing w:after="60"/>
              <w:rPr>
                <w:ins w:id="1672" w:author="ERCOT" w:date="2025-07-28T10:39:00Z"/>
                <w:rFonts w:eastAsia="SimSun"/>
                <w:i/>
                <w:sz w:val="20"/>
                <w:szCs w:val="20"/>
              </w:rPr>
            </w:pPr>
            <w:ins w:id="1673" w:author="ERCOT" w:date="2025-07-28T10:39:00Z">
              <w:r w:rsidRPr="00A03B1B">
                <w:rPr>
                  <w:rFonts w:eastAsia="SimSun"/>
                  <w:sz w:val="20"/>
                  <w:szCs w:val="20"/>
                </w:rPr>
                <w:t>A QSE.</w:t>
              </w:r>
            </w:ins>
          </w:p>
        </w:tc>
      </w:tr>
    </w:tbl>
    <w:p w14:paraId="07E5FB42" w14:textId="77777777" w:rsidR="00A03B1B" w:rsidRPr="00A03B1B" w:rsidRDefault="00A03B1B" w:rsidP="00A03B1B">
      <w:pPr>
        <w:keepNext/>
        <w:tabs>
          <w:tab w:val="left" w:pos="1800"/>
        </w:tabs>
        <w:spacing w:before="480" w:after="240"/>
        <w:ind w:left="1800" w:hanging="1800"/>
        <w:outlineLvl w:val="5"/>
        <w:rPr>
          <w:ins w:id="1674" w:author="ERCOT" w:date="2025-09-18T20:24:00Z"/>
          <w:rFonts w:eastAsia="SimSun"/>
          <w:b/>
          <w:bCs/>
          <w:szCs w:val="22"/>
        </w:rPr>
      </w:pPr>
      <w:bookmarkStart w:id="1675" w:name="_Toc60045922"/>
      <w:bookmarkStart w:id="1676" w:name="_Toc65157818"/>
      <w:bookmarkStart w:id="1677" w:name="_Toc116564843"/>
      <w:bookmarkStart w:id="1678" w:name="_Toc135994502"/>
      <w:bookmarkStart w:id="1679" w:name="_Toc138931513"/>
      <w:bookmarkEnd w:id="1240"/>
      <w:bookmarkEnd w:id="1241"/>
      <w:bookmarkEnd w:id="1242"/>
      <w:bookmarkEnd w:id="1243"/>
      <w:bookmarkEnd w:id="1244"/>
      <w:ins w:id="1680" w:author="ERCOT" w:date="2025-09-18T20:24:00Z">
        <w:r w:rsidRPr="00A03B1B">
          <w:rPr>
            <w:rFonts w:eastAsia="SimSun"/>
            <w:b/>
          </w:rPr>
          <w:t>8.1.1.2.1.8</w:t>
        </w:r>
        <w:r w:rsidRPr="00A03B1B">
          <w:rPr>
            <w:rFonts w:eastAsia="SimSun"/>
          </w:rPr>
          <w:tab/>
        </w:r>
        <w:r w:rsidRPr="00A03B1B">
          <w:rPr>
            <w:rFonts w:eastAsia="SimSun"/>
            <w:b/>
          </w:rPr>
          <w:t>Dispatchable Reliability Reserve Service Qualification</w:t>
        </w:r>
      </w:ins>
    </w:p>
    <w:p w14:paraId="1CE4CD7F" w14:textId="77777777" w:rsidR="00A03B1B" w:rsidRPr="00A03B1B" w:rsidRDefault="00A03B1B" w:rsidP="00A03B1B">
      <w:pPr>
        <w:spacing w:after="240"/>
        <w:ind w:left="720" w:hanging="720"/>
        <w:rPr>
          <w:ins w:id="1681" w:author="ERCOT" w:date="2025-09-18T20:24:00Z"/>
          <w:rFonts w:eastAsia="SimSun"/>
          <w:iCs/>
        </w:rPr>
      </w:pPr>
      <w:ins w:id="1682" w:author="ERCOT" w:date="2025-09-18T20:24:00Z">
        <w:r w:rsidRPr="00A03B1B">
          <w:rPr>
            <w:rFonts w:eastAsia="SimSun"/>
            <w:iCs/>
          </w:rPr>
          <w:t>(1)</w:t>
        </w:r>
        <w:r w:rsidRPr="00A03B1B">
          <w:rPr>
            <w:rFonts w:eastAsia="SimSun"/>
            <w:iCs/>
          </w:rPr>
          <w:tab/>
          <w:t>Each Resource being offered to provide Dispatchable Reliability Reserve Service (DRRS) must be capable of ramping to its Ancillary Service award for DRRS within two hours.  DRRS may only be provided from capability that is not fulfilling any other energy or capacity commitment.</w:t>
        </w:r>
      </w:ins>
    </w:p>
    <w:p w14:paraId="10AC55A9" w14:textId="77777777" w:rsidR="00A03B1B" w:rsidRPr="00A03B1B" w:rsidRDefault="00A03B1B" w:rsidP="00A03B1B">
      <w:pPr>
        <w:spacing w:after="240"/>
        <w:ind w:left="720" w:hanging="720"/>
        <w:rPr>
          <w:ins w:id="1683" w:author="ERCOT" w:date="2025-09-18T20:24:00Z"/>
          <w:rFonts w:eastAsia="SimSun"/>
        </w:rPr>
      </w:pPr>
      <w:ins w:id="1684" w:author="ERCOT" w:date="2025-09-18T20:24:00Z">
        <w:r w:rsidRPr="00A03B1B">
          <w:rPr>
            <w:rFonts w:eastAsia="SimSun"/>
          </w:rPr>
          <w:t>(2)</w:t>
        </w:r>
        <w:r w:rsidRPr="00A03B1B">
          <w:rPr>
            <w:rFonts w:eastAsia="SimSun"/>
          </w:rPr>
          <w:tab/>
        </w:r>
      </w:ins>
      <w:ins w:id="1685" w:author="ERCOT" w:date="2025-11-03T08:53:00Z">
        <w:r w:rsidRPr="00A03B1B">
          <w:rPr>
            <w:rFonts w:eastAsia="SimSun"/>
          </w:rPr>
          <w:t>E</w:t>
        </w:r>
      </w:ins>
      <w:ins w:id="1686" w:author="ERCOT" w:date="2025-09-18T20:24:00Z">
        <w:r w:rsidRPr="00A03B1B">
          <w:rPr>
            <w:rFonts w:eastAsia="SimSun"/>
          </w:rPr>
          <w:t>ach QSE shall ensure that each Resource is able to meet the Resource’s obligations to provide the Ancillary Service award.</w:t>
        </w:r>
      </w:ins>
    </w:p>
    <w:p w14:paraId="3E5EE3AD" w14:textId="77777777" w:rsidR="00A03B1B" w:rsidRPr="00A03B1B" w:rsidRDefault="00A03B1B" w:rsidP="00A03B1B">
      <w:pPr>
        <w:spacing w:after="240"/>
        <w:ind w:left="720" w:hanging="720"/>
        <w:rPr>
          <w:ins w:id="1687" w:author="ERCOT" w:date="2025-09-18T20:24:00Z"/>
          <w:rFonts w:eastAsia="SimSun"/>
        </w:rPr>
      </w:pPr>
      <w:ins w:id="1688" w:author="ERCOT" w:date="2025-09-18T20:24:00Z">
        <w:r w:rsidRPr="00A03B1B">
          <w:rPr>
            <w:rFonts w:eastAsia="SimSun"/>
          </w:rPr>
          <w:t xml:space="preserve">(3) </w:t>
        </w:r>
        <w:r w:rsidRPr="00A03B1B">
          <w:rPr>
            <w:rFonts w:eastAsia="SimSun"/>
          </w:rPr>
          <w:tab/>
          <w:t>Resources are required to undergo a qualification test to provide DRRS when the Resource is On-Line, which shall at least include the ability to provide applicable telemetry and market submissions.</w:t>
        </w:r>
      </w:ins>
    </w:p>
    <w:p w14:paraId="59512EED" w14:textId="77777777" w:rsidR="00A03B1B" w:rsidRPr="00A03B1B" w:rsidRDefault="00A03B1B" w:rsidP="00A03B1B">
      <w:pPr>
        <w:spacing w:after="240"/>
        <w:ind w:left="720" w:hanging="720"/>
        <w:rPr>
          <w:ins w:id="1689" w:author="ERCOT" w:date="2025-09-18T20:24:00Z"/>
          <w:rFonts w:eastAsia="SimSun"/>
        </w:rPr>
      </w:pPr>
      <w:ins w:id="1690" w:author="ERCOT" w:date="2025-09-18T20:24:00Z">
        <w:r w:rsidRPr="00A03B1B">
          <w:rPr>
            <w:rFonts w:eastAsia="SimSun"/>
          </w:rPr>
          <w:t>(4)</w:t>
        </w:r>
        <w:r w:rsidRPr="00A03B1B">
          <w:rPr>
            <w:rFonts w:eastAsia="SimSun"/>
          </w:rPr>
          <w:tab/>
          <w:t xml:space="preserve">For any Resource requesting qualification for providing Off-Line DRRS, a qualification test for each Resource to provide DRRS is conducted during a continuous eight-hour period agreed to by the QSE and ERCOT.  ERCOT shall confirm the date and time of the test with the QSE.  ERCOT shall administer the following test requirements: </w:t>
        </w:r>
      </w:ins>
    </w:p>
    <w:p w14:paraId="1A821417" w14:textId="77777777" w:rsidR="00A03B1B" w:rsidRPr="00A03B1B" w:rsidRDefault="00A03B1B" w:rsidP="00A03B1B">
      <w:pPr>
        <w:spacing w:after="240"/>
        <w:ind w:left="1440" w:hanging="720"/>
        <w:rPr>
          <w:ins w:id="1691" w:author="ERCOT" w:date="2025-09-18T20:24:00Z"/>
          <w:rFonts w:eastAsia="SimSun"/>
        </w:rPr>
      </w:pPr>
      <w:ins w:id="1692" w:author="ERCOT" w:date="2025-09-18T20:24:00Z">
        <w:r w:rsidRPr="00A03B1B">
          <w:rPr>
            <w:rFonts w:eastAsia="SimSun"/>
          </w:rPr>
          <w:t>(a)</w:t>
        </w:r>
        <w:r w:rsidRPr="00A03B1B">
          <w:rPr>
            <w:rFonts w:eastAsia="SimSun"/>
          </w:rPr>
          <w:tab/>
          <w:t>At any time during the window (selected by ERCOT when market and reliability conditions allow and not previously disclosed to the QSE), ERCOT shall notify the QSE by using the messaging system and requesting that the QSE provide an amount of DRRS from each Resource equal to the amount for which the QSE is requesting qualification.  The QSE shall acknowledge the start of the test; and</w:t>
        </w:r>
      </w:ins>
    </w:p>
    <w:p w14:paraId="0B496F9B" w14:textId="77777777" w:rsidR="00A03B1B" w:rsidRPr="00A03B1B" w:rsidRDefault="00A03B1B" w:rsidP="00A03B1B">
      <w:pPr>
        <w:spacing w:after="240"/>
        <w:ind w:left="1440" w:hanging="720"/>
        <w:rPr>
          <w:ins w:id="1693" w:author="ERCOT" w:date="2025-09-18T20:24:00Z"/>
          <w:rFonts w:eastAsia="SimSun"/>
        </w:rPr>
      </w:pPr>
      <w:ins w:id="1694" w:author="ERCOT" w:date="2025-09-18T20:24:00Z">
        <w:r w:rsidRPr="00A03B1B">
          <w:rPr>
            <w:rFonts w:eastAsia="SimSun"/>
          </w:rPr>
          <w:t>(b)</w:t>
        </w:r>
        <w:r w:rsidRPr="00A03B1B">
          <w:rPr>
            <w:rFonts w:eastAsia="SimSun"/>
          </w:rPr>
          <w:tab/>
          <w:t xml:space="preserve">For the Resources being tested during the test window, ERCOT shall send a message to the QSE representing a Resource to deploy DRRS.  ERCOT shall measure the test Resource’s response as described under Section 8.1.1.4.5, Dispatchable Reliability Reserve Service Energy Deployment Criteria.  ERCOT shall evaluate the response of the Resource given the current operating conditions of the </w:t>
        </w:r>
      </w:ins>
      <w:ins w:id="1695" w:author="ERCOT" w:date="2025-10-24T21:15:00Z">
        <w:r w:rsidRPr="00A03B1B">
          <w:rPr>
            <w:rFonts w:eastAsia="SimSun"/>
          </w:rPr>
          <w:t>ERCOT S</w:t>
        </w:r>
      </w:ins>
      <w:ins w:id="1696" w:author="ERCOT" w:date="2025-09-18T20:24:00Z">
        <w:r w:rsidRPr="00A03B1B">
          <w:rPr>
            <w:rFonts w:eastAsia="SimSun"/>
          </w:rPr>
          <w:t>ystem and determine the Resource’s qualification to provide DRRS.</w:t>
        </w:r>
      </w:ins>
    </w:p>
    <w:p w14:paraId="1B4B3818" w14:textId="77777777" w:rsidR="00A03B1B" w:rsidRPr="00A03B1B" w:rsidRDefault="00A03B1B" w:rsidP="00A03B1B">
      <w:pPr>
        <w:spacing w:after="240"/>
        <w:ind w:left="720" w:hanging="720"/>
        <w:rPr>
          <w:ins w:id="1697" w:author="ERCOT" w:date="2025-09-18T20:24:00Z"/>
          <w:rFonts w:eastAsia="SimSun"/>
        </w:rPr>
      </w:pPr>
      <w:ins w:id="1698" w:author="ERCOT" w:date="2025-09-18T20:24:00Z">
        <w:r w:rsidRPr="00A03B1B">
          <w:rPr>
            <w:rFonts w:eastAsia="SimSun"/>
          </w:rPr>
          <w:t>(</w:t>
        </w:r>
      </w:ins>
      <w:ins w:id="1699" w:author="ERCOT" w:date="2025-11-19T20:46:00Z">
        <w:r w:rsidRPr="00A03B1B">
          <w:rPr>
            <w:rFonts w:eastAsia="SimSun"/>
          </w:rPr>
          <w:t>5</w:t>
        </w:r>
      </w:ins>
      <w:ins w:id="1700" w:author="ERCOT" w:date="2025-09-18T20:24:00Z">
        <w:r w:rsidRPr="00A03B1B">
          <w:rPr>
            <w:rFonts w:eastAsia="SimSun"/>
          </w:rPr>
          <w:t>)</w:t>
        </w:r>
        <w:r w:rsidRPr="00A03B1B">
          <w:rPr>
            <w:rFonts w:eastAsia="SimSun"/>
          </w:rPr>
          <w:tab/>
          <w:t xml:space="preserve">For Resources </w:t>
        </w:r>
      </w:ins>
      <w:ins w:id="1701" w:author="ERCOT" w:date="2025-11-20T17:26:00Z">
        <w:r w:rsidRPr="00A03B1B">
          <w:rPr>
            <w:rFonts w:eastAsia="SimSun"/>
          </w:rPr>
          <w:t xml:space="preserve">seeking to qualify to </w:t>
        </w:r>
      </w:ins>
      <w:ins w:id="1702" w:author="ERCOT" w:date="2025-09-18T20:24:00Z">
        <w:r w:rsidRPr="00A03B1B">
          <w:rPr>
            <w:rFonts w:eastAsia="SimSun"/>
          </w:rPr>
          <w:t>provid</w:t>
        </w:r>
      </w:ins>
      <w:ins w:id="1703" w:author="ERCOT" w:date="2025-11-20T17:26:00Z">
        <w:r w:rsidRPr="00A03B1B">
          <w:rPr>
            <w:rFonts w:eastAsia="SimSun"/>
          </w:rPr>
          <w:t>e</w:t>
        </w:r>
      </w:ins>
      <w:ins w:id="1704" w:author="ERCOT" w:date="2025-09-18T20:24:00Z">
        <w:del w:id="1705" w:author="ERCOT" w:date="2025-11-20T17:26:00Z">
          <w:r w:rsidRPr="00A03B1B" w:rsidDel="00F15FF2">
            <w:rPr>
              <w:rFonts w:eastAsia="SimSun"/>
            </w:rPr>
            <w:delText>ing</w:delText>
          </w:r>
        </w:del>
        <w:r w:rsidRPr="00A03B1B">
          <w:rPr>
            <w:rFonts w:eastAsia="SimSun"/>
          </w:rPr>
          <w:t xml:space="preserve"> DRRS, the Resource must be </w:t>
        </w:r>
      </w:ins>
      <w:ins w:id="1706" w:author="ERCOT" w:date="2025-11-20T17:26:00Z">
        <w:r w:rsidRPr="00A03B1B">
          <w:rPr>
            <w:rFonts w:eastAsia="SimSun"/>
          </w:rPr>
          <w:t>capable of</w:t>
        </w:r>
      </w:ins>
      <w:ins w:id="1707" w:author="ERCOT" w:date="2025-09-18T20:24:00Z">
        <w:r w:rsidRPr="00A03B1B">
          <w:rPr>
            <w:rFonts w:eastAsia="SimSun"/>
          </w:rPr>
          <w:t xml:space="preserve"> </w:t>
        </w:r>
        <w:r w:rsidRPr="00A03B1B">
          <w:rPr>
            <w:rFonts w:eastAsia="SimSun"/>
            <w:iCs/>
          </w:rPr>
          <w:t>operat</w:t>
        </w:r>
      </w:ins>
      <w:ins w:id="1708" w:author="ERCOT" w:date="2025-11-20T17:27:00Z">
        <w:r w:rsidRPr="00A03B1B">
          <w:rPr>
            <w:rFonts w:eastAsia="SimSun"/>
            <w:iCs/>
          </w:rPr>
          <w:t>ing</w:t>
        </w:r>
      </w:ins>
      <w:ins w:id="1709" w:author="ERCOT" w:date="2025-09-18T20:24:00Z">
        <w:r w:rsidRPr="00A03B1B">
          <w:rPr>
            <w:rFonts w:eastAsia="SimSun"/>
          </w:rPr>
          <w:t xml:space="preserve"> at its High Sustained Limit (HSL) for at least four consecutive hours.</w:t>
        </w:r>
      </w:ins>
      <w:ins w:id="1710" w:author="ERCOT" w:date="2025-11-20T17:27:00Z">
        <w:r w:rsidRPr="00A03B1B">
          <w:rPr>
            <w:rFonts w:eastAsia="SimSun"/>
          </w:rPr>
          <w:t xml:space="preserve">  The amount of DRRS for which the Resource is qualified is limited to the amount of capacity that can be ramped within two hours.  Additionally, the maximum quantity of DRRS that </w:t>
        </w:r>
        <w:r w:rsidRPr="00A03B1B">
          <w:rPr>
            <w:rFonts w:eastAsia="SimSun"/>
          </w:rPr>
          <w:lastRenderedPageBreak/>
          <w:t>an individual Resource is qualified to provide is limited to the amount of DRRS that can be sustained by the Resource for at least fou</w:t>
        </w:r>
      </w:ins>
      <w:ins w:id="1711" w:author="ERCOT" w:date="2025-11-20T17:28:00Z">
        <w:r w:rsidRPr="00A03B1B">
          <w:rPr>
            <w:rFonts w:eastAsia="SimSun"/>
          </w:rPr>
          <w:t>r hours.</w:t>
        </w:r>
      </w:ins>
    </w:p>
    <w:p w14:paraId="2FB3BFB2" w14:textId="77777777" w:rsidR="00A03B1B" w:rsidRPr="00A03B1B" w:rsidDel="008D2150" w:rsidRDefault="00A03B1B" w:rsidP="00A03B1B">
      <w:pPr>
        <w:keepNext/>
        <w:tabs>
          <w:tab w:val="left" w:pos="1620"/>
        </w:tabs>
        <w:spacing w:before="240" w:after="240"/>
        <w:ind w:left="1620" w:hanging="1620"/>
        <w:outlineLvl w:val="4"/>
        <w:rPr>
          <w:ins w:id="1712" w:author="ERCOT" w:date="2025-09-18T20:25:00Z"/>
          <w:del w:id="1713" w:author="ERCOT" w:date="2025-09-12T17:02:00Z"/>
          <w:rFonts w:eastAsia="SimSun"/>
          <w:b/>
          <w:i/>
          <w:iCs/>
          <w:szCs w:val="26"/>
        </w:rPr>
      </w:pPr>
      <w:ins w:id="1714" w:author="ERCOT" w:date="2025-09-18T20:25:00Z">
        <w:r w:rsidRPr="00A03B1B">
          <w:rPr>
            <w:rFonts w:eastAsia="SimSun"/>
            <w:b/>
            <w:i/>
            <w:iCs/>
            <w:szCs w:val="26"/>
          </w:rPr>
          <w:t>8.1.1.3.5          Dispatchable Reliability Reserve Service Capacity Monitoring Criteria</w:t>
        </w:r>
      </w:ins>
    </w:p>
    <w:p w14:paraId="1DCDD460" w14:textId="0B83665D" w:rsidR="00A03B1B" w:rsidRPr="00A03B1B" w:rsidRDefault="00A03B1B" w:rsidP="00A03B1B">
      <w:pPr>
        <w:spacing w:after="240"/>
        <w:ind w:left="720" w:hanging="720"/>
        <w:rPr>
          <w:ins w:id="1715" w:author="ERCOT" w:date="2025-09-18T20:25:00Z"/>
          <w:rFonts w:eastAsia="SimSun"/>
          <w:b/>
          <w:bCs/>
          <w:i/>
          <w:iCs/>
        </w:rPr>
      </w:pPr>
      <w:ins w:id="1716" w:author="ERCOT" w:date="2025-09-18T20:25:00Z">
        <w:r w:rsidRPr="00A03B1B">
          <w:rPr>
            <w:rFonts w:eastAsia="SimSun"/>
            <w:iCs/>
          </w:rPr>
          <w:t xml:space="preserve">(1) </w:t>
        </w:r>
        <w:r w:rsidRPr="00A03B1B">
          <w:rPr>
            <w:rFonts w:eastAsia="SimSun"/>
            <w:iCs/>
          </w:rPr>
          <w:tab/>
          <w:t>ERCOT shall continuously monitor the capacity of each Resource to provide DRRS. ERCOT shall consider for each Resource the Resource Status, the actual generation</w:t>
        </w:r>
      </w:ins>
      <w:ins w:id="1717" w:author="Joint Commenters 013026" w:date="2026-01-07T15:48:00Z" w16du:dateUtc="2026-01-07T21:48:00Z">
        <w:r w:rsidR="00003E69">
          <w:rPr>
            <w:rFonts w:eastAsia="SimSun"/>
            <w:iCs/>
          </w:rPr>
          <w:t xml:space="preserve"> or Load</w:t>
        </w:r>
      </w:ins>
      <w:ins w:id="1718" w:author="ERCOT" w:date="2025-09-18T20:25:00Z">
        <w:r w:rsidRPr="00A03B1B">
          <w:rPr>
            <w:rFonts w:eastAsia="SimSun"/>
            <w:iCs/>
          </w:rPr>
          <w:t>, the Ancillary Service award for DRRS, the HSL, the LSL, ramp rates, and the Resource’s qualification to provide DRRS. ERCOT shall also monitor DRRS available from and awarded to qualified Resources with an OFF status</w:t>
        </w:r>
        <w:r w:rsidRPr="00A03B1B">
          <w:rPr>
            <w:rFonts w:eastAsia="SimSun"/>
            <w:b/>
            <w:bCs/>
            <w:i/>
            <w:iCs/>
          </w:rPr>
          <w:t>.</w:t>
        </w:r>
      </w:ins>
    </w:p>
    <w:p w14:paraId="7C593000" w14:textId="77777777" w:rsidR="00A03B1B" w:rsidRPr="00A03B1B" w:rsidRDefault="00A03B1B" w:rsidP="00A03B1B">
      <w:pPr>
        <w:spacing w:after="240"/>
        <w:ind w:left="720" w:hanging="720"/>
        <w:rPr>
          <w:ins w:id="1719" w:author="ERCOT" w:date="2025-09-18T20:25:00Z"/>
          <w:rFonts w:eastAsia="SimSun"/>
          <w:iCs/>
        </w:rPr>
      </w:pPr>
      <w:ins w:id="1720" w:author="ERCOT" w:date="2025-09-18T20:25:00Z">
        <w:r w:rsidRPr="00A03B1B">
          <w:rPr>
            <w:rFonts w:eastAsia="SimSun"/>
            <w:iCs/>
          </w:rPr>
          <w:t xml:space="preserve">(2) </w:t>
        </w:r>
        <w:r w:rsidRPr="00A03B1B">
          <w:rPr>
            <w:rFonts w:eastAsia="SimSun"/>
            <w:iCs/>
          </w:rPr>
          <w:tab/>
          <w:t>For the DRRS capability provided for a Resource to ERCOT by the Resource’s QSE, the amount of DRRS reflected in that capability must be limited to the amount of DRRS that can be sustained by the Resource for at least four consecutive hours.</w:t>
        </w:r>
      </w:ins>
    </w:p>
    <w:p w14:paraId="04937AFF" w14:textId="77777777" w:rsidR="00A03B1B" w:rsidRPr="00A03B1B" w:rsidRDefault="00A03B1B" w:rsidP="00A03B1B">
      <w:pPr>
        <w:keepNext/>
        <w:tabs>
          <w:tab w:val="left" w:pos="1620"/>
        </w:tabs>
        <w:spacing w:before="240" w:after="240"/>
        <w:ind w:left="1620" w:hanging="1620"/>
        <w:outlineLvl w:val="4"/>
        <w:rPr>
          <w:ins w:id="1721" w:author="ERCOT" w:date="2024-01-11T14:39:00Z"/>
          <w:rFonts w:eastAsia="SimSun"/>
          <w:b/>
          <w:i/>
          <w:iCs/>
          <w:szCs w:val="26"/>
        </w:rPr>
      </w:pPr>
      <w:ins w:id="1722" w:author="ERCOT" w:date="2024-01-11T14:39:00Z">
        <w:r w:rsidRPr="00A03B1B">
          <w:rPr>
            <w:rFonts w:eastAsia="SimSun"/>
            <w:b/>
            <w:i/>
            <w:iCs/>
            <w:szCs w:val="26"/>
          </w:rPr>
          <w:t>8.1.1.4.</w:t>
        </w:r>
      </w:ins>
      <w:ins w:id="1723" w:author="ERCOT" w:date="2024-01-11T14:40:00Z">
        <w:r w:rsidRPr="00A03B1B">
          <w:rPr>
            <w:rFonts w:eastAsia="SimSun"/>
            <w:b/>
            <w:i/>
            <w:iCs/>
            <w:szCs w:val="26"/>
          </w:rPr>
          <w:t>5</w:t>
        </w:r>
      </w:ins>
      <w:ins w:id="1724" w:author="ERCOT" w:date="2024-01-11T14:39:00Z">
        <w:r w:rsidRPr="00A03B1B">
          <w:rPr>
            <w:rFonts w:eastAsia="SimSun"/>
            <w:b/>
            <w:i/>
            <w:iCs/>
            <w:szCs w:val="26"/>
          </w:rPr>
          <w:tab/>
        </w:r>
      </w:ins>
      <w:ins w:id="1725" w:author="ERCOT" w:date="2024-01-11T14:40:00Z">
        <w:r w:rsidRPr="00A03B1B">
          <w:rPr>
            <w:rFonts w:eastAsia="SimSun"/>
            <w:b/>
            <w:i/>
            <w:iCs/>
            <w:szCs w:val="26"/>
          </w:rPr>
          <w:t>Dispatchable Reliability</w:t>
        </w:r>
      </w:ins>
      <w:ins w:id="1726" w:author="ERCOT" w:date="2024-01-11T14:39:00Z">
        <w:r w:rsidRPr="00A03B1B">
          <w:rPr>
            <w:rFonts w:eastAsia="SimSun"/>
            <w:b/>
            <w:i/>
            <w:iCs/>
            <w:szCs w:val="26"/>
          </w:rPr>
          <w:t xml:space="preserve"> Reserve Service Energy Deployment Criteria</w:t>
        </w:r>
        <w:bookmarkEnd w:id="1675"/>
        <w:bookmarkEnd w:id="1676"/>
        <w:bookmarkEnd w:id="1677"/>
        <w:bookmarkEnd w:id="1678"/>
        <w:bookmarkEnd w:id="1679"/>
      </w:ins>
    </w:p>
    <w:p w14:paraId="28E23A04" w14:textId="77777777" w:rsidR="00A03B1B" w:rsidRPr="00A03B1B" w:rsidRDefault="00A03B1B" w:rsidP="00A03B1B">
      <w:pPr>
        <w:spacing w:after="240"/>
        <w:ind w:left="720" w:hanging="720"/>
        <w:rPr>
          <w:ins w:id="1727" w:author="ERCOT" w:date="2024-01-11T14:39:00Z"/>
          <w:rFonts w:eastAsia="SimSun"/>
          <w:iCs/>
        </w:rPr>
      </w:pPr>
      <w:ins w:id="1728" w:author="ERCOT" w:date="2024-01-11T14:39:00Z">
        <w:r w:rsidRPr="00A03B1B">
          <w:rPr>
            <w:rFonts w:eastAsia="SimSun"/>
            <w:iCs/>
          </w:rPr>
          <w:t>(1)</w:t>
        </w:r>
        <w:r w:rsidRPr="00A03B1B">
          <w:rPr>
            <w:rFonts w:eastAsia="SimSun"/>
            <w:iCs/>
          </w:rPr>
          <w:tab/>
          <w:t xml:space="preserve">ERCOT shall, as part of its Ancillary Service deployment procedure under Section </w:t>
        </w:r>
      </w:ins>
      <w:ins w:id="1729" w:author="ERCOT" w:date="2024-01-11T14:42:00Z">
        <w:r w:rsidRPr="00A03B1B">
          <w:rPr>
            <w:rFonts w:eastAsia="SimSun"/>
            <w:iCs/>
          </w:rPr>
          <w:t>6.5.7.6.2.5</w:t>
        </w:r>
      </w:ins>
      <w:ins w:id="1730" w:author="ERCOT" w:date="2024-03-19T12:58:00Z">
        <w:r w:rsidRPr="00A03B1B">
          <w:rPr>
            <w:rFonts w:eastAsia="SimSun"/>
            <w:iCs/>
          </w:rPr>
          <w:t>,</w:t>
        </w:r>
      </w:ins>
      <w:ins w:id="1731" w:author="ERCOT" w:date="2024-01-11T14:42:00Z">
        <w:r w:rsidRPr="00A03B1B">
          <w:rPr>
            <w:rFonts w:eastAsia="SimSun"/>
            <w:iCs/>
          </w:rPr>
          <w:t xml:space="preserve"> Deployment of Dispatchable Reliability Reserve Service (DRRS)</w:t>
        </w:r>
      </w:ins>
      <w:ins w:id="1732" w:author="ERCOT" w:date="2024-01-11T14:39:00Z">
        <w:r w:rsidRPr="00A03B1B">
          <w:rPr>
            <w:rFonts w:eastAsia="SimSun"/>
            <w:iCs/>
          </w:rPr>
          <w:t xml:space="preserve">, include all performance metrics for a Resource receiving a </w:t>
        </w:r>
      </w:ins>
      <w:ins w:id="1733" w:author="ERCOT" w:date="2024-01-30T17:21:00Z">
        <w:r w:rsidRPr="00A03B1B">
          <w:rPr>
            <w:rFonts w:eastAsia="SimSun"/>
            <w:iCs/>
          </w:rPr>
          <w:t>DRRS</w:t>
        </w:r>
      </w:ins>
      <w:ins w:id="1734" w:author="ERCOT" w:date="2024-01-11T14:39:00Z">
        <w:r w:rsidRPr="00A03B1B">
          <w:rPr>
            <w:rFonts w:eastAsia="SimSun"/>
            <w:iCs/>
          </w:rPr>
          <w:t xml:space="preserve"> </w:t>
        </w:r>
      </w:ins>
      <w:ins w:id="1735" w:author="ERCOT" w:date="2024-03-18T11:13:00Z">
        <w:r w:rsidRPr="00A03B1B">
          <w:rPr>
            <w:rFonts w:eastAsia="SimSun"/>
            <w:iCs/>
          </w:rPr>
          <w:t xml:space="preserve">deployment and </w:t>
        </w:r>
      </w:ins>
      <w:ins w:id="1736" w:author="ERCOT" w:date="2024-01-11T14:39:00Z">
        <w:r w:rsidRPr="00A03B1B">
          <w:rPr>
            <w:rFonts w:eastAsia="SimSun"/>
            <w:iCs/>
          </w:rPr>
          <w:t xml:space="preserve">recall instruction from ERCOT. </w:t>
        </w:r>
      </w:ins>
    </w:p>
    <w:p w14:paraId="09D879D5" w14:textId="77777777" w:rsidR="00A03B1B" w:rsidRPr="00A03B1B" w:rsidRDefault="00A03B1B" w:rsidP="00A03B1B">
      <w:pPr>
        <w:spacing w:after="240"/>
        <w:ind w:left="720" w:hanging="720"/>
        <w:rPr>
          <w:ins w:id="1737" w:author="ERCOT" w:date="2024-05-10T15:52:00Z"/>
          <w:rFonts w:eastAsia="SimSun"/>
          <w:iCs/>
        </w:rPr>
      </w:pPr>
      <w:ins w:id="1738" w:author="ERCOT" w:date="2024-05-10T15:52:00Z">
        <w:r w:rsidRPr="00A03B1B">
          <w:rPr>
            <w:rFonts w:eastAsia="SimSun"/>
            <w:iCs/>
          </w:rPr>
          <w:t>(2)</w:t>
        </w:r>
        <w:r w:rsidRPr="00A03B1B">
          <w:rPr>
            <w:rFonts w:eastAsia="SimSun"/>
            <w:iCs/>
          </w:rPr>
          <w:tab/>
          <w:t xml:space="preserve">A DRRS </w:t>
        </w:r>
        <w:r w:rsidRPr="00A03B1B">
          <w:rPr>
            <w:rFonts w:eastAsia="SimSun"/>
            <w:iCs/>
            <w:color w:val="000000"/>
          </w:rPr>
          <w:t xml:space="preserve">Dispatch Instruction from ERCOT must respect the minimum runtime of the Resource. </w:t>
        </w:r>
      </w:ins>
    </w:p>
    <w:p w14:paraId="50C693B4" w14:textId="77777777" w:rsidR="00A03B1B" w:rsidRPr="00A03B1B" w:rsidRDefault="00A03B1B" w:rsidP="00A03B1B">
      <w:pPr>
        <w:spacing w:after="240"/>
        <w:ind w:left="720" w:hanging="720"/>
        <w:rPr>
          <w:ins w:id="1739" w:author="ERCOT" w:date="2024-05-10T15:52:00Z"/>
          <w:rFonts w:eastAsia="SimSun"/>
        </w:rPr>
      </w:pPr>
      <w:ins w:id="1740" w:author="ERCOT" w:date="2024-05-10T15:52:00Z">
        <w:r w:rsidRPr="00A03B1B">
          <w:rPr>
            <w:rFonts w:eastAsia="SimSun"/>
          </w:rPr>
          <w:t>(3)</w:t>
        </w:r>
        <w:r w:rsidRPr="00A03B1B">
          <w:rPr>
            <w:rFonts w:eastAsia="SimSun"/>
          </w:rPr>
          <w:tab/>
          <w:t>Control performance during periods in which ERCOT has manually deployed DRRS shall be based on the requirements below and failure to meet any one of these requirements for the greater of one or 5% of DRRS deployments during a month shall be reported to the Reliability Monitor as non-compliance:</w:t>
        </w:r>
      </w:ins>
    </w:p>
    <w:p w14:paraId="6D1D4A7D" w14:textId="77777777" w:rsidR="00A03B1B" w:rsidRPr="00A03B1B" w:rsidRDefault="00A03B1B" w:rsidP="00A03B1B">
      <w:pPr>
        <w:spacing w:after="240"/>
        <w:ind w:left="1440" w:hanging="720"/>
        <w:rPr>
          <w:ins w:id="1741" w:author="ERCOT" w:date="2024-05-10T15:52:00Z"/>
          <w:rFonts w:eastAsia="SimSun"/>
        </w:rPr>
      </w:pPr>
      <w:ins w:id="1742" w:author="ERCOT" w:date="2024-05-10T15:52:00Z">
        <w:r w:rsidRPr="00A03B1B">
          <w:rPr>
            <w:rFonts w:eastAsia="SimSun"/>
          </w:rPr>
          <w:t>(a)</w:t>
        </w:r>
        <w:r w:rsidRPr="00A03B1B">
          <w:rPr>
            <w:rFonts w:eastAsia="SimSun"/>
          </w:rPr>
          <w:tab/>
        </w:r>
      </w:ins>
      <w:ins w:id="1743" w:author="ERCOT" w:date="2025-07-29T13:13:00Z">
        <w:r w:rsidRPr="00A03B1B">
          <w:rPr>
            <w:rFonts w:eastAsia="SimSun"/>
          </w:rPr>
          <w:t xml:space="preserve">Off-Line </w:t>
        </w:r>
      </w:ins>
      <w:ins w:id="1744" w:author="ERCOT" w:date="2024-05-10T15:52:00Z">
        <w:r w:rsidRPr="00A03B1B">
          <w:rPr>
            <w:rFonts w:eastAsia="SimSun"/>
          </w:rPr>
          <w:t xml:space="preserve">Generation Resources providing DRRS must be On-Line with an Energy Offer Curve following a DRRS deployment instruction and the telemetered net generation must be greater than or equal to the Resource’s telemetered LSL multiplied by P1, where P1 is defined in the “ERCOT and QSE Operations Business Practices During the Operating Hour.”  This process must occur within a time frame that would allow the Resource to achieve its Ancillary Service </w:t>
        </w:r>
      </w:ins>
      <w:ins w:id="1745" w:author="ERCOT" w:date="2025-08-12T13:24:00Z">
        <w:r w:rsidRPr="00A03B1B">
          <w:rPr>
            <w:rFonts w:eastAsia="SimSun"/>
          </w:rPr>
          <w:t xml:space="preserve">award </w:t>
        </w:r>
      </w:ins>
      <w:ins w:id="1746" w:author="ERCOT" w:date="2024-05-10T15:52:00Z">
        <w:r w:rsidRPr="00A03B1B">
          <w:rPr>
            <w:rFonts w:eastAsia="SimSun"/>
          </w:rPr>
          <w:t>for DRRS within two hours of receiving a DRRS</w:t>
        </w:r>
      </w:ins>
      <w:ins w:id="1747" w:author="ERCOT" w:date="2024-05-29T07:41:00Z">
        <w:r w:rsidRPr="00A03B1B">
          <w:rPr>
            <w:rFonts w:eastAsia="SimSun"/>
          </w:rPr>
          <w:t xml:space="preserve"> d</w:t>
        </w:r>
      </w:ins>
      <w:ins w:id="1748" w:author="ERCOT" w:date="2024-05-10T15:52:00Z">
        <w:r w:rsidRPr="00A03B1B">
          <w:rPr>
            <w:rFonts w:eastAsia="SimSun"/>
          </w:rPr>
          <w:t>eployment.  Once the Resource is On-Line, the Resource Status that must be telemetered indicating that the Resource has come On-Line with an Energy Offer Curve is ON, as described in paragraph (5)(b)(i) of Section 3.9.1.</w:t>
        </w:r>
      </w:ins>
    </w:p>
    <w:p w14:paraId="17BF7F0B" w14:textId="77777777" w:rsidR="00A03B1B" w:rsidRPr="00A03B1B" w:rsidRDefault="00A03B1B" w:rsidP="00A03B1B">
      <w:pPr>
        <w:spacing w:after="240"/>
        <w:ind w:left="1440" w:hanging="720"/>
        <w:rPr>
          <w:ins w:id="1749" w:author="ERCOT" w:date="2024-05-10T15:52:00Z"/>
          <w:rFonts w:eastAsia="SimSun"/>
        </w:rPr>
      </w:pPr>
      <w:ins w:id="1750" w:author="ERCOT" w:date="2024-05-10T15:52:00Z">
        <w:r w:rsidRPr="00A03B1B">
          <w:rPr>
            <w:rFonts w:eastAsia="SimSun"/>
          </w:rPr>
          <w:t>(b)</w:t>
        </w:r>
        <w:r w:rsidRPr="00A03B1B">
          <w:rPr>
            <w:rFonts w:eastAsia="SimSun"/>
          </w:rPr>
          <w:tab/>
          <w:t>If a</w:t>
        </w:r>
        <w:r w:rsidRPr="00A03B1B" w:rsidDel="00F43235">
          <w:rPr>
            <w:rFonts w:eastAsia="SimSun"/>
          </w:rPr>
          <w:t xml:space="preserve"> </w:t>
        </w:r>
        <w:r w:rsidRPr="00A03B1B">
          <w:rPr>
            <w:rFonts w:eastAsia="SimSun"/>
          </w:rPr>
          <w:t>Generation Resource experiences a Startup Loading Failure (excluding those caused by operator error), the Resource may be considered for exclusion from performance non-compliance if the QSE provides to ERCOT the following documentation regarding the incident:</w:t>
        </w:r>
      </w:ins>
    </w:p>
    <w:p w14:paraId="2879968C" w14:textId="77777777" w:rsidR="00A03B1B" w:rsidRPr="00A03B1B" w:rsidRDefault="00A03B1B" w:rsidP="00A03B1B">
      <w:pPr>
        <w:spacing w:after="240"/>
        <w:ind w:left="2160" w:hanging="720"/>
        <w:rPr>
          <w:ins w:id="1751" w:author="ERCOT" w:date="2024-05-10T15:52:00Z"/>
          <w:rFonts w:eastAsia="SimSun"/>
          <w:iCs/>
        </w:rPr>
      </w:pPr>
      <w:ins w:id="1752" w:author="ERCOT" w:date="2024-05-10T15:52:00Z">
        <w:r w:rsidRPr="00A03B1B">
          <w:rPr>
            <w:rFonts w:eastAsia="SimSun"/>
            <w:iCs/>
          </w:rPr>
          <w:lastRenderedPageBreak/>
          <w:t>(i)</w:t>
        </w:r>
        <w:r w:rsidRPr="00A03B1B">
          <w:rPr>
            <w:rFonts w:eastAsia="SimSun"/>
            <w:iCs/>
          </w:rPr>
          <w:tab/>
          <w:t xml:space="preserve">Its generation log documenting the Startup Loading Failure; and </w:t>
        </w:r>
      </w:ins>
    </w:p>
    <w:p w14:paraId="5B91529F" w14:textId="77777777" w:rsidR="00A03B1B" w:rsidRPr="00A03B1B" w:rsidRDefault="00A03B1B" w:rsidP="00A03B1B">
      <w:pPr>
        <w:spacing w:after="240"/>
        <w:ind w:left="2160" w:hanging="720"/>
        <w:rPr>
          <w:ins w:id="1753" w:author="ERCOT" w:date="2024-05-10T15:52:00Z"/>
          <w:rFonts w:eastAsia="SimSun"/>
        </w:rPr>
      </w:pPr>
      <w:ins w:id="1754" w:author="ERCOT" w:date="2024-05-10T15:52:00Z">
        <w:r w:rsidRPr="00A03B1B">
          <w:rPr>
            <w:rFonts w:eastAsia="SimSun"/>
          </w:rPr>
          <w:t>(ii)</w:t>
        </w:r>
        <w:r w:rsidRPr="00A03B1B">
          <w:rPr>
            <w:rFonts w:eastAsia="SimSun"/>
          </w:rPr>
          <w:tab/>
          <w:t xml:space="preserve">Equipment failure documentation such as, but not limited to, </w:t>
        </w:r>
      </w:ins>
      <w:ins w:id="1755" w:author="ERCOT" w:date="2025-10-28T18:38:00Z">
        <w:r w:rsidRPr="00A03B1B">
          <w:rPr>
            <w:rFonts w:eastAsia="SimSun"/>
          </w:rPr>
          <w:t>Generation Availability Data System (</w:t>
        </w:r>
      </w:ins>
      <w:ins w:id="1756" w:author="ERCOT" w:date="2024-05-10T15:52:00Z">
        <w:r w:rsidRPr="00A03B1B">
          <w:rPr>
            <w:rFonts w:eastAsia="SimSun"/>
          </w:rPr>
          <w:t>GADS</w:t>
        </w:r>
      </w:ins>
      <w:ins w:id="1757" w:author="ERCOT" w:date="2025-10-28T18:38:00Z">
        <w:r w:rsidRPr="00A03B1B">
          <w:rPr>
            <w:rFonts w:eastAsia="SimSun"/>
          </w:rPr>
          <w:t>)</w:t>
        </w:r>
      </w:ins>
      <w:ins w:id="1758" w:author="ERCOT" w:date="2024-05-10T15:52:00Z">
        <w:r w:rsidRPr="00A03B1B">
          <w:rPr>
            <w:rFonts w:eastAsia="SimSun"/>
          </w:rPr>
          <w:t xml:space="preserve"> reports, plant operator logs, work orders, or other applicable information.  </w:t>
        </w:r>
      </w:ins>
    </w:p>
    <w:p w14:paraId="711B8ED3" w14:textId="77777777" w:rsidR="00A03B1B" w:rsidRPr="00A03B1B" w:rsidRDefault="00A03B1B" w:rsidP="00A03B1B">
      <w:pPr>
        <w:spacing w:after="240"/>
        <w:ind w:left="720" w:hanging="720"/>
        <w:rPr>
          <w:ins w:id="1759" w:author="ERCOT" w:date="2025-09-18T20:26:00Z"/>
          <w:rFonts w:eastAsia="SimSun"/>
        </w:rPr>
      </w:pPr>
      <w:bookmarkStart w:id="1760" w:name="_Toc309731025"/>
      <w:bookmarkStart w:id="1761" w:name="_Toc405814007"/>
      <w:bookmarkStart w:id="1762" w:name="_Toc422207897"/>
      <w:bookmarkStart w:id="1763" w:name="_Toc438044811"/>
      <w:bookmarkStart w:id="1764" w:name="_Toc447622594"/>
      <w:bookmarkStart w:id="1765" w:name="_Toc80175244"/>
      <w:ins w:id="1766" w:author="ERCOT" w:date="2025-09-18T20:26:00Z">
        <w:r w:rsidRPr="00A03B1B">
          <w:rPr>
            <w:rFonts w:eastAsia="SimSun"/>
          </w:rPr>
          <w:t>(4)</w:t>
        </w:r>
        <w:r w:rsidRPr="00A03B1B">
          <w:rPr>
            <w:rFonts w:eastAsia="SimSun"/>
          </w:rPr>
          <w:tab/>
          <w:t>Off-Line Resources that have been made available through a deployment of DRRS will be economically dispatched by SCED.</w:t>
        </w:r>
      </w:ins>
    </w:p>
    <w:p w14:paraId="49433887" w14:textId="77777777" w:rsidR="00A03B1B" w:rsidRPr="00A03B1B" w:rsidRDefault="00A03B1B" w:rsidP="00A03B1B">
      <w:pPr>
        <w:spacing w:after="240"/>
        <w:ind w:left="720" w:hanging="720"/>
        <w:rPr>
          <w:ins w:id="1767" w:author="ERCOT" w:date="2025-09-18T20:26:00Z"/>
          <w:rFonts w:eastAsia="SimSun"/>
          <w:iCs/>
        </w:rPr>
      </w:pPr>
      <w:ins w:id="1768" w:author="ERCOT" w:date="2025-09-18T20:26:00Z">
        <w:r w:rsidRPr="00A03B1B">
          <w:rPr>
            <w:rFonts w:eastAsia="SimSun"/>
            <w:iCs/>
          </w:rPr>
          <w:t xml:space="preserve">(5) </w:t>
        </w:r>
        <w:r w:rsidRPr="00A03B1B">
          <w:rPr>
            <w:rFonts w:eastAsia="SimSun"/>
            <w:iCs/>
          </w:rPr>
          <w:tab/>
          <w:t>Once DRRS capacity has been manually deployed by ERCOT, the Resource’s DRRS capacity shall remain available for dispatch by SCED until ERCOT issues a recall instruction or the Resource has exhausted its ability to maintain the deployed capacity after meeting the requirements of paragraph (2) of Section 8.1.1.3.5, Dispatchable Reliability Reserve Service Capacity Monitoring Criteria, whichever occurs first.</w:t>
        </w:r>
      </w:ins>
    </w:p>
    <w:p w14:paraId="32DC60E5" w14:textId="77777777" w:rsidR="00A03B1B" w:rsidRPr="00A03B1B" w:rsidRDefault="00A03B1B" w:rsidP="00A03B1B">
      <w:pPr>
        <w:keepNext/>
        <w:tabs>
          <w:tab w:val="left" w:pos="1080"/>
        </w:tabs>
        <w:spacing w:before="240" w:after="240"/>
        <w:ind w:left="1080" w:hanging="1080"/>
        <w:outlineLvl w:val="2"/>
        <w:rPr>
          <w:rFonts w:eastAsia="SimSun"/>
          <w:b/>
          <w:i/>
          <w:szCs w:val="20"/>
        </w:rPr>
      </w:pPr>
      <w:r w:rsidRPr="00A03B1B">
        <w:rPr>
          <w:rFonts w:eastAsia="SimSun"/>
          <w:b/>
          <w:i/>
          <w:szCs w:val="20"/>
        </w:rPr>
        <w:t>9.2.3</w:t>
      </w:r>
      <w:r w:rsidRPr="00A03B1B">
        <w:rPr>
          <w:rFonts w:eastAsia="SimSun"/>
          <w:b/>
          <w:i/>
          <w:szCs w:val="20"/>
        </w:rPr>
        <w:tab/>
        <w:t>DAM Settlement Charge Types</w:t>
      </w:r>
      <w:bookmarkEnd w:id="1760"/>
      <w:bookmarkEnd w:id="1761"/>
      <w:bookmarkEnd w:id="1762"/>
      <w:bookmarkEnd w:id="1763"/>
      <w:bookmarkEnd w:id="1764"/>
      <w:bookmarkEnd w:id="1765"/>
    </w:p>
    <w:p w14:paraId="4B7E0077" w14:textId="77777777" w:rsidR="00A03B1B" w:rsidRPr="00A03B1B" w:rsidRDefault="00A03B1B" w:rsidP="00A03B1B">
      <w:pPr>
        <w:keepNext/>
        <w:spacing w:before="240" w:after="240"/>
        <w:ind w:left="720" w:hanging="720"/>
        <w:outlineLvl w:val="2"/>
        <w:rPr>
          <w:rFonts w:eastAsia="SimSun"/>
          <w:szCs w:val="20"/>
        </w:rPr>
      </w:pPr>
      <w:r w:rsidRPr="00A03B1B">
        <w:rPr>
          <w:rFonts w:eastAsia="SimSun"/>
          <w:iCs/>
          <w:szCs w:val="20"/>
        </w:rPr>
        <w:t>(1)</w:t>
      </w:r>
      <w:r w:rsidRPr="00A03B1B">
        <w:rPr>
          <w:rFonts w:eastAsia="SimSun"/>
          <w:iCs/>
          <w:szCs w:val="20"/>
        </w:rPr>
        <w:tab/>
      </w:r>
      <w:r w:rsidRPr="00A03B1B">
        <w:rPr>
          <w:rFonts w:eastAsia="SimSun"/>
          <w:szCs w:val="20"/>
        </w:rPr>
        <w:t>ERCOT shall provide, on each Settlement Statement, the dollar amount for each DAM Settlement charge and payment.  The DAM settlement “Charge Types” are:</w:t>
      </w:r>
    </w:p>
    <w:p w14:paraId="3BE4B5D0" w14:textId="77777777" w:rsidR="00A03B1B" w:rsidRPr="00A03B1B" w:rsidRDefault="00A03B1B" w:rsidP="00A03B1B">
      <w:pPr>
        <w:spacing w:after="240"/>
        <w:ind w:left="1440" w:hanging="720"/>
        <w:rPr>
          <w:rFonts w:eastAsia="SimSun"/>
          <w:szCs w:val="20"/>
        </w:rPr>
      </w:pPr>
      <w:r w:rsidRPr="00A03B1B">
        <w:rPr>
          <w:rFonts w:eastAsia="SimSun"/>
          <w:szCs w:val="20"/>
        </w:rPr>
        <w:t>(a)</w:t>
      </w:r>
      <w:r w:rsidRPr="00A03B1B">
        <w:rPr>
          <w:rFonts w:eastAsia="SimSun"/>
          <w:szCs w:val="20"/>
        </w:rPr>
        <w:tab/>
        <w:t>Section 4.6.2.1, Day-Ahead Energy Payment;</w:t>
      </w:r>
    </w:p>
    <w:p w14:paraId="501FCB92" w14:textId="77777777" w:rsidR="00A03B1B" w:rsidRPr="00A03B1B" w:rsidRDefault="00A03B1B" w:rsidP="00A03B1B">
      <w:pPr>
        <w:spacing w:after="240"/>
        <w:ind w:left="1440" w:hanging="720"/>
        <w:rPr>
          <w:rFonts w:eastAsia="SimSun"/>
          <w:szCs w:val="20"/>
        </w:rPr>
      </w:pPr>
      <w:r w:rsidRPr="00A03B1B">
        <w:rPr>
          <w:rFonts w:eastAsia="SimSun"/>
          <w:szCs w:val="20"/>
        </w:rPr>
        <w:t>(b)</w:t>
      </w:r>
      <w:r w:rsidRPr="00A03B1B">
        <w:rPr>
          <w:rFonts w:eastAsia="SimSun"/>
          <w:szCs w:val="20"/>
        </w:rPr>
        <w:tab/>
        <w:t>Section 4.6.2.2, Day-Ahead Energy Charge;</w:t>
      </w:r>
    </w:p>
    <w:p w14:paraId="6ED1862A" w14:textId="77777777" w:rsidR="00A03B1B" w:rsidRPr="00A03B1B" w:rsidRDefault="00A03B1B" w:rsidP="00A03B1B">
      <w:pPr>
        <w:spacing w:after="240"/>
        <w:ind w:left="1440" w:hanging="720"/>
        <w:rPr>
          <w:rFonts w:eastAsia="SimSun"/>
          <w:szCs w:val="20"/>
        </w:rPr>
      </w:pPr>
      <w:r w:rsidRPr="00A03B1B">
        <w:rPr>
          <w:rFonts w:eastAsia="SimSun"/>
          <w:szCs w:val="20"/>
        </w:rPr>
        <w:t>(c)</w:t>
      </w:r>
      <w:r w:rsidRPr="00A03B1B">
        <w:rPr>
          <w:rFonts w:eastAsia="SimSun"/>
          <w:szCs w:val="20"/>
        </w:rPr>
        <w:tab/>
        <w:t>Section 4.6.2.3.1, Day-Ahead Make-Whole Payment;</w:t>
      </w:r>
    </w:p>
    <w:p w14:paraId="7714E933" w14:textId="77777777" w:rsidR="00A03B1B" w:rsidRPr="00A03B1B" w:rsidRDefault="00A03B1B" w:rsidP="00A03B1B">
      <w:pPr>
        <w:spacing w:after="240"/>
        <w:ind w:left="1440" w:hanging="720"/>
        <w:rPr>
          <w:rFonts w:eastAsia="SimSun"/>
          <w:szCs w:val="20"/>
        </w:rPr>
      </w:pPr>
      <w:r w:rsidRPr="00A03B1B">
        <w:rPr>
          <w:rFonts w:eastAsia="SimSun"/>
          <w:szCs w:val="20"/>
        </w:rPr>
        <w:t>(d)</w:t>
      </w:r>
      <w:r w:rsidRPr="00A03B1B">
        <w:rPr>
          <w:rFonts w:eastAsia="SimSun"/>
          <w:szCs w:val="20"/>
        </w:rPr>
        <w:tab/>
        <w:t>Section 4.6.2.3.2, Day-Ahead Make-Whole Charge;</w:t>
      </w:r>
    </w:p>
    <w:p w14:paraId="784331C0" w14:textId="77777777" w:rsidR="00A03B1B" w:rsidRPr="00A03B1B" w:rsidRDefault="00A03B1B" w:rsidP="00A03B1B">
      <w:pPr>
        <w:spacing w:after="240"/>
        <w:ind w:left="1440" w:hanging="720"/>
        <w:rPr>
          <w:rFonts w:eastAsia="SimSun"/>
          <w:szCs w:val="20"/>
        </w:rPr>
      </w:pPr>
      <w:r w:rsidRPr="00A03B1B">
        <w:rPr>
          <w:rFonts w:eastAsia="SimSun"/>
          <w:szCs w:val="20"/>
        </w:rPr>
        <w:t>(e)</w:t>
      </w:r>
      <w:r w:rsidRPr="00A03B1B">
        <w:rPr>
          <w:rFonts w:eastAsia="SimSun"/>
          <w:szCs w:val="20"/>
        </w:rPr>
        <w:tab/>
        <w:t>Section 4.6.3, Settlement for PTP Obligations Bought in DAM;</w:t>
      </w:r>
    </w:p>
    <w:p w14:paraId="44D88611" w14:textId="77777777" w:rsidR="00A03B1B" w:rsidRPr="00A03B1B" w:rsidRDefault="00A03B1B" w:rsidP="00A03B1B">
      <w:pPr>
        <w:spacing w:after="240"/>
        <w:ind w:left="1440" w:hanging="720"/>
        <w:rPr>
          <w:rFonts w:eastAsia="SimSun"/>
          <w:szCs w:val="20"/>
        </w:rPr>
      </w:pPr>
      <w:r w:rsidRPr="00A03B1B">
        <w:rPr>
          <w:rFonts w:eastAsia="SimSun"/>
          <w:szCs w:val="20"/>
        </w:rPr>
        <w:t>(f)</w:t>
      </w:r>
      <w:r w:rsidRPr="00A03B1B">
        <w:rPr>
          <w:rFonts w:eastAsia="SimSun"/>
          <w:szCs w:val="20"/>
        </w:rPr>
        <w:tab/>
        <w:t>Section 4.6.4.1.1, Regulation Up Service Payment;</w:t>
      </w:r>
    </w:p>
    <w:p w14:paraId="419C02A2" w14:textId="77777777" w:rsidR="00A03B1B" w:rsidRPr="00A03B1B" w:rsidRDefault="00A03B1B" w:rsidP="00A03B1B">
      <w:pPr>
        <w:spacing w:after="240"/>
        <w:ind w:left="1440" w:hanging="720"/>
        <w:rPr>
          <w:rFonts w:eastAsia="SimSun"/>
          <w:szCs w:val="20"/>
        </w:rPr>
      </w:pPr>
      <w:r w:rsidRPr="00A03B1B">
        <w:rPr>
          <w:rFonts w:eastAsia="SimSun"/>
          <w:szCs w:val="20"/>
        </w:rPr>
        <w:t>(g)</w:t>
      </w:r>
      <w:r w:rsidRPr="00A03B1B">
        <w:rPr>
          <w:rFonts w:eastAsia="SimSun"/>
          <w:szCs w:val="20"/>
        </w:rPr>
        <w:tab/>
        <w:t>Section 4.6.4.1.2, Regulation Down Service Payment;</w:t>
      </w:r>
    </w:p>
    <w:p w14:paraId="191DCD22" w14:textId="77777777" w:rsidR="00A03B1B" w:rsidRPr="00A03B1B" w:rsidRDefault="00A03B1B" w:rsidP="00A03B1B">
      <w:pPr>
        <w:spacing w:after="240"/>
        <w:ind w:left="1440" w:hanging="720"/>
        <w:rPr>
          <w:rFonts w:eastAsia="SimSun"/>
          <w:szCs w:val="20"/>
        </w:rPr>
      </w:pPr>
      <w:r w:rsidRPr="00A03B1B">
        <w:rPr>
          <w:rFonts w:eastAsia="SimSun"/>
          <w:szCs w:val="20"/>
        </w:rPr>
        <w:t>(h)</w:t>
      </w:r>
      <w:r w:rsidRPr="00A03B1B">
        <w:rPr>
          <w:rFonts w:eastAsia="SimSun"/>
          <w:szCs w:val="20"/>
        </w:rPr>
        <w:tab/>
        <w:t>Section 4.6.4.1.3, Responsive Reserve Payment;</w:t>
      </w:r>
    </w:p>
    <w:p w14:paraId="27534162" w14:textId="77777777" w:rsidR="00A03B1B" w:rsidRPr="00A03B1B" w:rsidRDefault="00A03B1B" w:rsidP="00A03B1B">
      <w:pPr>
        <w:spacing w:after="240"/>
        <w:ind w:left="1440" w:hanging="720"/>
        <w:rPr>
          <w:rFonts w:eastAsia="SimSun"/>
          <w:szCs w:val="20"/>
        </w:rPr>
      </w:pPr>
      <w:r w:rsidRPr="00A03B1B">
        <w:rPr>
          <w:rFonts w:eastAsia="SimSun"/>
          <w:szCs w:val="20"/>
        </w:rPr>
        <w:t>(i)</w:t>
      </w:r>
      <w:r w:rsidRPr="00A03B1B">
        <w:rPr>
          <w:rFonts w:eastAsia="SimSun"/>
          <w:szCs w:val="20"/>
        </w:rPr>
        <w:tab/>
        <w:t>Section 4.6.4.1.4, Non-Spinning Reserve Service Payment;</w:t>
      </w:r>
    </w:p>
    <w:p w14:paraId="400010A3" w14:textId="77777777" w:rsidR="00A03B1B" w:rsidRPr="00A03B1B" w:rsidRDefault="00A03B1B" w:rsidP="00A03B1B">
      <w:pPr>
        <w:spacing w:after="240"/>
        <w:ind w:left="1440" w:hanging="720"/>
        <w:rPr>
          <w:rFonts w:eastAsia="SimSun"/>
          <w:szCs w:val="20"/>
        </w:rPr>
      </w:pPr>
      <w:r w:rsidRPr="00A03B1B">
        <w:rPr>
          <w:rFonts w:eastAsia="SimSun"/>
          <w:szCs w:val="20"/>
        </w:rPr>
        <w:t>(j)</w:t>
      </w:r>
      <w:r w:rsidRPr="00A03B1B">
        <w:rPr>
          <w:rFonts w:eastAsia="SimSun"/>
          <w:szCs w:val="20"/>
        </w:rPr>
        <w:tab/>
        <w:t>Section 4.6.4.1.5, ERCOT Contingency Reserve Service Payment;</w:t>
      </w:r>
    </w:p>
    <w:p w14:paraId="5D8B145B" w14:textId="77777777" w:rsidR="00A03B1B" w:rsidRPr="00A03B1B" w:rsidDel="00CE563A" w:rsidRDefault="00A03B1B" w:rsidP="00A03B1B">
      <w:pPr>
        <w:spacing w:after="240"/>
        <w:ind w:left="1440" w:hanging="720"/>
        <w:rPr>
          <w:del w:id="1769" w:author="ERCOT" w:date="2024-02-19T13:54:00Z"/>
          <w:rFonts w:eastAsia="SimSun"/>
          <w:szCs w:val="20"/>
        </w:rPr>
      </w:pPr>
      <w:ins w:id="1770" w:author="ERCOT" w:date="2024-02-19T13:53:00Z">
        <w:r w:rsidRPr="00A03B1B">
          <w:rPr>
            <w:rFonts w:eastAsia="SimSun"/>
            <w:szCs w:val="20"/>
          </w:rPr>
          <w:t>(k)</w:t>
        </w:r>
        <w:r w:rsidRPr="00A03B1B">
          <w:rPr>
            <w:rFonts w:eastAsia="SimSun"/>
            <w:szCs w:val="20"/>
          </w:rPr>
          <w:tab/>
          <w:t xml:space="preserve">Section 4.6.4.1.6, </w:t>
        </w:r>
      </w:ins>
      <w:ins w:id="1771" w:author="ERCOT" w:date="2024-02-19T13:54:00Z">
        <w:r w:rsidRPr="00A03B1B">
          <w:rPr>
            <w:rFonts w:eastAsia="SimSun"/>
            <w:szCs w:val="20"/>
          </w:rPr>
          <w:t>Dispatchable Reliability</w:t>
        </w:r>
      </w:ins>
      <w:ins w:id="1772" w:author="ERCOT" w:date="2024-02-19T13:53:00Z">
        <w:r w:rsidRPr="00A03B1B">
          <w:rPr>
            <w:rFonts w:eastAsia="SimSun"/>
            <w:szCs w:val="20"/>
          </w:rPr>
          <w:t xml:space="preserve"> Reserve Service Payment;</w:t>
        </w:r>
      </w:ins>
    </w:p>
    <w:p w14:paraId="3B98CA6A" w14:textId="77777777" w:rsidR="00A03B1B" w:rsidRPr="00A03B1B" w:rsidRDefault="00A03B1B" w:rsidP="00A03B1B">
      <w:pPr>
        <w:spacing w:after="240"/>
        <w:ind w:left="1440" w:hanging="720"/>
        <w:rPr>
          <w:rFonts w:eastAsia="SimSun"/>
          <w:szCs w:val="20"/>
        </w:rPr>
      </w:pPr>
      <w:r w:rsidRPr="00A03B1B">
        <w:rPr>
          <w:rFonts w:eastAsia="SimSun"/>
          <w:szCs w:val="20"/>
        </w:rPr>
        <w:t>(</w:t>
      </w:r>
      <w:ins w:id="1773" w:author="ERCOT" w:date="2024-02-19T13:55:00Z">
        <w:r w:rsidRPr="00A03B1B">
          <w:rPr>
            <w:rFonts w:eastAsia="SimSun"/>
            <w:szCs w:val="20"/>
          </w:rPr>
          <w:t>l</w:t>
        </w:r>
      </w:ins>
      <w:del w:id="1774" w:author="ERCOT" w:date="2024-02-19T13:54:00Z">
        <w:r w:rsidRPr="00A03B1B" w:rsidDel="00CE563A">
          <w:rPr>
            <w:rFonts w:eastAsia="SimSun"/>
            <w:szCs w:val="20"/>
          </w:rPr>
          <w:delText>k</w:delText>
        </w:r>
      </w:del>
      <w:r w:rsidRPr="00A03B1B">
        <w:rPr>
          <w:rFonts w:eastAsia="SimSun"/>
          <w:szCs w:val="20"/>
        </w:rPr>
        <w:t>)</w:t>
      </w:r>
      <w:r w:rsidRPr="00A03B1B">
        <w:rPr>
          <w:rFonts w:eastAsia="SimSun"/>
          <w:szCs w:val="20"/>
        </w:rPr>
        <w:tab/>
        <w:t>Section 4.6.4.2.1, Regulation Up Service Charge;</w:t>
      </w:r>
    </w:p>
    <w:p w14:paraId="6F9A18CD" w14:textId="77777777" w:rsidR="00A03B1B" w:rsidRPr="00A03B1B" w:rsidRDefault="00A03B1B" w:rsidP="00A03B1B">
      <w:pPr>
        <w:spacing w:after="240"/>
        <w:ind w:left="1440" w:hanging="720"/>
        <w:rPr>
          <w:rFonts w:eastAsia="SimSun"/>
          <w:szCs w:val="20"/>
        </w:rPr>
      </w:pPr>
      <w:r w:rsidRPr="00A03B1B">
        <w:rPr>
          <w:rFonts w:eastAsia="SimSun"/>
          <w:szCs w:val="20"/>
        </w:rPr>
        <w:t>(</w:t>
      </w:r>
      <w:ins w:id="1775" w:author="ERCOT" w:date="2024-02-19T13:55:00Z">
        <w:r w:rsidRPr="00A03B1B">
          <w:rPr>
            <w:rFonts w:eastAsia="SimSun"/>
            <w:szCs w:val="20"/>
          </w:rPr>
          <w:t>m</w:t>
        </w:r>
      </w:ins>
      <w:del w:id="1776" w:author="ERCOT" w:date="2024-02-19T13:55:00Z">
        <w:r w:rsidRPr="00A03B1B" w:rsidDel="00CE563A">
          <w:rPr>
            <w:rFonts w:eastAsia="SimSun"/>
            <w:szCs w:val="20"/>
          </w:rPr>
          <w:delText>l</w:delText>
        </w:r>
      </w:del>
      <w:r w:rsidRPr="00A03B1B">
        <w:rPr>
          <w:rFonts w:eastAsia="SimSun"/>
          <w:szCs w:val="20"/>
        </w:rPr>
        <w:t>)</w:t>
      </w:r>
      <w:r w:rsidRPr="00A03B1B">
        <w:rPr>
          <w:rFonts w:eastAsia="SimSun"/>
          <w:szCs w:val="20"/>
        </w:rPr>
        <w:tab/>
        <w:t xml:space="preserve">Section 4.6.4.2.2, </w:t>
      </w:r>
      <w:hyperlink w:anchor="_Toc109527549" w:history="1">
        <w:r w:rsidRPr="00A03B1B">
          <w:rPr>
            <w:rFonts w:eastAsia="SimSun"/>
            <w:szCs w:val="20"/>
          </w:rPr>
          <w:t>Regulation Down Service Charge</w:t>
        </w:r>
      </w:hyperlink>
      <w:r w:rsidRPr="00A03B1B">
        <w:rPr>
          <w:rFonts w:eastAsia="SimSun"/>
          <w:szCs w:val="20"/>
        </w:rPr>
        <w:t>;</w:t>
      </w:r>
    </w:p>
    <w:p w14:paraId="05B65794" w14:textId="77777777" w:rsidR="00A03B1B" w:rsidRPr="00A03B1B" w:rsidRDefault="00A03B1B" w:rsidP="00A03B1B">
      <w:pPr>
        <w:spacing w:after="240"/>
        <w:ind w:left="1440" w:hanging="720"/>
        <w:rPr>
          <w:rFonts w:eastAsia="SimSun"/>
          <w:szCs w:val="20"/>
        </w:rPr>
      </w:pPr>
      <w:r w:rsidRPr="00A03B1B">
        <w:rPr>
          <w:rFonts w:eastAsia="SimSun"/>
          <w:szCs w:val="20"/>
          <w:lang w:val="pt-BR"/>
        </w:rPr>
        <w:t>(</w:t>
      </w:r>
      <w:ins w:id="1777" w:author="ERCOT" w:date="2024-02-19T13:55:00Z">
        <w:r w:rsidRPr="00A03B1B">
          <w:rPr>
            <w:rFonts w:eastAsia="SimSun"/>
            <w:szCs w:val="20"/>
            <w:lang w:val="pt-BR"/>
          </w:rPr>
          <w:t>n</w:t>
        </w:r>
      </w:ins>
      <w:del w:id="1778" w:author="ERCOT" w:date="2024-02-19T13:55:00Z">
        <w:r w:rsidRPr="00A03B1B" w:rsidDel="00CE563A">
          <w:rPr>
            <w:rFonts w:eastAsia="SimSun"/>
            <w:szCs w:val="20"/>
            <w:lang w:val="pt-BR"/>
          </w:rPr>
          <w:delText>m</w:delText>
        </w:r>
      </w:del>
      <w:r w:rsidRPr="00A03B1B">
        <w:rPr>
          <w:rFonts w:eastAsia="SimSun"/>
          <w:szCs w:val="20"/>
          <w:lang w:val="pt-BR"/>
        </w:rPr>
        <w:t>)</w:t>
      </w:r>
      <w:r w:rsidRPr="00A03B1B">
        <w:rPr>
          <w:rFonts w:eastAsia="SimSun"/>
          <w:szCs w:val="20"/>
          <w:lang w:val="pt-BR"/>
        </w:rPr>
        <w:tab/>
      </w:r>
      <w:r w:rsidRPr="00A03B1B">
        <w:rPr>
          <w:rFonts w:eastAsia="SimSun"/>
          <w:szCs w:val="20"/>
        </w:rPr>
        <w:t xml:space="preserve">Section 4.6.4.2.3, </w:t>
      </w:r>
      <w:r w:rsidRPr="00A03B1B">
        <w:rPr>
          <w:rFonts w:eastAsia="SimSun"/>
          <w:szCs w:val="20"/>
          <w:lang w:val="pt-BR"/>
        </w:rPr>
        <w:t>Responsive Reserve Charge;</w:t>
      </w:r>
    </w:p>
    <w:p w14:paraId="3F4A79D8" w14:textId="77777777" w:rsidR="00A03B1B" w:rsidRPr="00A03B1B" w:rsidRDefault="00A03B1B" w:rsidP="00A03B1B">
      <w:pPr>
        <w:spacing w:after="240"/>
        <w:ind w:left="1440" w:hanging="720"/>
        <w:rPr>
          <w:rFonts w:eastAsia="SimSun"/>
          <w:szCs w:val="20"/>
        </w:rPr>
      </w:pPr>
      <w:r w:rsidRPr="00A03B1B">
        <w:rPr>
          <w:rFonts w:eastAsia="SimSun"/>
          <w:szCs w:val="20"/>
        </w:rPr>
        <w:lastRenderedPageBreak/>
        <w:t>(</w:t>
      </w:r>
      <w:ins w:id="1779" w:author="ERCOT" w:date="2024-02-19T13:55:00Z">
        <w:r w:rsidRPr="00A03B1B">
          <w:rPr>
            <w:rFonts w:eastAsia="SimSun"/>
            <w:szCs w:val="20"/>
          </w:rPr>
          <w:t>o</w:t>
        </w:r>
      </w:ins>
      <w:del w:id="1780" w:author="ERCOT" w:date="2024-02-19T13:55:00Z">
        <w:r w:rsidRPr="00A03B1B" w:rsidDel="00CE563A">
          <w:rPr>
            <w:rFonts w:eastAsia="SimSun"/>
            <w:szCs w:val="20"/>
          </w:rPr>
          <w:delText>n</w:delText>
        </w:r>
      </w:del>
      <w:r w:rsidRPr="00A03B1B">
        <w:rPr>
          <w:rFonts w:eastAsia="SimSun"/>
          <w:szCs w:val="20"/>
        </w:rPr>
        <w:t>)</w:t>
      </w:r>
      <w:r w:rsidRPr="00A03B1B">
        <w:rPr>
          <w:rFonts w:eastAsia="SimSun"/>
          <w:szCs w:val="20"/>
        </w:rPr>
        <w:tab/>
        <w:t>Section 4.6.4.2.4, Non-Spinning Reserve Service Charge;</w:t>
      </w:r>
    </w:p>
    <w:p w14:paraId="27312C56" w14:textId="77777777" w:rsidR="00A03B1B" w:rsidRPr="00A03B1B" w:rsidRDefault="00A03B1B" w:rsidP="00A03B1B">
      <w:pPr>
        <w:spacing w:after="240"/>
        <w:ind w:left="1440" w:hanging="720"/>
        <w:rPr>
          <w:ins w:id="1781" w:author="ERCOT" w:date="2024-02-19T13:55:00Z"/>
          <w:rFonts w:eastAsia="SimSun"/>
          <w:szCs w:val="20"/>
        </w:rPr>
      </w:pPr>
      <w:r w:rsidRPr="00A03B1B">
        <w:rPr>
          <w:rFonts w:eastAsia="SimSun"/>
          <w:szCs w:val="20"/>
        </w:rPr>
        <w:t>(</w:t>
      </w:r>
      <w:ins w:id="1782" w:author="ERCOT" w:date="2024-02-19T13:55:00Z">
        <w:r w:rsidRPr="00A03B1B">
          <w:rPr>
            <w:rFonts w:eastAsia="SimSun"/>
            <w:szCs w:val="20"/>
          </w:rPr>
          <w:t>p</w:t>
        </w:r>
      </w:ins>
      <w:del w:id="1783" w:author="ERCOT" w:date="2024-02-19T13:55:00Z">
        <w:r w:rsidRPr="00A03B1B" w:rsidDel="00CE563A">
          <w:rPr>
            <w:rFonts w:eastAsia="SimSun"/>
            <w:szCs w:val="20"/>
          </w:rPr>
          <w:delText>o</w:delText>
        </w:r>
      </w:del>
      <w:r w:rsidRPr="00A03B1B">
        <w:rPr>
          <w:rFonts w:eastAsia="SimSun"/>
          <w:szCs w:val="20"/>
        </w:rPr>
        <w:t>)</w:t>
      </w:r>
      <w:r w:rsidRPr="00A03B1B">
        <w:rPr>
          <w:rFonts w:eastAsia="SimSun"/>
          <w:szCs w:val="20"/>
        </w:rPr>
        <w:tab/>
        <w:t>Section 4.6.4.2.5, ERCOT Contingency Reserve Service Charge;</w:t>
      </w:r>
    </w:p>
    <w:p w14:paraId="247EA30E" w14:textId="77777777" w:rsidR="00A03B1B" w:rsidRPr="00A03B1B" w:rsidDel="00623293" w:rsidRDefault="00A03B1B" w:rsidP="00A03B1B">
      <w:pPr>
        <w:spacing w:after="240"/>
        <w:ind w:left="1440" w:hanging="720"/>
        <w:rPr>
          <w:del w:id="1784" w:author="ERCOT" w:date="2024-02-19T13:55:00Z"/>
          <w:rFonts w:eastAsia="SimSun"/>
          <w:szCs w:val="20"/>
        </w:rPr>
      </w:pPr>
      <w:ins w:id="1785" w:author="ERCOT" w:date="2024-02-19T13:55:00Z">
        <w:r w:rsidRPr="00A03B1B">
          <w:rPr>
            <w:rFonts w:eastAsia="SimSun"/>
            <w:szCs w:val="20"/>
          </w:rPr>
          <w:t>(q)</w:t>
        </w:r>
        <w:r w:rsidRPr="00A03B1B">
          <w:rPr>
            <w:rFonts w:eastAsia="SimSun"/>
            <w:szCs w:val="20"/>
          </w:rPr>
          <w:tab/>
          <w:t>Section 4.6.4.2.6, Dispatchable Reliability Reserve Service Charge;</w:t>
        </w:r>
      </w:ins>
    </w:p>
    <w:p w14:paraId="29421253" w14:textId="77777777" w:rsidR="00A03B1B" w:rsidRPr="00A03B1B" w:rsidRDefault="00A03B1B" w:rsidP="00A03B1B">
      <w:pPr>
        <w:spacing w:after="240"/>
        <w:ind w:left="1440" w:hanging="720"/>
        <w:rPr>
          <w:rFonts w:eastAsia="SimSun"/>
          <w:szCs w:val="20"/>
        </w:rPr>
      </w:pPr>
      <w:r w:rsidRPr="00A03B1B">
        <w:rPr>
          <w:rFonts w:eastAsia="SimSun"/>
          <w:szCs w:val="20"/>
        </w:rPr>
        <w:t>(</w:t>
      </w:r>
      <w:ins w:id="1786" w:author="ERCOT" w:date="2024-02-19T13:55:00Z">
        <w:r w:rsidRPr="00A03B1B">
          <w:rPr>
            <w:rFonts w:eastAsia="SimSun"/>
            <w:szCs w:val="20"/>
          </w:rPr>
          <w:t>r</w:t>
        </w:r>
      </w:ins>
      <w:del w:id="1787" w:author="ERCOT" w:date="2024-02-19T13:55:00Z">
        <w:r w:rsidRPr="00A03B1B" w:rsidDel="00CE563A">
          <w:rPr>
            <w:rFonts w:eastAsia="SimSun"/>
            <w:szCs w:val="20"/>
          </w:rPr>
          <w:delText>p</w:delText>
        </w:r>
      </w:del>
      <w:r w:rsidRPr="00A03B1B">
        <w:rPr>
          <w:rFonts w:eastAsia="SimSun"/>
          <w:szCs w:val="20"/>
        </w:rPr>
        <w:t>)</w:t>
      </w:r>
      <w:r w:rsidRPr="00A03B1B">
        <w:rPr>
          <w:rFonts w:eastAsia="SimSun"/>
          <w:szCs w:val="20"/>
        </w:rPr>
        <w:tab/>
        <w:t>Section 7.9.1.1, Payments and Charges for PTP Obligations Settled in DAM;</w:t>
      </w:r>
    </w:p>
    <w:p w14:paraId="66C5C381" w14:textId="77777777" w:rsidR="00A03B1B" w:rsidRPr="00A03B1B" w:rsidRDefault="00A03B1B" w:rsidP="00A03B1B">
      <w:pPr>
        <w:spacing w:after="240"/>
        <w:ind w:left="1440" w:hanging="720"/>
        <w:rPr>
          <w:rFonts w:eastAsia="SimSun"/>
        </w:rPr>
      </w:pPr>
      <w:r w:rsidRPr="00A03B1B">
        <w:rPr>
          <w:rFonts w:eastAsia="SimSun"/>
        </w:rPr>
        <w:t>(</w:t>
      </w:r>
      <w:ins w:id="1788" w:author="ERCOT" w:date="2024-02-19T13:55:00Z">
        <w:r w:rsidRPr="00A03B1B">
          <w:rPr>
            <w:rFonts w:eastAsia="SimSun"/>
          </w:rPr>
          <w:t>s</w:t>
        </w:r>
      </w:ins>
      <w:del w:id="1789" w:author="ERCOT" w:date="2024-02-19T13:55:00Z">
        <w:r w:rsidRPr="00A03B1B" w:rsidDel="338DCCB3">
          <w:rPr>
            <w:rFonts w:eastAsia="SimSun"/>
          </w:rPr>
          <w:delText>q</w:delText>
        </w:r>
      </w:del>
      <w:r w:rsidRPr="00A03B1B">
        <w:rPr>
          <w:rFonts w:eastAsia="SimSun"/>
        </w:rPr>
        <w:t>)</w:t>
      </w:r>
      <w:r w:rsidRPr="00A03B1B">
        <w:rPr>
          <w:rFonts w:eastAsia="SimSun"/>
        </w:rPr>
        <w:tab/>
        <w:t>Section 7.9.1.2, Payments for PTP Options Settled in DAM;</w:t>
      </w:r>
    </w:p>
    <w:p w14:paraId="4BEA2566" w14:textId="77777777" w:rsidR="00A03B1B" w:rsidRPr="00A03B1B" w:rsidRDefault="00A03B1B" w:rsidP="00A03B1B">
      <w:pPr>
        <w:spacing w:after="240"/>
        <w:ind w:left="1440" w:hanging="720"/>
        <w:rPr>
          <w:rFonts w:eastAsia="SimSun"/>
          <w:szCs w:val="20"/>
        </w:rPr>
      </w:pPr>
      <w:r w:rsidRPr="00A03B1B">
        <w:rPr>
          <w:rFonts w:eastAsia="SimSun"/>
          <w:szCs w:val="20"/>
        </w:rPr>
        <w:t>(</w:t>
      </w:r>
      <w:ins w:id="1790" w:author="ERCOT" w:date="2024-02-19T13:55:00Z">
        <w:r w:rsidRPr="00A03B1B">
          <w:rPr>
            <w:rFonts w:eastAsia="SimSun"/>
            <w:szCs w:val="20"/>
          </w:rPr>
          <w:t>t</w:t>
        </w:r>
      </w:ins>
      <w:del w:id="1791" w:author="ERCOT" w:date="2024-02-19T13:55:00Z">
        <w:r w:rsidRPr="00A03B1B" w:rsidDel="00CE563A">
          <w:rPr>
            <w:rFonts w:eastAsia="SimSun"/>
            <w:szCs w:val="20"/>
          </w:rPr>
          <w:delText>r</w:delText>
        </w:r>
      </w:del>
      <w:r w:rsidRPr="00A03B1B">
        <w:rPr>
          <w:rFonts w:eastAsia="SimSun"/>
          <w:szCs w:val="20"/>
        </w:rPr>
        <w:t>)</w:t>
      </w:r>
      <w:r w:rsidRPr="00A03B1B">
        <w:rPr>
          <w:rFonts w:eastAsia="SimSun"/>
          <w:szCs w:val="20"/>
        </w:rPr>
        <w:tab/>
        <w:t>Section 7.9.1.4, Payments for FGRs Settled in DAM;</w:t>
      </w:r>
    </w:p>
    <w:p w14:paraId="70A9855B" w14:textId="77777777" w:rsidR="00A03B1B" w:rsidRPr="00A03B1B" w:rsidRDefault="00A03B1B" w:rsidP="00A03B1B">
      <w:pPr>
        <w:spacing w:after="240"/>
        <w:ind w:left="1440" w:hanging="720"/>
        <w:rPr>
          <w:rFonts w:eastAsia="SimSun"/>
          <w:szCs w:val="20"/>
        </w:rPr>
      </w:pPr>
      <w:r w:rsidRPr="00A03B1B">
        <w:rPr>
          <w:rFonts w:eastAsia="SimSun"/>
          <w:szCs w:val="20"/>
        </w:rPr>
        <w:t>(</w:t>
      </w:r>
      <w:ins w:id="1792" w:author="ERCOT" w:date="2024-02-19T13:55:00Z">
        <w:r w:rsidRPr="00A03B1B">
          <w:rPr>
            <w:rFonts w:eastAsia="SimSun"/>
            <w:szCs w:val="20"/>
          </w:rPr>
          <w:t>u</w:t>
        </w:r>
      </w:ins>
      <w:del w:id="1793" w:author="ERCOT" w:date="2024-02-19T13:55:00Z">
        <w:r w:rsidRPr="00A03B1B" w:rsidDel="00CE563A">
          <w:rPr>
            <w:rFonts w:eastAsia="SimSun"/>
            <w:szCs w:val="20"/>
          </w:rPr>
          <w:delText>s</w:delText>
        </w:r>
      </w:del>
      <w:r w:rsidRPr="00A03B1B">
        <w:rPr>
          <w:rFonts w:eastAsia="SimSun"/>
          <w:szCs w:val="20"/>
        </w:rPr>
        <w:t>)</w:t>
      </w:r>
      <w:r w:rsidRPr="00A03B1B">
        <w:rPr>
          <w:rFonts w:eastAsia="SimSun"/>
          <w:szCs w:val="20"/>
        </w:rPr>
        <w:tab/>
        <w:t>Section 7.9.1.5, Payments and Charges for PTP Obligations with Refund Settled in DAM;</w:t>
      </w:r>
    </w:p>
    <w:p w14:paraId="326DE2F4" w14:textId="77777777" w:rsidR="00A03B1B" w:rsidRPr="00A03B1B" w:rsidRDefault="00A03B1B" w:rsidP="00A03B1B">
      <w:pPr>
        <w:spacing w:after="240"/>
        <w:ind w:left="1440" w:hanging="720"/>
        <w:rPr>
          <w:rFonts w:eastAsia="SimSun"/>
          <w:szCs w:val="20"/>
        </w:rPr>
      </w:pPr>
      <w:r w:rsidRPr="00A03B1B">
        <w:rPr>
          <w:rFonts w:eastAsia="SimSun"/>
          <w:szCs w:val="20"/>
        </w:rPr>
        <w:t>(</w:t>
      </w:r>
      <w:ins w:id="1794" w:author="ERCOT" w:date="2024-02-19T13:55:00Z">
        <w:r w:rsidRPr="00A03B1B">
          <w:rPr>
            <w:rFonts w:eastAsia="SimSun"/>
            <w:szCs w:val="20"/>
          </w:rPr>
          <w:t>v</w:t>
        </w:r>
      </w:ins>
      <w:del w:id="1795" w:author="ERCOT" w:date="2024-02-19T13:55:00Z">
        <w:r w:rsidRPr="00A03B1B" w:rsidDel="00CE563A">
          <w:rPr>
            <w:rFonts w:eastAsia="SimSun"/>
            <w:szCs w:val="20"/>
          </w:rPr>
          <w:delText>t</w:delText>
        </w:r>
      </w:del>
      <w:r w:rsidRPr="00A03B1B">
        <w:rPr>
          <w:rFonts w:eastAsia="SimSun"/>
          <w:szCs w:val="20"/>
        </w:rPr>
        <w:t>)</w:t>
      </w:r>
      <w:r w:rsidRPr="00A03B1B">
        <w:rPr>
          <w:rFonts w:eastAsia="SimSun"/>
          <w:szCs w:val="20"/>
        </w:rPr>
        <w:tab/>
        <w:t>Section 7.9.1.6, Payments for PTP Options with Refund Settled in DAM; and</w:t>
      </w:r>
    </w:p>
    <w:p w14:paraId="3CA87DE3" w14:textId="77777777" w:rsidR="00A03B1B" w:rsidRPr="00A03B1B" w:rsidRDefault="00A03B1B" w:rsidP="00A03B1B">
      <w:pPr>
        <w:spacing w:after="240"/>
        <w:ind w:left="1440" w:hanging="720"/>
        <w:rPr>
          <w:rFonts w:eastAsia="SimSun"/>
          <w:szCs w:val="20"/>
        </w:rPr>
      </w:pPr>
      <w:r w:rsidRPr="00A03B1B">
        <w:rPr>
          <w:rFonts w:eastAsia="SimSun"/>
          <w:szCs w:val="20"/>
        </w:rPr>
        <w:t>(</w:t>
      </w:r>
      <w:ins w:id="1796" w:author="ERCOT" w:date="2024-02-19T13:55:00Z">
        <w:r w:rsidRPr="00A03B1B">
          <w:rPr>
            <w:rFonts w:eastAsia="SimSun"/>
            <w:szCs w:val="20"/>
          </w:rPr>
          <w:t>w</w:t>
        </w:r>
      </w:ins>
      <w:del w:id="1797" w:author="ERCOT" w:date="2024-02-19T13:55:00Z">
        <w:r w:rsidRPr="00A03B1B" w:rsidDel="00CE563A">
          <w:rPr>
            <w:rFonts w:eastAsia="SimSun"/>
            <w:szCs w:val="20"/>
          </w:rPr>
          <w:delText>u</w:delText>
        </w:r>
      </w:del>
      <w:r w:rsidRPr="00A03B1B">
        <w:rPr>
          <w:rFonts w:eastAsia="SimSun"/>
          <w:szCs w:val="20"/>
        </w:rPr>
        <w:t>)</w:t>
      </w:r>
      <w:r w:rsidRPr="00A03B1B">
        <w:rPr>
          <w:rFonts w:eastAsia="SimSun"/>
          <w:szCs w:val="20"/>
        </w:rPr>
        <w:tab/>
        <w:t>Paragraph (2) of Section 7.9.3.3, Shortfall Charges to CRR Owners.</w:t>
      </w:r>
    </w:p>
    <w:p w14:paraId="26F23FBD" w14:textId="77777777" w:rsidR="00A03B1B" w:rsidRPr="00A03B1B" w:rsidRDefault="00A03B1B" w:rsidP="00A03B1B">
      <w:pPr>
        <w:keepNext/>
        <w:tabs>
          <w:tab w:val="left" w:pos="1080"/>
        </w:tabs>
        <w:spacing w:before="240" w:after="240"/>
        <w:ind w:left="1080" w:hanging="1080"/>
        <w:outlineLvl w:val="2"/>
        <w:rPr>
          <w:b/>
          <w:i/>
          <w:szCs w:val="20"/>
        </w:rPr>
      </w:pPr>
      <w:bookmarkStart w:id="1798" w:name="_Toc214882314"/>
      <w:bookmarkStart w:id="1799" w:name="_Toc309731112"/>
      <w:bookmarkStart w:id="1800" w:name="_Toc405814085"/>
      <w:bookmarkStart w:id="1801" w:name="_Toc422207976"/>
      <w:bookmarkStart w:id="1802" w:name="_Toc438044887"/>
      <w:bookmarkStart w:id="1803" w:name="_Toc447622670"/>
      <w:bookmarkStart w:id="1804" w:name="_Toc80175321"/>
      <w:bookmarkStart w:id="1805" w:name="_Toc243718293"/>
      <w:r w:rsidRPr="00A03B1B">
        <w:rPr>
          <w:b/>
          <w:bCs/>
          <w:i/>
          <w:szCs w:val="20"/>
        </w:rPr>
        <w:t>9.14.10</w:t>
      </w:r>
      <w:r w:rsidRPr="00A03B1B">
        <w:rPr>
          <w:b/>
          <w:bCs/>
          <w:i/>
          <w:szCs w:val="20"/>
        </w:rPr>
        <w:tab/>
        <w:t>Settlement for Market Participants Impacted by Omitted Procedures or Manual Actions to Resolve the DAM</w:t>
      </w:r>
      <w:bookmarkEnd w:id="1798"/>
      <w:r w:rsidRPr="00A03B1B">
        <w:rPr>
          <w:b/>
          <w:i/>
          <w:szCs w:val="20"/>
        </w:rPr>
        <w:t xml:space="preserve"> </w:t>
      </w:r>
    </w:p>
    <w:p w14:paraId="3683FA12" w14:textId="77777777" w:rsidR="00A03B1B" w:rsidRPr="00A03B1B" w:rsidRDefault="00A03B1B" w:rsidP="00A03B1B">
      <w:pPr>
        <w:spacing w:after="240"/>
        <w:ind w:left="720" w:hanging="720"/>
        <w:rPr>
          <w:iCs/>
        </w:rPr>
      </w:pPr>
      <w:r w:rsidRPr="00A03B1B">
        <w:rPr>
          <w:iCs/>
        </w:rPr>
        <w:t>(1)</w:t>
      </w:r>
      <w:r w:rsidRPr="00A03B1B">
        <w:rPr>
          <w:iCs/>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001D582A" w14:textId="77777777" w:rsidR="00A03B1B" w:rsidRPr="00A03B1B" w:rsidRDefault="00A03B1B" w:rsidP="00A03B1B">
      <w:pPr>
        <w:spacing w:after="240"/>
        <w:ind w:left="1440" w:hanging="720"/>
        <w:rPr>
          <w:szCs w:val="20"/>
        </w:rPr>
      </w:pPr>
      <w:r w:rsidRPr="00A03B1B">
        <w:rPr>
          <w:szCs w:val="20"/>
        </w:rPr>
        <w:t>(a)</w:t>
      </w:r>
      <w:r w:rsidRPr="00A03B1B">
        <w:rPr>
          <w:szCs w:val="20"/>
        </w:rPr>
        <w:tab/>
        <w:t>No resettlement of the DAM will occur as a result of a Market Participant’s recovery under this Section;</w:t>
      </w:r>
    </w:p>
    <w:p w14:paraId="00CBEBA6" w14:textId="77777777" w:rsidR="00A03B1B" w:rsidRPr="00A03B1B" w:rsidRDefault="00A03B1B" w:rsidP="00A03B1B">
      <w:pPr>
        <w:spacing w:after="240"/>
        <w:ind w:left="1440" w:hanging="720"/>
        <w:rPr>
          <w:szCs w:val="20"/>
        </w:rPr>
      </w:pPr>
      <w:r w:rsidRPr="00A03B1B">
        <w:rPr>
          <w:szCs w:val="20"/>
        </w:rPr>
        <w:t>(b)</w:t>
      </w:r>
      <w:r w:rsidRPr="00A03B1B">
        <w:rPr>
          <w:szCs w:val="20"/>
        </w:rPr>
        <w:tab/>
        <w:t>Where a Market Participant’s submissions were not cleared in the DAM, ERCOT will establish a set of DAM Energy Bids, DAM Energy Offers, Resource-Specific Ancillary Service Offers, Ancillary Service Only Offers, and Point-to-Point (PTP) bids that would have cleared given the settled prices of the DAM;</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03B1B" w:rsidRPr="00A03B1B" w14:paraId="79E8F7F3" w14:textId="77777777" w:rsidTr="00B31BB1">
        <w:tc>
          <w:tcPr>
            <w:tcW w:w="9766" w:type="dxa"/>
            <w:shd w:val="pct12" w:color="auto" w:fill="auto"/>
          </w:tcPr>
          <w:p w14:paraId="2A1BEF1D" w14:textId="77777777" w:rsidR="00A03B1B" w:rsidRPr="00A03B1B" w:rsidRDefault="00A03B1B" w:rsidP="00A03B1B">
            <w:pPr>
              <w:spacing w:before="120" w:after="240"/>
              <w:rPr>
                <w:b/>
                <w:i/>
                <w:iCs/>
                <w:szCs w:val="20"/>
              </w:rPr>
            </w:pPr>
            <w:r w:rsidRPr="00A03B1B">
              <w:rPr>
                <w:b/>
                <w:i/>
                <w:iCs/>
                <w:szCs w:val="20"/>
              </w:rPr>
              <w:t>[NPRR1188:  Replace paragraph (b) above with the following upon system implementation:]</w:t>
            </w:r>
          </w:p>
          <w:p w14:paraId="0CB0E90B" w14:textId="77777777" w:rsidR="00A03B1B" w:rsidRPr="00A03B1B" w:rsidRDefault="00A03B1B" w:rsidP="00A03B1B">
            <w:pPr>
              <w:spacing w:after="240"/>
              <w:ind w:left="1440" w:hanging="720"/>
              <w:rPr>
                <w:szCs w:val="20"/>
              </w:rPr>
            </w:pPr>
            <w:r w:rsidRPr="00A03B1B">
              <w:rPr>
                <w:szCs w:val="20"/>
              </w:rPr>
              <w:t>(b)</w:t>
            </w:r>
            <w:r w:rsidRPr="00A03B1B">
              <w:rPr>
                <w:szCs w:val="20"/>
              </w:rPr>
              <w:tab/>
              <w:t>Where a Market Participant’s submissions were not cleared in the DAM, ERCOT will establish a set of DAM Energy Bids, DAM Energy Offers, Ancillary Service Offers, Ancillary Service Only Offers, Energy Bid Curves, and Point-to-Point (PTP) bids that would have cleared given the settled prices of the DAM;</w:t>
            </w:r>
          </w:p>
        </w:tc>
      </w:tr>
    </w:tbl>
    <w:p w14:paraId="797D24E1" w14:textId="77777777" w:rsidR="00A03B1B" w:rsidRPr="00A03B1B" w:rsidRDefault="00A03B1B" w:rsidP="00A03B1B">
      <w:pPr>
        <w:spacing w:before="240" w:after="240"/>
        <w:ind w:left="1440" w:hanging="720"/>
        <w:rPr>
          <w:szCs w:val="20"/>
        </w:rPr>
      </w:pPr>
      <w:r w:rsidRPr="00A03B1B">
        <w:rPr>
          <w:szCs w:val="20"/>
        </w:rPr>
        <w:t>(c)</w:t>
      </w:r>
      <w:r w:rsidRPr="00A03B1B">
        <w:rPr>
          <w:szCs w:val="20"/>
        </w:rPr>
        <w:tab/>
        <w:t>Startup Costs and minimum energy costs will not be considered for recovery;</w:t>
      </w:r>
    </w:p>
    <w:p w14:paraId="50FCB277" w14:textId="77777777" w:rsidR="00A03B1B" w:rsidRPr="00A03B1B" w:rsidRDefault="00A03B1B" w:rsidP="00A03B1B">
      <w:pPr>
        <w:spacing w:after="240"/>
        <w:ind w:left="1440" w:hanging="720"/>
        <w:rPr>
          <w:szCs w:val="20"/>
        </w:rPr>
      </w:pPr>
      <w:r w:rsidRPr="00A03B1B">
        <w:rPr>
          <w:szCs w:val="20"/>
        </w:rPr>
        <w:lastRenderedPageBreak/>
        <w:t>(d)</w:t>
      </w:r>
      <w:r w:rsidRPr="00A03B1B">
        <w:rPr>
          <w:szCs w:val="20"/>
        </w:rPr>
        <w:tab/>
        <w:t>For linked offers of energy and Ancillary Services, the available capacity will be allocated to the offers that would have created the greatest value for the Market Participant seeking recovery;</w:t>
      </w:r>
    </w:p>
    <w:p w14:paraId="09575A46" w14:textId="77777777" w:rsidR="00A03B1B" w:rsidRPr="00A03B1B" w:rsidRDefault="00A03B1B" w:rsidP="00A03B1B">
      <w:pPr>
        <w:spacing w:after="240"/>
        <w:ind w:left="1440" w:hanging="720"/>
        <w:rPr>
          <w:szCs w:val="20"/>
        </w:rPr>
      </w:pPr>
      <w:r w:rsidRPr="00A03B1B">
        <w:rPr>
          <w:szCs w:val="20"/>
        </w:rPr>
        <w:t>(e)</w:t>
      </w:r>
      <w:r w:rsidRPr="00A03B1B">
        <w:rPr>
          <w:szCs w:val="20"/>
        </w:rPr>
        <w:tab/>
        <w:t>All impacted positions will be summed based on their positive or negative value with respect to Real-Time prices;</w:t>
      </w:r>
    </w:p>
    <w:p w14:paraId="772ED723" w14:textId="77777777" w:rsidR="00A03B1B" w:rsidRPr="00A03B1B" w:rsidRDefault="00A03B1B" w:rsidP="00A03B1B">
      <w:pPr>
        <w:spacing w:after="240"/>
        <w:ind w:left="720" w:firstLine="720"/>
        <w:rPr>
          <w:iCs/>
          <w:szCs w:val="20"/>
        </w:rPr>
      </w:pPr>
      <w:r w:rsidRPr="00A03B1B">
        <w:rPr>
          <w:iCs/>
          <w:szCs w:val="20"/>
        </w:rPr>
        <w:t>Day-Ahead Energy Sales Impact</w:t>
      </w:r>
    </w:p>
    <w:p w14:paraId="5B006442" w14:textId="77777777" w:rsidR="00A03B1B" w:rsidRPr="00A03B1B" w:rsidRDefault="00A03B1B" w:rsidP="00A03B1B">
      <w:pPr>
        <w:spacing w:after="240"/>
        <w:ind w:left="720" w:firstLine="720"/>
        <w:rPr>
          <w:szCs w:val="20"/>
        </w:rPr>
      </w:pPr>
      <w:r w:rsidRPr="00A03B1B">
        <w:rPr>
          <w:szCs w:val="20"/>
        </w:rPr>
        <w:t>DAMSQSEAMT</w:t>
      </w:r>
      <w:r w:rsidRPr="00A03B1B">
        <w:rPr>
          <w:i/>
          <w:iCs/>
          <w:szCs w:val="20"/>
          <w:vertAlign w:val="subscript"/>
        </w:rPr>
        <w:t xml:space="preserve"> q</w:t>
      </w:r>
      <w:r w:rsidRPr="00A03B1B">
        <w:rPr>
          <w:szCs w:val="20"/>
        </w:rPr>
        <w:t xml:space="preserve"> = (-1) *  </w:t>
      </w:r>
      <w:r w:rsidRPr="00A03B1B">
        <w:rPr>
          <w:iCs/>
          <w:position w:val="-22"/>
          <w:szCs w:val="20"/>
        </w:rPr>
        <w:object w:dxaOrig="220" w:dyaOrig="460" w14:anchorId="1F4E3408">
          <v:shape id="_x0000_i1135" type="#_x0000_t75" style="width:13.2pt;height:19.8pt" o:ole="">
            <v:imagedata r:id="rId13" o:title=""/>
          </v:shape>
          <o:OLEObject Type="Embed" ProgID="Equation.3" ShapeID="_x0000_i1135" DrawAspect="Content" ObjectID="_1831281658" r:id="rId163"/>
        </w:object>
      </w:r>
      <w:r w:rsidRPr="00A03B1B">
        <w:rPr>
          <w:szCs w:val="20"/>
        </w:rPr>
        <w:t xml:space="preserve"> ((DASPP </w:t>
      </w:r>
      <w:r w:rsidRPr="00A03B1B">
        <w:rPr>
          <w:i/>
          <w:iCs/>
          <w:szCs w:val="20"/>
          <w:vertAlign w:val="subscript"/>
        </w:rPr>
        <w:t>p</w:t>
      </w:r>
      <w:r w:rsidRPr="00A03B1B">
        <w:rPr>
          <w:szCs w:val="20"/>
        </w:rPr>
        <w:t xml:space="preserve"> – RTSPP</w:t>
      </w:r>
      <w:r w:rsidRPr="00A03B1B">
        <w:rPr>
          <w:i/>
          <w:iCs/>
          <w:szCs w:val="20"/>
          <w:vertAlign w:val="subscript"/>
        </w:rPr>
        <w:t xml:space="preserve"> p</w:t>
      </w:r>
      <w:r w:rsidRPr="00A03B1B">
        <w:rPr>
          <w:szCs w:val="20"/>
        </w:rPr>
        <w:t>) * (1/4)* DAES</w:t>
      </w:r>
      <w:r w:rsidRPr="00A03B1B">
        <w:rPr>
          <w:i/>
          <w:iCs/>
          <w:szCs w:val="20"/>
          <w:vertAlign w:val="subscript"/>
        </w:rPr>
        <w:t xml:space="preserve"> q,</w:t>
      </w:r>
      <w:r w:rsidRPr="00A03B1B">
        <w:rPr>
          <w:szCs w:val="20"/>
          <w:vertAlign w:val="subscript"/>
        </w:rPr>
        <w:t xml:space="preserve"> </w:t>
      </w:r>
      <w:r w:rsidRPr="00A03B1B">
        <w:rPr>
          <w:i/>
          <w:iCs/>
          <w:szCs w:val="20"/>
          <w:vertAlign w:val="subscript"/>
        </w:rPr>
        <w:t>p</w:t>
      </w:r>
      <w:r w:rsidRPr="00A03B1B">
        <w:rPr>
          <w:iCs/>
          <w:szCs w:val="20"/>
        </w:rPr>
        <w:t>)</w:t>
      </w:r>
    </w:p>
    <w:p w14:paraId="39130C46" w14:textId="77777777" w:rsidR="00A03B1B" w:rsidRPr="00A03B1B" w:rsidRDefault="00A03B1B" w:rsidP="00A03B1B">
      <w:pPr>
        <w:spacing w:after="240"/>
        <w:ind w:left="720" w:firstLine="720"/>
        <w:rPr>
          <w:iCs/>
          <w:szCs w:val="20"/>
        </w:rPr>
      </w:pPr>
      <w:r w:rsidRPr="00A03B1B">
        <w:rPr>
          <w:iCs/>
          <w:szCs w:val="20"/>
        </w:rPr>
        <w:t>Day-Ahead Energy Purchase Impact</w:t>
      </w:r>
    </w:p>
    <w:p w14:paraId="2ACA9A2B" w14:textId="77777777" w:rsidR="00A03B1B" w:rsidRPr="00A03B1B" w:rsidRDefault="00A03B1B" w:rsidP="00A03B1B">
      <w:pPr>
        <w:spacing w:after="240"/>
        <w:ind w:left="720" w:firstLine="720"/>
        <w:rPr>
          <w:szCs w:val="20"/>
        </w:rPr>
      </w:pPr>
      <w:r w:rsidRPr="00A03B1B">
        <w:rPr>
          <w:szCs w:val="20"/>
        </w:rPr>
        <w:t>DAMPQSEAMT</w:t>
      </w:r>
      <w:r w:rsidRPr="00A03B1B">
        <w:rPr>
          <w:i/>
          <w:iCs/>
          <w:szCs w:val="20"/>
          <w:vertAlign w:val="subscript"/>
        </w:rPr>
        <w:t xml:space="preserve"> q</w:t>
      </w:r>
      <w:r w:rsidRPr="00A03B1B">
        <w:rPr>
          <w:szCs w:val="20"/>
        </w:rPr>
        <w:t xml:space="preserve"> = (-1) * </w:t>
      </w:r>
      <w:r w:rsidRPr="00A03B1B">
        <w:rPr>
          <w:iCs/>
          <w:position w:val="-22"/>
          <w:szCs w:val="20"/>
        </w:rPr>
        <w:object w:dxaOrig="220" w:dyaOrig="460" w14:anchorId="162ECA16">
          <v:shape id="_x0000_i1136" type="#_x0000_t75" style="width:13.2pt;height:19.8pt" o:ole="">
            <v:imagedata r:id="rId13" o:title=""/>
          </v:shape>
          <o:OLEObject Type="Embed" ProgID="Equation.3" ShapeID="_x0000_i1136" DrawAspect="Content" ObjectID="_1831281659" r:id="rId164"/>
        </w:object>
      </w:r>
      <w:r w:rsidRPr="00A03B1B">
        <w:rPr>
          <w:szCs w:val="20"/>
        </w:rPr>
        <w:t xml:space="preserve"> ((RTSPP</w:t>
      </w:r>
      <w:r w:rsidRPr="00A03B1B">
        <w:rPr>
          <w:i/>
          <w:iCs/>
          <w:szCs w:val="20"/>
          <w:vertAlign w:val="subscript"/>
        </w:rPr>
        <w:t xml:space="preserve"> p</w:t>
      </w:r>
      <w:r w:rsidRPr="00A03B1B">
        <w:rPr>
          <w:szCs w:val="20"/>
        </w:rPr>
        <w:t xml:space="preserve"> – DASPP </w:t>
      </w:r>
      <w:r w:rsidRPr="00A03B1B">
        <w:rPr>
          <w:i/>
          <w:iCs/>
          <w:szCs w:val="20"/>
          <w:vertAlign w:val="subscript"/>
        </w:rPr>
        <w:t>p</w:t>
      </w:r>
      <w:r w:rsidRPr="00A03B1B">
        <w:rPr>
          <w:szCs w:val="20"/>
        </w:rPr>
        <w:t>) * (1/4)* DAEP</w:t>
      </w:r>
      <w:r w:rsidRPr="00A03B1B">
        <w:rPr>
          <w:i/>
          <w:iCs/>
          <w:szCs w:val="20"/>
          <w:vertAlign w:val="subscript"/>
        </w:rPr>
        <w:t xml:space="preserve"> q,</w:t>
      </w:r>
      <w:r w:rsidRPr="00A03B1B">
        <w:rPr>
          <w:szCs w:val="20"/>
          <w:vertAlign w:val="subscript"/>
        </w:rPr>
        <w:t xml:space="preserve"> </w:t>
      </w:r>
      <w:r w:rsidRPr="00A03B1B">
        <w:rPr>
          <w:i/>
          <w:iCs/>
          <w:szCs w:val="20"/>
          <w:vertAlign w:val="subscript"/>
        </w:rPr>
        <w:t>p</w:t>
      </w:r>
      <w:r w:rsidRPr="00A03B1B">
        <w:rPr>
          <w:iCs/>
          <w:szCs w:val="20"/>
        </w:rPr>
        <w:t>)</w:t>
      </w:r>
    </w:p>
    <w:p w14:paraId="39893B10" w14:textId="77777777" w:rsidR="00A03B1B" w:rsidRPr="00A03B1B" w:rsidRDefault="00A03B1B" w:rsidP="00A03B1B">
      <w:pPr>
        <w:spacing w:after="240"/>
        <w:ind w:left="720" w:firstLine="720"/>
        <w:rPr>
          <w:iCs/>
          <w:szCs w:val="20"/>
        </w:rPr>
      </w:pPr>
      <w:r w:rsidRPr="00A03B1B">
        <w:rPr>
          <w:iCs/>
          <w:szCs w:val="20"/>
        </w:rPr>
        <w:t>Day-Ahead Ancillary Services Sales Impact</w:t>
      </w:r>
    </w:p>
    <w:p w14:paraId="60ABADAD" w14:textId="7C109DD6" w:rsidR="00A03B1B" w:rsidRPr="00A03B1B" w:rsidRDefault="00A03B1B" w:rsidP="00A03B1B">
      <w:pPr>
        <w:spacing w:after="240"/>
        <w:ind w:left="2160" w:hanging="720"/>
        <w:rPr>
          <w:szCs w:val="20"/>
        </w:rPr>
      </w:pPr>
      <w:r w:rsidRPr="00A03B1B">
        <w:rPr>
          <w:szCs w:val="20"/>
        </w:rPr>
        <w:t>DAMASQSEAMT</w:t>
      </w:r>
      <w:r w:rsidRPr="00A03B1B">
        <w:rPr>
          <w:i/>
          <w:iCs/>
          <w:szCs w:val="20"/>
          <w:vertAlign w:val="subscript"/>
        </w:rPr>
        <w:t xml:space="preserve"> q</w:t>
      </w:r>
      <w:r w:rsidRPr="00A03B1B">
        <w:rPr>
          <w:szCs w:val="20"/>
        </w:rPr>
        <w:t xml:space="preserve"> = (-1) * </w:t>
      </w:r>
      <w:r w:rsidRPr="00A03B1B">
        <w:rPr>
          <w:noProof/>
          <w:position w:val="-18"/>
          <w:szCs w:val="20"/>
        </w:rPr>
        <w:drawing>
          <wp:inline distT="0" distB="0" distL="0" distR="0" wp14:anchorId="7A605446" wp14:editId="4ABAD1D4">
            <wp:extent cx="175260" cy="274320"/>
            <wp:effectExtent l="0" t="0" r="0" b="0"/>
            <wp:docPr id="10646"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43">
                      <a:extLst>
                        <a:ext uri="{28A0092B-C50C-407E-A947-70E740481C1C}">
                          <a14:useLocalDpi xmlns:a14="http://schemas.microsoft.com/office/drawing/2010/main" val="0"/>
                        </a:ext>
                      </a:extLst>
                    </a:blip>
                    <a:srcRect/>
                    <a:stretch>
                      <a:fillRect/>
                    </a:stretch>
                  </pic:blipFill>
                  <pic:spPr bwMode="auto">
                    <a:xfrm>
                      <a:off x="0" y="0"/>
                      <a:ext cx="175260" cy="274320"/>
                    </a:xfrm>
                    <a:prstGeom prst="rect">
                      <a:avLst/>
                    </a:prstGeom>
                    <a:noFill/>
                    <a:ln>
                      <a:noFill/>
                    </a:ln>
                  </pic:spPr>
                </pic:pic>
              </a:graphicData>
            </a:graphic>
          </wp:inline>
        </w:drawing>
      </w:r>
      <w:r w:rsidRPr="00A03B1B">
        <w:rPr>
          <w:szCs w:val="20"/>
        </w:rPr>
        <w:t xml:space="preserve"> (((MCPCRU </w:t>
      </w:r>
      <w:r w:rsidRPr="00A03B1B">
        <w:rPr>
          <w:i/>
          <w:iCs/>
          <w:szCs w:val="20"/>
          <w:vertAlign w:val="subscript"/>
        </w:rPr>
        <w:t>DAM</w:t>
      </w:r>
      <w:r w:rsidRPr="00A03B1B">
        <w:rPr>
          <w:szCs w:val="20"/>
        </w:rPr>
        <w:t xml:space="preserve"> – </w:t>
      </w:r>
      <w:r w:rsidRPr="00A03B1B">
        <w:rPr>
          <w:iCs/>
          <w:szCs w:val="20"/>
        </w:rPr>
        <w:t>RTMCPCRU</w:t>
      </w:r>
      <w:r w:rsidRPr="00A03B1B">
        <w:rPr>
          <w:szCs w:val="20"/>
        </w:rPr>
        <w:t xml:space="preserve">) * (1/4) * PCRUR </w:t>
      </w:r>
      <w:r w:rsidRPr="00A03B1B">
        <w:rPr>
          <w:i/>
          <w:iCs/>
          <w:szCs w:val="20"/>
          <w:vertAlign w:val="subscript"/>
        </w:rPr>
        <w:t>q, r, DAM</w:t>
      </w:r>
      <w:r w:rsidRPr="00A03B1B">
        <w:rPr>
          <w:iCs/>
          <w:szCs w:val="20"/>
        </w:rPr>
        <w:t>)</w:t>
      </w:r>
      <w:r w:rsidRPr="00A03B1B" w:rsidDel="007B2A73">
        <w:rPr>
          <w:iCs/>
          <w:szCs w:val="20"/>
        </w:rPr>
        <w:t xml:space="preserve"> </w:t>
      </w:r>
    </w:p>
    <w:p w14:paraId="3532B006" w14:textId="77777777" w:rsidR="00A03B1B" w:rsidRPr="00A03B1B" w:rsidRDefault="00A03B1B" w:rsidP="00A03B1B">
      <w:pPr>
        <w:spacing w:after="240"/>
        <w:ind w:left="2160"/>
        <w:rPr>
          <w:i/>
          <w:iCs/>
          <w:szCs w:val="20"/>
          <w:vertAlign w:val="subscript"/>
        </w:rPr>
      </w:pPr>
      <w:r w:rsidRPr="00A03B1B">
        <w:rPr>
          <w:iCs/>
          <w:szCs w:val="20"/>
        </w:rPr>
        <w:t xml:space="preserve">+ ((MCPCRD </w:t>
      </w:r>
      <w:r w:rsidRPr="00A03B1B">
        <w:rPr>
          <w:i/>
          <w:iCs/>
          <w:szCs w:val="20"/>
          <w:vertAlign w:val="subscript"/>
        </w:rPr>
        <w:t>DAM</w:t>
      </w:r>
      <w:r w:rsidRPr="00A03B1B">
        <w:rPr>
          <w:iCs/>
          <w:szCs w:val="20"/>
        </w:rPr>
        <w:t xml:space="preserve"> – RTMCPCRD) * </w:t>
      </w:r>
      <w:r w:rsidRPr="00A03B1B">
        <w:rPr>
          <w:szCs w:val="20"/>
        </w:rPr>
        <w:t xml:space="preserve">(1/4) * </w:t>
      </w:r>
      <w:r w:rsidRPr="00A03B1B">
        <w:rPr>
          <w:iCs/>
          <w:szCs w:val="20"/>
        </w:rPr>
        <w:t xml:space="preserve">PCRDR </w:t>
      </w:r>
      <w:r w:rsidRPr="00A03B1B">
        <w:rPr>
          <w:i/>
          <w:iCs/>
          <w:szCs w:val="20"/>
          <w:vertAlign w:val="subscript"/>
        </w:rPr>
        <w:t>q, r, DAM</w:t>
      </w:r>
      <w:r w:rsidRPr="00A03B1B">
        <w:rPr>
          <w:iCs/>
          <w:szCs w:val="20"/>
        </w:rPr>
        <w:t>)</w:t>
      </w:r>
    </w:p>
    <w:p w14:paraId="7497986A" w14:textId="77777777" w:rsidR="00A03B1B" w:rsidRPr="00A03B1B" w:rsidRDefault="00A03B1B" w:rsidP="00A03B1B">
      <w:pPr>
        <w:spacing w:after="240"/>
        <w:ind w:left="2160"/>
        <w:rPr>
          <w:iCs/>
          <w:szCs w:val="20"/>
        </w:rPr>
      </w:pPr>
      <w:r w:rsidRPr="00A03B1B">
        <w:rPr>
          <w:iCs/>
          <w:szCs w:val="20"/>
        </w:rPr>
        <w:t xml:space="preserve">+ ((MCPCRR </w:t>
      </w:r>
      <w:r w:rsidRPr="00A03B1B">
        <w:rPr>
          <w:i/>
          <w:iCs/>
          <w:szCs w:val="20"/>
          <w:vertAlign w:val="subscript"/>
        </w:rPr>
        <w:t>DAM</w:t>
      </w:r>
      <w:r w:rsidRPr="00A03B1B">
        <w:rPr>
          <w:iCs/>
          <w:szCs w:val="20"/>
        </w:rPr>
        <w:t xml:space="preserve"> – RTMCPCRR) * </w:t>
      </w:r>
      <w:r w:rsidRPr="00A03B1B">
        <w:rPr>
          <w:szCs w:val="20"/>
        </w:rPr>
        <w:t xml:space="preserve">(1/4) * </w:t>
      </w:r>
      <w:r w:rsidRPr="00A03B1B">
        <w:rPr>
          <w:iCs/>
          <w:szCs w:val="20"/>
        </w:rPr>
        <w:t xml:space="preserve">PCRRR </w:t>
      </w:r>
      <w:r w:rsidRPr="00A03B1B">
        <w:rPr>
          <w:i/>
          <w:iCs/>
          <w:szCs w:val="20"/>
          <w:vertAlign w:val="subscript"/>
        </w:rPr>
        <w:t>q, r, DAM</w:t>
      </w:r>
      <w:r w:rsidRPr="00A03B1B">
        <w:rPr>
          <w:iCs/>
          <w:szCs w:val="20"/>
        </w:rPr>
        <w:t>)</w:t>
      </w:r>
      <w:r w:rsidRPr="00A03B1B" w:rsidDel="007B2A73">
        <w:rPr>
          <w:iCs/>
          <w:szCs w:val="20"/>
        </w:rPr>
        <w:t xml:space="preserve"> </w:t>
      </w:r>
      <w:r w:rsidRPr="00A03B1B">
        <w:rPr>
          <w:iCs/>
          <w:szCs w:val="20"/>
        </w:rPr>
        <w:t xml:space="preserve"> </w:t>
      </w:r>
    </w:p>
    <w:p w14:paraId="76BF0A39" w14:textId="77777777" w:rsidR="00A03B1B" w:rsidRPr="00A03B1B" w:rsidRDefault="00A03B1B" w:rsidP="00A03B1B">
      <w:pPr>
        <w:spacing w:after="240"/>
        <w:ind w:left="2160"/>
        <w:rPr>
          <w:iCs/>
          <w:szCs w:val="20"/>
        </w:rPr>
      </w:pPr>
      <w:r w:rsidRPr="00A03B1B">
        <w:rPr>
          <w:iCs/>
          <w:szCs w:val="20"/>
        </w:rPr>
        <w:t xml:space="preserve">+ ((MCPCECR </w:t>
      </w:r>
      <w:r w:rsidRPr="00A03B1B">
        <w:rPr>
          <w:i/>
          <w:iCs/>
          <w:szCs w:val="20"/>
          <w:vertAlign w:val="subscript"/>
        </w:rPr>
        <w:t>DAM</w:t>
      </w:r>
      <w:r w:rsidRPr="00A03B1B">
        <w:rPr>
          <w:iCs/>
          <w:szCs w:val="20"/>
        </w:rPr>
        <w:t xml:space="preserve"> – RTMCPCECR) * </w:t>
      </w:r>
      <w:r w:rsidRPr="00A03B1B">
        <w:rPr>
          <w:szCs w:val="20"/>
        </w:rPr>
        <w:t xml:space="preserve">(1/4) * </w:t>
      </w:r>
      <w:r w:rsidRPr="00A03B1B">
        <w:rPr>
          <w:iCs/>
          <w:szCs w:val="20"/>
        </w:rPr>
        <w:t xml:space="preserve">PCECRR </w:t>
      </w:r>
      <w:r w:rsidRPr="00A03B1B">
        <w:rPr>
          <w:i/>
          <w:iCs/>
          <w:szCs w:val="20"/>
          <w:vertAlign w:val="subscript"/>
        </w:rPr>
        <w:t>q, r, DAM</w:t>
      </w:r>
      <w:r w:rsidRPr="00A03B1B">
        <w:rPr>
          <w:iCs/>
          <w:szCs w:val="20"/>
        </w:rPr>
        <w:t>)</w:t>
      </w:r>
    </w:p>
    <w:p w14:paraId="19F82651" w14:textId="77777777" w:rsidR="00A03B1B" w:rsidRPr="00A03B1B" w:rsidRDefault="00A03B1B" w:rsidP="00A03B1B">
      <w:pPr>
        <w:spacing w:after="240"/>
        <w:ind w:left="2160"/>
        <w:rPr>
          <w:iCs/>
          <w:szCs w:val="20"/>
        </w:rPr>
      </w:pPr>
      <w:r w:rsidRPr="00A03B1B">
        <w:rPr>
          <w:iCs/>
          <w:szCs w:val="20"/>
        </w:rPr>
        <w:t xml:space="preserve">+ ((MCPCNS </w:t>
      </w:r>
      <w:r w:rsidRPr="00A03B1B">
        <w:rPr>
          <w:i/>
          <w:iCs/>
          <w:szCs w:val="20"/>
          <w:vertAlign w:val="subscript"/>
        </w:rPr>
        <w:t>DAM</w:t>
      </w:r>
      <w:r w:rsidRPr="00A03B1B">
        <w:rPr>
          <w:iCs/>
          <w:szCs w:val="20"/>
        </w:rPr>
        <w:t xml:space="preserve"> – RTMCPCNS) * </w:t>
      </w:r>
      <w:r w:rsidRPr="00A03B1B">
        <w:rPr>
          <w:szCs w:val="20"/>
        </w:rPr>
        <w:t xml:space="preserve">(1/4) * </w:t>
      </w:r>
      <w:r w:rsidRPr="00A03B1B">
        <w:rPr>
          <w:iCs/>
          <w:szCs w:val="20"/>
        </w:rPr>
        <w:t xml:space="preserve">PCNSR </w:t>
      </w:r>
      <w:r w:rsidRPr="00A03B1B">
        <w:rPr>
          <w:i/>
          <w:iCs/>
          <w:szCs w:val="20"/>
          <w:vertAlign w:val="subscript"/>
        </w:rPr>
        <w:t>q, r, DAM</w:t>
      </w:r>
      <w:r w:rsidRPr="00A03B1B">
        <w:rPr>
          <w:iCs/>
          <w:szCs w:val="20"/>
        </w:rPr>
        <w:t>)</w:t>
      </w:r>
    </w:p>
    <w:p w14:paraId="5FE2C3C5" w14:textId="77777777" w:rsidR="00A03B1B" w:rsidRPr="00A03B1B" w:rsidRDefault="00A03B1B" w:rsidP="00A03B1B">
      <w:pPr>
        <w:spacing w:after="240"/>
        <w:ind w:left="2160"/>
        <w:rPr>
          <w:ins w:id="1806" w:author="ERCOT" w:date="2025-12-09T12:16:00Z"/>
          <w:rFonts w:eastAsia="SimSun"/>
          <w:iCs/>
        </w:rPr>
      </w:pPr>
      <w:ins w:id="1807" w:author="ERCOT" w:date="2025-12-09T12:16:00Z">
        <w:r w:rsidRPr="00A03B1B">
          <w:rPr>
            <w:rFonts w:eastAsia="SimSun"/>
            <w:iCs/>
          </w:rPr>
          <w:t xml:space="preserve">+ ((MCPCDRR </w:t>
        </w:r>
        <w:r w:rsidRPr="00A03B1B">
          <w:rPr>
            <w:rFonts w:eastAsia="SimSun"/>
            <w:i/>
            <w:iCs/>
            <w:vertAlign w:val="subscript"/>
          </w:rPr>
          <w:t>DAM</w:t>
        </w:r>
        <w:r w:rsidRPr="00A03B1B">
          <w:rPr>
            <w:rFonts w:eastAsia="SimSun"/>
            <w:iCs/>
          </w:rPr>
          <w:t xml:space="preserve"> – RTMCPCDRR) * </w:t>
        </w:r>
        <w:r w:rsidRPr="00A03B1B">
          <w:rPr>
            <w:rFonts w:eastAsia="SimSun"/>
          </w:rPr>
          <w:t xml:space="preserve">(1/4) * </w:t>
        </w:r>
        <w:r w:rsidRPr="00A03B1B">
          <w:rPr>
            <w:rFonts w:eastAsia="SimSun"/>
            <w:iCs/>
          </w:rPr>
          <w:t xml:space="preserve">PCDRRR </w:t>
        </w:r>
        <w:r w:rsidRPr="00A03B1B">
          <w:rPr>
            <w:rFonts w:eastAsia="SimSun"/>
            <w:i/>
            <w:iCs/>
            <w:vertAlign w:val="subscript"/>
          </w:rPr>
          <w:t>q, r, DAM</w:t>
        </w:r>
        <w:r w:rsidRPr="00A03B1B">
          <w:rPr>
            <w:rFonts w:eastAsia="SimSun"/>
            <w:iCs/>
          </w:rPr>
          <w:t>)</w:t>
        </w:r>
      </w:ins>
    </w:p>
    <w:p w14:paraId="197D4E4F" w14:textId="77777777" w:rsidR="00A03B1B" w:rsidRPr="00A03B1B" w:rsidRDefault="00A03B1B" w:rsidP="00A03B1B">
      <w:pPr>
        <w:spacing w:after="240"/>
        <w:ind w:left="2160"/>
        <w:rPr>
          <w:iCs/>
          <w:szCs w:val="20"/>
        </w:rPr>
      </w:pPr>
      <w:r w:rsidRPr="00A03B1B">
        <w:rPr>
          <w:iCs/>
          <w:szCs w:val="20"/>
        </w:rPr>
        <w:t xml:space="preserve">+ ((MCPCRU </w:t>
      </w:r>
      <w:r w:rsidRPr="00A03B1B">
        <w:rPr>
          <w:i/>
          <w:iCs/>
          <w:szCs w:val="20"/>
          <w:vertAlign w:val="subscript"/>
        </w:rPr>
        <w:t>DAM</w:t>
      </w:r>
      <w:r w:rsidRPr="00A03B1B">
        <w:rPr>
          <w:iCs/>
          <w:szCs w:val="20"/>
        </w:rPr>
        <w:t xml:space="preserve"> – RTMCPCRU) * </w:t>
      </w:r>
      <w:r w:rsidRPr="00A03B1B">
        <w:rPr>
          <w:szCs w:val="20"/>
        </w:rPr>
        <w:t>(1/4) * DARUOAWD</w:t>
      </w:r>
      <w:r w:rsidRPr="00A03B1B">
        <w:rPr>
          <w:iCs/>
          <w:szCs w:val="20"/>
        </w:rPr>
        <w:t xml:space="preserve"> </w:t>
      </w:r>
      <w:r w:rsidRPr="00A03B1B">
        <w:rPr>
          <w:i/>
          <w:iCs/>
          <w:szCs w:val="20"/>
          <w:vertAlign w:val="subscript"/>
        </w:rPr>
        <w:t>q</w:t>
      </w:r>
      <w:r w:rsidRPr="00A03B1B">
        <w:rPr>
          <w:iCs/>
          <w:szCs w:val="20"/>
        </w:rPr>
        <w:t>)</w:t>
      </w:r>
    </w:p>
    <w:p w14:paraId="7731FC32" w14:textId="77777777" w:rsidR="00A03B1B" w:rsidRPr="00A03B1B" w:rsidRDefault="00A03B1B" w:rsidP="00A03B1B">
      <w:pPr>
        <w:spacing w:after="240"/>
        <w:ind w:left="2160"/>
        <w:rPr>
          <w:iCs/>
          <w:szCs w:val="20"/>
        </w:rPr>
      </w:pPr>
      <w:r w:rsidRPr="00A03B1B">
        <w:rPr>
          <w:iCs/>
          <w:szCs w:val="20"/>
        </w:rPr>
        <w:t xml:space="preserve">+ ((MCPCRD </w:t>
      </w:r>
      <w:r w:rsidRPr="00A03B1B">
        <w:rPr>
          <w:i/>
          <w:iCs/>
          <w:szCs w:val="20"/>
          <w:vertAlign w:val="subscript"/>
        </w:rPr>
        <w:t>DAM</w:t>
      </w:r>
      <w:r w:rsidRPr="00A03B1B">
        <w:rPr>
          <w:iCs/>
          <w:szCs w:val="20"/>
        </w:rPr>
        <w:t xml:space="preserve"> – RTMCPCRD) *</w:t>
      </w:r>
      <w:r w:rsidRPr="00A03B1B">
        <w:rPr>
          <w:szCs w:val="20"/>
        </w:rPr>
        <w:t xml:space="preserve">(1/4) * </w:t>
      </w:r>
      <w:r w:rsidRPr="00A03B1B">
        <w:rPr>
          <w:iCs/>
          <w:szCs w:val="20"/>
        </w:rPr>
        <w:t xml:space="preserve"> </w:t>
      </w:r>
      <w:r w:rsidRPr="00A03B1B">
        <w:rPr>
          <w:szCs w:val="20"/>
        </w:rPr>
        <w:t>DARDOAWD</w:t>
      </w:r>
      <w:r w:rsidRPr="00A03B1B">
        <w:rPr>
          <w:iCs/>
          <w:szCs w:val="20"/>
        </w:rPr>
        <w:t xml:space="preserve"> </w:t>
      </w:r>
      <w:r w:rsidRPr="00A03B1B">
        <w:rPr>
          <w:i/>
          <w:iCs/>
          <w:szCs w:val="20"/>
          <w:vertAlign w:val="subscript"/>
        </w:rPr>
        <w:t>q</w:t>
      </w:r>
      <w:r w:rsidRPr="00A03B1B">
        <w:rPr>
          <w:iCs/>
          <w:szCs w:val="20"/>
        </w:rPr>
        <w:t>)</w:t>
      </w:r>
    </w:p>
    <w:p w14:paraId="53A4FFA7" w14:textId="77777777" w:rsidR="00A03B1B" w:rsidRPr="00A03B1B" w:rsidRDefault="00A03B1B" w:rsidP="00A03B1B">
      <w:pPr>
        <w:spacing w:after="240"/>
        <w:ind w:left="2160"/>
        <w:rPr>
          <w:iCs/>
          <w:szCs w:val="20"/>
        </w:rPr>
      </w:pPr>
      <w:r w:rsidRPr="00A03B1B">
        <w:rPr>
          <w:iCs/>
          <w:szCs w:val="20"/>
        </w:rPr>
        <w:t xml:space="preserve">+ ((MCPCRR </w:t>
      </w:r>
      <w:r w:rsidRPr="00A03B1B">
        <w:rPr>
          <w:i/>
          <w:iCs/>
          <w:szCs w:val="20"/>
          <w:vertAlign w:val="subscript"/>
        </w:rPr>
        <w:t>DAM</w:t>
      </w:r>
      <w:r w:rsidRPr="00A03B1B">
        <w:rPr>
          <w:iCs/>
          <w:szCs w:val="20"/>
        </w:rPr>
        <w:t xml:space="preserve"> – RTMCPCRR) * </w:t>
      </w:r>
      <w:r w:rsidRPr="00A03B1B">
        <w:rPr>
          <w:szCs w:val="20"/>
        </w:rPr>
        <w:t>(1/4) * DARROAWD</w:t>
      </w:r>
      <w:r w:rsidRPr="00A03B1B">
        <w:rPr>
          <w:iCs/>
          <w:szCs w:val="20"/>
        </w:rPr>
        <w:t xml:space="preserve"> </w:t>
      </w:r>
      <w:r w:rsidRPr="00A03B1B">
        <w:rPr>
          <w:i/>
          <w:iCs/>
          <w:szCs w:val="20"/>
          <w:vertAlign w:val="subscript"/>
        </w:rPr>
        <w:t>q</w:t>
      </w:r>
      <w:r w:rsidRPr="00A03B1B">
        <w:rPr>
          <w:iCs/>
          <w:szCs w:val="20"/>
        </w:rPr>
        <w:t>)</w:t>
      </w:r>
    </w:p>
    <w:p w14:paraId="7BF07C4F" w14:textId="77777777" w:rsidR="00A03B1B" w:rsidRPr="00A03B1B" w:rsidRDefault="00A03B1B" w:rsidP="00A03B1B">
      <w:pPr>
        <w:spacing w:after="240"/>
        <w:ind w:left="2160"/>
        <w:rPr>
          <w:iCs/>
          <w:szCs w:val="20"/>
        </w:rPr>
      </w:pPr>
      <w:r w:rsidRPr="00A03B1B">
        <w:rPr>
          <w:iCs/>
          <w:szCs w:val="20"/>
        </w:rPr>
        <w:t xml:space="preserve">+ ((MCPCECR </w:t>
      </w:r>
      <w:r w:rsidRPr="00A03B1B">
        <w:rPr>
          <w:i/>
          <w:iCs/>
          <w:szCs w:val="20"/>
          <w:vertAlign w:val="subscript"/>
        </w:rPr>
        <w:t>DAM</w:t>
      </w:r>
      <w:r w:rsidRPr="00A03B1B">
        <w:rPr>
          <w:iCs/>
          <w:szCs w:val="20"/>
        </w:rPr>
        <w:t xml:space="preserve"> – RTMCPCECR) * </w:t>
      </w:r>
      <w:r w:rsidRPr="00A03B1B">
        <w:rPr>
          <w:szCs w:val="20"/>
        </w:rPr>
        <w:t>(1/4) * DAECROAWD</w:t>
      </w:r>
      <w:r w:rsidRPr="00A03B1B">
        <w:rPr>
          <w:iCs/>
          <w:szCs w:val="20"/>
        </w:rPr>
        <w:t xml:space="preserve"> </w:t>
      </w:r>
      <w:r w:rsidRPr="00A03B1B">
        <w:rPr>
          <w:i/>
          <w:iCs/>
          <w:szCs w:val="20"/>
          <w:vertAlign w:val="subscript"/>
        </w:rPr>
        <w:t>q</w:t>
      </w:r>
      <w:r w:rsidRPr="00A03B1B">
        <w:rPr>
          <w:iCs/>
          <w:szCs w:val="20"/>
        </w:rPr>
        <w:t>)</w:t>
      </w:r>
    </w:p>
    <w:p w14:paraId="53DDF050" w14:textId="77777777" w:rsidR="00A03B1B" w:rsidRPr="00A03B1B" w:rsidRDefault="00A03B1B" w:rsidP="00A03B1B">
      <w:pPr>
        <w:spacing w:after="240"/>
        <w:ind w:left="2160"/>
        <w:rPr>
          <w:ins w:id="1808" w:author="ERCOT" w:date="2025-12-09T12:15:00Z"/>
          <w:iCs/>
          <w:szCs w:val="20"/>
        </w:rPr>
      </w:pPr>
      <w:r w:rsidRPr="00A03B1B">
        <w:rPr>
          <w:iCs/>
          <w:szCs w:val="20"/>
        </w:rPr>
        <w:t xml:space="preserve">+ ((MCPCNS </w:t>
      </w:r>
      <w:r w:rsidRPr="00A03B1B">
        <w:rPr>
          <w:i/>
          <w:iCs/>
          <w:szCs w:val="20"/>
          <w:vertAlign w:val="subscript"/>
        </w:rPr>
        <w:t>DAM</w:t>
      </w:r>
      <w:r w:rsidRPr="00A03B1B">
        <w:rPr>
          <w:iCs/>
          <w:szCs w:val="20"/>
        </w:rPr>
        <w:t xml:space="preserve"> – RTMCPCNS) * </w:t>
      </w:r>
      <w:r w:rsidRPr="00A03B1B">
        <w:rPr>
          <w:szCs w:val="20"/>
        </w:rPr>
        <w:t>(1/4) * DANSOAWD</w:t>
      </w:r>
      <w:r w:rsidRPr="00A03B1B">
        <w:rPr>
          <w:iCs/>
          <w:szCs w:val="20"/>
        </w:rPr>
        <w:t xml:space="preserve"> </w:t>
      </w:r>
      <w:r w:rsidRPr="00A03B1B">
        <w:rPr>
          <w:i/>
          <w:iCs/>
          <w:szCs w:val="20"/>
          <w:vertAlign w:val="subscript"/>
        </w:rPr>
        <w:t>q</w:t>
      </w:r>
      <w:r w:rsidRPr="00A03B1B">
        <w:rPr>
          <w:iCs/>
          <w:szCs w:val="20"/>
        </w:rPr>
        <w:t>)</w:t>
      </w:r>
    </w:p>
    <w:p w14:paraId="04591298" w14:textId="77777777" w:rsidR="00A03B1B" w:rsidRPr="00A03B1B" w:rsidRDefault="00A03B1B" w:rsidP="00A03B1B">
      <w:pPr>
        <w:spacing w:after="240"/>
        <w:ind w:left="2160"/>
        <w:rPr>
          <w:iCs/>
          <w:szCs w:val="20"/>
        </w:rPr>
      </w:pPr>
      <w:ins w:id="1809" w:author="ERCOT" w:date="2025-12-09T12:15:00Z">
        <w:r w:rsidRPr="00A03B1B">
          <w:rPr>
            <w:rFonts w:eastAsia="SimSun"/>
            <w:iCs/>
          </w:rPr>
          <w:t xml:space="preserve">+ ((MCPCDRR </w:t>
        </w:r>
        <w:r w:rsidRPr="00A03B1B">
          <w:rPr>
            <w:rFonts w:eastAsia="SimSun"/>
            <w:i/>
            <w:iCs/>
            <w:vertAlign w:val="subscript"/>
          </w:rPr>
          <w:t>DAM</w:t>
        </w:r>
        <w:r w:rsidRPr="00A03B1B">
          <w:rPr>
            <w:rFonts w:eastAsia="SimSun"/>
            <w:iCs/>
          </w:rPr>
          <w:t xml:space="preserve"> – RTMCPCDRR) * </w:t>
        </w:r>
        <w:r w:rsidRPr="00A03B1B">
          <w:rPr>
            <w:rFonts w:eastAsia="SimSun"/>
          </w:rPr>
          <w:t>(1/4) * DADRROAWD</w:t>
        </w:r>
        <w:r w:rsidRPr="00A03B1B">
          <w:rPr>
            <w:rFonts w:eastAsia="SimSun"/>
            <w:iCs/>
          </w:rPr>
          <w:t xml:space="preserve"> </w:t>
        </w:r>
        <w:r w:rsidRPr="00A03B1B">
          <w:rPr>
            <w:rFonts w:eastAsia="SimSun"/>
            <w:i/>
            <w:iCs/>
            <w:vertAlign w:val="subscript"/>
          </w:rPr>
          <w:t>q</w:t>
        </w:r>
        <w:r w:rsidRPr="00A03B1B">
          <w:rPr>
            <w:rFonts w:eastAsia="SimSun"/>
            <w:iCs/>
          </w:rPr>
          <w:t>)</w:t>
        </w:r>
      </w:ins>
      <w:r w:rsidRPr="00A03B1B">
        <w:rPr>
          <w:iCs/>
          <w:szCs w:val="20"/>
        </w:rPr>
        <w:t>)</w:t>
      </w:r>
    </w:p>
    <w:p w14:paraId="682B096A" w14:textId="77777777" w:rsidR="00A03B1B" w:rsidRPr="00A03B1B" w:rsidRDefault="00A03B1B" w:rsidP="00A03B1B">
      <w:pPr>
        <w:spacing w:after="240"/>
        <w:ind w:left="1440"/>
        <w:rPr>
          <w:iCs/>
          <w:szCs w:val="20"/>
        </w:rPr>
      </w:pPr>
      <w:r w:rsidRPr="00A03B1B">
        <w:rPr>
          <w:iCs/>
          <w:szCs w:val="20"/>
        </w:rPr>
        <w:t>Day-Ahead Point-to-Point Obligation Impact</w:t>
      </w:r>
    </w:p>
    <w:p w14:paraId="56150A30" w14:textId="77777777" w:rsidR="00A03B1B" w:rsidRPr="00A03B1B" w:rsidRDefault="00A03B1B" w:rsidP="00A03B1B">
      <w:pPr>
        <w:spacing w:after="240"/>
        <w:ind w:left="1440"/>
        <w:rPr>
          <w:szCs w:val="20"/>
          <w:vertAlign w:val="subscript"/>
        </w:rPr>
      </w:pPr>
      <w:r w:rsidRPr="00A03B1B">
        <w:rPr>
          <w:szCs w:val="20"/>
        </w:rPr>
        <w:t>DAMRTPTPQSEAMT</w:t>
      </w:r>
      <w:r w:rsidRPr="00A03B1B">
        <w:rPr>
          <w:i/>
          <w:iCs/>
          <w:szCs w:val="20"/>
          <w:vertAlign w:val="subscript"/>
        </w:rPr>
        <w:t xml:space="preserve"> q</w:t>
      </w:r>
      <w:r w:rsidRPr="00A03B1B">
        <w:rPr>
          <w:szCs w:val="20"/>
        </w:rPr>
        <w:t xml:space="preserve"> = (-1) *  </w:t>
      </w:r>
      <w:r w:rsidRPr="00A03B1B">
        <w:rPr>
          <w:iCs/>
          <w:position w:val="-22"/>
          <w:szCs w:val="20"/>
        </w:rPr>
        <w:object w:dxaOrig="220" w:dyaOrig="460" w14:anchorId="1C0B63CB">
          <v:shape id="_x0000_i1137" type="#_x0000_t75" style="width:13.2pt;height:19.8pt" o:ole="">
            <v:imagedata r:id="rId165" o:title=""/>
          </v:shape>
          <o:OLEObject Type="Embed" ProgID="Equation.3" ShapeID="_x0000_i1137" DrawAspect="Content" ObjectID="_1831281660" r:id="rId166"/>
        </w:object>
      </w:r>
      <w:r w:rsidRPr="00A03B1B">
        <w:rPr>
          <w:iCs/>
          <w:position w:val="-20"/>
          <w:szCs w:val="20"/>
        </w:rPr>
        <w:object w:dxaOrig="220" w:dyaOrig="440" w14:anchorId="7C002641">
          <v:shape id="_x0000_i1138" type="#_x0000_t75" style="width:13.2pt;height:21.6pt" o:ole="">
            <v:imagedata r:id="rId167" o:title=""/>
          </v:shape>
          <o:OLEObject Type="Embed" ProgID="Equation.3" ShapeID="_x0000_i1138" DrawAspect="Content" ObjectID="_1831281661" r:id="rId168"/>
        </w:object>
      </w:r>
      <w:r w:rsidRPr="00A03B1B">
        <w:rPr>
          <w:iCs/>
          <w:szCs w:val="20"/>
        </w:rPr>
        <w:t xml:space="preserve"> ((</w:t>
      </w:r>
      <w:r w:rsidRPr="00A03B1B">
        <w:rPr>
          <w:szCs w:val="20"/>
          <w:lang w:val="sv-SE"/>
        </w:rPr>
        <w:t xml:space="preserve">RTOBLPR </w:t>
      </w:r>
      <w:r w:rsidRPr="00A03B1B">
        <w:rPr>
          <w:i/>
          <w:iCs/>
          <w:szCs w:val="20"/>
          <w:vertAlign w:val="subscript"/>
          <w:lang w:val="sv-SE"/>
        </w:rPr>
        <w:t>(j, k)</w:t>
      </w:r>
      <w:r w:rsidRPr="00A03B1B" w:rsidDel="003C61CB">
        <w:rPr>
          <w:iCs/>
          <w:szCs w:val="20"/>
        </w:rPr>
        <w:t xml:space="preserve"> </w:t>
      </w:r>
      <w:r w:rsidRPr="00A03B1B">
        <w:rPr>
          <w:szCs w:val="20"/>
        </w:rPr>
        <w:t xml:space="preserve">– DAOBLPR </w:t>
      </w:r>
      <w:r w:rsidRPr="00A03B1B">
        <w:rPr>
          <w:i/>
          <w:iCs/>
          <w:szCs w:val="20"/>
          <w:vertAlign w:val="subscript"/>
        </w:rPr>
        <w:t>(j, k)</w:t>
      </w:r>
      <w:r w:rsidRPr="00A03B1B">
        <w:rPr>
          <w:szCs w:val="20"/>
        </w:rPr>
        <w:t xml:space="preserve">) * RTOBL </w:t>
      </w:r>
      <w:r w:rsidRPr="00A03B1B">
        <w:rPr>
          <w:i/>
          <w:iCs/>
          <w:szCs w:val="20"/>
          <w:vertAlign w:val="subscript"/>
        </w:rPr>
        <w:t>q, (j, k)</w:t>
      </w:r>
      <w:r w:rsidRPr="00A03B1B">
        <w:rPr>
          <w:iCs/>
          <w:szCs w:val="20"/>
        </w:rPr>
        <w:t>)</w:t>
      </w:r>
    </w:p>
    <w:p w14:paraId="0034B5BF" w14:textId="77777777" w:rsidR="00A03B1B" w:rsidRPr="00A03B1B" w:rsidRDefault="00A03B1B" w:rsidP="00A03B1B">
      <w:pPr>
        <w:ind w:left="1440"/>
        <w:rPr>
          <w:iCs/>
          <w:szCs w:val="20"/>
          <w:lang w:val="sv-SE"/>
        </w:rPr>
      </w:pPr>
      <w:r w:rsidRPr="00A03B1B">
        <w:rPr>
          <w:iCs/>
          <w:szCs w:val="20"/>
          <w:lang w:val="sv-SE"/>
        </w:rPr>
        <w:lastRenderedPageBreak/>
        <w:t>Where:</w:t>
      </w:r>
    </w:p>
    <w:p w14:paraId="012D1FDB" w14:textId="77777777" w:rsidR="00A03B1B" w:rsidRPr="00A03B1B" w:rsidRDefault="00A03B1B" w:rsidP="00A03B1B">
      <w:pPr>
        <w:ind w:left="2880" w:hanging="720"/>
        <w:rPr>
          <w:szCs w:val="20"/>
          <w:lang w:val="sv-SE"/>
        </w:rPr>
      </w:pPr>
      <w:r w:rsidRPr="00A03B1B">
        <w:rPr>
          <w:szCs w:val="20"/>
          <w:lang w:val="sv-SE"/>
        </w:rPr>
        <w:t xml:space="preserve">RTOBLPR </w:t>
      </w:r>
      <w:r w:rsidRPr="00A03B1B">
        <w:rPr>
          <w:i/>
          <w:iCs/>
          <w:szCs w:val="20"/>
          <w:vertAlign w:val="subscript"/>
          <w:lang w:val="sv-SE"/>
        </w:rPr>
        <w:t>(j, k)</w:t>
      </w:r>
      <w:r w:rsidRPr="00A03B1B">
        <w:rPr>
          <w:szCs w:val="20"/>
          <w:lang w:val="sv-SE"/>
        </w:rPr>
        <w:t xml:space="preserve">   = </w:t>
      </w:r>
      <w:r w:rsidRPr="00A03B1B">
        <w:rPr>
          <w:iCs/>
          <w:position w:val="-20"/>
          <w:szCs w:val="20"/>
        </w:rPr>
        <w:object w:dxaOrig="260" w:dyaOrig="580" w14:anchorId="2CC87EB4">
          <v:shape id="_x0000_i1139" type="#_x0000_t75" style="width:13.2pt;height:27.6pt" o:ole="">
            <v:imagedata r:id="rId169" o:title=""/>
          </v:shape>
          <o:OLEObject Type="Embed" ProgID="Equation.3" ShapeID="_x0000_i1139" DrawAspect="Content" ObjectID="_1831281662" r:id="rId170"/>
        </w:object>
      </w:r>
      <w:r w:rsidRPr="00A03B1B">
        <w:rPr>
          <w:szCs w:val="20"/>
          <w:lang w:val="sv-SE"/>
        </w:rPr>
        <w:t xml:space="preserve">(RTSPP </w:t>
      </w:r>
      <w:r w:rsidRPr="00A03B1B">
        <w:rPr>
          <w:szCs w:val="20"/>
          <w:vertAlign w:val="subscript"/>
          <w:lang w:val="sv-SE"/>
        </w:rPr>
        <w:t>(</w:t>
      </w:r>
      <w:r w:rsidRPr="00A03B1B">
        <w:rPr>
          <w:i/>
          <w:iCs/>
          <w:szCs w:val="20"/>
          <w:vertAlign w:val="subscript"/>
          <w:lang w:val="sv-SE"/>
        </w:rPr>
        <w:t>k,i</w:t>
      </w:r>
      <w:r w:rsidRPr="00A03B1B">
        <w:rPr>
          <w:szCs w:val="20"/>
          <w:vertAlign w:val="subscript"/>
          <w:lang w:val="sv-SE"/>
        </w:rPr>
        <w:t>)</w:t>
      </w:r>
      <w:r w:rsidRPr="00A03B1B">
        <w:rPr>
          <w:szCs w:val="20"/>
          <w:lang w:val="sv-SE"/>
        </w:rPr>
        <w:t xml:space="preserve"> – RTSPP </w:t>
      </w:r>
      <w:r w:rsidRPr="00A03B1B">
        <w:rPr>
          <w:szCs w:val="20"/>
          <w:vertAlign w:val="subscript"/>
          <w:lang w:val="sv-SE"/>
        </w:rPr>
        <w:t>(</w:t>
      </w:r>
      <w:r w:rsidRPr="00A03B1B">
        <w:rPr>
          <w:i/>
          <w:iCs/>
          <w:szCs w:val="20"/>
          <w:vertAlign w:val="subscript"/>
          <w:lang w:val="sv-SE"/>
        </w:rPr>
        <w:t xml:space="preserve">j,i </w:t>
      </w:r>
      <w:r w:rsidRPr="00A03B1B">
        <w:rPr>
          <w:szCs w:val="20"/>
          <w:vertAlign w:val="subscript"/>
          <w:lang w:val="sv-SE"/>
        </w:rPr>
        <w:t>)</w:t>
      </w:r>
      <w:r w:rsidRPr="00A03B1B">
        <w:rPr>
          <w:iCs/>
          <w:szCs w:val="20"/>
        </w:rPr>
        <w:t>)</w:t>
      </w:r>
      <w:r w:rsidRPr="00A03B1B">
        <w:rPr>
          <w:szCs w:val="20"/>
          <w:lang w:val="sv-SE"/>
        </w:rPr>
        <w:t xml:space="preserve"> / 4</w:t>
      </w:r>
    </w:p>
    <w:p w14:paraId="3B2BC244" w14:textId="77777777" w:rsidR="00A03B1B" w:rsidRPr="00A03B1B" w:rsidRDefault="00A03B1B" w:rsidP="00A03B1B">
      <w:pPr>
        <w:tabs>
          <w:tab w:val="left" w:pos="2340"/>
          <w:tab w:val="left" w:pos="2700"/>
        </w:tabs>
        <w:spacing w:after="240"/>
        <w:ind w:left="4500" w:hanging="2340"/>
        <w:rPr>
          <w:bCs/>
          <w:lang w:val="x-none" w:eastAsia="x-none"/>
        </w:rPr>
      </w:pPr>
      <w:r w:rsidRPr="00A03B1B">
        <w:rPr>
          <w:bCs/>
          <w:szCs w:val="20"/>
          <w:lang w:val="x-none" w:eastAsia="x-none"/>
        </w:rPr>
        <w:t xml:space="preserve">DAOBLPR </w:t>
      </w:r>
      <w:r w:rsidRPr="00A03B1B">
        <w:rPr>
          <w:bCs/>
          <w:i/>
          <w:szCs w:val="20"/>
          <w:vertAlign w:val="subscript"/>
          <w:lang w:val="x-none" w:eastAsia="x-none"/>
        </w:rPr>
        <w:t>(j, k)</w:t>
      </w:r>
      <w:r w:rsidRPr="00A03B1B">
        <w:rPr>
          <w:bCs/>
          <w:szCs w:val="20"/>
          <w:lang w:val="x-none" w:eastAsia="x-none"/>
        </w:rPr>
        <w:t xml:space="preserve">  =</w:t>
      </w:r>
      <w:r w:rsidRPr="00A03B1B">
        <w:rPr>
          <w:bCs/>
          <w:szCs w:val="20"/>
          <w:lang w:eastAsia="x-none"/>
        </w:rPr>
        <w:t xml:space="preserve">  </w:t>
      </w:r>
      <w:r w:rsidRPr="00A03B1B">
        <w:rPr>
          <w:bCs/>
          <w:szCs w:val="20"/>
          <w:lang w:val="x-none" w:eastAsia="x-none"/>
        </w:rPr>
        <w:t xml:space="preserve">DASPP </w:t>
      </w:r>
      <w:r w:rsidRPr="00A03B1B">
        <w:rPr>
          <w:bCs/>
          <w:i/>
          <w:szCs w:val="20"/>
          <w:vertAlign w:val="subscript"/>
          <w:lang w:val="x-none" w:eastAsia="x-none"/>
        </w:rPr>
        <w:t>k</w:t>
      </w:r>
      <w:r w:rsidRPr="00A03B1B">
        <w:rPr>
          <w:bCs/>
          <w:szCs w:val="20"/>
          <w:lang w:val="x-none" w:eastAsia="x-none"/>
        </w:rPr>
        <w:t xml:space="preserve"> – DASPP </w:t>
      </w:r>
      <w:r w:rsidRPr="00A03B1B">
        <w:rPr>
          <w:bCs/>
          <w:i/>
          <w:szCs w:val="20"/>
          <w:vertAlign w:val="subscript"/>
          <w:lang w:val="x-none" w:eastAsia="x-none"/>
        </w:rPr>
        <w:t>j</w:t>
      </w:r>
    </w:p>
    <w:p w14:paraId="18C88B47" w14:textId="77777777" w:rsidR="00A03B1B" w:rsidRPr="00A03B1B" w:rsidRDefault="00A03B1B" w:rsidP="00A03B1B">
      <w:pPr>
        <w:spacing w:after="240"/>
        <w:ind w:left="1440" w:hanging="720"/>
        <w:rPr>
          <w:szCs w:val="20"/>
        </w:rPr>
      </w:pPr>
      <w:r w:rsidRPr="00A03B1B">
        <w:rPr>
          <w:szCs w:val="20"/>
        </w:rPr>
        <w:t>(f)</w:t>
      </w:r>
      <w:r w:rsidRPr="00A03B1B">
        <w:rPr>
          <w:szCs w:val="20"/>
        </w:rPr>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6093D00C" w14:textId="77777777" w:rsidR="00A03B1B" w:rsidRPr="00A03B1B" w:rsidRDefault="00A03B1B" w:rsidP="00A03B1B">
      <w:pPr>
        <w:spacing w:after="240"/>
        <w:ind w:left="1440" w:hanging="720"/>
        <w:rPr>
          <w:szCs w:val="20"/>
        </w:rPr>
      </w:pPr>
      <w:r w:rsidRPr="00A03B1B">
        <w:rPr>
          <w:szCs w:val="20"/>
        </w:rPr>
        <w:t>(g)</w:t>
      </w:r>
      <w:r w:rsidRPr="00A03B1B">
        <w:rPr>
          <w:szCs w:val="20"/>
        </w:rPr>
        <w:tab/>
        <w:t>Any resulting charge or payment to the Market Participant will be invoiced using a miscellaneous Invoice, but allocated with the method outlined in paragraphs (2) through (4) of Section 9.19.1, Default Uplift Invoices.</w:t>
      </w:r>
    </w:p>
    <w:p w14:paraId="21A15179" w14:textId="77777777" w:rsidR="00A03B1B" w:rsidRPr="00A03B1B" w:rsidRDefault="00A03B1B" w:rsidP="00A03B1B">
      <w:r w:rsidRPr="00A03B1B">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811"/>
        <w:gridCol w:w="7199"/>
      </w:tblGrid>
      <w:tr w:rsidR="00A03B1B" w:rsidRPr="00A03B1B" w14:paraId="06524DA7" w14:textId="77777777" w:rsidTr="00B31BB1">
        <w:trPr>
          <w:trHeight w:val="359"/>
        </w:trPr>
        <w:tc>
          <w:tcPr>
            <w:tcW w:w="1060" w:type="pct"/>
            <w:hideMark/>
          </w:tcPr>
          <w:p w14:paraId="44BF6520" w14:textId="77777777" w:rsidR="00A03B1B" w:rsidRPr="00A03B1B" w:rsidRDefault="00A03B1B" w:rsidP="00A03B1B">
            <w:pPr>
              <w:spacing w:after="240"/>
              <w:rPr>
                <w:b/>
                <w:iCs/>
                <w:sz w:val="20"/>
                <w:szCs w:val="20"/>
              </w:rPr>
            </w:pPr>
            <w:r w:rsidRPr="00A03B1B">
              <w:rPr>
                <w:b/>
                <w:iCs/>
                <w:sz w:val="20"/>
                <w:szCs w:val="20"/>
              </w:rPr>
              <w:t>Variable</w:t>
            </w:r>
          </w:p>
        </w:tc>
        <w:tc>
          <w:tcPr>
            <w:tcW w:w="399" w:type="pct"/>
            <w:hideMark/>
          </w:tcPr>
          <w:p w14:paraId="7D97521D" w14:textId="77777777" w:rsidR="00A03B1B" w:rsidRPr="00A03B1B" w:rsidRDefault="00A03B1B" w:rsidP="00A03B1B">
            <w:pPr>
              <w:spacing w:after="240"/>
              <w:jc w:val="center"/>
              <w:rPr>
                <w:b/>
                <w:iCs/>
                <w:sz w:val="20"/>
                <w:szCs w:val="20"/>
              </w:rPr>
            </w:pPr>
            <w:r w:rsidRPr="00A03B1B">
              <w:rPr>
                <w:b/>
                <w:iCs/>
                <w:sz w:val="20"/>
                <w:szCs w:val="20"/>
              </w:rPr>
              <w:t>Unit</w:t>
            </w:r>
          </w:p>
        </w:tc>
        <w:tc>
          <w:tcPr>
            <w:tcW w:w="3541" w:type="pct"/>
            <w:hideMark/>
          </w:tcPr>
          <w:p w14:paraId="31362C68" w14:textId="77777777" w:rsidR="00A03B1B" w:rsidRPr="00A03B1B" w:rsidRDefault="00A03B1B" w:rsidP="00A03B1B">
            <w:pPr>
              <w:spacing w:after="240"/>
              <w:rPr>
                <w:b/>
                <w:iCs/>
                <w:sz w:val="20"/>
                <w:szCs w:val="20"/>
              </w:rPr>
            </w:pPr>
            <w:r w:rsidRPr="00A03B1B">
              <w:rPr>
                <w:b/>
                <w:iCs/>
                <w:sz w:val="20"/>
                <w:szCs w:val="20"/>
              </w:rPr>
              <w:t>Definition</w:t>
            </w:r>
          </w:p>
        </w:tc>
      </w:tr>
      <w:tr w:rsidR="00A03B1B" w:rsidRPr="00A03B1B" w14:paraId="42FAA0E9" w14:textId="77777777" w:rsidTr="00B31BB1">
        <w:tc>
          <w:tcPr>
            <w:tcW w:w="1060" w:type="pct"/>
            <w:hideMark/>
          </w:tcPr>
          <w:p w14:paraId="1E79B82B" w14:textId="77777777" w:rsidR="00A03B1B" w:rsidRPr="00A03B1B" w:rsidRDefault="00A03B1B" w:rsidP="00A03B1B">
            <w:pPr>
              <w:spacing w:after="60"/>
              <w:rPr>
                <w:iCs/>
                <w:sz w:val="20"/>
                <w:szCs w:val="20"/>
              </w:rPr>
            </w:pPr>
            <w:r w:rsidRPr="00A03B1B">
              <w:rPr>
                <w:iCs/>
                <w:sz w:val="20"/>
                <w:szCs w:val="20"/>
              </w:rPr>
              <w:t>DAMSQSEAMT</w:t>
            </w:r>
            <w:r w:rsidRPr="00A03B1B">
              <w:rPr>
                <w:i/>
                <w:iCs/>
                <w:sz w:val="20"/>
                <w:szCs w:val="20"/>
                <w:vertAlign w:val="subscript"/>
              </w:rPr>
              <w:t xml:space="preserve"> q</w:t>
            </w:r>
          </w:p>
        </w:tc>
        <w:tc>
          <w:tcPr>
            <w:tcW w:w="399" w:type="pct"/>
            <w:hideMark/>
          </w:tcPr>
          <w:p w14:paraId="3E9AFB73" w14:textId="77777777" w:rsidR="00A03B1B" w:rsidRPr="00A03B1B" w:rsidRDefault="00A03B1B" w:rsidP="00A03B1B">
            <w:pPr>
              <w:spacing w:after="60"/>
              <w:jc w:val="center"/>
              <w:rPr>
                <w:iCs/>
                <w:sz w:val="20"/>
                <w:szCs w:val="20"/>
              </w:rPr>
            </w:pPr>
            <w:r w:rsidRPr="00A03B1B">
              <w:rPr>
                <w:iCs/>
                <w:sz w:val="20"/>
                <w:szCs w:val="20"/>
              </w:rPr>
              <w:t>$</w:t>
            </w:r>
          </w:p>
        </w:tc>
        <w:tc>
          <w:tcPr>
            <w:tcW w:w="3541" w:type="pct"/>
            <w:hideMark/>
          </w:tcPr>
          <w:p w14:paraId="5AAD3C99" w14:textId="77777777" w:rsidR="00A03B1B" w:rsidRPr="00A03B1B" w:rsidRDefault="00A03B1B" w:rsidP="00A03B1B">
            <w:pPr>
              <w:spacing w:after="60"/>
              <w:rPr>
                <w:iCs/>
                <w:sz w:val="20"/>
                <w:szCs w:val="20"/>
              </w:rPr>
            </w:pPr>
            <w:r w:rsidRPr="00A03B1B">
              <w:rPr>
                <w:i/>
                <w:iCs/>
                <w:sz w:val="20"/>
                <w:szCs w:val="20"/>
              </w:rPr>
              <w:t>Day-Ahead Market Energy Sales Amount by QSE</w:t>
            </w:r>
            <w:r w:rsidRPr="00A03B1B">
              <w:rPr>
                <w:iCs/>
                <w:sz w:val="20"/>
                <w:szCs w:val="20"/>
              </w:rPr>
              <w:t xml:space="preserve">—The sum of the DAM Energy Sales positions compared to Real-Time results, for the QSE </w:t>
            </w:r>
            <w:r w:rsidRPr="00A03B1B">
              <w:rPr>
                <w:i/>
                <w:iCs/>
                <w:sz w:val="20"/>
                <w:szCs w:val="20"/>
              </w:rPr>
              <w:t>q</w:t>
            </w:r>
            <w:r w:rsidRPr="00A03B1B">
              <w:rPr>
                <w:iCs/>
                <w:sz w:val="20"/>
                <w:szCs w:val="20"/>
              </w:rPr>
              <w:t xml:space="preserve">, for the 15-minute Settlement Interval.  </w:t>
            </w:r>
          </w:p>
        </w:tc>
      </w:tr>
      <w:tr w:rsidR="00A03B1B" w:rsidRPr="00A03B1B" w14:paraId="0CCE8C4B" w14:textId="77777777" w:rsidTr="00B31BB1">
        <w:tc>
          <w:tcPr>
            <w:tcW w:w="1060" w:type="pct"/>
          </w:tcPr>
          <w:p w14:paraId="23FBD0A1" w14:textId="77777777" w:rsidR="00A03B1B" w:rsidRPr="00A03B1B" w:rsidRDefault="00A03B1B" w:rsidP="00A03B1B">
            <w:pPr>
              <w:spacing w:after="60"/>
              <w:rPr>
                <w:iCs/>
                <w:sz w:val="20"/>
                <w:szCs w:val="20"/>
              </w:rPr>
            </w:pPr>
            <w:r w:rsidRPr="00A03B1B">
              <w:rPr>
                <w:iCs/>
                <w:sz w:val="20"/>
                <w:szCs w:val="20"/>
              </w:rPr>
              <w:t>DAMPQSEAMT</w:t>
            </w:r>
            <w:r w:rsidRPr="00A03B1B">
              <w:rPr>
                <w:i/>
                <w:iCs/>
                <w:sz w:val="20"/>
                <w:szCs w:val="20"/>
                <w:vertAlign w:val="subscript"/>
              </w:rPr>
              <w:t xml:space="preserve"> q</w:t>
            </w:r>
          </w:p>
        </w:tc>
        <w:tc>
          <w:tcPr>
            <w:tcW w:w="399" w:type="pct"/>
          </w:tcPr>
          <w:p w14:paraId="0E7F7CFE" w14:textId="77777777" w:rsidR="00A03B1B" w:rsidRPr="00A03B1B" w:rsidRDefault="00A03B1B" w:rsidP="00A03B1B">
            <w:pPr>
              <w:spacing w:after="60"/>
              <w:jc w:val="center"/>
              <w:rPr>
                <w:iCs/>
                <w:sz w:val="20"/>
                <w:szCs w:val="20"/>
              </w:rPr>
            </w:pPr>
            <w:r w:rsidRPr="00A03B1B">
              <w:rPr>
                <w:iCs/>
                <w:sz w:val="20"/>
                <w:szCs w:val="20"/>
              </w:rPr>
              <w:t>$</w:t>
            </w:r>
          </w:p>
        </w:tc>
        <w:tc>
          <w:tcPr>
            <w:tcW w:w="3541" w:type="pct"/>
          </w:tcPr>
          <w:p w14:paraId="4BEAE135" w14:textId="77777777" w:rsidR="00A03B1B" w:rsidRPr="00A03B1B" w:rsidRDefault="00A03B1B" w:rsidP="00A03B1B">
            <w:pPr>
              <w:spacing w:after="60"/>
              <w:rPr>
                <w:iCs/>
                <w:sz w:val="20"/>
                <w:szCs w:val="20"/>
              </w:rPr>
            </w:pPr>
            <w:r w:rsidRPr="00A03B1B">
              <w:rPr>
                <w:i/>
                <w:iCs/>
                <w:sz w:val="20"/>
                <w:szCs w:val="20"/>
              </w:rPr>
              <w:t>Day-Ahead Market Energy Purchases Amount by QSE</w:t>
            </w:r>
            <w:r w:rsidRPr="00A03B1B">
              <w:rPr>
                <w:iCs/>
                <w:sz w:val="20"/>
                <w:szCs w:val="20"/>
              </w:rPr>
              <w:t xml:space="preserve">—The sum of the DAM Energy purchases compared to Real-Time results, for the QSE </w:t>
            </w:r>
            <w:r w:rsidRPr="00A03B1B">
              <w:rPr>
                <w:i/>
                <w:iCs/>
                <w:sz w:val="20"/>
                <w:szCs w:val="20"/>
              </w:rPr>
              <w:t>q</w:t>
            </w:r>
            <w:r w:rsidRPr="00A03B1B">
              <w:rPr>
                <w:iCs/>
                <w:sz w:val="20"/>
                <w:szCs w:val="20"/>
              </w:rPr>
              <w:t xml:space="preserve">, for the 15-minute Settlement Interval.  </w:t>
            </w:r>
          </w:p>
        </w:tc>
      </w:tr>
      <w:tr w:rsidR="00A03B1B" w:rsidRPr="00A03B1B" w14:paraId="41797FD2" w14:textId="77777777" w:rsidTr="00B31BB1">
        <w:tc>
          <w:tcPr>
            <w:tcW w:w="1060" w:type="pct"/>
          </w:tcPr>
          <w:p w14:paraId="6AE8CB25" w14:textId="77777777" w:rsidR="00A03B1B" w:rsidRPr="00A03B1B" w:rsidRDefault="00A03B1B" w:rsidP="00A03B1B">
            <w:pPr>
              <w:spacing w:after="60"/>
              <w:rPr>
                <w:iCs/>
                <w:sz w:val="20"/>
                <w:szCs w:val="20"/>
              </w:rPr>
            </w:pPr>
            <w:r w:rsidRPr="00A03B1B">
              <w:rPr>
                <w:iCs/>
                <w:sz w:val="20"/>
                <w:szCs w:val="20"/>
              </w:rPr>
              <w:t>DAMASQSEAMT</w:t>
            </w:r>
            <w:r w:rsidRPr="00A03B1B">
              <w:rPr>
                <w:i/>
                <w:iCs/>
                <w:sz w:val="20"/>
                <w:szCs w:val="20"/>
                <w:vertAlign w:val="subscript"/>
              </w:rPr>
              <w:t xml:space="preserve"> q</w:t>
            </w:r>
          </w:p>
        </w:tc>
        <w:tc>
          <w:tcPr>
            <w:tcW w:w="399" w:type="pct"/>
          </w:tcPr>
          <w:p w14:paraId="7FC64997" w14:textId="77777777" w:rsidR="00A03B1B" w:rsidRPr="00A03B1B" w:rsidRDefault="00A03B1B" w:rsidP="00A03B1B">
            <w:pPr>
              <w:spacing w:after="60"/>
              <w:jc w:val="center"/>
              <w:rPr>
                <w:iCs/>
                <w:sz w:val="20"/>
                <w:szCs w:val="20"/>
              </w:rPr>
            </w:pPr>
            <w:r w:rsidRPr="00A03B1B">
              <w:rPr>
                <w:iCs/>
                <w:sz w:val="20"/>
                <w:szCs w:val="20"/>
              </w:rPr>
              <w:t>$</w:t>
            </w:r>
          </w:p>
        </w:tc>
        <w:tc>
          <w:tcPr>
            <w:tcW w:w="3541" w:type="pct"/>
          </w:tcPr>
          <w:p w14:paraId="75022F7F" w14:textId="77777777" w:rsidR="00A03B1B" w:rsidRPr="00A03B1B" w:rsidRDefault="00A03B1B" w:rsidP="00A03B1B">
            <w:pPr>
              <w:spacing w:after="60"/>
              <w:rPr>
                <w:iCs/>
                <w:sz w:val="20"/>
                <w:szCs w:val="20"/>
              </w:rPr>
            </w:pPr>
            <w:r w:rsidRPr="00A03B1B">
              <w:rPr>
                <w:i/>
                <w:iCs/>
                <w:sz w:val="20"/>
                <w:szCs w:val="20"/>
              </w:rPr>
              <w:t>Day-Ahead Market Ancillary Service Amount by QSE</w:t>
            </w:r>
            <w:r w:rsidRPr="00A03B1B">
              <w:rPr>
                <w:iCs/>
                <w:sz w:val="20"/>
                <w:szCs w:val="20"/>
              </w:rPr>
              <w:t xml:space="preserve">—The sum of the DAM Ancillary Service awarded amounts compared to Real-Time results, for the QSE </w:t>
            </w:r>
            <w:r w:rsidRPr="00A03B1B">
              <w:rPr>
                <w:i/>
                <w:iCs/>
                <w:sz w:val="20"/>
                <w:szCs w:val="20"/>
              </w:rPr>
              <w:t>q</w:t>
            </w:r>
            <w:r w:rsidRPr="00A03B1B">
              <w:rPr>
                <w:iCs/>
                <w:sz w:val="20"/>
                <w:szCs w:val="20"/>
              </w:rPr>
              <w:t xml:space="preserve">, for the 15-minute Settlement Interval. </w:t>
            </w:r>
          </w:p>
          <w:p w14:paraId="6FE50EE6" w14:textId="77777777" w:rsidR="00A03B1B" w:rsidRPr="00A03B1B" w:rsidRDefault="00A03B1B" w:rsidP="00A03B1B">
            <w:pPr>
              <w:spacing w:after="60"/>
              <w:rPr>
                <w:iCs/>
                <w:sz w:val="20"/>
                <w:szCs w:val="20"/>
              </w:rPr>
            </w:pPr>
          </w:p>
        </w:tc>
      </w:tr>
      <w:tr w:rsidR="00A03B1B" w:rsidRPr="00A03B1B" w14:paraId="7849EDA6" w14:textId="77777777" w:rsidTr="00B31BB1">
        <w:tc>
          <w:tcPr>
            <w:tcW w:w="1060" w:type="pct"/>
          </w:tcPr>
          <w:p w14:paraId="6D297547" w14:textId="77777777" w:rsidR="00A03B1B" w:rsidRPr="00A03B1B" w:rsidRDefault="00A03B1B" w:rsidP="00A03B1B">
            <w:pPr>
              <w:spacing w:after="60"/>
              <w:rPr>
                <w:iCs/>
                <w:sz w:val="20"/>
                <w:szCs w:val="20"/>
              </w:rPr>
            </w:pPr>
            <w:r w:rsidRPr="00A03B1B">
              <w:rPr>
                <w:iCs/>
                <w:sz w:val="20"/>
                <w:szCs w:val="20"/>
              </w:rPr>
              <w:t>DAMRTPTPQSEAMT</w:t>
            </w:r>
            <w:r w:rsidRPr="00A03B1B">
              <w:rPr>
                <w:i/>
                <w:iCs/>
                <w:sz w:val="20"/>
                <w:szCs w:val="20"/>
                <w:vertAlign w:val="subscript"/>
              </w:rPr>
              <w:t xml:space="preserve"> q</w:t>
            </w:r>
          </w:p>
        </w:tc>
        <w:tc>
          <w:tcPr>
            <w:tcW w:w="399" w:type="pct"/>
          </w:tcPr>
          <w:p w14:paraId="6A850466" w14:textId="77777777" w:rsidR="00A03B1B" w:rsidRPr="00A03B1B" w:rsidRDefault="00A03B1B" w:rsidP="00A03B1B">
            <w:pPr>
              <w:spacing w:after="60"/>
              <w:jc w:val="center"/>
              <w:rPr>
                <w:iCs/>
                <w:sz w:val="20"/>
                <w:szCs w:val="20"/>
              </w:rPr>
            </w:pPr>
            <w:r w:rsidRPr="00A03B1B">
              <w:rPr>
                <w:iCs/>
                <w:sz w:val="20"/>
                <w:szCs w:val="20"/>
              </w:rPr>
              <w:t>$</w:t>
            </w:r>
          </w:p>
        </w:tc>
        <w:tc>
          <w:tcPr>
            <w:tcW w:w="3541" w:type="pct"/>
          </w:tcPr>
          <w:p w14:paraId="0C06B492" w14:textId="77777777" w:rsidR="00A03B1B" w:rsidRPr="00A03B1B" w:rsidRDefault="00A03B1B" w:rsidP="00A03B1B">
            <w:pPr>
              <w:spacing w:after="60"/>
              <w:rPr>
                <w:iCs/>
                <w:sz w:val="20"/>
                <w:szCs w:val="20"/>
              </w:rPr>
            </w:pPr>
            <w:r w:rsidRPr="00A03B1B">
              <w:rPr>
                <w:i/>
                <w:iCs/>
                <w:sz w:val="20"/>
                <w:szCs w:val="20"/>
              </w:rPr>
              <w:t>Day-Ahead Market Real-Time Point-to-Point Obligation Amount by QSE</w:t>
            </w:r>
            <w:r w:rsidRPr="00A03B1B">
              <w:rPr>
                <w:iCs/>
                <w:sz w:val="20"/>
                <w:szCs w:val="20"/>
              </w:rPr>
              <w:t xml:space="preserve">—The sum of the PTP Obligation bids cleared in the DAM compared to Real-Time results, for the QSE </w:t>
            </w:r>
            <w:r w:rsidRPr="00A03B1B">
              <w:rPr>
                <w:i/>
                <w:iCs/>
                <w:sz w:val="20"/>
                <w:szCs w:val="20"/>
              </w:rPr>
              <w:t>q</w:t>
            </w:r>
            <w:r w:rsidRPr="00A03B1B">
              <w:rPr>
                <w:iCs/>
                <w:sz w:val="20"/>
                <w:szCs w:val="20"/>
              </w:rPr>
              <w:t xml:space="preserve">, for the hour.  </w:t>
            </w:r>
          </w:p>
        </w:tc>
      </w:tr>
      <w:tr w:rsidR="00A03B1B" w:rsidRPr="00A03B1B" w14:paraId="7761BBD9" w14:textId="77777777" w:rsidTr="00B31BB1">
        <w:tc>
          <w:tcPr>
            <w:tcW w:w="1060" w:type="pct"/>
          </w:tcPr>
          <w:p w14:paraId="472EE461" w14:textId="77777777" w:rsidR="00A03B1B" w:rsidRPr="00A03B1B" w:rsidRDefault="00A03B1B" w:rsidP="00A03B1B">
            <w:pPr>
              <w:spacing w:after="60"/>
              <w:rPr>
                <w:iCs/>
                <w:sz w:val="20"/>
                <w:szCs w:val="20"/>
              </w:rPr>
            </w:pPr>
            <w:r w:rsidRPr="00A03B1B">
              <w:rPr>
                <w:iCs/>
                <w:sz w:val="20"/>
                <w:szCs w:val="20"/>
              </w:rPr>
              <w:t>DASPP</w:t>
            </w:r>
            <w:r w:rsidRPr="00A03B1B">
              <w:rPr>
                <w:iCs/>
                <w:sz w:val="20"/>
                <w:szCs w:val="20"/>
                <w:vertAlign w:val="subscript"/>
              </w:rPr>
              <w:t xml:space="preserve"> </w:t>
            </w:r>
            <w:r w:rsidRPr="00A03B1B">
              <w:rPr>
                <w:i/>
                <w:iCs/>
                <w:sz w:val="20"/>
                <w:szCs w:val="20"/>
                <w:vertAlign w:val="subscript"/>
              </w:rPr>
              <w:t>p</w:t>
            </w:r>
          </w:p>
        </w:tc>
        <w:tc>
          <w:tcPr>
            <w:tcW w:w="399" w:type="pct"/>
          </w:tcPr>
          <w:p w14:paraId="6CFC2671" w14:textId="77777777" w:rsidR="00A03B1B" w:rsidRPr="00A03B1B" w:rsidRDefault="00A03B1B" w:rsidP="00A03B1B">
            <w:pPr>
              <w:spacing w:after="60"/>
              <w:jc w:val="center"/>
              <w:rPr>
                <w:iCs/>
                <w:sz w:val="20"/>
                <w:szCs w:val="20"/>
              </w:rPr>
            </w:pPr>
            <w:r w:rsidRPr="00A03B1B">
              <w:rPr>
                <w:iCs/>
                <w:sz w:val="20"/>
                <w:szCs w:val="20"/>
              </w:rPr>
              <w:t>$/MWh</w:t>
            </w:r>
          </w:p>
        </w:tc>
        <w:tc>
          <w:tcPr>
            <w:tcW w:w="3541" w:type="pct"/>
          </w:tcPr>
          <w:p w14:paraId="205BA8A6" w14:textId="77777777" w:rsidR="00A03B1B" w:rsidRPr="00A03B1B" w:rsidRDefault="00A03B1B" w:rsidP="00A03B1B">
            <w:pPr>
              <w:spacing w:after="60"/>
              <w:rPr>
                <w:iCs/>
                <w:sz w:val="20"/>
                <w:szCs w:val="20"/>
              </w:rPr>
            </w:pPr>
            <w:r w:rsidRPr="00A03B1B">
              <w:rPr>
                <w:i/>
                <w:iCs/>
                <w:sz w:val="20"/>
                <w:szCs w:val="20"/>
              </w:rPr>
              <w:t>Day-Ahead Settlement Point Price per Settlement Point</w:t>
            </w:r>
            <w:r w:rsidRPr="00A03B1B">
              <w:rPr>
                <w:iCs/>
                <w:sz w:val="20"/>
                <w:szCs w:val="20"/>
              </w:rPr>
              <w:t xml:space="preserve">—The DAM Settlement Point Price at Settlement Point </w:t>
            </w:r>
            <w:r w:rsidRPr="00A03B1B">
              <w:rPr>
                <w:i/>
                <w:iCs/>
                <w:sz w:val="20"/>
                <w:szCs w:val="20"/>
              </w:rPr>
              <w:t>p</w:t>
            </w:r>
            <w:r w:rsidRPr="00A03B1B">
              <w:rPr>
                <w:iCs/>
                <w:sz w:val="20"/>
                <w:szCs w:val="20"/>
              </w:rPr>
              <w:t>, for the hour.</w:t>
            </w:r>
          </w:p>
        </w:tc>
      </w:tr>
      <w:tr w:rsidR="00A03B1B" w:rsidRPr="00A03B1B" w14:paraId="6B29BA8F" w14:textId="77777777" w:rsidTr="00B31BB1">
        <w:tc>
          <w:tcPr>
            <w:tcW w:w="1060" w:type="pct"/>
          </w:tcPr>
          <w:p w14:paraId="7B7061F9" w14:textId="77777777" w:rsidR="00A03B1B" w:rsidRPr="00A03B1B" w:rsidRDefault="00A03B1B" w:rsidP="00A03B1B">
            <w:pPr>
              <w:spacing w:after="60"/>
              <w:rPr>
                <w:iCs/>
                <w:sz w:val="20"/>
                <w:szCs w:val="20"/>
              </w:rPr>
            </w:pPr>
            <w:r w:rsidRPr="00A03B1B">
              <w:rPr>
                <w:iCs/>
                <w:sz w:val="20"/>
                <w:szCs w:val="20"/>
              </w:rPr>
              <w:t xml:space="preserve">RTOBL </w:t>
            </w:r>
            <w:r w:rsidRPr="00A03B1B">
              <w:rPr>
                <w:i/>
                <w:iCs/>
                <w:sz w:val="20"/>
                <w:szCs w:val="20"/>
                <w:vertAlign w:val="subscript"/>
              </w:rPr>
              <w:t>q, (j, k)</w:t>
            </w:r>
          </w:p>
        </w:tc>
        <w:tc>
          <w:tcPr>
            <w:tcW w:w="399" w:type="pct"/>
          </w:tcPr>
          <w:p w14:paraId="216B8E43" w14:textId="77777777" w:rsidR="00A03B1B" w:rsidRPr="00A03B1B" w:rsidRDefault="00A03B1B" w:rsidP="00A03B1B">
            <w:pPr>
              <w:spacing w:after="60"/>
              <w:jc w:val="center"/>
              <w:rPr>
                <w:iCs/>
                <w:sz w:val="20"/>
                <w:szCs w:val="20"/>
              </w:rPr>
            </w:pPr>
            <w:r w:rsidRPr="00A03B1B">
              <w:rPr>
                <w:iCs/>
                <w:sz w:val="20"/>
                <w:szCs w:val="20"/>
              </w:rPr>
              <w:t>MW</w:t>
            </w:r>
          </w:p>
        </w:tc>
        <w:tc>
          <w:tcPr>
            <w:tcW w:w="3541" w:type="pct"/>
          </w:tcPr>
          <w:p w14:paraId="363D5D1C" w14:textId="77777777" w:rsidR="00A03B1B" w:rsidRPr="00A03B1B" w:rsidRDefault="00A03B1B" w:rsidP="00A03B1B">
            <w:pPr>
              <w:spacing w:after="60"/>
              <w:rPr>
                <w:iCs/>
                <w:sz w:val="20"/>
                <w:szCs w:val="20"/>
              </w:rPr>
            </w:pPr>
            <w:r w:rsidRPr="00A03B1B">
              <w:rPr>
                <w:i/>
                <w:iCs/>
                <w:sz w:val="20"/>
                <w:szCs w:val="20"/>
              </w:rPr>
              <w:t>Real-Time Obligation per QSE per pair of source and sink—</w:t>
            </w:r>
            <w:r w:rsidRPr="00A03B1B">
              <w:rPr>
                <w:iCs/>
                <w:sz w:val="20"/>
                <w:szCs w:val="20"/>
              </w:rPr>
              <w:t xml:space="preserve">The total MW of QSE </w:t>
            </w:r>
            <w:r w:rsidRPr="00A03B1B">
              <w:rPr>
                <w:i/>
                <w:iCs/>
                <w:sz w:val="20"/>
                <w:szCs w:val="20"/>
              </w:rPr>
              <w:t>q</w:t>
            </w:r>
            <w:r w:rsidRPr="00A03B1B">
              <w:rPr>
                <w:iCs/>
                <w:sz w:val="20"/>
                <w:szCs w:val="20"/>
              </w:rPr>
              <w:t xml:space="preserve">’s PTP Obligation bids that would have cleared in the DAM and settled in Real-Time for the source </w:t>
            </w:r>
            <w:r w:rsidRPr="00A03B1B">
              <w:rPr>
                <w:i/>
                <w:iCs/>
                <w:sz w:val="20"/>
                <w:szCs w:val="20"/>
              </w:rPr>
              <w:t>j,</w:t>
            </w:r>
            <w:r w:rsidRPr="00A03B1B">
              <w:rPr>
                <w:iCs/>
                <w:sz w:val="20"/>
                <w:szCs w:val="20"/>
              </w:rPr>
              <w:t xml:space="preserve"> and the sink </w:t>
            </w:r>
            <w:r w:rsidRPr="00A03B1B">
              <w:rPr>
                <w:i/>
                <w:iCs/>
                <w:sz w:val="20"/>
                <w:szCs w:val="20"/>
              </w:rPr>
              <w:t>k</w:t>
            </w:r>
            <w:r w:rsidRPr="00A03B1B">
              <w:rPr>
                <w:iCs/>
                <w:sz w:val="20"/>
                <w:szCs w:val="20"/>
              </w:rPr>
              <w:t>, for the hour.</w:t>
            </w:r>
          </w:p>
        </w:tc>
      </w:tr>
      <w:tr w:rsidR="00A03B1B" w:rsidRPr="00A03B1B" w14:paraId="268CDBC9" w14:textId="77777777" w:rsidTr="00B31BB1">
        <w:tc>
          <w:tcPr>
            <w:tcW w:w="1060" w:type="pct"/>
          </w:tcPr>
          <w:p w14:paraId="3AE6F36A" w14:textId="77777777" w:rsidR="00A03B1B" w:rsidRPr="00A03B1B" w:rsidRDefault="00A03B1B" w:rsidP="00A03B1B">
            <w:pPr>
              <w:spacing w:after="60"/>
              <w:rPr>
                <w:iCs/>
                <w:sz w:val="20"/>
                <w:szCs w:val="20"/>
              </w:rPr>
            </w:pPr>
            <w:r w:rsidRPr="00A03B1B">
              <w:rPr>
                <w:iCs/>
                <w:sz w:val="20"/>
                <w:szCs w:val="20"/>
              </w:rPr>
              <w:t>RTSPP</w:t>
            </w:r>
            <w:r w:rsidRPr="00A03B1B">
              <w:rPr>
                <w:iCs/>
                <w:sz w:val="20"/>
                <w:szCs w:val="20"/>
                <w:vertAlign w:val="subscript"/>
              </w:rPr>
              <w:t xml:space="preserve"> </w:t>
            </w:r>
            <w:r w:rsidRPr="00A03B1B">
              <w:rPr>
                <w:i/>
                <w:iCs/>
                <w:sz w:val="20"/>
                <w:szCs w:val="20"/>
                <w:vertAlign w:val="subscript"/>
              </w:rPr>
              <w:t>p</w:t>
            </w:r>
          </w:p>
        </w:tc>
        <w:tc>
          <w:tcPr>
            <w:tcW w:w="399" w:type="pct"/>
          </w:tcPr>
          <w:p w14:paraId="4914FFE6" w14:textId="77777777" w:rsidR="00A03B1B" w:rsidRPr="00A03B1B" w:rsidRDefault="00A03B1B" w:rsidP="00A03B1B">
            <w:pPr>
              <w:spacing w:after="60"/>
              <w:jc w:val="center"/>
              <w:rPr>
                <w:iCs/>
                <w:sz w:val="20"/>
                <w:szCs w:val="20"/>
              </w:rPr>
            </w:pPr>
            <w:r w:rsidRPr="00A03B1B">
              <w:rPr>
                <w:iCs/>
                <w:sz w:val="20"/>
                <w:szCs w:val="20"/>
              </w:rPr>
              <w:t>$/MWh</w:t>
            </w:r>
          </w:p>
        </w:tc>
        <w:tc>
          <w:tcPr>
            <w:tcW w:w="3541" w:type="pct"/>
          </w:tcPr>
          <w:p w14:paraId="45AA04F4" w14:textId="77777777" w:rsidR="00A03B1B" w:rsidRPr="00A03B1B" w:rsidRDefault="00A03B1B" w:rsidP="00A03B1B">
            <w:pPr>
              <w:spacing w:after="60"/>
              <w:rPr>
                <w:iCs/>
                <w:sz w:val="20"/>
                <w:szCs w:val="20"/>
              </w:rPr>
            </w:pPr>
            <w:r w:rsidRPr="00A03B1B">
              <w:rPr>
                <w:i/>
                <w:iCs/>
                <w:sz w:val="20"/>
                <w:szCs w:val="20"/>
              </w:rPr>
              <w:t>Real-Time Settlement Point Price—</w:t>
            </w:r>
            <w:r w:rsidRPr="00A03B1B">
              <w:rPr>
                <w:iCs/>
                <w:sz w:val="20"/>
                <w:szCs w:val="20"/>
              </w:rPr>
              <w:t>The Real-Time Settlement Point Price at the Settlement Point for the 15-minute Settlement Interval within the hour.</w:t>
            </w:r>
          </w:p>
        </w:tc>
      </w:tr>
      <w:tr w:rsidR="00A03B1B" w:rsidRPr="00A03B1B" w14:paraId="6D1B24D4" w14:textId="77777777" w:rsidTr="00B31BB1">
        <w:tc>
          <w:tcPr>
            <w:tcW w:w="1060" w:type="pct"/>
          </w:tcPr>
          <w:p w14:paraId="04D86B04" w14:textId="77777777" w:rsidR="00A03B1B" w:rsidRPr="00A03B1B" w:rsidRDefault="00A03B1B" w:rsidP="00A03B1B">
            <w:pPr>
              <w:spacing w:after="60"/>
              <w:rPr>
                <w:iCs/>
                <w:sz w:val="20"/>
                <w:szCs w:val="20"/>
              </w:rPr>
            </w:pPr>
            <w:r w:rsidRPr="00A03B1B">
              <w:rPr>
                <w:iCs/>
                <w:sz w:val="20"/>
                <w:szCs w:val="20"/>
              </w:rPr>
              <w:t>DAES</w:t>
            </w:r>
            <w:r w:rsidRPr="00A03B1B">
              <w:rPr>
                <w:iCs/>
                <w:sz w:val="20"/>
                <w:szCs w:val="20"/>
                <w:vertAlign w:val="subscript"/>
              </w:rPr>
              <w:t xml:space="preserve"> </w:t>
            </w:r>
            <w:r w:rsidRPr="00A03B1B">
              <w:rPr>
                <w:i/>
                <w:iCs/>
                <w:sz w:val="20"/>
                <w:szCs w:val="20"/>
                <w:vertAlign w:val="subscript"/>
              </w:rPr>
              <w:t>q, p</w:t>
            </w:r>
          </w:p>
        </w:tc>
        <w:tc>
          <w:tcPr>
            <w:tcW w:w="399" w:type="pct"/>
          </w:tcPr>
          <w:p w14:paraId="7D8E2661" w14:textId="77777777" w:rsidR="00A03B1B" w:rsidRPr="00A03B1B" w:rsidRDefault="00A03B1B" w:rsidP="00A03B1B">
            <w:pPr>
              <w:spacing w:after="60"/>
              <w:jc w:val="center"/>
              <w:rPr>
                <w:iCs/>
                <w:sz w:val="20"/>
                <w:szCs w:val="20"/>
              </w:rPr>
            </w:pPr>
            <w:r w:rsidRPr="00A03B1B">
              <w:rPr>
                <w:iCs/>
                <w:sz w:val="20"/>
                <w:szCs w:val="20"/>
              </w:rPr>
              <w:t>MW</w:t>
            </w:r>
          </w:p>
        </w:tc>
        <w:tc>
          <w:tcPr>
            <w:tcW w:w="3541" w:type="pct"/>
          </w:tcPr>
          <w:p w14:paraId="516364B4" w14:textId="77777777" w:rsidR="00A03B1B" w:rsidRPr="00A03B1B" w:rsidRDefault="00A03B1B" w:rsidP="00A03B1B">
            <w:pPr>
              <w:spacing w:after="60"/>
              <w:rPr>
                <w:iCs/>
                <w:sz w:val="20"/>
                <w:szCs w:val="20"/>
              </w:rPr>
            </w:pPr>
            <w:r w:rsidRPr="00A03B1B">
              <w:rPr>
                <w:i/>
                <w:iCs/>
                <w:sz w:val="20"/>
                <w:szCs w:val="20"/>
              </w:rPr>
              <w:t>Day-Ahead Energy Sale per QSE per Settlement Point</w:t>
            </w:r>
            <w:r w:rsidRPr="00A03B1B">
              <w:rPr>
                <w:iCs/>
                <w:sz w:val="20"/>
                <w:szCs w:val="20"/>
              </w:rPr>
              <w:sym w:font="Symbol" w:char="F0BE"/>
            </w:r>
            <w:r w:rsidRPr="00A03B1B">
              <w:rPr>
                <w:iCs/>
                <w:sz w:val="20"/>
                <w:szCs w:val="20"/>
              </w:rPr>
              <w:t xml:space="preserve">The total amount of energy represented by QSE </w:t>
            </w:r>
            <w:r w:rsidRPr="00A03B1B">
              <w:rPr>
                <w:i/>
                <w:iCs/>
                <w:sz w:val="20"/>
                <w:szCs w:val="20"/>
              </w:rPr>
              <w:t>q</w:t>
            </w:r>
            <w:r w:rsidRPr="00A03B1B">
              <w:rPr>
                <w:iCs/>
                <w:sz w:val="20"/>
                <w:szCs w:val="20"/>
              </w:rPr>
              <w:t xml:space="preserve">’s Three-Part Supply Offers that would have cleared in the DAM and DAM Energy-Only Offer Curves that would have cleared in the DAM at Settlement Point </w:t>
            </w:r>
            <w:r w:rsidRPr="00A03B1B">
              <w:rPr>
                <w:i/>
                <w:iCs/>
                <w:sz w:val="20"/>
                <w:szCs w:val="20"/>
              </w:rPr>
              <w:t>p</w:t>
            </w:r>
            <w:r w:rsidRPr="00A03B1B">
              <w:rPr>
                <w:iCs/>
                <w:sz w:val="20"/>
                <w:szCs w:val="20"/>
              </w:rPr>
              <w:t>, for the hour.</w:t>
            </w:r>
          </w:p>
        </w:tc>
      </w:tr>
      <w:tr w:rsidR="00A03B1B" w:rsidRPr="00A03B1B" w14:paraId="284ADF41" w14:textId="77777777" w:rsidTr="00B31BB1">
        <w:tc>
          <w:tcPr>
            <w:tcW w:w="1060" w:type="pct"/>
          </w:tcPr>
          <w:p w14:paraId="4560D83E" w14:textId="77777777" w:rsidR="00A03B1B" w:rsidRPr="00A03B1B" w:rsidRDefault="00A03B1B" w:rsidP="00A03B1B">
            <w:pPr>
              <w:spacing w:after="60"/>
              <w:rPr>
                <w:iCs/>
                <w:sz w:val="20"/>
                <w:szCs w:val="20"/>
              </w:rPr>
            </w:pPr>
            <w:r w:rsidRPr="00A03B1B">
              <w:rPr>
                <w:iCs/>
                <w:sz w:val="20"/>
                <w:szCs w:val="20"/>
              </w:rPr>
              <w:t>DAEP</w:t>
            </w:r>
            <w:r w:rsidRPr="00A03B1B">
              <w:rPr>
                <w:iCs/>
                <w:sz w:val="20"/>
                <w:szCs w:val="20"/>
                <w:vertAlign w:val="subscript"/>
              </w:rPr>
              <w:t xml:space="preserve"> </w:t>
            </w:r>
            <w:r w:rsidRPr="00A03B1B">
              <w:rPr>
                <w:i/>
                <w:iCs/>
                <w:sz w:val="20"/>
                <w:szCs w:val="20"/>
                <w:vertAlign w:val="subscript"/>
              </w:rPr>
              <w:t>q, p</w:t>
            </w:r>
          </w:p>
        </w:tc>
        <w:tc>
          <w:tcPr>
            <w:tcW w:w="399" w:type="pct"/>
          </w:tcPr>
          <w:p w14:paraId="2F54ACD9" w14:textId="77777777" w:rsidR="00A03B1B" w:rsidRPr="00A03B1B" w:rsidRDefault="00A03B1B" w:rsidP="00A03B1B">
            <w:pPr>
              <w:spacing w:after="60"/>
              <w:jc w:val="center"/>
              <w:rPr>
                <w:iCs/>
                <w:sz w:val="20"/>
                <w:szCs w:val="20"/>
              </w:rPr>
            </w:pPr>
            <w:r w:rsidRPr="00A03B1B">
              <w:rPr>
                <w:iCs/>
                <w:sz w:val="20"/>
                <w:szCs w:val="20"/>
              </w:rPr>
              <w:t>MW</w:t>
            </w:r>
          </w:p>
        </w:tc>
        <w:tc>
          <w:tcPr>
            <w:tcW w:w="3541" w:type="pct"/>
          </w:tcPr>
          <w:p w14:paraId="5E77D101" w14:textId="77777777" w:rsidR="00A03B1B" w:rsidRPr="00A03B1B" w:rsidRDefault="00A03B1B" w:rsidP="00A03B1B">
            <w:pPr>
              <w:spacing w:after="60"/>
              <w:rPr>
                <w:iCs/>
                <w:sz w:val="20"/>
                <w:szCs w:val="20"/>
              </w:rPr>
            </w:pPr>
            <w:r w:rsidRPr="00A03B1B">
              <w:rPr>
                <w:i/>
                <w:iCs/>
                <w:sz w:val="20"/>
                <w:szCs w:val="20"/>
              </w:rPr>
              <w:t>Day-Ahead Energy Purchase per QSE per Settlement Point</w:t>
            </w:r>
            <w:r w:rsidRPr="00A03B1B">
              <w:rPr>
                <w:iCs/>
                <w:sz w:val="20"/>
                <w:szCs w:val="20"/>
              </w:rPr>
              <w:sym w:font="Symbol" w:char="F0BE"/>
            </w:r>
            <w:r w:rsidRPr="00A03B1B">
              <w:rPr>
                <w:iCs/>
                <w:sz w:val="20"/>
                <w:szCs w:val="20"/>
              </w:rPr>
              <w:t xml:space="preserve">The total amount of energy represented by QSE </w:t>
            </w:r>
            <w:r w:rsidRPr="00A03B1B">
              <w:rPr>
                <w:i/>
                <w:iCs/>
                <w:sz w:val="20"/>
                <w:szCs w:val="20"/>
              </w:rPr>
              <w:t>q</w:t>
            </w:r>
            <w:r w:rsidRPr="00A03B1B">
              <w:rPr>
                <w:iCs/>
                <w:sz w:val="20"/>
                <w:szCs w:val="20"/>
              </w:rPr>
              <w:t xml:space="preserve">’s DAM Energy Bids that would have cleared at Settlement Point </w:t>
            </w:r>
            <w:r w:rsidRPr="00A03B1B">
              <w:rPr>
                <w:i/>
                <w:iCs/>
                <w:sz w:val="20"/>
                <w:szCs w:val="20"/>
              </w:rPr>
              <w:t>p</w:t>
            </w:r>
            <w:r w:rsidRPr="00A03B1B">
              <w:rPr>
                <w:iCs/>
                <w:sz w:val="20"/>
                <w:szCs w:val="20"/>
              </w:rPr>
              <w:t>, for the hour.</w:t>
            </w:r>
          </w:p>
          <w:tbl>
            <w:tblPr>
              <w:tblW w:w="6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Look w:val="01E0" w:firstRow="1" w:lastRow="1" w:firstColumn="1" w:lastColumn="1" w:noHBand="0" w:noVBand="0"/>
            </w:tblPr>
            <w:tblGrid>
              <w:gridCol w:w="6991"/>
            </w:tblGrid>
            <w:tr w:rsidR="00A03B1B" w:rsidRPr="00A03B1B" w14:paraId="73AA76CD" w14:textId="77777777" w:rsidTr="00B31BB1">
              <w:tc>
                <w:tcPr>
                  <w:tcW w:w="6991" w:type="dxa"/>
                  <w:shd w:val="pct12" w:color="auto" w:fill="auto"/>
                </w:tcPr>
                <w:p w14:paraId="3599FAD7" w14:textId="77777777" w:rsidR="00A03B1B" w:rsidRPr="00A03B1B" w:rsidRDefault="00A03B1B" w:rsidP="00A03B1B">
                  <w:pPr>
                    <w:spacing w:before="120" w:after="240"/>
                    <w:rPr>
                      <w:b/>
                      <w:i/>
                      <w:iCs/>
                      <w:szCs w:val="20"/>
                    </w:rPr>
                  </w:pPr>
                  <w:r w:rsidRPr="00A03B1B">
                    <w:rPr>
                      <w:b/>
                      <w:i/>
                      <w:iCs/>
                      <w:szCs w:val="20"/>
                    </w:rPr>
                    <w:t>[NPRR1188:  Replace the definition above with the following upon system implementation:]</w:t>
                  </w:r>
                </w:p>
                <w:p w14:paraId="6F38DE06" w14:textId="77777777" w:rsidR="00A03B1B" w:rsidRPr="00A03B1B" w:rsidRDefault="00A03B1B" w:rsidP="00A03B1B">
                  <w:pPr>
                    <w:spacing w:after="60"/>
                    <w:rPr>
                      <w:szCs w:val="20"/>
                    </w:rPr>
                  </w:pPr>
                  <w:r w:rsidRPr="00A03B1B">
                    <w:rPr>
                      <w:i/>
                      <w:iCs/>
                      <w:sz w:val="20"/>
                      <w:szCs w:val="20"/>
                    </w:rPr>
                    <w:lastRenderedPageBreak/>
                    <w:t>Day-Ahead Energy Purchase per QSE per Settlement Point</w:t>
                  </w:r>
                  <w:r w:rsidRPr="00A03B1B">
                    <w:rPr>
                      <w:iCs/>
                      <w:sz w:val="20"/>
                      <w:szCs w:val="20"/>
                    </w:rPr>
                    <w:sym w:font="Symbol" w:char="F0BE"/>
                  </w:r>
                  <w:r w:rsidRPr="00A03B1B">
                    <w:rPr>
                      <w:iCs/>
                      <w:sz w:val="20"/>
                      <w:szCs w:val="20"/>
                    </w:rPr>
                    <w:t xml:space="preserve">The total amount of energy represented by QSE </w:t>
                  </w:r>
                  <w:r w:rsidRPr="00A03B1B">
                    <w:rPr>
                      <w:i/>
                      <w:iCs/>
                      <w:sz w:val="20"/>
                      <w:szCs w:val="20"/>
                    </w:rPr>
                    <w:t>q</w:t>
                  </w:r>
                  <w:r w:rsidRPr="00A03B1B">
                    <w:rPr>
                      <w:iCs/>
                      <w:sz w:val="20"/>
                      <w:szCs w:val="20"/>
                    </w:rPr>
                    <w:t xml:space="preserve">’s DAM Energy Bids and Energy Bid Curves that would have cleared in the DAM at Settlement Point </w:t>
                  </w:r>
                  <w:r w:rsidRPr="00A03B1B">
                    <w:rPr>
                      <w:i/>
                      <w:iCs/>
                      <w:sz w:val="20"/>
                      <w:szCs w:val="20"/>
                    </w:rPr>
                    <w:t>p</w:t>
                  </w:r>
                  <w:r w:rsidRPr="00A03B1B">
                    <w:rPr>
                      <w:iCs/>
                      <w:sz w:val="20"/>
                      <w:szCs w:val="20"/>
                    </w:rPr>
                    <w:t>, for the hour.</w:t>
                  </w:r>
                </w:p>
              </w:tc>
            </w:tr>
          </w:tbl>
          <w:p w14:paraId="6D9C8297" w14:textId="77777777" w:rsidR="00A03B1B" w:rsidRPr="00A03B1B" w:rsidRDefault="00A03B1B" w:rsidP="00A03B1B">
            <w:pPr>
              <w:spacing w:after="60"/>
              <w:rPr>
                <w:iCs/>
                <w:sz w:val="20"/>
                <w:szCs w:val="20"/>
              </w:rPr>
            </w:pPr>
          </w:p>
        </w:tc>
      </w:tr>
      <w:tr w:rsidR="00A03B1B" w:rsidRPr="00A03B1B" w14:paraId="6B6F9BCF" w14:textId="77777777" w:rsidTr="00B31BB1">
        <w:tc>
          <w:tcPr>
            <w:tcW w:w="1060" w:type="pct"/>
          </w:tcPr>
          <w:p w14:paraId="5B6398F4" w14:textId="77777777" w:rsidR="00A03B1B" w:rsidRPr="00A03B1B" w:rsidRDefault="00A03B1B" w:rsidP="00A03B1B">
            <w:pPr>
              <w:spacing w:after="60"/>
              <w:rPr>
                <w:iCs/>
                <w:sz w:val="20"/>
                <w:szCs w:val="20"/>
              </w:rPr>
            </w:pPr>
            <w:r w:rsidRPr="00A03B1B">
              <w:rPr>
                <w:iCs/>
                <w:sz w:val="20"/>
                <w:szCs w:val="20"/>
              </w:rPr>
              <w:lastRenderedPageBreak/>
              <w:t xml:space="preserve">PCRUR </w:t>
            </w:r>
            <w:r w:rsidRPr="00A03B1B">
              <w:rPr>
                <w:i/>
                <w:iCs/>
                <w:sz w:val="20"/>
                <w:szCs w:val="20"/>
                <w:vertAlign w:val="subscript"/>
              </w:rPr>
              <w:t>q, r, DAM</w:t>
            </w:r>
            <w:r w:rsidRPr="00A03B1B">
              <w:rPr>
                <w:i/>
                <w:iCs/>
                <w:sz w:val="20"/>
                <w:szCs w:val="20"/>
              </w:rPr>
              <w:t xml:space="preserve"> </w:t>
            </w:r>
          </w:p>
        </w:tc>
        <w:tc>
          <w:tcPr>
            <w:tcW w:w="399" w:type="pct"/>
          </w:tcPr>
          <w:p w14:paraId="16EFA867" w14:textId="77777777" w:rsidR="00A03B1B" w:rsidRPr="00A03B1B" w:rsidRDefault="00A03B1B" w:rsidP="00A03B1B">
            <w:pPr>
              <w:spacing w:after="60"/>
              <w:jc w:val="center"/>
              <w:rPr>
                <w:iCs/>
                <w:sz w:val="20"/>
                <w:szCs w:val="20"/>
              </w:rPr>
            </w:pPr>
            <w:r w:rsidRPr="00A03B1B">
              <w:rPr>
                <w:iCs/>
                <w:sz w:val="20"/>
                <w:szCs w:val="20"/>
              </w:rPr>
              <w:t>MW</w:t>
            </w:r>
          </w:p>
        </w:tc>
        <w:tc>
          <w:tcPr>
            <w:tcW w:w="3541" w:type="pct"/>
          </w:tcPr>
          <w:p w14:paraId="031C3025" w14:textId="77777777" w:rsidR="00A03B1B" w:rsidRPr="00A03B1B" w:rsidRDefault="00A03B1B" w:rsidP="00A03B1B">
            <w:pPr>
              <w:spacing w:after="60"/>
              <w:rPr>
                <w:iCs/>
                <w:sz w:val="20"/>
                <w:szCs w:val="20"/>
              </w:rPr>
            </w:pPr>
            <w:r w:rsidRPr="00A03B1B">
              <w:rPr>
                <w:i/>
                <w:iCs/>
                <w:sz w:val="20"/>
                <w:szCs w:val="20"/>
              </w:rPr>
              <w:t>Procured Capacity for Regulation Up from Resource per QSE per Resource in DAM</w:t>
            </w:r>
            <w:r w:rsidRPr="00A03B1B">
              <w:rPr>
                <w:iCs/>
                <w:sz w:val="20"/>
                <w:szCs w:val="20"/>
              </w:rPr>
              <w:t xml:space="preserve">—The Regulation Up Service (Reg-Up) capacity quantity that would have been awarded to QSE </w:t>
            </w:r>
            <w:r w:rsidRPr="00A03B1B">
              <w:rPr>
                <w:i/>
                <w:iCs/>
                <w:sz w:val="20"/>
                <w:szCs w:val="20"/>
              </w:rPr>
              <w:t>q</w:t>
            </w:r>
            <w:r w:rsidRPr="00A03B1B">
              <w:rPr>
                <w:iCs/>
                <w:sz w:val="20"/>
                <w:szCs w:val="20"/>
              </w:rPr>
              <w:t xml:space="preserve"> in the DAM for Resource </w:t>
            </w:r>
            <w:r w:rsidRPr="00A03B1B">
              <w:rPr>
                <w:i/>
                <w:iCs/>
                <w:sz w:val="20"/>
                <w:szCs w:val="20"/>
              </w:rPr>
              <w:t>r</w:t>
            </w:r>
            <w:r w:rsidRPr="00A03B1B">
              <w:rPr>
                <w:iCs/>
                <w:sz w:val="20"/>
                <w:szCs w:val="20"/>
              </w:rPr>
              <w:t xml:space="preserve">, for the hour.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44FD1EE5" w14:textId="77777777" w:rsidTr="00B31BB1">
        <w:tc>
          <w:tcPr>
            <w:tcW w:w="1060" w:type="pct"/>
          </w:tcPr>
          <w:p w14:paraId="33B94006" w14:textId="77777777" w:rsidR="00A03B1B" w:rsidRPr="00A03B1B" w:rsidRDefault="00A03B1B" w:rsidP="00A03B1B">
            <w:pPr>
              <w:spacing w:after="60"/>
              <w:rPr>
                <w:iCs/>
                <w:sz w:val="20"/>
                <w:szCs w:val="20"/>
              </w:rPr>
            </w:pPr>
            <w:r w:rsidRPr="00A03B1B">
              <w:rPr>
                <w:iCs/>
                <w:sz w:val="20"/>
                <w:szCs w:val="20"/>
              </w:rPr>
              <w:t>PCRDR</w:t>
            </w:r>
            <w:r w:rsidRPr="00A03B1B">
              <w:rPr>
                <w:i/>
                <w:iCs/>
                <w:sz w:val="20"/>
                <w:szCs w:val="20"/>
              </w:rPr>
              <w:t xml:space="preserve"> </w:t>
            </w:r>
            <w:r w:rsidRPr="00A03B1B">
              <w:rPr>
                <w:i/>
                <w:iCs/>
                <w:sz w:val="20"/>
                <w:szCs w:val="20"/>
                <w:vertAlign w:val="subscript"/>
              </w:rPr>
              <w:t>q, r, DAM</w:t>
            </w:r>
          </w:p>
        </w:tc>
        <w:tc>
          <w:tcPr>
            <w:tcW w:w="399" w:type="pct"/>
          </w:tcPr>
          <w:p w14:paraId="64D9FF44" w14:textId="77777777" w:rsidR="00A03B1B" w:rsidRPr="00A03B1B" w:rsidRDefault="00A03B1B" w:rsidP="00A03B1B">
            <w:pPr>
              <w:spacing w:after="60"/>
              <w:jc w:val="center"/>
              <w:rPr>
                <w:iCs/>
                <w:sz w:val="20"/>
                <w:szCs w:val="20"/>
              </w:rPr>
            </w:pPr>
            <w:r w:rsidRPr="00A03B1B">
              <w:rPr>
                <w:iCs/>
                <w:sz w:val="20"/>
                <w:szCs w:val="20"/>
              </w:rPr>
              <w:t>MW</w:t>
            </w:r>
          </w:p>
        </w:tc>
        <w:tc>
          <w:tcPr>
            <w:tcW w:w="3541" w:type="pct"/>
          </w:tcPr>
          <w:p w14:paraId="1A22D2C9" w14:textId="77777777" w:rsidR="00A03B1B" w:rsidRPr="00A03B1B" w:rsidRDefault="00A03B1B" w:rsidP="00A03B1B">
            <w:pPr>
              <w:spacing w:after="60"/>
              <w:rPr>
                <w:iCs/>
                <w:sz w:val="20"/>
                <w:szCs w:val="20"/>
              </w:rPr>
            </w:pPr>
            <w:r w:rsidRPr="00A03B1B">
              <w:rPr>
                <w:i/>
                <w:iCs/>
                <w:sz w:val="20"/>
                <w:szCs w:val="20"/>
              </w:rPr>
              <w:t>Procured Capacity for Regulation Down from Resource per QSE per Resource in DAM</w:t>
            </w:r>
            <w:r w:rsidRPr="00A03B1B">
              <w:rPr>
                <w:iCs/>
                <w:sz w:val="20"/>
                <w:szCs w:val="20"/>
              </w:rPr>
              <w:t xml:space="preserve">—The Regulation Down Service (Reg-Down) capacity quantity that would have been awarded to QSE </w:t>
            </w:r>
            <w:r w:rsidRPr="00A03B1B">
              <w:rPr>
                <w:i/>
                <w:iCs/>
                <w:sz w:val="20"/>
                <w:szCs w:val="20"/>
              </w:rPr>
              <w:t>q</w:t>
            </w:r>
            <w:r w:rsidRPr="00A03B1B">
              <w:rPr>
                <w:iCs/>
                <w:sz w:val="20"/>
                <w:szCs w:val="20"/>
              </w:rPr>
              <w:t xml:space="preserve"> in the DAM for Resource </w:t>
            </w:r>
            <w:r w:rsidRPr="00A03B1B">
              <w:rPr>
                <w:i/>
                <w:iCs/>
                <w:sz w:val="20"/>
                <w:szCs w:val="20"/>
              </w:rPr>
              <w:t>r</w:t>
            </w:r>
            <w:r w:rsidRPr="00A03B1B">
              <w:rPr>
                <w:iCs/>
                <w:sz w:val="20"/>
                <w:szCs w:val="20"/>
              </w:rPr>
              <w:t xml:space="preserve">, for the hour.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54EA9730" w14:textId="77777777" w:rsidTr="00B31BB1">
        <w:tc>
          <w:tcPr>
            <w:tcW w:w="1060" w:type="pct"/>
          </w:tcPr>
          <w:p w14:paraId="3D9701AC" w14:textId="77777777" w:rsidR="00A03B1B" w:rsidRPr="00A03B1B" w:rsidRDefault="00A03B1B" w:rsidP="00A03B1B">
            <w:pPr>
              <w:spacing w:after="60"/>
              <w:rPr>
                <w:iCs/>
                <w:sz w:val="20"/>
                <w:szCs w:val="20"/>
              </w:rPr>
            </w:pPr>
            <w:r w:rsidRPr="00A03B1B">
              <w:rPr>
                <w:iCs/>
                <w:sz w:val="20"/>
                <w:szCs w:val="20"/>
              </w:rPr>
              <w:t xml:space="preserve">PCRRR </w:t>
            </w:r>
            <w:r w:rsidRPr="00A03B1B">
              <w:rPr>
                <w:i/>
                <w:iCs/>
                <w:sz w:val="20"/>
                <w:szCs w:val="20"/>
                <w:vertAlign w:val="subscript"/>
              </w:rPr>
              <w:t>q, r, DAM</w:t>
            </w:r>
            <w:r w:rsidRPr="00A03B1B">
              <w:rPr>
                <w:i/>
                <w:iCs/>
                <w:sz w:val="20"/>
                <w:szCs w:val="20"/>
              </w:rPr>
              <w:t xml:space="preserve"> </w:t>
            </w:r>
          </w:p>
        </w:tc>
        <w:tc>
          <w:tcPr>
            <w:tcW w:w="399" w:type="pct"/>
          </w:tcPr>
          <w:p w14:paraId="6527EC17" w14:textId="77777777" w:rsidR="00A03B1B" w:rsidRPr="00A03B1B" w:rsidRDefault="00A03B1B" w:rsidP="00A03B1B">
            <w:pPr>
              <w:spacing w:after="60"/>
              <w:jc w:val="center"/>
              <w:rPr>
                <w:iCs/>
                <w:sz w:val="20"/>
                <w:szCs w:val="20"/>
              </w:rPr>
            </w:pPr>
            <w:r w:rsidRPr="00A03B1B">
              <w:rPr>
                <w:iCs/>
                <w:sz w:val="20"/>
                <w:szCs w:val="20"/>
              </w:rPr>
              <w:t>MW</w:t>
            </w:r>
          </w:p>
        </w:tc>
        <w:tc>
          <w:tcPr>
            <w:tcW w:w="3541" w:type="pct"/>
          </w:tcPr>
          <w:p w14:paraId="47990892" w14:textId="77777777" w:rsidR="00A03B1B" w:rsidRPr="00A03B1B" w:rsidRDefault="00A03B1B" w:rsidP="00A03B1B">
            <w:pPr>
              <w:spacing w:after="60"/>
              <w:rPr>
                <w:iCs/>
                <w:sz w:val="20"/>
                <w:szCs w:val="20"/>
              </w:rPr>
            </w:pPr>
            <w:r w:rsidRPr="00A03B1B">
              <w:rPr>
                <w:i/>
                <w:iCs/>
                <w:sz w:val="20"/>
                <w:szCs w:val="20"/>
              </w:rPr>
              <w:t>Procured Capacity for Responsive Reserve from Resource per QSE per Resource in DAM</w:t>
            </w:r>
            <w:r w:rsidRPr="00A03B1B">
              <w:rPr>
                <w:iCs/>
                <w:sz w:val="20"/>
                <w:szCs w:val="20"/>
              </w:rPr>
              <w:t xml:space="preserve">—The Responsive Reserve (RRS) capacity quantity that would have been awarded to QSE </w:t>
            </w:r>
            <w:r w:rsidRPr="00A03B1B">
              <w:rPr>
                <w:i/>
                <w:iCs/>
                <w:sz w:val="20"/>
                <w:szCs w:val="20"/>
              </w:rPr>
              <w:t>q</w:t>
            </w:r>
            <w:r w:rsidRPr="00A03B1B">
              <w:rPr>
                <w:iCs/>
                <w:sz w:val="20"/>
                <w:szCs w:val="20"/>
              </w:rPr>
              <w:t xml:space="preserve"> in the DAM for Resource </w:t>
            </w:r>
            <w:r w:rsidRPr="00A03B1B">
              <w:rPr>
                <w:i/>
                <w:iCs/>
                <w:sz w:val="20"/>
                <w:szCs w:val="20"/>
              </w:rPr>
              <w:t>r</w:t>
            </w:r>
            <w:r w:rsidRPr="00A03B1B">
              <w:rPr>
                <w:iCs/>
                <w:sz w:val="20"/>
                <w:szCs w:val="20"/>
              </w:rPr>
              <w:t xml:space="preserve">, for the hour.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360891D4" w14:textId="77777777" w:rsidTr="00B31BB1">
        <w:tc>
          <w:tcPr>
            <w:tcW w:w="1060" w:type="pct"/>
          </w:tcPr>
          <w:p w14:paraId="46B6F796" w14:textId="77777777" w:rsidR="00A03B1B" w:rsidRPr="00A03B1B" w:rsidRDefault="00A03B1B" w:rsidP="00A03B1B">
            <w:pPr>
              <w:spacing w:after="60"/>
              <w:rPr>
                <w:iCs/>
                <w:sz w:val="20"/>
                <w:szCs w:val="20"/>
              </w:rPr>
            </w:pPr>
            <w:r w:rsidRPr="00A03B1B">
              <w:rPr>
                <w:iCs/>
                <w:sz w:val="20"/>
                <w:szCs w:val="20"/>
              </w:rPr>
              <w:t xml:space="preserve">PCNSR </w:t>
            </w:r>
            <w:r w:rsidRPr="00A03B1B">
              <w:rPr>
                <w:i/>
                <w:iCs/>
                <w:sz w:val="20"/>
                <w:szCs w:val="20"/>
                <w:vertAlign w:val="subscript"/>
              </w:rPr>
              <w:t>q, r, DAM</w:t>
            </w:r>
          </w:p>
        </w:tc>
        <w:tc>
          <w:tcPr>
            <w:tcW w:w="399" w:type="pct"/>
          </w:tcPr>
          <w:p w14:paraId="74450596" w14:textId="77777777" w:rsidR="00A03B1B" w:rsidRPr="00A03B1B" w:rsidRDefault="00A03B1B" w:rsidP="00A03B1B">
            <w:pPr>
              <w:spacing w:after="60"/>
              <w:jc w:val="center"/>
              <w:rPr>
                <w:iCs/>
                <w:sz w:val="20"/>
                <w:szCs w:val="20"/>
              </w:rPr>
            </w:pPr>
            <w:r w:rsidRPr="00A03B1B">
              <w:rPr>
                <w:iCs/>
                <w:sz w:val="20"/>
                <w:szCs w:val="20"/>
              </w:rPr>
              <w:t>MW</w:t>
            </w:r>
          </w:p>
        </w:tc>
        <w:tc>
          <w:tcPr>
            <w:tcW w:w="3541" w:type="pct"/>
          </w:tcPr>
          <w:p w14:paraId="16F4525E" w14:textId="77777777" w:rsidR="00A03B1B" w:rsidRPr="00A03B1B" w:rsidRDefault="00A03B1B" w:rsidP="00A03B1B">
            <w:pPr>
              <w:spacing w:after="60"/>
              <w:rPr>
                <w:iCs/>
                <w:sz w:val="20"/>
                <w:szCs w:val="20"/>
              </w:rPr>
            </w:pPr>
            <w:r w:rsidRPr="00A03B1B">
              <w:rPr>
                <w:i/>
                <w:iCs/>
                <w:sz w:val="20"/>
                <w:szCs w:val="20"/>
              </w:rPr>
              <w:t>Procured Capacity for Non-Spinning Reserve from Resource per QSE per Resource in DAM</w:t>
            </w:r>
            <w:r w:rsidRPr="00A03B1B">
              <w:rPr>
                <w:iCs/>
                <w:sz w:val="20"/>
                <w:szCs w:val="20"/>
              </w:rPr>
              <w:t xml:space="preserve">—The Non-Spinning Reserve (Non-Spin) capacity quantity that would have been awarded to QSE </w:t>
            </w:r>
            <w:r w:rsidRPr="00A03B1B">
              <w:rPr>
                <w:i/>
                <w:iCs/>
                <w:sz w:val="20"/>
                <w:szCs w:val="20"/>
              </w:rPr>
              <w:t>q</w:t>
            </w:r>
            <w:r w:rsidRPr="00A03B1B">
              <w:rPr>
                <w:iCs/>
                <w:sz w:val="20"/>
                <w:szCs w:val="20"/>
              </w:rPr>
              <w:t xml:space="preserve"> in the DAM for Resource </w:t>
            </w:r>
            <w:r w:rsidRPr="00A03B1B">
              <w:rPr>
                <w:i/>
                <w:iCs/>
                <w:sz w:val="20"/>
                <w:szCs w:val="20"/>
              </w:rPr>
              <w:t>r</w:t>
            </w:r>
            <w:r w:rsidRPr="00A03B1B">
              <w:rPr>
                <w:iCs/>
                <w:sz w:val="20"/>
                <w:szCs w:val="20"/>
              </w:rPr>
              <w:t xml:space="preserve">, for the hour.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55A61A76" w14:textId="77777777" w:rsidTr="00B31BB1">
        <w:tc>
          <w:tcPr>
            <w:tcW w:w="1060" w:type="pct"/>
          </w:tcPr>
          <w:p w14:paraId="01CF35E8" w14:textId="77777777" w:rsidR="00A03B1B" w:rsidRPr="00A03B1B" w:rsidRDefault="00A03B1B" w:rsidP="00A03B1B">
            <w:pPr>
              <w:spacing w:after="60"/>
              <w:rPr>
                <w:iCs/>
                <w:sz w:val="20"/>
                <w:szCs w:val="20"/>
              </w:rPr>
            </w:pPr>
            <w:r w:rsidRPr="00A03B1B">
              <w:rPr>
                <w:iCs/>
                <w:sz w:val="20"/>
                <w:szCs w:val="20"/>
              </w:rPr>
              <w:t xml:space="preserve">PCECRR </w:t>
            </w:r>
            <w:r w:rsidRPr="00A03B1B">
              <w:rPr>
                <w:i/>
                <w:iCs/>
                <w:sz w:val="20"/>
                <w:szCs w:val="20"/>
                <w:vertAlign w:val="subscript"/>
              </w:rPr>
              <w:t>q, r, DAM</w:t>
            </w:r>
          </w:p>
        </w:tc>
        <w:tc>
          <w:tcPr>
            <w:tcW w:w="399" w:type="pct"/>
          </w:tcPr>
          <w:p w14:paraId="0553A820" w14:textId="77777777" w:rsidR="00A03B1B" w:rsidRPr="00A03B1B" w:rsidRDefault="00A03B1B" w:rsidP="00A03B1B">
            <w:pPr>
              <w:spacing w:after="60"/>
              <w:jc w:val="center"/>
              <w:rPr>
                <w:iCs/>
                <w:sz w:val="20"/>
                <w:szCs w:val="20"/>
              </w:rPr>
            </w:pPr>
            <w:r w:rsidRPr="00A03B1B">
              <w:rPr>
                <w:iCs/>
                <w:sz w:val="20"/>
                <w:szCs w:val="20"/>
              </w:rPr>
              <w:t>MW</w:t>
            </w:r>
          </w:p>
        </w:tc>
        <w:tc>
          <w:tcPr>
            <w:tcW w:w="3541" w:type="pct"/>
          </w:tcPr>
          <w:p w14:paraId="756598DC" w14:textId="77777777" w:rsidR="00A03B1B" w:rsidRPr="00A03B1B" w:rsidRDefault="00A03B1B" w:rsidP="00A03B1B">
            <w:pPr>
              <w:spacing w:after="60"/>
              <w:rPr>
                <w:i/>
                <w:iCs/>
                <w:sz w:val="20"/>
                <w:szCs w:val="20"/>
              </w:rPr>
            </w:pPr>
            <w:r w:rsidRPr="00A03B1B">
              <w:rPr>
                <w:i/>
                <w:iCs/>
                <w:sz w:val="20"/>
                <w:szCs w:val="20"/>
              </w:rPr>
              <w:t>Procured Capacity for ERCOT Contingency Reserve Service from Resource per QSE per Resource in DAM</w:t>
            </w:r>
            <w:r w:rsidRPr="00A03B1B">
              <w:rPr>
                <w:iCs/>
                <w:sz w:val="20"/>
                <w:szCs w:val="20"/>
              </w:rPr>
              <w:t xml:space="preserve">—The ERCOT Contingency Reserve Service (ECRS) capacity quantity that would have been awarded to QSE </w:t>
            </w:r>
            <w:r w:rsidRPr="00A03B1B">
              <w:rPr>
                <w:i/>
                <w:iCs/>
                <w:sz w:val="20"/>
                <w:szCs w:val="20"/>
              </w:rPr>
              <w:t>q</w:t>
            </w:r>
            <w:r w:rsidRPr="00A03B1B">
              <w:rPr>
                <w:iCs/>
                <w:sz w:val="20"/>
                <w:szCs w:val="20"/>
              </w:rPr>
              <w:t xml:space="preserve"> in the DAM for Resource </w:t>
            </w:r>
            <w:r w:rsidRPr="00A03B1B">
              <w:rPr>
                <w:i/>
                <w:iCs/>
                <w:sz w:val="20"/>
                <w:szCs w:val="20"/>
              </w:rPr>
              <w:t>r</w:t>
            </w:r>
            <w:r w:rsidRPr="00A03B1B">
              <w:rPr>
                <w:iCs/>
                <w:sz w:val="20"/>
                <w:szCs w:val="20"/>
              </w:rPr>
              <w:t xml:space="preserve">, for the hour.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37533E98" w14:textId="77777777" w:rsidTr="00B31BB1">
        <w:trPr>
          <w:ins w:id="1810" w:author="ERCOT" w:date="2025-12-09T12:14:00Z"/>
        </w:trPr>
        <w:tc>
          <w:tcPr>
            <w:tcW w:w="1060" w:type="pct"/>
          </w:tcPr>
          <w:p w14:paraId="6051F6CF" w14:textId="77777777" w:rsidR="00A03B1B" w:rsidRPr="00A03B1B" w:rsidRDefault="00A03B1B" w:rsidP="00A03B1B">
            <w:pPr>
              <w:spacing w:after="60"/>
              <w:rPr>
                <w:ins w:id="1811" w:author="ERCOT" w:date="2025-12-09T12:14:00Z"/>
                <w:iCs/>
                <w:sz w:val="20"/>
                <w:szCs w:val="20"/>
              </w:rPr>
            </w:pPr>
            <w:ins w:id="1812" w:author="ERCOT" w:date="2025-12-09T12:14:00Z">
              <w:r w:rsidRPr="00A03B1B">
                <w:rPr>
                  <w:rFonts w:eastAsia="SimSun"/>
                  <w:sz w:val="20"/>
                  <w:szCs w:val="20"/>
                </w:rPr>
                <w:t xml:space="preserve">PCDRRR </w:t>
              </w:r>
              <w:r w:rsidRPr="00A03B1B">
                <w:rPr>
                  <w:rFonts w:eastAsia="SimSun"/>
                  <w:i/>
                  <w:sz w:val="20"/>
                  <w:szCs w:val="20"/>
                  <w:vertAlign w:val="subscript"/>
                </w:rPr>
                <w:t>r,</w:t>
              </w:r>
              <w:r w:rsidRPr="00A03B1B">
                <w:rPr>
                  <w:rFonts w:eastAsia="SimSun"/>
                  <w:i/>
                  <w:sz w:val="20"/>
                  <w:szCs w:val="20"/>
                </w:rPr>
                <w:t xml:space="preserve"> </w:t>
              </w:r>
              <w:r w:rsidRPr="00A03B1B">
                <w:rPr>
                  <w:rFonts w:eastAsia="SimSun"/>
                  <w:i/>
                  <w:sz w:val="20"/>
                  <w:szCs w:val="20"/>
                  <w:vertAlign w:val="subscript"/>
                </w:rPr>
                <w:t>q, DAM</w:t>
              </w:r>
            </w:ins>
          </w:p>
        </w:tc>
        <w:tc>
          <w:tcPr>
            <w:tcW w:w="399" w:type="pct"/>
          </w:tcPr>
          <w:p w14:paraId="43764A27" w14:textId="77777777" w:rsidR="00A03B1B" w:rsidRPr="00A03B1B" w:rsidRDefault="00A03B1B" w:rsidP="00A03B1B">
            <w:pPr>
              <w:spacing w:after="60"/>
              <w:jc w:val="center"/>
              <w:rPr>
                <w:ins w:id="1813" w:author="ERCOT" w:date="2025-12-09T12:14:00Z"/>
                <w:iCs/>
                <w:sz w:val="20"/>
                <w:szCs w:val="20"/>
              </w:rPr>
            </w:pPr>
            <w:ins w:id="1814" w:author="ERCOT" w:date="2025-12-09T12:14:00Z">
              <w:r w:rsidRPr="00A03B1B">
                <w:rPr>
                  <w:rFonts w:eastAsia="SimSun"/>
                  <w:sz w:val="20"/>
                  <w:szCs w:val="20"/>
                </w:rPr>
                <w:t>MW</w:t>
              </w:r>
            </w:ins>
          </w:p>
        </w:tc>
        <w:tc>
          <w:tcPr>
            <w:tcW w:w="3541" w:type="pct"/>
          </w:tcPr>
          <w:p w14:paraId="2C0783AD" w14:textId="77777777" w:rsidR="00A03B1B" w:rsidRPr="00A03B1B" w:rsidRDefault="00A03B1B" w:rsidP="00A03B1B">
            <w:pPr>
              <w:spacing w:after="60"/>
              <w:rPr>
                <w:ins w:id="1815" w:author="ERCOT" w:date="2025-12-09T12:14:00Z"/>
                <w:i/>
                <w:iCs/>
                <w:sz w:val="20"/>
                <w:szCs w:val="20"/>
              </w:rPr>
            </w:pPr>
            <w:ins w:id="1816" w:author="ERCOT" w:date="2025-12-09T12:14:00Z">
              <w:r w:rsidRPr="00A03B1B">
                <w:rPr>
                  <w:rFonts w:eastAsia="SimSun"/>
                  <w:i/>
                  <w:sz w:val="20"/>
                  <w:szCs w:val="20"/>
                </w:rPr>
                <w:t>Procured Capacity for Dispatchable Reliability Reserve Service from Resource per QSE per Resource in DAM</w:t>
              </w:r>
              <w:r w:rsidRPr="00A03B1B">
                <w:rPr>
                  <w:rFonts w:eastAsia="SimSun"/>
                  <w:sz w:val="20"/>
                  <w:szCs w:val="20"/>
                </w:rPr>
                <w:t>—The Dispatchable Reliability Reserve</w:t>
              </w:r>
              <w:r w:rsidRPr="00A03B1B">
                <w:rPr>
                  <w:rFonts w:eastAsia="SimSun"/>
                  <w:i/>
                  <w:sz w:val="20"/>
                  <w:szCs w:val="20"/>
                </w:rPr>
                <w:t xml:space="preserve"> </w:t>
              </w:r>
              <w:r w:rsidRPr="00A03B1B">
                <w:rPr>
                  <w:rFonts w:eastAsia="SimSun"/>
                  <w:sz w:val="20"/>
                  <w:szCs w:val="20"/>
                </w:rPr>
                <w:t xml:space="preserve">Service (DRRS) capacity quantity that would have been awarded to QSE </w:t>
              </w:r>
              <w:r w:rsidRPr="00A03B1B">
                <w:rPr>
                  <w:rFonts w:eastAsia="SimSun"/>
                  <w:i/>
                  <w:sz w:val="20"/>
                  <w:szCs w:val="20"/>
                </w:rPr>
                <w:t>q</w:t>
              </w:r>
              <w:r w:rsidRPr="00A03B1B">
                <w:rPr>
                  <w:rFonts w:eastAsia="SimSun"/>
                  <w:sz w:val="20"/>
                  <w:szCs w:val="20"/>
                </w:rPr>
                <w:t xml:space="preserve"> in the DAM for Resource </w:t>
              </w:r>
              <w:r w:rsidRPr="00A03B1B">
                <w:rPr>
                  <w:rFonts w:eastAsia="SimSun"/>
                  <w:i/>
                  <w:sz w:val="20"/>
                  <w:szCs w:val="20"/>
                </w:rPr>
                <w:t>r</w:t>
              </w:r>
              <w:r w:rsidRPr="00A03B1B">
                <w:rPr>
                  <w:rFonts w:eastAsia="SimSun"/>
                  <w:sz w:val="20"/>
                  <w:szCs w:val="20"/>
                </w:rPr>
                <w:t xml:space="preserve"> for the hour.  Where for a Combined Cycle Train, the Resource </w:t>
              </w:r>
              <w:r w:rsidRPr="00A03B1B">
                <w:rPr>
                  <w:rFonts w:eastAsia="SimSun"/>
                  <w:i/>
                  <w:sz w:val="20"/>
                  <w:szCs w:val="20"/>
                </w:rPr>
                <w:t xml:space="preserve">r </w:t>
              </w:r>
              <w:r w:rsidRPr="00A03B1B">
                <w:rPr>
                  <w:rFonts w:eastAsia="SimSun"/>
                  <w:sz w:val="20"/>
                  <w:szCs w:val="20"/>
                </w:rPr>
                <w:t>is a Combined Cycle Generation Resource within the Combined Cycle Train.</w:t>
              </w:r>
            </w:ins>
          </w:p>
        </w:tc>
      </w:tr>
      <w:tr w:rsidR="00A03B1B" w:rsidRPr="00A03B1B" w14:paraId="25587941" w14:textId="77777777" w:rsidTr="00B31BB1">
        <w:tc>
          <w:tcPr>
            <w:tcW w:w="1060" w:type="pct"/>
          </w:tcPr>
          <w:p w14:paraId="0F951048" w14:textId="77777777" w:rsidR="00A03B1B" w:rsidRPr="00A03B1B" w:rsidRDefault="00A03B1B" w:rsidP="00A03B1B">
            <w:pPr>
              <w:spacing w:after="60"/>
              <w:rPr>
                <w:iCs/>
                <w:sz w:val="20"/>
                <w:szCs w:val="20"/>
              </w:rPr>
            </w:pPr>
            <w:r w:rsidRPr="00A03B1B">
              <w:rPr>
                <w:iCs/>
                <w:sz w:val="20"/>
                <w:szCs w:val="20"/>
              </w:rPr>
              <w:t xml:space="preserve">DARUOAWD </w:t>
            </w:r>
            <w:r w:rsidRPr="00A03B1B">
              <w:rPr>
                <w:i/>
                <w:sz w:val="20"/>
                <w:szCs w:val="20"/>
                <w:vertAlign w:val="subscript"/>
              </w:rPr>
              <w:t>q</w:t>
            </w:r>
          </w:p>
        </w:tc>
        <w:tc>
          <w:tcPr>
            <w:tcW w:w="399" w:type="pct"/>
          </w:tcPr>
          <w:p w14:paraId="649E636F" w14:textId="77777777" w:rsidR="00A03B1B" w:rsidRPr="00A03B1B" w:rsidRDefault="00A03B1B" w:rsidP="00A03B1B">
            <w:pPr>
              <w:spacing w:after="60"/>
              <w:jc w:val="center"/>
              <w:rPr>
                <w:iCs/>
                <w:sz w:val="20"/>
                <w:szCs w:val="20"/>
              </w:rPr>
            </w:pPr>
            <w:r w:rsidRPr="00A03B1B">
              <w:rPr>
                <w:iCs/>
                <w:sz w:val="20"/>
                <w:szCs w:val="20"/>
              </w:rPr>
              <w:t>MW</w:t>
            </w:r>
          </w:p>
        </w:tc>
        <w:tc>
          <w:tcPr>
            <w:tcW w:w="3541" w:type="pct"/>
          </w:tcPr>
          <w:p w14:paraId="2B598BE4" w14:textId="77777777" w:rsidR="00A03B1B" w:rsidRPr="00A03B1B" w:rsidRDefault="00A03B1B" w:rsidP="00A03B1B">
            <w:pPr>
              <w:spacing w:after="60"/>
              <w:rPr>
                <w:i/>
                <w:iCs/>
                <w:sz w:val="20"/>
                <w:szCs w:val="20"/>
              </w:rPr>
            </w:pPr>
            <w:r w:rsidRPr="00A03B1B">
              <w:rPr>
                <w:i/>
                <w:iCs/>
                <w:sz w:val="20"/>
                <w:szCs w:val="20"/>
              </w:rPr>
              <w:t>Day-Ahead Reg-Up Only Award per QSE—</w:t>
            </w:r>
            <w:r w:rsidRPr="00A03B1B">
              <w:rPr>
                <w:sz w:val="20"/>
                <w:szCs w:val="20"/>
              </w:rPr>
              <w:t xml:space="preserve">The Reg-Up Only capacity quantity </w:t>
            </w:r>
            <w:r w:rsidRPr="00A03B1B">
              <w:rPr>
                <w:iCs/>
                <w:sz w:val="20"/>
                <w:szCs w:val="20"/>
              </w:rPr>
              <w:t xml:space="preserve">that would have been awarded to </w:t>
            </w:r>
            <w:r w:rsidRPr="00A03B1B">
              <w:rPr>
                <w:sz w:val="20"/>
                <w:szCs w:val="20"/>
              </w:rPr>
              <w:t xml:space="preserve">QSE </w:t>
            </w:r>
            <w:r w:rsidRPr="00A03B1B">
              <w:rPr>
                <w:i/>
                <w:iCs/>
                <w:sz w:val="20"/>
                <w:szCs w:val="20"/>
              </w:rPr>
              <w:t>q</w:t>
            </w:r>
            <w:r w:rsidRPr="00A03B1B">
              <w:rPr>
                <w:sz w:val="20"/>
                <w:szCs w:val="20"/>
              </w:rPr>
              <w:t xml:space="preserve"> in the DAM for the hour.</w:t>
            </w:r>
          </w:p>
        </w:tc>
      </w:tr>
      <w:tr w:rsidR="00A03B1B" w:rsidRPr="00A03B1B" w14:paraId="741CAA03" w14:textId="77777777" w:rsidTr="00B31BB1">
        <w:tc>
          <w:tcPr>
            <w:tcW w:w="1060" w:type="pct"/>
          </w:tcPr>
          <w:p w14:paraId="4E307AC5" w14:textId="77777777" w:rsidR="00A03B1B" w:rsidRPr="00A03B1B" w:rsidRDefault="00A03B1B" w:rsidP="00A03B1B">
            <w:pPr>
              <w:spacing w:after="60"/>
              <w:rPr>
                <w:iCs/>
                <w:sz w:val="20"/>
                <w:szCs w:val="20"/>
              </w:rPr>
            </w:pPr>
            <w:r w:rsidRPr="00A03B1B">
              <w:rPr>
                <w:iCs/>
                <w:sz w:val="20"/>
                <w:szCs w:val="20"/>
              </w:rPr>
              <w:t xml:space="preserve">DARDOAWD </w:t>
            </w:r>
            <w:r w:rsidRPr="00A03B1B">
              <w:rPr>
                <w:i/>
                <w:sz w:val="20"/>
                <w:szCs w:val="20"/>
                <w:vertAlign w:val="subscript"/>
              </w:rPr>
              <w:t>q</w:t>
            </w:r>
          </w:p>
        </w:tc>
        <w:tc>
          <w:tcPr>
            <w:tcW w:w="399" w:type="pct"/>
          </w:tcPr>
          <w:p w14:paraId="34E2AE56" w14:textId="77777777" w:rsidR="00A03B1B" w:rsidRPr="00A03B1B" w:rsidRDefault="00A03B1B" w:rsidP="00A03B1B">
            <w:pPr>
              <w:spacing w:after="60"/>
              <w:jc w:val="center"/>
              <w:rPr>
                <w:iCs/>
                <w:sz w:val="20"/>
                <w:szCs w:val="20"/>
              </w:rPr>
            </w:pPr>
            <w:r w:rsidRPr="00A03B1B">
              <w:rPr>
                <w:iCs/>
                <w:sz w:val="20"/>
                <w:szCs w:val="20"/>
              </w:rPr>
              <w:t>MW</w:t>
            </w:r>
          </w:p>
        </w:tc>
        <w:tc>
          <w:tcPr>
            <w:tcW w:w="3541" w:type="pct"/>
          </w:tcPr>
          <w:p w14:paraId="7746D9C1" w14:textId="77777777" w:rsidR="00A03B1B" w:rsidRPr="00A03B1B" w:rsidRDefault="00A03B1B" w:rsidP="00A03B1B">
            <w:pPr>
              <w:spacing w:after="60"/>
              <w:rPr>
                <w:i/>
                <w:iCs/>
                <w:sz w:val="20"/>
                <w:szCs w:val="20"/>
              </w:rPr>
            </w:pPr>
            <w:r w:rsidRPr="00A03B1B">
              <w:rPr>
                <w:i/>
                <w:iCs/>
                <w:sz w:val="20"/>
                <w:szCs w:val="20"/>
              </w:rPr>
              <w:t>Day-Ahead Reg-Down Only Award per QSE—</w:t>
            </w:r>
            <w:r w:rsidRPr="00A03B1B">
              <w:rPr>
                <w:sz w:val="20"/>
                <w:szCs w:val="20"/>
              </w:rPr>
              <w:t xml:space="preserve">The Reg-Down Only capacity quantity </w:t>
            </w:r>
            <w:r w:rsidRPr="00A03B1B">
              <w:rPr>
                <w:iCs/>
                <w:sz w:val="20"/>
                <w:szCs w:val="20"/>
              </w:rPr>
              <w:t xml:space="preserve">that would have been awarded to </w:t>
            </w:r>
            <w:r w:rsidRPr="00A03B1B">
              <w:rPr>
                <w:sz w:val="20"/>
                <w:szCs w:val="20"/>
              </w:rPr>
              <w:t xml:space="preserve">QSE </w:t>
            </w:r>
            <w:r w:rsidRPr="00A03B1B">
              <w:rPr>
                <w:i/>
                <w:iCs/>
                <w:sz w:val="20"/>
                <w:szCs w:val="20"/>
              </w:rPr>
              <w:t>q</w:t>
            </w:r>
            <w:r w:rsidRPr="00A03B1B">
              <w:rPr>
                <w:sz w:val="20"/>
                <w:szCs w:val="20"/>
              </w:rPr>
              <w:t xml:space="preserve"> in the DAM for the hour.</w:t>
            </w:r>
          </w:p>
        </w:tc>
      </w:tr>
      <w:tr w:rsidR="00A03B1B" w:rsidRPr="00A03B1B" w14:paraId="49167EF6" w14:textId="77777777" w:rsidTr="00B31BB1">
        <w:tc>
          <w:tcPr>
            <w:tcW w:w="1060" w:type="pct"/>
          </w:tcPr>
          <w:p w14:paraId="0AB31A52" w14:textId="77777777" w:rsidR="00A03B1B" w:rsidRPr="00A03B1B" w:rsidRDefault="00A03B1B" w:rsidP="00A03B1B">
            <w:pPr>
              <w:spacing w:after="60"/>
              <w:rPr>
                <w:iCs/>
                <w:sz w:val="20"/>
                <w:szCs w:val="20"/>
              </w:rPr>
            </w:pPr>
            <w:r w:rsidRPr="00A03B1B">
              <w:rPr>
                <w:sz w:val="20"/>
                <w:szCs w:val="20"/>
              </w:rPr>
              <w:t xml:space="preserve">DARROAWD </w:t>
            </w:r>
            <w:r w:rsidRPr="00A03B1B">
              <w:rPr>
                <w:i/>
                <w:sz w:val="20"/>
                <w:szCs w:val="20"/>
                <w:vertAlign w:val="subscript"/>
              </w:rPr>
              <w:t>q</w:t>
            </w:r>
          </w:p>
        </w:tc>
        <w:tc>
          <w:tcPr>
            <w:tcW w:w="399" w:type="pct"/>
          </w:tcPr>
          <w:p w14:paraId="14057E8E" w14:textId="77777777" w:rsidR="00A03B1B" w:rsidRPr="00A03B1B" w:rsidRDefault="00A03B1B" w:rsidP="00A03B1B">
            <w:pPr>
              <w:spacing w:after="60"/>
              <w:jc w:val="center"/>
              <w:rPr>
                <w:iCs/>
                <w:sz w:val="20"/>
                <w:szCs w:val="20"/>
              </w:rPr>
            </w:pPr>
            <w:r w:rsidRPr="00A03B1B">
              <w:rPr>
                <w:sz w:val="20"/>
                <w:szCs w:val="20"/>
              </w:rPr>
              <w:t>MW</w:t>
            </w:r>
          </w:p>
        </w:tc>
        <w:tc>
          <w:tcPr>
            <w:tcW w:w="3541" w:type="pct"/>
          </w:tcPr>
          <w:p w14:paraId="31D4BAFE" w14:textId="77777777" w:rsidR="00A03B1B" w:rsidRPr="00A03B1B" w:rsidRDefault="00A03B1B" w:rsidP="00A03B1B">
            <w:pPr>
              <w:spacing w:after="60"/>
              <w:rPr>
                <w:i/>
                <w:iCs/>
                <w:sz w:val="20"/>
                <w:szCs w:val="20"/>
              </w:rPr>
            </w:pPr>
            <w:r w:rsidRPr="00A03B1B">
              <w:rPr>
                <w:i/>
                <w:sz w:val="20"/>
                <w:szCs w:val="20"/>
              </w:rPr>
              <w:t>Day-Ahead Responsive Reserve Only Award per QSE</w:t>
            </w:r>
            <w:r w:rsidRPr="00A03B1B">
              <w:rPr>
                <w:sz w:val="20"/>
                <w:szCs w:val="20"/>
              </w:rPr>
              <w:t xml:space="preserve">—The RRS Only capacity quantity </w:t>
            </w:r>
            <w:r w:rsidRPr="00A03B1B">
              <w:rPr>
                <w:iCs/>
                <w:sz w:val="20"/>
                <w:szCs w:val="20"/>
              </w:rPr>
              <w:t>that would have been awarded to</w:t>
            </w:r>
            <w:r w:rsidRPr="00A03B1B">
              <w:rPr>
                <w:sz w:val="20"/>
                <w:szCs w:val="20"/>
              </w:rPr>
              <w:t xml:space="preserve"> QSE </w:t>
            </w:r>
            <w:r w:rsidRPr="00A03B1B">
              <w:rPr>
                <w:i/>
                <w:iCs/>
                <w:sz w:val="20"/>
                <w:szCs w:val="20"/>
              </w:rPr>
              <w:t>q</w:t>
            </w:r>
            <w:r w:rsidRPr="00A03B1B">
              <w:rPr>
                <w:sz w:val="20"/>
                <w:szCs w:val="20"/>
              </w:rPr>
              <w:t xml:space="preserve"> in the DAM for the hour.</w:t>
            </w:r>
          </w:p>
        </w:tc>
      </w:tr>
      <w:tr w:rsidR="00A03B1B" w:rsidRPr="00A03B1B" w14:paraId="1DA22545" w14:textId="77777777" w:rsidTr="00B31BB1">
        <w:tc>
          <w:tcPr>
            <w:tcW w:w="1060" w:type="pct"/>
          </w:tcPr>
          <w:p w14:paraId="7F11714A" w14:textId="77777777" w:rsidR="00A03B1B" w:rsidRPr="00A03B1B" w:rsidRDefault="00A03B1B" w:rsidP="00A03B1B">
            <w:pPr>
              <w:spacing w:after="60"/>
              <w:rPr>
                <w:iCs/>
                <w:sz w:val="20"/>
                <w:szCs w:val="20"/>
              </w:rPr>
            </w:pPr>
            <w:r w:rsidRPr="00A03B1B">
              <w:rPr>
                <w:iCs/>
                <w:sz w:val="20"/>
                <w:szCs w:val="20"/>
              </w:rPr>
              <w:t xml:space="preserve">DANSOAWD </w:t>
            </w:r>
            <w:r w:rsidRPr="00A03B1B">
              <w:rPr>
                <w:i/>
                <w:sz w:val="20"/>
                <w:szCs w:val="20"/>
                <w:vertAlign w:val="subscript"/>
              </w:rPr>
              <w:t>q</w:t>
            </w:r>
          </w:p>
        </w:tc>
        <w:tc>
          <w:tcPr>
            <w:tcW w:w="399" w:type="pct"/>
          </w:tcPr>
          <w:p w14:paraId="5B34207D" w14:textId="77777777" w:rsidR="00A03B1B" w:rsidRPr="00A03B1B" w:rsidRDefault="00A03B1B" w:rsidP="00A03B1B">
            <w:pPr>
              <w:spacing w:after="60"/>
              <w:jc w:val="center"/>
              <w:rPr>
                <w:iCs/>
                <w:sz w:val="20"/>
                <w:szCs w:val="20"/>
              </w:rPr>
            </w:pPr>
            <w:r w:rsidRPr="00A03B1B">
              <w:rPr>
                <w:iCs/>
                <w:sz w:val="20"/>
                <w:szCs w:val="20"/>
              </w:rPr>
              <w:t>MW</w:t>
            </w:r>
          </w:p>
        </w:tc>
        <w:tc>
          <w:tcPr>
            <w:tcW w:w="3541" w:type="pct"/>
          </w:tcPr>
          <w:p w14:paraId="79CF37F2" w14:textId="77777777" w:rsidR="00A03B1B" w:rsidRPr="00A03B1B" w:rsidRDefault="00A03B1B" w:rsidP="00A03B1B">
            <w:pPr>
              <w:spacing w:after="60"/>
              <w:rPr>
                <w:i/>
                <w:iCs/>
                <w:sz w:val="20"/>
                <w:szCs w:val="20"/>
              </w:rPr>
            </w:pPr>
            <w:r w:rsidRPr="00A03B1B">
              <w:rPr>
                <w:i/>
                <w:iCs/>
                <w:sz w:val="20"/>
                <w:szCs w:val="20"/>
              </w:rPr>
              <w:t>Day-Ahead Non-Spin Only Award per QSE—</w:t>
            </w:r>
            <w:r w:rsidRPr="00A03B1B">
              <w:rPr>
                <w:sz w:val="20"/>
                <w:szCs w:val="20"/>
              </w:rPr>
              <w:t xml:space="preserve">The Non-Spin Only capacity quantity </w:t>
            </w:r>
            <w:r w:rsidRPr="00A03B1B">
              <w:rPr>
                <w:iCs/>
                <w:sz w:val="20"/>
                <w:szCs w:val="20"/>
              </w:rPr>
              <w:t>that would have been awarded to</w:t>
            </w:r>
            <w:r w:rsidRPr="00A03B1B">
              <w:rPr>
                <w:sz w:val="20"/>
                <w:szCs w:val="20"/>
              </w:rPr>
              <w:t xml:space="preserve"> QSE </w:t>
            </w:r>
            <w:r w:rsidRPr="00A03B1B">
              <w:rPr>
                <w:i/>
                <w:iCs/>
                <w:sz w:val="20"/>
                <w:szCs w:val="20"/>
              </w:rPr>
              <w:t>q</w:t>
            </w:r>
            <w:r w:rsidRPr="00A03B1B">
              <w:rPr>
                <w:sz w:val="20"/>
                <w:szCs w:val="20"/>
              </w:rPr>
              <w:t xml:space="preserve"> in the DAM for the hour.</w:t>
            </w:r>
          </w:p>
        </w:tc>
      </w:tr>
      <w:tr w:rsidR="00A03B1B" w:rsidRPr="00A03B1B" w14:paraId="73CB0A1B" w14:textId="77777777" w:rsidTr="00B31BB1">
        <w:tc>
          <w:tcPr>
            <w:tcW w:w="1060" w:type="pct"/>
          </w:tcPr>
          <w:p w14:paraId="707C8056" w14:textId="77777777" w:rsidR="00A03B1B" w:rsidRPr="00A03B1B" w:rsidRDefault="00A03B1B" w:rsidP="00A03B1B">
            <w:pPr>
              <w:spacing w:after="60"/>
              <w:rPr>
                <w:iCs/>
                <w:sz w:val="20"/>
                <w:szCs w:val="20"/>
              </w:rPr>
            </w:pPr>
            <w:r w:rsidRPr="00A03B1B">
              <w:rPr>
                <w:iCs/>
                <w:sz w:val="20"/>
                <w:szCs w:val="20"/>
              </w:rPr>
              <w:t>DAECROAWD</w:t>
            </w:r>
            <w:r w:rsidRPr="00A03B1B">
              <w:rPr>
                <w:i/>
                <w:sz w:val="20"/>
                <w:szCs w:val="20"/>
                <w:vertAlign w:val="subscript"/>
              </w:rPr>
              <w:t xml:space="preserve"> q</w:t>
            </w:r>
          </w:p>
        </w:tc>
        <w:tc>
          <w:tcPr>
            <w:tcW w:w="399" w:type="pct"/>
          </w:tcPr>
          <w:p w14:paraId="73544CE3" w14:textId="77777777" w:rsidR="00A03B1B" w:rsidRPr="00A03B1B" w:rsidRDefault="00A03B1B" w:rsidP="00A03B1B">
            <w:pPr>
              <w:spacing w:after="60"/>
              <w:jc w:val="center"/>
              <w:rPr>
                <w:iCs/>
                <w:sz w:val="20"/>
                <w:szCs w:val="20"/>
              </w:rPr>
            </w:pPr>
            <w:r w:rsidRPr="00A03B1B">
              <w:rPr>
                <w:iCs/>
                <w:sz w:val="20"/>
                <w:szCs w:val="20"/>
              </w:rPr>
              <w:t>MW</w:t>
            </w:r>
          </w:p>
        </w:tc>
        <w:tc>
          <w:tcPr>
            <w:tcW w:w="3541" w:type="pct"/>
          </w:tcPr>
          <w:p w14:paraId="0416A52B" w14:textId="77777777" w:rsidR="00A03B1B" w:rsidRPr="00A03B1B" w:rsidRDefault="00A03B1B" w:rsidP="00A03B1B">
            <w:pPr>
              <w:spacing w:after="60"/>
              <w:rPr>
                <w:i/>
                <w:iCs/>
                <w:sz w:val="20"/>
                <w:szCs w:val="20"/>
              </w:rPr>
            </w:pPr>
            <w:r w:rsidRPr="00A03B1B">
              <w:rPr>
                <w:i/>
                <w:iCs/>
                <w:sz w:val="20"/>
                <w:szCs w:val="20"/>
              </w:rPr>
              <w:t>Day-Ahead ERCOT Contingency Reserve Service Only Award per QSE—</w:t>
            </w:r>
            <w:r w:rsidRPr="00A03B1B">
              <w:rPr>
                <w:sz w:val="20"/>
                <w:szCs w:val="20"/>
              </w:rPr>
              <w:t xml:space="preserve">The ECRS Only capacity quantity </w:t>
            </w:r>
            <w:r w:rsidRPr="00A03B1B">
              <w:rPr>
                <w:iCs/>
                <w:sz w:val="20"/>
                <w:szCs w:val="20"/>
              </w:rPr>
              <w:t xml:space="preserve">that would have been awarded </w:t>
            </w:r>
            <w:r w:rsidRPr="00A03B1B">
              <w:rPr>
                <w:sz w:val="20"/>
                <w:szCs w:val="20"/>
              </w:rPr>
              <w:t xml:space="preserve">to QSE </w:t>
            </w:r>
            <w:r w:rsidRPr="00A03B1B">
              <w:rPr>
                <w:i/>
                <w:iCs/>
                <w:sz w:val="20"/>
                <w:szCs w:val="20"/>
              </w:rPr>
              <w:t>q</w:t>
            </w:r>
            <w:r w:rsidRPr="00A03B1B">
              <w:rPr>
                <w:sz w:val="20"/>
                <w:szCs w:val="20"/>
              </w:rPr>
              <w:t xml:space="preserve"> in the DAM for the hour.</w:t>
            </w:r>
          </w:p>
        </w:tc>
      </w:tr>
      <w:tr w:rsidR="00A03B1B" w:rsidRPr="00A03B1B" w14:paraId="3EABA0DA" w14:textId="77777777" w:rsidTr="00B31BB1">
        <w:trPr>
          <w:ins w:id="1817" w:author="ERCOT" w:date="2025-12-09T12:14:00Z"/>
        </w:trPr>
        <w:tc>
          <w:tcPr>
            <w:tcW w:w="1060" w:type="pct"/>
          </w:tcPr>
          <w:p w14:paraId="4F4FA372" w14:textId="77777777" w:rsidR="00A03B1B" w:rsidRPr="00A03B1B" w:rsidRDefault="00A03B1B" w:rsidP="00A03B1B">
            <w:pPr>
              <w:spacing w:after="60"/>
              <w:rPr>
                <w:ins w:id="1818" w:author="ERCOT" w:date="2025-12-09T12:14:00Z"/>
                <w:iCs/>
                <w:sz w:val="20"/>
                <w:szCs w:val="20"/>
              </w:rPr>
            </w:pPr>
            <w:ins w:id="1819" w:author="ERCOT" w:date="2025-12-09T12:14:00Z">
              <w:r w:rsidRPr="00A03B1B">
                <w:rPr>
                  <w:rFonts w:eastAsia="SimSun"/>
                  <w:iCs/>
                  <w:sz w:val="20"/>
                </w:rPr>
                <w:t>DADRROAWD</w:t>
              </w:r>
              <w:r w:rsidRPr="00A03B1B">
                <w:rPr>
                  <w:rFonts w:eastAsia="SimSun"/>
                  <w:i/>
                  <w:sz w:val="20"/>
                  <w:vertAlign w:val="subscript"/>
                </w:rPr>
                <w:t xml:space="preserve"> q</w:t>
              </w:r>
            </w:ins>
          </w:p>
        </w:tc>
        <w:tc>
          <w:tcPr>
            <w:tcW w:w="399" w:type="pct"/>
          </w:tcPr>
          <w:p w14:paraId="3D3E2D26" w14:textId="77777777" w:rsidR="00A03B1B" w:rsidRPr="00A03B1B" w:rsidRDefault="00A03B1B" w:rsidP="00A03B1B">
            <w:pPr>
              <w:spacing w:after="60"/>
              <w:jc w:val="center"/>
              <w:rPr>
                <w:ins w:id="1820" w:author="ERCOT" w:date="2025-12-09T12:14:00Z"/>
                <w:iCs/>
                <w:sz w:val="20"/>
                <w:szCs w:val="20"/>
              </w:rPr>
            </w:pPr>
            <w:ins w:id="1821" w:author="ERCOT" w:date="2025-12-09T12:14:00Z">
              <w:r w:rsidRPr="00A03B1B">
                <w:rPr>
                  <w:rFonts w:eastAsia="SimSun"/>
                  <w:iCs/>
                  <w:sz w:val="20"/>
                </w:rPr>
                <w:t>MW</w:t>
              </w:r>
            </w:ins>
          </w:p>
        </w:tc>
        <w:tc>
          <w:tcPr>
            <w:tcW w:w="3541" w:type="pct"/>
          </w:tcPr>
          <w:p w14:paraId="1556D164" w14:textId="77777777" w:rsidR="00A03B1B" w:rsidRPr="00A03B1B" w:rsidRDefault="00A03B1B" w:rsidP="00A03B1B">
            <w:pPr>
              <w:spacing w:after="60"/>
              <w:rPr>
                <w:ins w:id="1822" w:author="ERCOT" w:date="2025-12-09T12:14:00Z"/>
                <w:i/>
                <w:iCs/>
                <w:sz w:val="20"/>
                <w:szCs w:val="20"/>
              </w:rPr>
            </w:pPr>
            <w:ins w:id="1823" w:author="ERCOT" w:date="2025-12-09T12:14:00Z">
              <w:r w:rsidRPr="00A03B1B">
                <w:rPr>
                  <w:rFonts w:eastAsia="SimSun"/>
                  <w:i/>
                  <w:sz w:val="20"/>
                  <w:szCs w:val="20"/>
                </w:rPr>
                <w:t>Day-Ahead Dispatchable Reliability Reserve Service</w:t>
              </w:r>
              <w:r w:rsidRPr="00A03B1B">
                <w:rPr>
                  <w:rFonts w:eastAsia="SimSun"/>
                  <w:i/>
                  <w:iCs/>
                  <w:sz w:val="20"/>
                  <w:szCs w:val="20"/>
                </w:rPr>
                <w:t>-</w:t>
              </w:r>
              <w:r w:rsidRPr="00A03B1B">
                <w:rPr>
                  <w:rFonts w:eastAsia="SimSun"/>
                  <w:i/>
                  <w:sz w:val="20"/>
                  <w:szCs w:val="20"/>
                </w:rPr>
                <w:t>Only Award per QSE—</w:t>
              </w:r>
              <w:r w:rsidRPr="00A03B1B">
                <w:rPr>
                  <w:rFonts w:eastAsia="SimSun"/>
                  <w:sz w:val="20"/>
                  <w:szCs w:val="20"/>
                </w:rPr>
                <w:t xml:space="preserve">The DRRS-only capacity quantity that would have been awarded to QSE </w:t>
              </w:r>
              <w:r w:rsidRPr="00A03B1B">
                <w:rPr>
                  <w:rFonts w:eastAsia="SimSun"/>
                  <w:i/>
                  <w:sz w:val="20"/>
                  <w:szCs w:val="20"/>
                </w:rPr>
                <w:t>q</w:t>
              </w:r>
              <w:r w:rsidRPr="00A03B1B">
                <w:rPr>
                  <w:rFonts w:eastAsia="SimSun"/>
                  <w:sz w:val="20"/>
                  <w:szCs w:val="20"/>
                </w:rPr>
                <w:t xml:space="preserve"> in the DAM for the hour.</w:t>
              </w:r>
            </w:ins>
          </w:p>
        </w:tc>
      </w:tr>
      <w:tr w:rsidR="00A03B1B" w:rsidRPr="00A03B1B" w14:paraId="0D33A2CF" w14:textId="77777777" w:rsidTr="00B31BB1">
        <w:trPr>
          <w:trHeight w:val="525"/>
        </w:trPr>
        <w:tc>
          <w:tcPr>
            <w:tcW w:w="1060" w:type="pct"/>
            <w:tcBorders>
              <w:top w:val="nil"/>
            </w:tcBorders>
          </w:tcPr>
          <w:p w14:paraId="59469586" w14:textId="77777777" w:rsidR="00A03B1B" w:rsidRPr="00A03B1B" w:rsidRDefault="00A03B1B" w:rsidP="00A03B1B">
            <w:pPr>
              <w:spacing w:after="60"/>
              <w:rPr>
                <w:iCs/>
                <w:sz w:val="20"/>
                <w:szCs w:val="20"/>
              </w:rPr>
            </w:pPr>
            <w:r w:rsidRPr="00A03B1B">
              <w:rPr>
                <w:iCs/>
                <w:sz w:val="20"/>
                <w:szCs w:val="20"/>
              </w:rPr>
              <w:t xml:space="preserve">MCPCRU </w:t>
            </w:r>
            <w:r w:rsidRPr="00A03B1B">
              <w:rPr>
                <w:i/>
                <w:iCs/>
                <w:sz w:val="20"/>
                <w:szCs w:val="20"/>
                <w:vertAlign w:val="subscript"/>
              </w:rPr>
              <w:t>DAM</w:t>
            </w:r>
          </w:p>
        </w:tc>
        <w:tc>
          <w:tcPr>
            <w:tcW w:w="399" w:type="pct"/>
            <w:tcBorders>
              <w:top w:val="nil"/>
            </w:tcBorders>
          </w:tcPr>
          <w:p w14:paraId="03E316B7" w14:textId="77777777" w:rsidR="00A03B1B" w:rsidRPr="00A03B1B" w:rsidRDefault="00A03B1B" w:rsidP="00A03B1B">
            <w:pPr>
              <w:spacing w:after="60"/>
              <w:jc w:val="center"/>
              <w:rPr>
                <w:iCs/>
                <w:sz w:val="20"/>
                <w:szCs w:val="20"/>
              </w:rPr>
            </w:pPr>
            <w:r w:rsidRPr="00A03B1B">
              <w:rPr>
                <w:iCs/>
                <w:sz w:val="20"/>
                <w:szCs w:val="20"/>
              </w:rPr>
              <w:t>$/MW per hour</w:t>
            </w:r>
          </w:p>
        </w:tc>
        <w:tc>
          <w:tcPr>
            <w:tcW w:w="3541" w:type="pct"/>
            <w:tcBorders>
              <w:top w:val="nil"/>
            </w:tcBorders>
          </w:tcPr>
          <w:p w14:paraId="39EB2693" w14:textId="77777777" w:rsidR="00A03B1B" w:rsidRPr="00A03B1B" w:rsidRDefault="00A03B1B" w:rsidP="00A03B1B">
            <w:pPr>
              <w:spacing w:after="60"/>
              <w:rPr>
                <w:iCs/>
                <w:sz w:val="20"/>
                <w:szCs w:val="20"/>
              </w:rPr>
            </w:pPr>
            <w:r w:rsidRPr="00A03B1B">
              <w:rPr>
                <w:i/>
                <w:iCs/>
                <w:sz w:val="20"/>
                <w:szCs w:val="20"/>
              </w:rPr>
              <w:t>Market Clearing Price for Capacity for Regulation Up in DAM</w:t>
            </w:r>
            <w:r w:rsidRPr="00A03B1B">
              <w:rPr>
                <w:iCs/>
                <w:sz w:val="20"/>
                <w:szCs w:val="20"/>
              </w:rPr>
              <w:t>—The DAM Market Clearing Price for Capacity (MCPC) for Reg-Up, for the hour.</w:t>
            </w:r>
          </w:p>
        </w:tc>
      </w:tr>
      <w:tr w:rsidR="00A03B1B" w:rsidRPr="00A03B1B" w14:paraId="3D7CAB10" w14:textId="77777777" w:rsidTr="00B31BB1">
        <w:trPr>
          <w:trHeight w:val="525"/>
        </w:trPr>
        <w:tc>
          <w:tcPr>
            <w:tcW w:w="1060" w:type="pct"/>
          </w:tcPr>
          <w:p w14:paraId="10F984AB" w14:textId="77777777" w:rsidR="00A03B1B" w:rsidRPr="00A03B1B" w:rsidRDefault="00A03B1B" w:rsidP="00A03B1B">
            <w:pPr>
              <w:spacing w:after="60"/>
              <w:rPr>
                <w:iCs/>
                <w:sz w:val="20"/>
                <w:szCs w:val="20"/>
              </w:rPr>
            </w:pPr>
            <w:r w:rsidRPr="00A03B1B">
              <w:rPr>
                <w:iCs/>
                <w:sz w:val="20"/>
                <w:szCs w:val="20"/>
              </w:rPr>
              <w:lastRenderedPageBreak/>
              <w:t xml:space="preserve">MCPCRD </w:t>
            </w:r>
            <w:r w:rsidRPr="00A03B1B">
              <w:rPr>
                <w:i/>
                <w:iCs/>
                <w:sz w:val="20"/>
                <w:szCs w:val="20"/>
                <w:vertAlign w:val="subscript"/>
              </w:rPr>
              <w:t>DAM</w:t>
            </w:r>
          </w:p>
        </w:tc>
        <w:tc>
          <w:tcPr>
            <w:tcW w:w="399" w:type="pct"/>
          </w:tcPr>
          <w:p w14:paraId="4F6340B4" w14:textId="77777777" w:rsidR="00A03B1B" w:rsidRPr="00A03B1B" w:rsidRDefault="00A03B1B" w:rsidP="00A03B1B">
            <w:pPr>
              <w:spacing w:after="60"/>
              <w:jc w:val="center"/>
              <w:rPr>
                <w:iCs/>
                <w:sz w:val="20"/>
                <w:szCs w:val="20"/>
              </w:rPr>
            </w:pPr>
            <w:r w:rsidRPr="00A03B1B">
              <w:rPr>
                <w:iCs/>
                <w:sz w:val="20"/>
                <w:szCs w:val="20"/>
              </w:rPr>
              <w:t>$/MW per hour</w:t>
            </w:r>
          </w:p>
        </w:tc>
        <w:tc>
          <w:tcPr>
            <w:tcW w:w="3541" w:type="pct"/>
          </w:tcPr>
          <w:p w14:paraId="2DB61627" w14:textId="77777777" w:rsidR="00A03B1B" w:rsidRPr="00A03B1B" w:rsidRDefault="00A03B1B" w:rsidP="00A03B1B">
            <w:pPr>
              <w:spacing w:after="60"/>
              <w:rPr>
                <w:iCs/>
                <w:sz w:val="20"/>
                <w:szCs w:val="20"/>
              </w:rPr>
            </w:pPr>
            <w:r w:rsidRPr="00A03B1B">
              <w:rPr>
                <w:i/>
                <w:iCs/>
                <w:sz w:val="20"/>
                <w:szCs w:val="20"/>
              </w:rPr>
              <w:t>Market Clearing Price for Capacity for Regulation Down in DAM</w:t>
            </w:r>
            <w:r w:rsidRPr="00A03B1B">
              <w:rPr>
                <w:iCs/>
                <w:sz w:val="20"/>
                <w:szCs w:val="20"/>
              </w:rPr>
              <w:t>—The DAM MCPC for Reg-Down, for the hour.</w:t>
            </w:r>
          </w:p>
        </w:tc>
      </w:tr>
      <w:tr w:rsidR="00A03B1B" w:rsidRPr="00A03B1B" w14:paraId="79BC27D8" w14:textId="77777777" w:rsidTr="00B31BB1">
        <w:trPr>
          <w:trHeight w:val="525"/>
        </w:trPr>
        <w:tc>
          <w:tcPr>
            <w:tcW w:w="1060" w:type="pct"/>
          </w:tcPr>
          <w:p w14:paraId="72BB56EE" w14:textId="77777777" w:rsidR="00A03B1B" w:rsidRPr="00A03B1B" w:rsidRDefault="00A03B1B" w:rsidP="00A03B1B">
            <w:pPr>
              <w:spacing w:after="60"/>
              <w:rPr>
                <w:iCs/>
                <w:sz w:val="20"/>
                <w:szCs w:val="20"/>
              </w:rPr>
            </w:pPr>
            <w:r w:rsidRPr="00A03B1B">
              <w:rPr>
                <w:iCs/>
                <w:sz w:val="20"/>
                <w:szCs w:val="20"/>
              </w:rPr>
              <w:t xml:space="preserve">MCPCRR </w:t>
            </w:r>
            <w:r w:rsidRPr="00A03B1B">
              <w:rPr>
                <w:i/>
                <w:iCs/>
                <w:sz w:val="20"/>
                <w:szCs w:val="20"/>
                <w:vertAlign w:val="subscript"/>
              </w:rPr>
              <w:t>DAM</w:t>
            </w:r>
          </w:p>
        </w:tc>
        <w:tc>
          <w:tcPr>
            <w:tcW w:w="399" w:type="pct"/>
          </w:tcPr>
          <w:p w14:paraId="1802EBAA" w14:textId="77777777" w:rsidR="00A03B1B" w:rsidRPr="00A03B1B" w:rsidRDefault="00A03B1B" w:rsidP="00A03B1B">
            <w:pPr>
              <w:spacing w:after="60"/>
              <w:jc w:val="center"/>
              <w:rPr>
                <w:iCs/>
                <w:sz w:val="20"/>
                <w:szCs w:val="20"/>
              </w:rPr>
            </w:pPr>
            <w:r w:rsidRPr="00A03B1B">
              <w:rPr>
                <w:iCs/>
                <w:sz w:val="20"/>
                <w:szCs w:val="20"/>
              </w:rPr>
              <w:t>$/MW per hour</w:t>
            </w:r>
          </w:p>
        </w:tc>
        <w:tc>
          <w:tcPr>
            <w:tcW w:w="3541" w:type="pct"/>
          </w:tcPr>
          <w:p w14:paraId="43178E55" w14:textId="77777777" w:rsidR="00A03B1B" w:rsidRPr="00A03B1B" w:rsidRDefault="00A03B1B" w:rsidP="00A03B1B">
            <w:pPr>
              <w:spacing w:after="60"/>
              <w:rPr>
                <w:iCs/>
                <w:sz w:val="20"/>
                <w:szCs w:val="20"/>
              </w:rPr>
            </w:pPr>
            <w:r w:rsidRPr="00A03B1B">
              <w:rPr>
                <w:i/>
                <w:iCs/>
                <w:sz w:val="20"/>
                <w:szCs w:val="20"/>
              </w:rPr>
              <w:t>Market Clearing Price for Capacity for Responsive Reserve in DAM</w:t>
            </w:r>
            <w:r w:rsidRPr="00A03B1B">
              <w:rPr>
                <w:iCs/>
                <w:sz w:val="20"/>
                <w:szCs w:val="20"/>
              </w:rPr>
              <w:t>—The DAM MCPC for RRS, for the hour.</w:t>
            </w:r>
          </w:p>
        </w:tc>
      </w:tr>
      <w:tr w:rsidR="00A03B1B" w:rsidRPr="00A03B1B" w14:paraId="2B6293D3" w14:textId="77777777" w:rsidTr="00B31BB1">
        <w:trPr>
          <w:trHeight w:val="525"/>
        </w:trPr>
        <w:tc>
          <w:tcPr>
            <w:tcW w:w="1060" w:type="pct"/>
          </w:tcPr>
          <w:p w14:paraId="425188EC" w14:textId="77777777" w:rsidR="00A03B1B" w:rsidRPr="00A03B1B" w:rsidRDefault="00A03B1B" w:rsidP="00A03B1B">
            <w:pPr>
              <w:spacing w:after="60"/>
              <w:rPr>
                <w:iCs/>
                <w:sz w:val="20"/>
                <w:szCs w:val="20"/>
              </w:rPr>
            </w:pPr>
            <w:r w:rsidRPr="00A03B1B">
              <w:rPr>
                <w:iCs/>
                <w:sz w:val="20"/>
                <w:szCs w:val="20"/>
              </w:rPr>
              <w:t xml:space="preserve">MCPCNS </w:t>
            </w:r>
            <w:r w:rsidRPr="00A03B1B">
              <w:rPr>
                <w:i/>
                <w:iCs/>
                <w:sz w:val="20"/>
                <w:szCs w:val="20"/>
                <w:vertAlign w:val="subscript"/>
              </w:rPr>
              <w:t>DAM</w:t>
            </w:r>
          </w:p>
        </w:tc>
        <w:tc>
          <w:tcPr>
            <w:tcW w:w="399" w:type="pct"/>
          </w:tcPr>
          <w:p w14:paraId="4CFE9E86" w14:textId="77777777" w:rsidR="00A03B1B" w:rsidRPr="00A03B1B" w:rsidRDefault="00A03B1B" w:rsidP="00A03B1B">
            <w:pPr>
              <w:spacing w:after="60"/>
              <w:jc w:val="center"/>
              <w:rPr>
                <w:iCs/>
                <w:sz w:val="20"/>
                <w:szCs w:val="20"/>
              </w:rPr>
            </w:pPr>
            <w:r w:rsidRPr="00A03B1B">
              <w:rPr>
                <w:iCs/>
                <w:sz w:val="20"/>
                <w:szCs w:val="20"/>
              </w:rPr>
              <w:t>$/MW per hour</w:t>
            </w:r>
          </w:p>
        </w:tc>
        <w:tc>
          <w:tcPr>
            <w:tcW w:w="3541" w:type="pct"/>
          </w:tcPr>
          <w:p w14:paraId="5F145DE2" w14:textId="77777777" w:rsidR="00A03B1B" w:rsidRPr="00A03B1B" w:rsidRDefault="00A03B1B" w:rsidP="00A03B1B">
            <w:pPr>
              <w:spacing w:after="60"/>
              <w:rPr>
                <w:iCs/>
                <w:sz w:val="20"/>
                <w:szCs w:val="20"/>
              </w:rPr>
            </w:pPr>
            <w:r w:rsidRPr="00A03B1B">
              <w:rPr>
                <w:i/>
                <w:iCs/>
                <w:sz w:val="20"/>
                <w:szCs w:val="20"/>
              </w:rPr>
              <w:t>Market Clearing Price for Capacity for Non-Spinning Reserve in DAM</w:t>
            </w:r>
            <w:r w:rsidRPr="00A03B1B">
              <w:rPr>
                <w:iCs/>
                <w:sz w:val="20"/>
                <w:szCs w:val="20"/>
              </w:rPr>
              <w:t>—The DAM MCPC for Non-Spin, for the hour.</w:t>
            </w:r>
          </w:p>
        </w:tc>
      </w:tr>
      <w:tr w:rsidR="00A03B1B" w:rsidRPr="00A03B1B" w14:paraId="62976B4F" w14:textId="77777777" w:rsidTr="00B31BB1">
        <w:trPr>
          <w:trHeight w:val="525"/>
        </w:trPr>
        <w:tc>
          <w:tcPr>
            <w:tcW w:w="1060" w:type="pct"/>
          </w:tcPr>
          <w:p w14:paraId="7FCDCEA1" w14:textId="77777777" w:rsidR="00A03B1B" w:rsidRPr="00A03B1B" w:rsidRDefault="00A03B1B" w:rsidP="00A03B1B">
            <w:pPr>
              <w:spacing w:after="60"/>
              <w:rPr>
                <w:iCs/>
                <w:sz w:val="20"/>
                <w:szCs w:val="20"/>
              </w:rPr>
            </w:pPr>
            <w:r w:rsidRPr="00A03B1B">
              <w:rPr>
                <w:sz w:val="20"/>
                <w:szCs w:val="20"/>
              </w:rPr>
              <w:t xml:space="preserve">MCPCECR </w:t>
            </w:r>
            <w:r w:rsidRPr="00A03B1B">
              <w:rPr>
                <w:i/>
                <w:sz w:val="20"/>
                <w:szCs w:val="20"/>
                <w:vertAlign w:val="subscript"/>
              </w:rPr>
              <w:t>DAM</w:t>
            </w:r>
          </w:p>
        </w:tc>
        <w:tc>
          <w:tcPr>
            <w:tcW w:w="399" w:type="pct"/>
          </w:tcPr>
          <w:p w14:paraId="157CF38C" w14:textId="77777777" w:rsidR="00A03B1B" w:rsidRPr="00A03B1B" w:rsidRDefault="00A03B1B" w:rsidP="00A03B1B">
            <w:pPr>
              <w:spacing w:after="60"/>
              <w:jc w:val="center"/>
              <w:rPr>
                <w:iCs/>
                <w:sz w:val="20"/>
                <w:szCs w:val="20"/>
              </w:rPr>
            </w:pPr>
            <w:r w:rsidRPr="00A03B1B">
              <w:rPr>
                <w:iCs/>
                <w:sz w:val="20"/>
                <w:szCs w:val="20"/>
              </w:rPr>
              <w:t>$/MW per hour</w:t>
            </w:r>
          </w:p>
        </w:tc>
        <w:tc>
          <w:tcPr>
            <w:tcW w:w="3541" w:type="pct"/>
          </w:tcPr>
          <w:p w14:paraId="7597FB7A" w14:textId="77777777" w:rsidR="00A03B1B" w:rsidRPr="00A03B1B" w:rsidRDefault="00A03B1B" w:rsidP="00A03B1B">
            <w:pPr>
              <w:spacing w:after="60"/>
              <w:rPr>
                <w:i/>
                <w:iCs/>
                <w:sz w:val="20"/>
                <w:szCs w:val="20"/>
              </w:rPr>
            </w:pPr>
            <w:r w:rsidRPr="00A03B1B">
              <w:rPr>
                <w:i/>
                <w:sz w:val="20"/>
                <w:szCs w:val="20"/>
              </w:rPr>
              <w:t>Market Clearing Price for Capacity for ERCOT Contingency Reserve Service in DAM</w:t>
            </w:r>
            <w:r w:rsidRPr="00A03B1B">
              <w:rPr>
                <w:sz w:val="20"/>
                <w:szCs w:val="20"/>
              </w:rPr>
              <w:t>—The DAM MCPC for ECRS, for the hour.</w:t>
            </w:r>
          </w:p>
        </w:tc>
      </w:tr>
      <w:tr w:rsidR="00A03B1B" w:rsidRPr="00A03B1B" w14:paraId="1A6AABF4" w14:textId="77777777" w:rsidTr="00B31BB1">
        <w:trPr>
          <w:trHeight w:val="525"/>
          <w:ins w:id="1824" w:author="ERCOT" w:date="2025-12-09T12:13:00Z"/>
        </w:trPr>
        <w:tc>
          <w:tcPr>
            <w:tcW w:w="1060" w:type="pct"/>
          </w:tcPr>
          <w:p w14:paraId="65FC966E" w14:textId="77777777" w:rsidR="00A03B1B" w:rsidRPr="00A03B1B" w:rsidRDefault="00A03B1B" w:rsidP="00A03B1B">
            <w:pPr>
              <w:spacing w:after="60"/>
              <w:rPr>
                <w:ins w:id="1825" w:author="ERCOT" w:date="2025-12-09T12:13:00Z"/>
                <w:sz w:val="20"/>
                <w:szCs w:val="20"/>
              </w:rPr>
            </w:pPr>
            <w:ins w:id="1826" w:author="ERCOT" w:date="2025-12-09T12:13:00Z">
              <w:r w:rsidRPr="00A03B1B">
                <w:rPr>
                  <w:rFonts w:eastAsia="SimSun"/>
                  <w:sz w:val="20"/>
                  <w:szCs w:val="20"/>
                </w:rPr>
                <w:t xml:space="preserve">MCPCDRR </w:t>
              </w:r>
              <w:r w:rsidRPr="00A03B1B">
                <w:rPr>
                  <w:rFonts w:eastAsia="SimSun"/>
                  <w:i/>
                  <w:sz w:val="20"/>
                  <w:szCs w:val="20"/>
                  <w:vertAlign w:val="subscript"/>
                </w:rPr>
                <w:t>DAM, h</w:t>
              </w:r>
            </w:ins>
          </w:p>
        </w:tc>
        <w:tc>
          <w:tcPr>
            <w:tcW w:w="399" w:type="pct"/>
          </w:tcPr>
          <w:p w14:paraId="2623E6E9" w14:textId="77777777" w:rsidR="00A03B1B" w:rsidRPr="00A03B1B" w:rsidRDefault="00A03B1B" w:rsidP="00A03B1B">
            <w:pPr>
              <w:spacing w:after="60"/>
              <w:jc w:val="center"/>
              <w:rPr>
                <w:ins w:id="1827" w:author="ERCOT" w:date="2025-12-09T12:13:00Z"/>
                <w:iCs/>
                <w:sz w:val="20"/>
                <w:szCs w:val="20"/>
              </w:rPr>
            </w:pPr>
            <w:ins w:id="1828" w:author="ERCOT" w:date="2025-12-09T12:13:00Z">
              <w:r w:rsidRPr="00A03B1B">
                <w:rPr>
                  <w:rFonts w:eastAsia="SimSun"/>
                  <w:sz w:val="20"/>
                  <w:szCs w:val="20"/>
                </w:rPr>
                <w:t>$/MW per hour</w:t>
              </w:r>
            </w:ins>
          </w:p>
        </w:tc>
        <w:tc>
          <w:tcPr>
            <w:tcW w:w="3541" w:type="pct"/>
          </w:tcPr>
          <w:p w14:paraId="4A5E302B" w14:textId="77777777" w:rsidR="00A03B1B" w:rsidRPr="00A03B1B" w:rsidRDefault="00A03B1B" w:rsidP="00A03B1B">
            <w:pPr>
              <w:spacing w:after="60"/>
              <w:rPr>
                <w:ins w:id="1829" w:author="ERCOT" w:date="2025-12-09T12:13:00Z"/>
                <w:i/>
                <w:sz w:val="20"/>
                <w:szCs w:val="20"/>
              </w:rPr>
            </w:pPr>
            <w:ins w:id="1830" w:author="ERCOT" w:date="2025-12-09T12:13:00Z">
              <w:r w:rsidRPr="00A03B1B">
                <w:rPr>
                  <w:rFonts w:eastAsia="SimSun"/>
                  <w:i/>
                  <w:sz w:val="20"/>
                  <w:szCs w:val="20"/>
                </w:rPr>
                <w:t>Market Clearing Price for Capacity for Dispatchable Reliability Reserve Service per hour in DAM</w:t>
              </w:r>
              <w:r w:rsidRPr="00A03B1B">
                <w:rPr>
                  <w:rFonts w:eastAsia="SimSun"/>
                  <w:sz w:val="20"/>
                  <w:szCs w:val="20"/>
                </w:rPr>
                <w:t xml:space="preserve">—The DAM MCPC for DRRS for the hour </w:t>
              </w:r>
              <w:r w:rsidRPr="00A03B1B">
                <w:rPr>
                  <w:rFonts w:eastAsia="SimSun"/>
                  <w:i/>
                  <w:sz w:val="20"/>
                  <w:szCs w:val="20"/>
                </w:rPr>
                <w:t>h</w:t>
              </w:r>
              <w:r w:rsidRPr="00A03B1B">
                <w:rPr>
                  <w:rFonts w:eastAsia="SimSun"/>
                  <w:sz w:val="20"/>
                  <w:szCs w:val="20"/>
                </w:rPr>
                <w:t>.</w:t>
              </w:r>
            </w:ins>
          </w:p>
        </w:tc>
      </w:tr>
      <w:tr w:rsidR="00A03B1B" w:rsidRPr="00A03B1B" w14:paraId="0095AEA8" w14:textId="77777777" w:rsidTr="00B31BB1">
        <w:trPr>
          <w:trHeight w:val="525"/>
        </w:trPr>
        <w:tc>
          <w:tcPr>
            <w:tcW w:w="1060" w:type="pct"/>
          </w:tcPr>
          <w:p w14:paraId="09536A50" w14:textId="77777777" w:rsidR="00A03B1B" w:rsidRPr="00A03B1B" w:rsidRDefault="00A03B1B" w:rsidP="00A03B1B">
            <w:pPr>
              <w:spacing w:after="60"/>
              <w:rPr>
                <w:sz w:val="20"/>
                <w:szCs w:val="20"/>
              </w:rPr>
            </w:pPr>
            <w:r w:rsidRPr="00A03B1B">
              <w:rPr>
                <w:sz w:val="20"/>
                <w:szCs w:val="20"/>
              </w:rPr>
              <w:t xml:space="preserve">RTMCPCRU </w:t>
            </w:r>
          </w:p>
        </w:tc>
        <w:tc>
          <w:tcPr>
            <w:tcW w:w="399" w:type="pct"/>
          </w:tcPr>
          <w:p w14:paraId="60223B27" w14:textId="77777777" w:rsidR="00A03B1B" w:rsidRPr="00A03B1B" w:rsidRDefault="00A03B1B" w:rsidP="00A03B1B">
            <w:pPr>
              <w:spacing w:after="60"/>
              <w:jc w:val="center"/>
              <w:rPr>
                <w:iCs/>
                <w:sz w:val="20"/>
                <w:szCs w:val="20"/>
              </w:rPr>
            </w:pPr>
            <w:r w:rsidRPr="00A03B1B">
              <w:rPr>
                <w:iCs/>
                <w:sz w:val="20"/>
                <w:szCs w:val="20"/>
              </w:rPr>
              <w:t>$/MW</w:t>
            </w:r>
          </w:p>
        </w:tc>
        <w:tc>
          <w:tcPr>
            <w:tcW w:w="3541" w:type="pct"/>
          </w:tcPr>
          <w:p w14:paraId="1C443AEF" w14:textId="77777777" w:rsidR="00A03B1B" w:rsidRPr="00A03B1B" w:rsidRDefault="00A03B1B" w:rsidP="00A03B1B">
            <w:pPr>
              <w:spacing w:after="60"/>
              <w:rPr>
                <w:i/>
                <w:sz w:val="20"/>
                <w:szCs w:val="20"/>
              </w:rPr>
            </w:pPr>
            <w:r w:rsidRPr="00A03B1B">
              <w:rPr>
                <w:i/>
                <w:sz w:val="20"/>
                <w:szCs w:val="20"/>
              </w:rPr>
              <w:t>Real-Time Market Clearing Price for Capacity for Reg-Up</w:t>
            </w:r>
            <w:r w:rsidRPr="00A03B1B">
              <w:rPr>
                <w:bCs/>
                <w:i/>
                <w:iCs/>
                <w:sz w:val="20"/>
                <w:szCs w:val="20"/>
              </w:rPr>
              <w:t>—</w:t>
            </w:r>
            <w:r w:rsidRPr="00A03B1B">
              <w:rPr>
                <w:iCs/>
                <w:sz w:val="20"/>
                <w:szCs w:val="20"/>
              </w:rPr>
              <w:t>The Real-Time MCPC for Reg-Up for the 15-minute Settlement Interval.</w:t>
            </w:r>
          </w:p>
        </w:tc>
      </w:tr>
      <w:tr w:rsidR="00A03B1B" w:rsidRPr="00A03B1B" w14:paraId="5DF7A5AB" w14:textId="77777777" w:rsidTr="00B31BB1">
        <w:trPr>
          <w:trHeight w:val="525"/>
        </w:trPr>
        <w:tc>
          <w:tcPr>
            <w:tcW w:w="1060" w:type="pct"/>
          </w:tcPr>
          <w:p w14:paraId="095A0F9E" w14:textId="77777777" w:rsidR="00A03B1B" w:rsidRPr="00A03B1B" w:rsidRDefault="00A03B1B" w:rsidP="00A03B1B">
            <w:pPr>
              <w:spacing w:after="60"/>
              <w:rPr>
                <w:sz w:val="20"/>
                <w:szCs w:val="20"/>
              </w:rPr>
            </w:pPr>
            <w:r w:rsidRPr="00A03B1B">
              <w:rPr>
                <w:sz w:val="20"/>
                <w:szCs w:val="20"/>
              </w:rPr>
              <w:t>RTMCPCRD</w:t>
            </w:r>
          </w:p>
        </w:tc>
        <w:tc>
          <w:tcPr>
            <w:tcW w:w="399" w:type="pct"/>
          </w:tcPr>
          <w:p w14:paraId="5F15D6CC" w14:textId="77777777" w:rsidR="00A03B1B" w:rsidRPr="00A03B1B" w:rsidRDefault="00A03B1B" w:rsidP="00A03B1B">
            <w:pPr>
              <w:spacing w:after="60"/>
              <w:jc w:val="center"/>
              <w:rPr>
                <w:iCs/>
                <w:sz w:val="20"/>
                <w:szCs w:val="20"/>
              </w:rPr>
            </w:pPr>
            <w:r w:rsidRPr="00A03B1B">
              <w:rPr>
                <w:iCs/>
                <w:sz w:val="20"/>
                <w:szCs w:val="20"/>
              </w:rPr>
              <w:t>$/MW</w:t>
            </w:r>
          </w:p>
        </w:tc>
        <w:tc>
          <w:tcPr>
            <w:tcW w:w="3541" w:type="pct"/>
          </w:tcPr>
          <w:p w14:paraId="63DE3081" w14:textId="77777777" w:rsidR="00A03B1B" w:rsidRPr="00A03B1B" w:rsidRDefault="00A03B1B" w:rsidP="00A03B1B">
            <w:pPr>
              <w:spacing w:after="60"/>
              <w:rPr>
                <w:i/>
                <w:sz w:val="20"/>
                <w:szCs w:val="20"/>
              </w:rPr>
            </w:pPr>
            <w:r w:rsidRPr="00A03B1B">
              <w:rPr>
                <w:i/>
                <w:sz w:val="20"/>
                <w:szCs w:val="20"/>
              </w:rPr>
              <w:t>Real-Time Market Clearing Price for Capacity for Reg-Down</w:t>
            </w:r>
            <w:r w:rsidRPr="00A03B1B">
              <w:rPr>
                <w:bCs/>
                <w:i/>
                <w:iCs/>
                <w:sz w:val="20"/>
                <w:szCs w:val="20"/>
              </w:rPr>
              <w:t>—</w:t>
            </w:r>
            <w:r w:rsidRPr="00A03B1B">
              <w:rPr>
                <w:iCs/>
                <w:sz w:val="20"/>
                <w:szCs w:val="20"/>
              </w:rPr>
              <w:t>The Real-Time MCPC for Reg-Down for the 15-minute Settlement Interval.</w:t>
            </w:r>
          </w:p>
        </w:tc>
      </w:tr>
      <w:tr w:rsidR="00A03B1B" w:rsidRPr="00A03B1B" w14:paraId="155C2C29" w14:textId="77777777" w:rsidTr="00B31BB1">
        <w:trPr>
          <w:trHeight w:val="525"/>
        </w:trPr>
        <w:tc>
          <w:tcPr>
            <w:tcW w:w="1060" w:type="pct"/>
          </w:tcPr>
          <w:p w14:paraId="009B850A" w14:textId="77777777" w:rsidR="00A03B1B" w:rsidRPr="00A03B1B" w:rsidRDefault="00A03B1B" w:rsidP="00A03B1B">
            <w:pPr>
              <w:spacing w:after="60"/>
              <w:rPr>
                <w:sz w:val="20"/>
                <w:szCs w:val="20"/>
              </w:rPr>
            </w:pPr>
            <w:r w:rsidRPr="00A03B1B">
              <w:rPr>
                <w:sz w:val="20"/>
                <w:szCs w:val="20"/>
              </w:rPr>
              <w:t>RTMCPCRR</w:t>
            </w:r>
          </w:p>
          <w:p w14:paraId="694B8408" w14:textId="77777777" w:rsidR="00A03B1B" w:rsidRPr="00A03B1B" w:rsidRDefault="00A03B1B" w:rsidP="00A03B1B">
            <w:pPr>
              <w:spacing w:after="60"/>
              <w:rPr>
                <w:sz w:val="20"/>
                <w:szCs w:val="20"/>
              </w:rPr>
            </w:pPr>
          </w:p>
        </w:tc>
        <w:tc>
          <w:tcPr>
            <w:tcW w:w="399" w:type="pct"/>
          </w:tcPr>
          <w:p w14:paraId="111517FA" w14:textId="77777777" w:rsidR="00A03B1B" w:rsidRPr="00A03B1B" w:rsidRDefault="00A03B1B" w:rsidP="00A03B1B">
            <w:pPr>
              <w:spacing w:after="60"/>
              <w:jc w:val="center"/>
              <w:rPr>
                <w:iCs/>
                <w:sz w:val="20"/>
                <w:szCs w:val="20"/>
              </w:rPr>
            </w:pPr>
            <w:r w:rsidRPr="00A03B1B">
              <w:rPr>
                <w:iCs/>
                <w:sz w:val="20"/>
                <w:szCs w:val="20"/>
              </w:rPr>
              <w:t>$/MW</w:t>
            </w:r>
          </w:p>
        </w:tc>
        <w:tc>
          <w:tcPr>
            <w:tcW w:w="3541" w:type="pct"/>
          </w:tcPr>
          <w:p w14:paraId="7145946E" w14:textId="77777777" w:rsidR="00A03B1B" w:rsidRPr="00A03B1B" w:rsidRDefault="00A03B1B" w:rsidP="00A03B1B">
            <w:pPr>
              <w:spacing w:after="60"/>
              <w:rPr>
                <w:i/>
                <w:sz w:val="20"/>
                <w:szCs w:val="20"/>
              </w:rPr>
            </w:pPr>
            <w:r w:rsidRPr="00A03B1B">
              <w:rPr>
                <w:i/>
                <w:sz w:val="20"/>
                <w:szCs w:val="20"/>
              </w:rPr>
              <w:t>Real-Time Market Clearing Price for Capacity for Responsive Reserve</w:t>
            </w:r>
            <w:r w:rsidRPr="00A03B1B">
              <w:rPr>
                <w:bCs/>
                <w:i/>
                <w:iCs/>
                <w:sz w:val="20"/>
                <w:szCs w:val="20"/>
              </w:rPr>
              <w:t>—</w:t>
            </w:r>
            <w:r w:rsidRPr="00A03B1B">
              <w:rPr>
                <w:iCs/>
                <w:sz w:val="20"/>
                <w:szCs w:val="20"/>
              </w:rPr>
              <w:t>The Real-Time MCPC for RRS for the 15-minute Settlement Interval.</w:t>
            </w:r>
          </w:p>
        </w:tc>
      </w:tr>
      <w:tr w:rsidR="00A03B1B" w:rsidRPr="00A03B1B" w14:paraId="4EF4F777" w14:textId="77777777" w:rsidTr="00B31BB1">
        <w:trPr>
          <w:trHeight w:val="525"/>
        </w:trPr>
        <w:tc>
          <w:tcPr>
            <w:tcW w:w="1060" w:type="pct"/>
          </w:tcPr>
          <w:p w14:paraId="0C16DF77" w14:textId="77777777" w:rsidR="00A03B1B" w:rsidRPr="00A03B1B" w:rsidRDefault="00A03B1B" w:rsidP="00A03B1B">
            <w:pPr>
              <w:spacing w:after="60"/>
              <w:rPr>
                <w:sz w:val="20"/>
                <w:szCs w:val="20"/>
              </w:rPr>
            </w:pPr>
            <w:r w:rsidRPr="00A03B1B">
              <w:rPr>
                <w:sz w:val="20"/>
                <w:szCs w:val="20"/>
              </w:rPr>
              <w:t>RTMCPCNS</w:t>
            </w:r>
          </w:p>
        </w:tc>
        <w:tc>
          <w:tcPr>
            <w:tcW w:w="399" w:type="pct"/>
          </w:tcPr>
          <w:p w14:paraId="64877F0B" w14:textId="77777777" w:rsidR="00A03B1B" w:rsidRPr="00A03B1B" w:rsidRDefault="00A03B1B" w:rsidP="00A03B1B">
            <w:pPr>
              <w:spacing w:after="60"/>
              <w:jc w:val="center"/>
              <w:rPr>
                <w:iCs/>
                <w:sz w:val="20"/>
                <w:szCs w:val="20"/>
              </w:rPr>
            </w:pPr>
            <w:r w:rsidRPr="00A03B1B">
              <w:rPr>
                <w:iCs/>
                <w:sz w:val="20"/>
                <w:szCs w:val="20"/>
              </w:rPr>
              <w:t>$/MW</w:t>
            </w:r>
          </w:p>
        </w:tc>
        <w:tc>
          <w:tcPr>
            <w:tcW w:w="3541" w:type="pct"/>
          </w:tcPr>
          <w:p w14:paraId="3D21A648" w14:textId="77777777" w:rsidR="00A03B1B" w:rsidRPr="00A03B1B" w:rsidRDefault="00A03B1B" w:rsidP="00A03B1B">
            <w:pPr>
              <w:spacing w:after="60"/>
              <w:rPr>
                <w:i/>
                <w:sz w:val="20"/>
                <w:szCs w:val="20"/>
              </w:rPr>
            </w:pPr>
            <w:r w:rsidRPr="00A03B1B">
              <w:rPr>
                <w:i/>
                <w:sz w:val="20"/>
                <w:szCs w:val="20"/>
              </w:rPr>
              <w:t>Real-Time Market Clearing Price for Capacity for Non-Spin</w:t>
            </w:r>
            <w:r w:rsidRPr="00A03B1B">
              <w:rPr>
                <w:bCs/>
                <w:i/>
                <w:iCs/>
                <w:sz w:val="20"/>
                <w:szCs w:val="20"/>
              </w:rPr>
              <w:t>—</w:t>
            </w:r>
            <w:r w:rsidRPr="00A03B1B">
              <w:rPr>
                <w:iCs/>
                <w:sz w:val="20"/>
                <w:szCs w:val="20"/>
              </w:rPr>
              <w:t>The Real-Time MCPC for Non-Spin for the 15-minute Settlement Interval.</w:t>
            </w:r>
          </w:p>
        </w:tc>
      </w:tr>
      <w:tr w:rsidR="00A03B1B" w:rsidRPr="00A03B1B" w14:paraId="2EE8E2D2" w14:textId="77777777" w:rsidTr="00B31BB1">
        <w:trPr>
          <w:trHeight w:val="525"/>
        </w:trPr>
        <w:tc>
          <w:tcPr>
            <w:tcW w:w="1060" w:type="pct"/>
          </w:tcPr>
          <w:p w14:paraId="26C66BDF" w14:textId="77777777" w:rsidR="00A03B1B" w:rsidRPr="00A03B1B" w:rsidRDefault="00A03B1B" w:rsidP="00A03B1B">
            <w:pPr>
              <w:spacing w:after="60"/>
              <w:rPr>
                <w:sz w:val="20"/>
                <w:szCs w:val="20"/>
              </w:rPr>
            </w:pPr>
            <w:r w:rsidRPr="00A03B1B">
              <w:rPr>
                <w:sz w:val="20"/>
                <w:szCs w:val="20"/>
              </w:rPr>
              <w:t>RTMCPCECR</w:t>
            </w:r>
          </w:p>
        </w:tc>
        <w:tc>
          <w:tcPr>
            <w:tcW w:w="399" w:type="pct"/>
          </w:tcPr>
          <w:p w14:paraId="2525031C" w14:textId="77777777" w:rsidR="00A03B1B" w:rsidRPr="00A03B1B" w:rsidRDefault="00A03B1B" w:rsidP="00A03B1B">
            <w:pPr>
              <w:spacing w:after="60"/>
              <w:jc w:val="center"/>
              <w:rPr>
                <w:iCs/>
                <w:sz w:val="20"/>
                <w:szCs w:val="20"/>
              </w:rPr>
            </w:pPr>
            <w:r w:rsidRPr="00A03B1B">
              <w:rPr>
                <w:bCs/>
                <w:iCs/>
                <w:sz w:val="20"/>
                <w:szCs w:val="20"/>
              </w:rPr>
              <w:t>$/MW</w:t>
            </w:r>
          </w:p>
        </w:tc>
        <w:tc>
          <w:tcPr>
            <w:tcW w:w="3541" w:type="pct"/>
          </w:tcPr>
          <w:p w14:paraId="17F50C63" w14:textId="77777777" w:rsidR="00A03B1B" w:rsidRPr="00A03B1B" w:rsidRDefault="00A03B1B" w:rsidP="00A03B1B">
            <w:pPr>
              <w:spacing w:after="60"/>
              <w:rPr>
                <w:i/>
                <w:sz w:val="20"/>
                <w:szCs w:val="20"/>
              </w:rPr>
            </w:pPr>
            <w:r w:rsidRPr="00A03B1B">
              <w:rPr>
                <w:bCs/>
                <w:i/>
                <w:iCs/>
                <w:sz w:val="20"/>
                <w:szCs w:val="20"/>
              </w:rPr>
              <w:t>Real-Time Market Clearing Price for Capacity for ERCOT Contingency Reserve Service—</w:t>
            </w:r>
            <w:r w:rsidRPr="00A03B1B">
              <w:rPr>
                <w:bCs/>
                <w:iCs/>
                <w:sz w:val="20"/>
                <w:szCs w:val="20"/>
              </w:rPr>
              <w:t>The Real-Time MCPC for ECRS for the 15-minute Settlement Interval.</w:t>
            </w:r>
          </w:p>
        </w:tc>
      </w:tr>
      <w:tr w:rsidR="00A03B1B" w:rsidRPr="00A03B1B" w14:paraId="376AA51D" w14:textId="77777777" w:rsidTr="00B31BB1">
        <w:trPr>
          <w:trHeight w:val="525"/>
          <w:ins w:id="1831" w:author="ERCOT" w:date="2025-12-09T12:12:00Z"/>
        </w:trPr>
        <w:tc>
          <w:tcPr>
            <w:tcW w:w="1060" w:type="pct"/>
          </w:tcPr>
          <w:p w14:paraId="37525640" w14:textId="77777777" w:rsidR="00A03B1B" w:rsidRPr="00A03B1B" w:rsidRDefault="00A03B1B" w:rsidP="00A03B1B">
            <w:pPr>
              <w:spacing w:after="60"/>
              <w:rPr>
                <w:ins w:id="1832" w:author="ERCOT" w:date="2025-12-09T12:12:00Z"/>
                <w:sz w:val="20"/>
                <w:szCs w:val="20"/>
              </w:rPr>
            </w:pPr>
            <w:ins w:id="1833" w:author="ERCOT" w:date="2025-12-09T12:12:00Z">
              <w:r w:rsidRPr="00A03B1B">
                <w:rPr>
                  <w:rFonts w:eastAsia="SimSun"/>
                  <w:sz w:val="20"/>
                </w:rPr>
                <w:t>RTMCPCDRR</w:t>
              </w:r>
            </w:ins>
          </w:p>
        </w:tc>
        <w:tc>
          <w:tcPr>
            <w:tcW w:w="399" w:type="pct"/>
          </w:tcPr>
          <w:p w14:paraId="6CC3A56C" w14:textId="77777777" w:rsidR="00A03B1B" w:rsidRPr="00A03B1B" w:rsidRDefault="00A03B1B" w:rsidP="00A03B1B">
            <w:pPr>
              <w:spacing w:after="60"/>
              <w:jc w:val="center"/>
              <w:rPr>
                <w:ins w:id="1834" w:author="ERCOT" w:date="2025-12-09T12:12:00Z"/>
                <w:bCs/>
                <w:iCs/>
                <w:sz w:val="20"/>
                <w:szCs w:val="20"/>
              </w:rPr>
            </w:pPr>
            <w:ins w:id="1835" w:author="ERCOT" w:date="2025-12-09T12:12:00Z">
              <w:r w:rsidRPr="00A03B1B">
                <w:rPr>
                  <w:rFonts w:eastAsia="SimSun"/>
                  <w:bCs/>
                  <w:iCs/>
                  <w:sz w:val="20"/>
                </w:rPr>
                <w:t>$/MW</w:t>
              </w:r>
            </w:ins>
          </w:p>
        </w:tc>
        <w:tc>
          <w:tcPr>
            <w:tcW w:w="3541" w:type="pct"/>
          </w:tcPr>
          <w:p w14:paraId="28AE07B6" w14:textId="77777777" w:rsidR="00A03B1B" w:rsidRPr="00A03B1B" w:rsidRDefault="00A03B1B" w:rsidP="00A03B1B">
            <w:pPr>
              <w:spacing w:after="60"/>
              <w:rPr>
                <w:ins w:id="1836" w:author="ERCOT" w:date="2025-12-09T12:12:00Z"/>
                <w:bCs/>
                <w:i/>
                <w:iCs/>
                <w:sz w:val="20"/>
                <w:szCs w:val="20"/>
              </w:rPr>
            </w:pPr>
            <w:ins w:id="1837" w:author="ERCOT" w:date="2025-12-09T12:12:00Z">
              <w:r w:rsidRPr="00A03B1B">
                <w:rPr>
                  <w:rFonts w:eastAsia="SimSun"/>
                  <w:bCs/>
                  <w:i/>
                  <w:iCs/>
                  <w:sz w:val="20"/>
                </w:rPr>
                <w:t>Real-Time Market Clearing Price for Capacity for Dispatchable Reliability Reserve Service—</w:t>
              </w:r>
              <w:r w:rsidRPr="00A03B1B">
                <w:rPr>
                  <w:rFonts w:eastAsia="SimSun"/>
                  <w:bCs/>
                  <w:iCs/>
                  <w:sz w:val="20"/>
                </w:rPr>
                <w:t>The Real-Time MCPC for DRRS for the 15-minute Settlement Interval.</w:t>
              </w:r>
            </w:ins>
          </w:p>
        </w:tc>
      </w:tr>
    </w:tbl>
    <w:p w14:paraId="114D14C4" w14:textId="77777777" w:rsidR="00A03B1B" w:rsidRPr="00A03B1B" w:rsidRDefault="00A03B1B" w:rsidP="00A03B1B">
      <w:pPr>
        <w:rPr>
          <w:vanish/>
        </w:rPr>
      </w:pPr>
    </w:p>
    <w:tbl>
      <w:tblPr>
        <w:tblW w:w="543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160"/>
        <w:gridCol w:w="810"/>
        <w:gridCol w:w="7201"/>
      </w:tblGrid>
      <w:tr w:rsidR="00A03B1B" w:rsidRPr="00A03B1B" w14:paraId="5905C31E" w14:textId="77777777" w:rsidTr="00B31BB1">
        <w:trPr>
          <w:cantSplit/>
          <w:trHeight w:val="309"/>
        </w:trPr>
        <w:tc>
          <w:tcPr>
            <w:tcW w:w="1062" w:type="pct"/>
            <w:tcBorders>
              <w:top w:val="nil"/>
              <w:left w:val="single" w:sz="4" w:space="0" w:color="auto"/>
              <w:bottom w:val="single" w:sz="4" w:space="0" w:color="auto"/>
              <w:right w:val="single" w:sz="4" w:space="0" w:color="auto"/>
            </w:tcBorders>
          </w:tcPr>
          <w:p w14:paraId="552264C4" w14:textId="77777777" w:rsidR="00A03B1B" w:rsidRPr="00A03B1B" w:rsidRDefault="00A03B1B" w:rsidP="00A03B1B">
            <w:pPr>
              <w:spacing w:after="60"/>
              <w:rPr>
                <w:sz w:val="20"/>
                <w:szCs w:val="20"/>
              </w:rPr>
            </w:pPr>
            <w:r w:rsidRPr="00A03B1B">
              <w:rPr>
                <w:sz w:val="20"/>
                <w:szCs w:val="20"/>
              </w:rPr>
              <w:t xml:space="preserve">DAOBLPR </w:t>
            </w:r>
            <w:r w:rsidRPr="00A03B1B">
              <w:rPr>
                <w:sz w:val="20"/>
                <w:szCs w:val="20"/>
                <w:vertAlign w:val="subscript"/>
              </w:rPr>
              <w:t>(</w:t>
            </w:r>
            <w:r w:rsidRPr="00A03B1B">
              <w:rPr>
                <w:i/>
                <w:sz w:val="20"/>
                <w:szCs w:val="20"/>
                <w:vertAlign w:val="subscript"/>
              </w:rPr>
              <w:t>j, k)</w:t>
            </w:r>
          </w:p>
        </w:tc>
        <w:tc>
          <w:tcPr>
            <w:tcW w:w="398" w:type="pct"/>
            <w:tcBorders>
              <w:top w:val="nil"/>
              <w:left w:val="single" w:sz="4" w:space="0" w:color="auto"/>
              <w:bottom w:val="single" w:sz="4" w:space="0" w:color="auto"/>
              <w:right w:val="single" w:sz="4" w:space="0" w:color="auto"/>
            </w:tcBorders>
          </w:tcPr>
          <w:p w14:paraId="23808A92" w14:textId="77777777" w:rsidR="00A03B1B" w:rsidRPr="00A03B1B" w:rsidRDefault="00A03B1B" w:rsidP="00A03B1B">
            <w:pPr>
              <w:spacing w:after="60"/>
              <w:jc w:val="center"/>
              <w:rPr>
                <w:sz w:val="20"/>
                <w:szCs w:val="20"/>
              </w:rPr>
            </w:pPr>
            <w:r w:rsidRPr="00A03B1B">
              <w:rPr>
                <w:bCs/>
                <w:iCs/>
                <w:sz w:val="20"/>
                <w:szCs w:val="20"/>
              </w:rPr>
              <w:t>$/MWh</w:t>
            </w:r>
          </w:p>
        </w:tc>
        <w:tc>
          <w:tcPr>
            <w:tcW w:w="3540" w:type="pct"/>
            <w:tcBorders>
              <w:top w:val="nil"/>
              <w:left w:val="single" w:sz="4" w:space="0" w:color="auto"/>
              <w:bottom w:val="single" w:sz="4" w:space="0" w:color="auto"/>
              <w:right w:val="single" w:sz="4" w:space="0" w:color="auto"/>
            </w:tcBorders>
          </w:tcPr>
          <w:p w14:paraId="1550D4F0" w14:textId="77777777" w:rsidR="00A03B1B" w:rsidRPr="00A03B1B" w:rsidRDefault="00A03B1B" w:rsidP="00A03B1B">
            <w:pPr>
              <w:spacing w:after="60"/>
              <w:rPr>
                <w:i/>
                <w:sz w:val="20"/>
                <w:szCs w:val="20"/>
              </w:rPr>
            </w:pPr>
            <w:r w:rsidRPr="00A03B1B">
              <w:rPr>
                <w:bCs/>
                <w:i/>
                <w:iCs/>
                <w:sz w:val="20"/>
                <w:szCs w:val="20"/>
              </w:rPr>
              <w:t>Day-Ahead Obligation Price per pair of source and sink</w:t>
            </w:r>
            <w:r w:rsidRPr="00A03B1B">
              <w:rPr>
                <w:bCs/>
                <w:iCs/>
                <w:sz w:val="20"/>
                <w:szCs w:val="20"/>
              </w:rPr>
              <w:sym w:font="Symbol" w:char="F0BE"/>
            </w:r>
            <w:r w:rsidRPr="00A03B1B">
              <w:rPr>
                <w:bCs/>
                <w:iCs/>
                <w:sz w:val="20"/>
                <w:szCs w:val="20"/>
              </w:rPr>
              <w:t xml:space="preserve">The DAM clearing price of a PTP Obligation bid with the source </w:t>
            </w:r>
            <w:r w:rsidRPr="00A03B1B">
              <w:rPr>
                <w:bCs/>
                <w:i/>
                <w:iCs/>
                <w:sz w:val="20"/>
                <w:szCs w:val="20"/>
              </w:rPr>
              <w:t>j,</w:t>
            </w:r>
            <w:r w:rsidRPr="00A03B1B">
              <w:rPr>
                <w:bCs/>
                <w:iCs/>
                <w:sz w:val="20"/>
                <w:szCs w:val="20"/>
              </w:rPr>
              <w:t xml:space="preserve"> and the sink </w:t>
            </w:r>
            <w:r w:rsidRPr="00A03B1B">
              <w:rPr>
                <w:bCs/>
                <w:i/>
                <w:iCs/>
                <w:sz w:val="20"/>
                <w:szCs w:val="20"/>
              </w:rPr>
              <w:t>k</w:t>
            </w:r>
            <w:r w:rsidRPr="00A03B1B">
              <w:rPr>
                <w:bCs/>
                <w:iCs/>
                <w:sz w:val="20"/>
                <w:szCs w:val="20"/>
              </w:rPr>
              <w:t xml:space="preserve">, for the </w:t>
            </w:r>
            <w:r w:rsidRPr="00A03B1B">
              <w:rPr>
                <w:iCs/>
                <w:sz w:val="20"/>
                <w:szCs w:val="20"/>
              </w:rPr>
              <w:t>hour</w:t>
            </w:r>
            <w:r w:rsidRPr="00A03B1B">
              <w:rPr>
                <w:bCs/>
                <w:iCs/>
                <w:sz w:val="20"/>
                <w:szCs w:val="20"/>
              </w:rPr>
              <w:t>.</w:t>
            </w:r>
          </w:p>
        </w:tc>
      </w:tr>
      <w:tr w:rsidR="00A03B1B" w:rsidRPr="00A03B1B" w14:paraId="0A7CD9D9" w14:textId="77777777" w:rsidTr="00B31BB1">
        <w:trPr>
          <w:cantSplit/>
          <w:trHeight w:val="309"/>
        </w:trPr>
        <w:tc>
          <w:tcPr>
            <w:tcW w:w="1062" w:type="pct"/>
            <w:tcBorders>
              <w:top w:val="single" w:sz="4" w:space="0" w:color="auto"/>
              <w:left w:val="single" w:sz="4" w:space="0" w:color="auto"/>
              <w:bottom w:val="single" w:sz="6" w:space="0" w:color="auto"/>
              <w:right w:val="single" w:sz="6" w:space="0" w:color="auto"/>
            </w:tcBorders>
          </w:tcPr>
          <w:p w14:paraId="4D1B3E20" w14:textId="77777777" w:rsidR="00A03B1B" w:rsidRPr="00A03B1B" w:rsidRDefault="00A03B1B" w:rsidP="00A03B1B">
            <w:pPr>
              <w:spacing w:after="60"/>
              <w:rPr>
                <w:sz w:val="20"/>
                <w:szCs w:val="20"/>
              </w:rPr>
            </w:pPr>
            <w:r w:rsidRPr="00A03B1B">
              <w:rPr>
                <w:iCs/>
                <w:sz w:val="20"/>
                <w:szCs w:val="20"/>
                <w:lang w:val="sv-SE"/>
              </w:rPr>
              <w:t xml:space="preserve">RTOBLPR </w:t>
            </w:r>
            <w:r w:rsidRPr="00A03B1B">
              <w:rPr>
                <w:i/>
                <w:iCs/>
                <w:sz w:val="20"/>
                <w:szCs w:val="20"/>
                <w:vertAlign w:val="subscript"/>
                <w:lang w:val="sv-SE"/>
              </w:rPr>
              <w:t>(j, k)</w:t>
            </w:r>
            <w:r w:rsidRPr="00A03B1B">
              <w:rPr>
                <w:iCs/>
                <w:sz w:val="20"/>
                <w:szCs w:val="20"/>
                <w:lang w:val="sv-SE"/>
              </w:rPr>
              <w:t xml:space="preserve">   </w:t>
            </w:r>
          </w:p>
        </w:tc>
        <w:tc>
          <w:tcPr>
            <w:tcW w:w="398" w:type="pct"/>
            <w:tcBorders>
              <w:top w:val="single" w:sz="4" w:space="0" w:color="auto"/>
              <w:left w:val="single" w:sz="6" w:space="0" w:color="auto"/>
              <w:bottom w:val="single" w:sz="6" w:space="0" w:color="auto"/>
              <w:right w:val="single" w:sz="6" w:space="0" w:color="auto"/>
            </w:tcBorders>
          </w:tcPr>
          <w:p w14:paraId="292B1E81" w14:textId="77777777" w:rsidR="00A03B1B" w:rsidRPr="00A03B1B" w:rsidRDefault="00A03B1B" w:rsidP="00A03B1B">
            <w:pPr>
              <w:spacing w:after="60"/>
              <w:jc w:val="center"/>
              <w:rPr>
                <w:bCs/>
                <w:iCs/>
                <w:sz w:val="20"/>
                <w:szCs w:val="20"/>
              </w:rPr>
            </w:pPr>
            <w:r w:rsidRPr="00A03B1B">
              <w:rPr>
                <w:bCs/>
                <w:iCs/>
                <w:sz w:val="20"/>
                <w:szCs w:val="20"/>
              </w:rPr>
              <w:t>$/MWh</w:t>
            </w:r>
          </w:p>
        </w:tc>
        <w:tc>
          <w:tcPr>
            <w:tcW w:w="3540" w:type="pct"/>
            <w:tcBorders>
              <w:top w:val="single" w:sz="4" w:space="0" w:color="auto"/>
              <w:left w:val="single" w:sz="6" w:space="0" w:color="auto"/>
              <w:bottom w:val="single" w:sz="6" w:space="0" w:color="auto"/>
              <w:right w:val="single" w:sz="4" w:space="0" w:color="auto"/>
            </w:tcBorders>
          </w:tcPr>
          <w:p w14:paraId="763DFC46" w14:textId="77777777" w:rsidR="00A03B1B" w:rsidRPr="00A03B1B" w:rsidRDefault="00A03B1B" w:rsidP="00A03B1B">
            <w:pPr>
              <w:spacing w:after="60"/>
              <w:rPr>
                <w:bCs/>
                <w:i/>
                <w:iCs/>
                <w:sz w:val="20"/>
                <w:szCs w:val="20"/>
              </w:rPr>
            </w:pPr>
            <w:r w:rsidRPr="00A03B1B">
              <w:rPr>
                <w:bCs/>
                <w:i/>
                <w:iCs/>
                <w:sz w:val="20"/>
                <w:szCs w:val="20"/>
              </w:rPr>
              <w:t>Real-Time Obligation Price per pair of source and sink</w:t>
            </w:r>
            <w:r w:rsidRPr="00A03B1B">
              <w:rPr>
                <w:bCs/>
                <w:iCs/>
                <w:sz w:val="20"/>
                <w:szCs w:val="20"/>
              </w:rPr>
              <w:sym w:font="Symbol" w:char="F0BE"/>
            </w:r>
            <w:r w:rsidRPr="00A03B1B">
              <w:rPr>
                <w:bCs/>
                <w:iCs/>
                <w:sz w:val="20"/>
                <w:szCs w:val="20"/>
              </w:rPr>
              <w:t xml:space="preserve">The Real-Time calculated price of a PTP Obligation bid with the source </w:t>
            </w:r>
            <w:r w:rsidRPr="00A03B1B">
              <w:rPr>
                <w:bCs/>
                <w:i/>
                <w:iCs/>
                <w:sz w:val="20"/>
                <w:szCs w:val="20"/>
              </w:rPr>
              <w:t>j,</w:t>
            </w:r>
            <w:r w:rsidRPr="00A03B1B">
              <w:rPr>
                <w:bCs/>
                <w:iCs/>
                <w:sz w:val="20"/>
                <w:szCs w:val="20"/>
              </w:rPr>
              <w:t xml:space="preserve"> and the sink </w:t>
            </w:r>
            <w:r w:rsidRPr="00A03B1B">
              <w:rPr>
                <w:bCs/>
                <w:i/>
                <w:iCs/>
                <w:sz w:val="20"/>
                <w:szCs w:val="20"/>
              </w:rPr>
              <w:t>k</w:t>
            </w:r>
            <w:r w:rsidRPr="00A03B1B">
              <w:rPr>
                <w:bCs/>
                <w:iCs/>
                <w:sz w:val="20"/>
                <w:szCs w:val="20"/>
              </w:rPr>
              <w:t>, for the hour.</w:t>
            </w:r>
          </w:p>
          <w:p w14:paraId="4303F939" w14:textId="77777777" w:rsidR="00A03B1B" w:rsidRPr="00A03B1B" w:rsidRDefault="00A03B1B" w:rsidP="00A03B1B">
            <w:pPr>
              <w:spacing w:after="60"/>
              <w:rPr>
                <w:bCs/>
                <w:i/>
                <w:iCs/>
                <w:sz w:val="20"/>
                <w:szCs w:val="20"/>
              </w:rPr>
            </w:pPr>
          </w:p>
        </w:tc>
      </w:tr>
      <w:tr w:rsidR="00A03B1B" w:rsidRPr="00A03B1B" w14:paraId="1DCF7B59" w14:textId="77777777" w:rsidTr="00B31BB1">
        <w:trPr>
          <w:cantSplit/>
        </w:trPr>
        <w:tc>
          <w:tcPr>
            <w:tcW w:w="1062" w:type="pct"/>
            <w:tcBorders>
              <w:top w:val="single" w:sz="6" w:space="0" w:color="auto"/>
              <w:left w:val="single" w:sz="4" w:space="0" w:color="auto"/>
              <w:bottom w:val="single" w:sz="6" w:space="0" w:color="auto"/>
              <w:right w:val="single" w:sz="6" w:space="0" w:color="auto"/>
            </w:tcBorders>
          </w:tcPr>
          <w:p w14:paraId="72BE2103" w14:textId="77777777" w:rsidR="00A03B1B" w:rsidRPr="00A03B1B" w:rsidRDefault="00A03B1B" w:rsidP="00A03B1B">
            <w:pPr>
              <w:spacing w:after="60"/>
              <w:rPr>
                <w:i/>
                <w:iCs/>
                <w:sz w:val="20"/>
                <w:szCs w:val="20"/>
              </w:rPr>
            </w:pPr>
            <w:r w:rsidRPr="00A03B1B">
              <w:rPr>
                <w:i/>
                <w:iCs/>
                <w:sz w:val="20"/>
                <w:szCs w:val="20"/>
              </w:rPr>
              <w:t>q</w:t>
            </w:r>
          </w:p>
        </w:tc>
        <w:tc>
          <w:tcPr>
            <w:tcW w:w="398" w:type="pct"/>
            <w:tcBorders>
              <w:top w:val="single" w:sz="6" w:space="0" w:color="auto"/>
              <w:left w:val="single" w:sz="6" w:space="0" w:color="auto"/>
              <w:bottom w:val="single" w:sz="6" w:space="0" w:color="auto"/>
              <w:right w:val="single" w:sz="6" w:space="0" w:color="auto"/>
            </w:tcBorders>
          </w:tcPr>
          <w:p w14:paraId="03055F5D" w14:textId="77777777" w:rsidR="00A03B1B" w:rsidRPr="00A03B1B" w:rsidRDefault="00A03B1B" w:rsidP="00A03B1B">
            <w:pPr>
              <w:spacing w:after="60"/>
              <w:jc w:val="center"/>
              <w:rPr>
                <w:iCs/>
                <w:sz w:val="20"/>
                <w:szCs w:val="20"/>
              </w:rPr>
            </w:pPr>
            <w:r w:rsidRPr="00A03B1B">
              <w:rPr>
                <w:iCs/>
                <w:sz w:val="20"/>
                <w:szCs w:val="20"/>
              </w:rPr>
              <w:t>none</w:t>
            </w:r>
          </w:p>
        </w:tc>
        <w:tc>
          <w:tcPr>
            <w:tcW w:w="3540" w:type="pct"/>
            <w:tcBorders>
              <w:top w:val="single" w:sz="6" w:space="0" w:color="auto"/>
              <w:left w:val="single" w:sz="6" w:space="0" w:color="auto"/>
              <w:bottom w:val="single" w:sz="6" w:space="0" w:color="auto"/>
              <w:right w:val="single" w:sz="4" w:space="0" w:color="auto"/>
            </w:tcBorders>
          </w:tcPr>
          <w:p w14:paraId="00281C3A" w14:textId="77777777" w:rsidR="00A03B1B" w:rsidRPr="00A03B1B" w:rsidRDefault="00A03B1B" w:rsidP="00A03B1B">
            <w:pPr>
              <w:spacing w:after="60"/>
              <w:rPr>
                <w:iCs/>
                <w:sz w:val="20"/>
                <w:szCs w:val="20"/>
              </w:rPr>
            </w:pPr>
            <w:r w:rsidRPr="00A03B1B">
              <w:rPr>
                <w:iCs/>
                <w:sz w:val="20"/>
                <w:szCs w:val="20"/>
              </w:rPr>
              <w:t>A QSE.</w:t>
            </w:r>
          </w:p>
        </w:tc>
      </w:tr>
      <w:tr w:rsidR="00A03B1B" w:rsidRPr="00A03B1B" w14:paraId="0BA43387" w14:textId="77777777" w:rsidTr="00B31BB1">
        <w:trPr>
          <w:cantSplit/>
        </w:trPr>
        <w:tc>
          <w:tcPr>
            <w:tcW w:w="1062" w:type="pct"/>
            <w:tcBorders>
              <w:top w:val="single" w:sz="6" w:space="0" w:color="auto"/>
              <w:left w:val="single" w:sz="4" w:space="0" w:color="auto"/>
              <w:bottom w:val="single" w:sz="6" w:space="0" w:color="auto"/>
              <w:right w:val="single" w:sz="6" w:space="0" w:color="auto"/>
            </w:tcBorders>
          </w:tcPr>
          <w:p w14:paraId="3BBBB821" w14:textId="77777777" w:rsidR="00A03B1B" w:rsidRPr="00A03B1B" w:rsidRDefault="00A03B1B" w:rsidP="00A03B1B">
            <w:pPr>
              <w:spacing w:after="60"/>
              <w:rPr>
                <w:i/>
                <w:iCs/>
                <w:sz w:val="20"/>
                <w:szCs w:val="20"/>
              </w:rPr>
            </w:pPr>
            <w:r w:rsidRPr="00A03B1B">
              <w:rPr>
                <w:i/>
                <w:iCs/>
                <w:sz w:val="20"/>
                <w:szCs w:val="20"/>
              </w:rPr>
              <w:t>r</w:t>
            </w:r>
          </w:p>
        </w:tc>
        <w:tc>
          <w:tcPr>
            <w:tcW w:w="398" w:type="pct"/>
            <w:tcBorders>
              <w:top w:val="single" w:sz="6" w:space="0" w:color="auto"/>
              <w:left w:val="single" w:sz="6" w:space="0" w:color="auto"/>
              <w:bottom w:val="single" w:sz="6" w:space="0" w:color="auto"/>
              <w:right w:val="single" w:sz="6" w:space="0" w:color="auto"/>
            </w:tcBorders>
          </w:tcPr>
          <w:p w14:paraId="2B93996A" w14:textId="77777777" w:rsidR="00A03B1B" w:rsidRPr="00A03B1B" w:rsidRDefault="00A03B1B" w:rsidP="00A03B1B">
            <w:pPr>
              <w:spacing w:after="60"/>
              <w:jc w:val="center"/>
              <w:rPr>
                <w:iCs/>
                <w:sz w:val="20"/>
                <w:szCs w:val="20"/>
              </w:rPr>
            </w:pPr>
            <w:r w:rsidRPr="00A03B1B">
              <w:rPr>
                <w:iCs/>
                <w:sz w:val="20"/>
                <w:szCs w:val="20"/>
              </w:rPr>
              <w:t>none</w:t>
            </w:r>
          </w:p>
        </w:tc>
        <w:tc>
          <w:tcPr>
            <w:tcW w:w="3540" w:type="pct"/>
            <w:tcBorders>
              <w:top w:val="single" w:sz="6" w:space="0" w:color="auto"/>
              <w:left w:val="single" w:sz="6" w:space="0" w:color="auto"/>
              <w:bottom w:val="single" w:sz="6" w:space="0" w:color="auto"/>
              <w:right w:val="single" w:sz="4" w:space="0" w:color="auto"/>
            </w:tcBorders>
          </w:tcPr>
          <w:p w14:paraId="58713FAA" w14:textId="77777777" w:rsidR="00A03B1B" w:rsidRPr="00A03B1B" w:rsidRDefault="00A03B1B" w:rsidP="00A03B1B">
            <w:pPr>
              <w:spacing w:after="60"/>
              <w:rPr>
                <w:iCs/>
                <w:sz w:val="20"/>
                <w:szCs w:val="20"/>
              </w:rPr>
            </w:pPr>
            <w:r w:rsidRPr="00A03B1B">
              <w:rPr>
                <w:iCs/>
                <w:sz w:val="20"/>
                <w:szCs w:val="20"/>
              </w:rPr>
              <w:t>A Resource.</w:t>
            </w:r>
          </w:p>
        </w:tc>
      </w:tr>
      <w:tr w:rsidR="00A03B1B" w:rsidRPr="00A03B1B" w14:paraId="1B39F27B" w14:textId="77777777" w:rsidTr="00B31BB1">
        <w:trPr>
          <w:cantSplit/>
        </w:trPr>
        <w:tc>
          <w:tcPr>
            <w:tcW w:w="1062" w:type="pct"/>
            <w:tcBorders>
              <w:top w:val="single" w:sz="6" w:space="0" w:color="auto"/>
              <w:left w:val="single" w:sz="4" w:space="0" w:color="auto"/>
              <w:bottom w:val="single" w:sz="6" w:space="0" w:color="auto"/>
              <w:right w:val="single" w:sz="6" w:space="0" w:color="auto"/>
            </w:tcBorders>
          </w:tcPr>
          <w:p w14:paraId="3559828F" w14:textId="77777777" w:rsidR="00A03B1B" w:rsidRPr="00A03B1B" w:rsidRDefault="00A03B1B" w:rsidP="00A03B1B">
            <w:pPr>
              <w:spacing w:after="60"/>
              <w:rPr>
                <w:i/>
                <w:iCs/>
                <w:sz w:val="20"/>
                <w:szCs w:val="20"/>
              </w:rPr>
            </w:pPr>
            <w:r w:rsidRPr="00A03B1B">
              <w:rPr>
                <w:i/>
                <w:iCs/>
                <w:sz w:val="20"/>
                <w:szCs w:val="20"/>
              </w:rPr>
              <w:t>i</w:t>
            </w:r>
          </w:p>
        </w:tc>
        <w:tc>
          <w:tcPr>
            <w:tcW w:w="398" w:type="pct"/>
            <w:tcBorders>
              <w:top w:val="single" w:sz="6" w:space="0" w:color="auto"/>
              <w:left w:val="single" w:sz="6" w:space="0" w:color="auto"/>
              <w:bottom w:val="single" w:sz="6" w:space="0" w:color="auto"/>
              <w:right w:val="single" w:sz="6" w:space="0" w:color="auto"/>
            </w:tcBorders>
          </w:tcPr>
          <w:p w14:paraId="45F26A7C" w14:textId="77777777" w:rsidR="00A03B1B" w:rsidRPr="00A03B1B" w:rsidRDefault="00A03B1B" w:rsidP="00A03B1B">
            <w:pPr>
              <w:spacing w:after="60"/>
              <w:jc w:val="center"/>
              <w:rPr>
                <w:iCs/>
                <w:sz w:val="20"/>
                <w:szCs w:val="20"/>
              </w:rPr>
            </w:pPr>
            <w:r w:rsidRPr="00A03B1B">
              <w:rPr>
                <w:iCs/>
                <w:sz w:val="20"/>
                <w:szCs w:val="20"/>
              </w:rPr>
              <w:t>none</w:t>
            </w:r>
          </w:p>
        </w:tc>
        <w:tc>
          <w:tcPr>
            <w:tcW w:w="3540" w:type="pct"/>
            <w:tcBorders>
              <w:top w:val="single" w:sz="6" w:space="0" w:color="auto"/>
              <w:left w:val="single" w:sz="6" w:space="0" w:color="auto"/>
              <w:bottom w:val="single" w:sz="6" w:space="0" w:color="auto"/>
              <w:right w:val="single" w:sz="4" w:space="0" w:color="auto"/>
            </w:tcBorders>
          </w:tcPr>
          <w:p w14:paraId="7FEBFC45" w14:textId="77777777" w:rsidR="00A03B1B" w:rsidRPr="00A03B1B" w:rsidRDefault="00A03B1B" w:rsidP="00A03B1B">
            <w:pPr>
              <w:spacing w:after="60"/>
              <w:rPr>
                <w:iCs/>
                <w:sz w:val="20"/>
                <w:szCs w:val="20"/>
              </w:rPr>
            </w:pPr>
            <w:r w:rsidRPr="00A03B1B">
              <w:rPr>
                <w:iCs/>
                <w:sz w:val="20"/>
                <w:szCs w:val="20"/>
              </w:rPr>
              <w:t>A 15-minute Settlement Interval.</w:t>
            </w:r>
          </w:p>
        </w:tc>
      </w:tr>
      <w:tr w:rsidR="00A03B1B" w:rsidRPr="00A03B1B" w14:paraId="704B0557" w14:textId="77777777" w:rsidTr="00B31BB1">
        <w:trPr>
          <w:cantSplit/>
        </w:trPr>
        <w:tc>
          <w:tcPr>
            <w:tcW w:w="1062" w:type="pct"/>
            <w:tcBorders>
              <w:top w:val="single" w:sz="6" w:space="0" w:color="auto"/>
              <w:left w:val="single" w:sz="4" w:space="0" w:color="auto"/>
              <w:bottom w:val="single" w:sz="6" w:space="0" w:color="auto"/>
              <w:right w:val="single" w:sz="6" w:space="0" w:color="auto"/>
            </w:tcBorders>
            <w:hideMark/>
          </w:tcPr>
          <w:p w14:paraId="191825A3" w14:textId="77777777" w:rsidR="00A03B1B" w:rsidRPr="00A03B1B" w:rsidRDefault="00A03B1B" w:rsidP="00A03B1B">
            <w:pPr>
              <w:spacing w:after="60"/>
              <w:rPr>
                <w:i/>
                <w:iCs/>
                <w:sz w:val="20"/>
                <w:szCs w:val="20"/>
              </w:rPr>
            </w:pPr>
            <w:r w:rsidRPr="00A03B1B">
              <w:rPr>
                <w:i/>
                <w:iCs/>
                <w:sz w:val="20"/>
                <w:szCs w:val="20"/>
              </w:rPr>
              <w:t>k</w:t>
            </w:r>
          </w:p>
        </w:tc>
        <w:tc>
          <w:tcPr>
            <w:tcW w:w="398" w:type="pct"/>
            <w:tcBorders>
              <w:top w:val="single" w:sz="6" w:space="0" w:color="auto"/>
              <w:left w:val="single" w:sz="6" w:space="0" w:color="auto"/>
              <w:bottom w:val="single" w:sz="6" w:space="0" w:color="auto"/>
              <w:right w:val="single" w:sz="6" w:space="0" w:color="auto"/>
            </w:tcBorders>
            <w:hideMark/>
          </w:tcPr>
          <w:p w14:paraId="4E68A698" w14:textId="77777777" w:rsidR="00A03B1B" w:rsidRPr="00A03B1B" w:rsidRDefault="00A03B1B" w:rsidP="00A03B1B">
            <w:pPr>
              <w:spacing w:after="60"/>
              <w:jc w:val="center"/>
              <w:rPr>
                <w:iCs/>
                <w:sz w:val="20"/>
                <w:szCs w:val="20"/>
              </w:rPr>
            </w:pPr>
            <w:r w:rsidRPr="00A03B1B">
              <w:rPr>
                <w:iCs/>
                <w:sz w:val="20"/>
                <w:szCs w:val="20"/>
              </w:rPr>
              <w:t>none</w:t>
            </w:r>
          </w:p>
        </w:tc>
        <w:tc>
          <w:tcPr>
            <w:tcW w:w="3540" w:type="pct"/>
            <w:tcBorders>
              <w:top w:val="single" w:sz="6" w:space="0" w:color="auto"/>
              <w:left w:val="single" w:sz="6" w:space="0" w:color="auto"/>
              <w:bottom w:val="single" w:sz="6" w:space="0" w:color="auto"/>
              <w:right w:val="single" w:sz="4" w:space="0" w:color="auto"/>
            </w:tcBorders>
          </w:tcPr>
          <w:p w14:paraId="1FCC00E5" w14:textId="77777777" w:rsidR="00A03B1B" w:rsidRPr="00A03B1B" w:rsidRDefault="00A03B1B" w:rsidP="00A03B1B">
            <w:pPr>
              <w:spacing w:after="60"/>
              <w:rPr>
                <w:iCs/>
                <w:sz w:val="20"/>
                <w:szCs w:val="20"/>
              </w:rPr>
            </w:pPr>
            <w:r w:rsidRPr="00A03B1B">
              <w:rPr>
                <w:iCs/>
                <w:sz w:val="20"/>
                <w:szCs w:val="20"/>
              </w:rPr>
              <w:t>A sink Settlement Point.</w:t>
            </w:r>
          </w:p>
        </w:tc>
      </w:tr>
      <w:tr w:rsidR="00A03B1B" w:rsidRPr="00A03B1B" w14:paraId="1941E785" w14:textId="77777777" w:rsidTr="00B31BB1">
        <w:trPr>
          <w:cantSplit/>
        </w:trPr>
        <w:tc>
          <w:tcPr>
            <w:tcW w:w="1062" w:type="pct"/>
            <w:tcBorders>
              <w:top w:val="single" w:sz="6" w:space="0" w:color="auto"/>
              <w:left w:val="single" w:sz="4" w:space="0" w:color="auto"/>
              <w:bottom w:val="single" w:sz="6" w:space="0" w:color="auto"/>
              <w:right w:val="single" w:sz="6" w:space="0" w:color="auto"/>
            </w:tcBorders>
            <w:hideMark/>
          </w:tcPr>
          <w:p w14:paraId="0918C4A2" w14:textId="77777777" w:rsidR="00A03B1B" w:rsidRPr="00A03B1B" w:rsidRDefault="00A03B1B" w:rsidP="00A03B1B">
            <w:pPr>
              <w:spacing w:after="60"/>
              <w:rPr>
                <w:i/>
                <w:iCs/>
                <w:sz w:val="20"/>
                <w:szCs w:val="20"/>
              </w:rPr>
            </w:pPr>
            <w:r w:rsidRPr="00A03B1B">
              <w:rPr>
                <w:i/>
                <w:iCs/>
                <w:sz w:val="20"/>
                <w:szCs w:val="20"/>
              </w:rPr>
              <w:t>p</w:t>
            </w:r>
          </w:p>
        </w:tc>
        <w:tc>
          <w:tcPr>
            <w:tcW w:w="398" w:type="pct"/>
            <w:tcBorders>
              <w:top w:val="single" w:sz="6" w:space="0" w:color="auto"/>
              <w:left w:val="single" w:sz="6" w:space="0" w:color="auto"/>
              <w:bottom w:val="single" w:sz="6" w:space="0" w:color="auto"/>
              <w:right w:val="single" w:sz="6" w:space="0" w:color="auto"/>
            </w:tcBorders>
            <w:hideMark/>
          </w:tcPr>
          <w:p w14:paraId="163C2F3B" w14:textId="77777777" w:rsidR="00A03B1B" w:rsidRPr="00A03B1B" w:rsidRDefault="00A03B1B" w:rsidP="00A03B1B">
            <w:pPr>
              <w:spacing w:after="60"/>
              <w:jc w:val="center"/>
              <w:rPr>
                <w:iCs/>
                <w:sz w:val="20"/>
                <w:szCs w:val="20"/>
              </w:rPr>
            </w:pPr>
            <w:r w:rsidRPr="00A03B1B">
              <w:rPr>
                <w:iCs/>
                <w:sz w:val="20"/>
                <w:szCs w:val="20"/>
              </w:rPr>
              <w:t>none</w:t>
            </w:r>
          </w:p>
        </w:tc>
        <w:tc>
          <w:tcPr>
            <w:tcW w:w="3540" w:type="pct"/>
            <w:tcBorders>
              <w:top w:val="single" w:sz="6" w:space="0" w:color="auto"/>
              <w:left w:val="single" w:sz="6" w:space="0" w:color="auto"/>
              <w:bottom w:val="single" w:sz="6" w:space="0" w:color="auto"/>
              <w:right w:val="single" w:sz="4" w:space="0" w:color="auto"/>
            </w:tcBorders>
            <w:hideMark/>
          </w:tcPr>
          <w:p w14:paraId="1DEC9CA3" w14:textId="77777777" w:rsidR="00A03B1B" w:rsidRPr="00A03B1B" w:rsidRDefault="00A03B1B" w:rsidP="00A03B1B">
            <w:pPr>
              <w:spacing w:after="60"/>
              <w:rPr>
                <w:iCs/>
                <w:sz w:val="20"/>
                <w:szCs w:val="20"/>
              </w:rPr>
            </w:pPr>
            <w:r w:rsidRPr="00A03B1B">
              <w:rPr>
                <w:iCs/>
                <w:sz w:val="20"/>
                <w:szCs w:val="20"/>
              </w:rPr>
              <w:t>A Settlement Point.</w:t>
            </w:r>
          </w:p>
        </w:tc>
      </w:tr>
      <w:tr w:rsidR="00A03B1B" w:rsidRPr="00A03B1B" w14:paraId="03F4D04E" w14:textId="77777777" w:rsidTr="00B31BB1">
        <w:trPr>
          <w:cantSplit/>
        </w:trPr>
        <w:tc>
          <w:tcPr>
            <w:tcW w:w="1062" w:type="pct"/>
            <w:tcBorders>
              <w:top w:val="single" w:sz="6" w:space="0" w:color="auto"/>
              <w:left w:val="single" w:sz="4" w:space="0" w:color="auto"/>
              <w:bottom w:val="single" w:sz="6" w:space="0" w:color="auto"/>
              <w:right w:val="single" w:sz="6" w:space="0" w:color="auto"/>
            </w:tcBorders>
          </w:tcPr>
          <w:p w14:paraId="105B85AD" w14:textId="77777777" w:rsidR="00A03B1B" w:rsidRPr="00A03B1B" w:rsidRDefault="00A03B1B" w:rsidP="00A03B1B">
            <w:pPr>
              <w:spacing w:after="60"/>
              <w:rPr>
                <w:i/>
                <w:iCs/>
                <w:sz w:val="20"/>
                <w:szCs w:val="20"/>
              </w:rPr>
            </w:pPr>
            <w:r w:rsidRPr="00A03B1B">
              <w:rPr>
                <w:i/>
                <w:iCs/>
                <w:sz w:val="20"/>
                <w:szCs w:val="20"/>
              </w:rPr>
              <w:t>j</w:t>
            </w:r>
          </w:p>
        </w:tc>
        <w:tc>
          <w:tcPr>
            <w:tcW w:w="398" w:type="pct"/>
            <w:tcBorders>
              <w:top w:val="single" w:sz="6" w:space="0" w:color="auto"/>
              <w:left w:val="single" w:sz="6" w:space="0" w:color="auto"/>
              <w:bottom w:val="single" w:sz="6" w:space="0" w:color="auto"/>
              <w:right w:val="single" w:sz="6" w:space="0" w:color="auto"/>
            </w:tcBorders>
          </w:tcPr>
          <w:p w14:paraId="222405B5" w14:textId="77777777" w:rsidR="00A03B1B" w:rsidRPr="00A03B1B" w:rsidRDefault="00A03B1B" w:rsidP="00A03B1B">
            <w:pPr>
              <w:spacing w:after="60"/>
              <w:jc w:val="center"/>
              <w:rPr>
                <w:iCs/>
                <w:sz w:val="20"/>
                <w:szCs w:val="20"/>
              </w:rPr>
            </w:pPr>
            <w:r w:rsidRPr="00A03B1B">
              <w:rPr>
                <w:iCs/>
                <w:sz w:val="20"/>
                <w:szCs w:val="20"/>
              </w:rPr>
              <w:t>none</w:t>
            </w:r>
          </w:p>
        </w:tc>
        <w:tc>
          <w:tcPr>
            <w:tcW w:w="3540" w:type="pct"/>
            <w:tcBorders>
              <w:top w:val="single" w:sz="6" w:space="0" w:color="auto"/>
              <w:left w:val="single" w:sz="6" w:space="0" w:color="auto"/>
              <w:bottom w:val="single" w:sz="6" w:space="0" w:color="auto"/>
              <w:right w:val="single" w:sz="4" w:space="0" w:color="auto"/>
            </w:tcBorders>
          </w:tcPr>
          <w:p w14:paraId="5AFBABA5" w14:textId="77777777" w:rsidR="00A03B1B" w:rsidRPr="00A03B1B" w:rsidRDefault="00A03B1B" w:rsidP="00A03B1B">
            <w:pPr>
              <w:spacing w:after="60"/>
              <w:rPr>
                <w:iCs/>
                <w:sz w:val="20"/>
                <w:szCs w:val="20"/>
              </w:rPr>
            </w:pPr>
            <w:r w:rsidRPr="00A03B1B">
              <w:rPr>
                <w:iCs/>
                <w:sz w:val="20"/>
                <w:szCs w:val="20"/>
              </w:rPr>
              <w:t>A source Settlement Point.</w:t>
            </w:r>
          </w:p>
        </w:tc>
      </w:tr>
    </w:tbl>
    <w:p w14:paraId="61E8015F" w14:textId="77777777" w:rsidR="00A03B1B" w:rsidRPr="00A03B1B" w:rsidRDefault="00A03B1B" w:rsidP="00A03B1B">
      <w:pPr>
        <w:keepNext/>
        <w:tabs>
          <w:tab w:val="left" w:pos="1080"/>
        </w:tabs>
        <w:spacing w:before="240" w:after="240"/>
        <w:ind w:left="1080" w:hanging="1080"/>
        <w:outlineLvl w:val="2"/>
        <w:rPr>
          <w:rFonts w:eastAsia="SimSun"/>
          <w:bCs/>
          <w:szCs w:val="20"/>
        </w:rPr>
      </w:pPr>
      <w:r w:rsidRPr="00A03B1B">
        <w:rPr>
          <w:rFonts w:eastAsia="SimSun"/>
          <w:b/>
          <w:bCs/>
          <w:i/>
          <w:szCs w:val="20"/>
        </w:rPr>
        <w:t>9.19.1</w:t>
      </w:r>
      <w:r w:rsidRPr="00A03B1B">
        <w:rPr>
          <w:rFonts w:eastAsia="SimSun"/>
          <w:b/>
          <w:bCs/>
          <w:i/>
          <w:szCs w:val="20"/>
        </w:rPr>
        <w:tab/>
        <w:t>Default Uplift Invoices</w:t>
      </w:r>
      <w:bookmarkEnd w:id="1799"/>
      <w:bookmarkEnd w:id="1800"/>
      <w:bookmarkEnd w:id="1801"/>
      <w:bookmarkEnd w:id="1802"/>
      <w:bookmarkEnd w:id="1803"/>
      <w:bookmarkEnd w:id="1804"/>
    </w:p>
    <w:p w14:paraId="1C898CD4" w14:textId="77777777" w:rsidR="00A03B1B" w:rsidRPr="00A03B1B" w:rsidRDefault="00A03B1B" w:rsidP="00A03B1B">
      <w:pPr>
        <w:spacing w:after="240"/>
        <w:ind w:left="720" w:hanging="720"/>
        <w:rPr>
          <w:szCs w:val="20"/>
        </w:rPr>
      </w:pPr>
      <w:r w:rsidRPr="00A03B1B">
        <w:rPr>
          <w:szCs w:val="20"/>
        </w:rPr>
        <w:t>(1)</w:t>
      </w:r>
      <w:r w:rsidRPr="00A03B1B">
        <w:rPr>
          <w:szCs w:val="20"/>
        </w:rPr>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63EC6965" w14:textId="77777777" w:rsidR="00A03B1B" w:rsidRPr="00A03B1B" w:rsidRDefault="00A03B1B" w:rsidP="00A03B1B">
      <w:pPr>
        <w:spacing w:after="240"/>
        <w:ind w:left="720" w:hanging="720"/>
        <w:rPr>
          <w:iCs/>
          <w:szCs w:val="20"/>
        </w:rPr>
      </w:pPr>
      <w:r w:rsidRPr="00A03B1B">
        <w:rPr>
          <w:iCs/>
          <w:szCs w:val="20"/>
        </w:rPr>
        <w:lastRenderedPageBreak/>
        <w:t>(2)</w:t>
      </w:r>
      <w:r w:rsidRPr="00A03B1B">
        <w:rPr>
          <w:iCs/>
          <w:szCs w:val="20"/>
        </w:rPr>
        <w:tab/>
        <w:t>Each Counter-Party’s share of the uplift is calculated using the best available Settlement data for each Operating Day in the month prior to the month in which the default occurred (the “reference month”), and is calculated as follows:</w:t>
      </w:r>
    </w:p>
    <w:p w14:paraId="7F94335C" w14:textId="77777777" w:rsidR="00A03B1B" w:rsidRPr="00A03B1B" w:rsidRDefault="00A03B1B" w:rsidP="00A03B1B">
      <w:pPr>
        <w:spacing w:after="240"/>
        <w:ind w:left="2880" w:hanging="1440"/>
        <w:rPr>
          <w:b/>
          <w:iCs/>
          <w:szCs w:val="20"/>
          <w:lang w:val="pt-BR"/>
        </w:rPr>
      </w:pPr>
      <w:r w:rsidRPr="00A03B1B">
        <w:rPr>
          <w:b/>
          <w:iCs/>
          <w:szCs w:val="20"/>
          <w:lang w:val="pt-BR"/>
        </w:rPr>
        <w:t>DURSCP</w:t>
      </w:r>
      <w:r w:rsidRPr="00A03B1B">
        <w:rPr>
          <w:rFonts w:ascii="Times New Roman Bold" w:hAnsi="Times New Roman Bold"/>
          <w:b/>
          <w:i/>
          <w:iCs/>
          <w:szCs w:val="20"/>
          <w:vertAlign w:val="subscript"/>
          <w:lang w:val="pt-BR"/>
        </w:rPr>
        <w:t>cp</w:t>
      </w:r>
      <w:r w:rsidRPr="00A03B1B">
        <w:rPr>
          <w:rFonts w:ascii="Times New Roman Bold" w:hAnsi="Times New Roman Bold"/>
          <w:b/>
          <w:iCs/>
          <w:szCs w:val="20"/>
          <w:vertAlign w:val="subscript"/>
          <w:lang w:val="pt-BR"/>
        </w:rPr>
        <w:t xml:space="preserve"> = </w:t>
      </w:r>
      <w:r w:rsidRPr="00A03B1B">
        <w:rPr>
          <w:b/>
          <w:iCs/>
          <w:szCs w:val="20"/>
          <w:lang w:val="pt-BR"/>
        </w:rPr>
        <w:t>TSPA * MMARS</w:t>
      </w:r>
      <w:r w:rsidRPr="00A03B1B">
        <w:rPr>
          <w:rFonts w:ascii="Times New Roman Bold" w:hAnsi="Times New Roman Bold"/>
          <w:b/>
          <w:i/>
          <w:iCs/>
          <w:szCs w:val="20"/>
          <w:vertAlign w:val="subscript"/>
          <w:lang w:val="pt-BR"/>
        </w:rPr>
        <w:t>cp</w:t>
      </w:r>
    </w:p>
    <w:p w14:paraId="7383514C" w14:textId="77777777" w:rsidR="00A03B1B" w:rsidRPr="00A03B1B" w:rsidRDefault="00A03B1B" w:rsidP="00A03B1B">
      <w:pPr>
        <w:spacing w:after="240"/>
        <w:ind w:left="2160" w:hanging="1440"/>
        <w:rPr>
          <w:iCs/>
          <w:szCs w:val="20"/>
          <w:lang w:val="pt-BR"/>
        </w:rPr>
      </w:pPr>
      <w:r w:rsidRPr="00A03B1B">
        <w:rPr>
          <w:iCs/>
          <w:szCs w:val="20"/>
          <w:lang w:val="pt-BR"/>
        </w:rPr>
        <w:t>Where:</w:t>
      </w:r>
    </w:p>
    <w:p w14:paraId="0FD2BAA3" w14:textId="77777777" w:rsidR="00A03B1B" w:rsidRPr="00A03B1B" w:rsidRDefault="00A03B1B" w:rsidP="00A03B1B">
      <w:pPr>
        <w:spacing w:after="240"/>
        <w:ind w:left="2880" w:hanging="1440"/>
        <w:rPr>
          <w:iCs/>
          <w:szCs w:val="20"/>
          <w:lang w:val="pt-BR"/>
        </w:rPr>
      </w:pPr>
      <w:r w:rsidRPr="00A03B1B">
        <w:rPr>
          <w:iCs/>
          <w:szCs w:val="20"/>
          <w:lang w:val="pt-BR"/>
        </w:rPr>
        <w:t xml:space="preserve">MMARS </w:t>
      </w:r>
      <w:r w:rsidRPr="00A03B1B">
        <w:rPr>
          <w:rFonts w:ascii="Times New Roman Bold" w:hAnsi="Times New Roman Bold"/>
          <w:i/>
          <w:iCs/>
          <w:szCs w:val="20"/>
          <w:vertAlign w:val="subscript"/>
          <w:lang w:val="pt-BR"/>
        </w:rPr>
        <w:t>cp</w:t>
      </w:r>
      <w:r w:rsidRPr="00A03B1B">
        <w:rPr>
          <w:iCs/>
          <w:szCs w:val="20"/>
          <w:lang w:val="pt-BR"/>
        </w:rPr>
        <w:t xml:space="preserve"> = MMA </w:t>
      </w:r>
      <w:r w:rsidRPr="00A03B1B">
        <w:rPr>
          <w:rFonts w:ascii="Times New Roman Bold" w:hAnsi="Times New Roman Bold"/>
          <w:i/>
          <w:iCs/>
          <w:szCs w:val="20"/>
          <w:vertAlign w:val="subscript"/>
          <w:lang w:val="pt-BR"/>
        </w:rPr>
        <w:t>cp</w:t>
      </w:r>
      <w:r w:rsidRPr="00A03B1B">
        <w:rPr>
          <w:iCs/>
          <w:szCs w:val="20"/>
          <w:lang w:val="pt-BR"/>
        </w:rPr>
        <w:t xml:space="preserve"> / MMATOT</w:t>
      </w:r>
    </w:p>
    <w:p w14:paraId="224EB398" w14:textId="77777777" w:rsidR="00A03B1B" w:rsidRPr="00A03B1B" w:rsidRDefault="00A03B1B" w:rsidP="00A03B1B">
      <w:pPr>
        <w:spacing w:after="240"/>
        <w:ind w:left="720" w:firstLine="720"/>
        <w:rPr>
          <w:rFonts w:eastAsia="Calibri"/>
          <w:iCs/>
          <w:szCs w:val="20"/>
          <w:vertAlign w:val="subscript"/>
        </w:rPr>
      </w:pPr>
      <w:r w:rsidRPr="00A03B1B">
        <w:rPr>
          <w:iCs/>
          <w:szCs w:val="20"/>
          <w:lang w:val="pt-BR"/>
        </w:rPr>
        <w:t xml:space="preserve">MMA </w:t>
      </w:r>
      <w:r w:rsidRPr="00A03B1B">
        <w:rPr>
          <w:rFonts w:eastAsia="Calibri"/>
          <w:i/>
          <w:iCs/>
          <w:szCs w:val="20"/>
          <w:vertAlign w:val="subscript"/>
        </w:rPr>
        <w:t>cp</w:t>
      </w:r>
      <w:r w:rsidRPr="00A03B1B">
        <w:rPr>
          <w:iCs/>
          <w:szCs w:val="20"/>
          <w:lang w:val="pt-BR"/>
        </w:rPr>
        <w:t xml:space="preserve"> = Max</w:t>
      </w:r>
      <w:r w:rsidRPr="00A03B1B">
        <w:rPr>
          <w:rFonts w:eastAsia="Calibri"/>
          <w:iCs/>
          <w:szCs w:val="20"/>
        </w:rPr>
        <w:t xml:space="preserve"> { </w:t>
      </w:r>
      <w:r w:rsidRPr="00A03B1B">
        <w:rPr>
          <w:iCs/>
          <w:szCs w:val="20"/>
        </w:rPr>
        <w:t>∑</w:t>
      </w:r>
      <w:r w:rsidRPr="00A03B1B">
        <w:rPr>
          <w:rFonts w:eastAsia="Calibri"/>
          <w:i/>
          <w:iCs/>
          <w:szCs w:val="20"/>
          <w:vertAlign w:val="subscript"/>
        </w:rPr>
        <w:t xml:space="preserve">mp </w:t>
      </w:r>
      <w:r w:rsidRPr="00A03B1B">
        <w:rPr>
          <w:rFonts w:eastAsia="Calibri"/>
          <w:iCs/>
          <w:szCs w:val="20"/>
        </w:rPr>
        <w:t>(URTMG </w:t>
      </w:r>
      <w:r w:rsidRPr="00A03B1B">
        <w:rPr>
          <w:rFonts w:eastAsia="Calibri"/>
          <w:i/>
          <w:iCs/>
          <w:szCs w:val="20"/>
          <w:vertAlign w:val="subscript"/>
        </w:rPr>
        <w:t>mp</w:t>
      </w:r>
      <w:r w:rsidRPr="00A03B1B">
        <w:rPr>
          <w:rFonts w:eastAsia="Calibri"/>
          <w:iCs/>
          <w:szCs w:val="20"/>
          <w:vertAlign w:val="subscript"/>
        </w:rPr>
        <w:t xml:space="preserve"> </w:t>
      </w:r>
      <w:r w:rsidRPr="00A03B1B">
        <w:rPr>
          <w:rFonts w:eastAsia="Calibri"/>
          <w:iCs/>
          <w:szCs w:val="20"/>
        </w:rPr>
        <w:t>+ URTDCIMP </w:t>
      </w:r>
      <w:r w:rsidRPr="00A03B1B">
        <w:rPr>
          <w:rFonts w:eastAsia="Calibri"/>
          <w:i/>
          <w:iCs/>
          <w:szCs w:val="20"/>
          <w:vertAlign w:val="subscript"/>
        </w:rPr>
        <w:t xml:space="preserve">mp </w:t>
      </w:r>
      <w:r w:rsidRPr="00A03B1B">
        <w:rPr>
          <w:rFonts w:eastAsia="Calibri"/>
          <w:iCs/>
          <w:szCs w:val="20"/>
        </w:rPr>
        <w:t>+ USOGTOT</w:t>
      </w:r>
      <w:r w:rsidRPr="00A03B1B">
        <w:rPr>
          <w:rFonts w:eastAsia="Calibri"/>
          <w:i/>
          <w:iCs/>
          <w:szCs w:val="20"/>
          <w:vertAlign w:val="subscript"/>
        </w:rPr>
        <w:t xml:space="preserve"> mp</w:t>
      </w:r>
      <w:r w:rsidRPr="00A03B1B">
        <w:rPr>
          <w:iCs/>
          <w:szCs w:val="20"/>
        </w:rPr>
        <w:t>)</w:t>
      </w:r>
      <w:r w:rsidRPr="00A03B1B">
        <w:rPr>
          <w:rFonts w:eastAsia="Calibri"/>
          <w:iCs/>
          <w:szCs w:val="20"/>
          <w:vertAlign w:val="subscript"/>
        </w:rPr>
        <w:t xml:space="preserve">, </w:t>
      </w:r>
    </w:p>
    <w:p w14:paraId="404C806C" w14:textId="77777777" w:rsidR="00A03B1B" w:rsidRPr="00A03B1B" w:rsidRDefault="00A03B1B" w:rsidP="00A03B1B">
      <w:pPr>
        <w:spacing w:after="240"/>
        <w:ind w:left="2880"/>
        <w:rPr>
          <w:rFonts w:eastAsia="Calibri"/>
          <w:iCs/>
          <w:szCs w:val="20"/>
          <w:vertAlign w:val="subscript"/>
        </w:rPr>
      </w:pPr>
      <w:r w:rsidRPr="00A03B1B">
        <w:rPr>
          <w:iCs/>
          <w:szCs w:val="20"/>
        </w:rPr>
        <w:t>∑</w:t>
      </w:r>
      <w:r w:rsidRPr="00A03B1B">
        <w:rPr>
          <w:rFonts w:eastAsia="Calibri"/>
          <w:i/>
          <w:iCs/>
          <w:szCs w:val="20"/>
          <w:vertAlign w:val="subscript"/>
        </w:rPr>
        <w:t>mp</w:t>
      </w:r>
      <w:r w:rsidRPr="00A03B1B">
        <w:rPr>
          <w:rFonts w:eastAsia="Calibri"/>
          <w:iCs/>
          <w:szCs w:val="20"/>
        </w:rPr>
        <w:t> (URTAML </w:t>
      </w:r>
      <w:r w:rsidRPr="00A03B1B">
        <w:rPr>
          <w:rFonts w:eastAsia="Calibri"/>
          <w:i/>
          <w:iCs/>
          <w:szCs w:val="20"/>
          <w:vertAlign w:val="subscript"/>
        </w:rPr>
        <w:t>mp</w:t>
      </w:r>
      <w:r w:rsidRPr="00A03B1B">
        <w:rPr>
          <w:rFonts w:eastAsia="Calibri"/>
          <w:iCs/>
          <w:szCs w:val="20"/>
        </w:rPr>
        <w:t xml:space="preserve"> + UWSLTOT </w:t>
      </w:r>
      <w:r w:rsidRPr="00A03B1B">
        <w:rPr>
          <w:rFonts w:eastAsia="Calibri"/>
          <w:i/>
          <w:iCs/>
          <w:szCs w:val="20"/>
          <w:vertAlign w:val="subscript"/>
        </w:rPr>
        <w:t>mp</w:t>
      </w:r>
      <w:r w:rsidRPr="00A03B1B">
        <w:rPr>
          <w:rFonts w:eastAsia="Calibri"/>
          <w:iCs/>
          <w:szCs w:val="20"/>
        </w:rPr>
        <w:t>)</w:t>
      </w:r>
      <w:r w:rsidRPr="00A03B1B">
        <w:rPr>
          <w:rFonts w:eastAsia="Calibri"/>
          <w:iCs/>
          <w:szCs w:val="20"/>
          <w:vertAlign w:val="subscript"/>
        </w:rPr>
        <w:t xml:space="preserve">, </w:t>
      </w:r>
    </w:p>
    <w:p w14:paraId="51E77D89" w14:textId="77777777" w:rsidR="00A03B1B" w:rsidRPr="00A03B1B" w:rsidRDefault="00A03B1B" w:rsidP="00A03B1B">
      <w:pPr>
        <w:spacing w:after="240"/>
        <w:ind w:left="2160" w:firstLine="720"/>
        <w:rPr>
          <w:rFonts w:eastAsia="Calibri"/>
          <w:iCs/>
          <w:szCs w:val="20"/>
          <w:vertAlign w:val="subscript"/>
        </w:rPr>
      </w:pPr>
      <w:r w:rsidRPr="00A03B1B">
        <w:rPr>
          <w:iCs/>
          <w:szCs w:val="20"/>
        </w:rPr>
        <w:t>∑</w:t>
      </w:r>
      <w:r w:rsidRPr="00A03B1B">
        <w:rPr>
          <w:rFonts w:eastAsia="Calibri"/>
          <w:i/>
          <w:iCs/>
          <w:szCs w:val="20"/>
          <w:vertAlign w:val="subscript"/>
        </w:rPr>
        <w:t>mp</w:t>
      </w:r>
      <w:r w:rsidRPr="00A03B1B">
        <w:rPr>
          <w:rFonts w:eastAsia="Calibri"/>
          <w:iCs/>
          <w:szCs w:val="20"/>
          <w:vertAlign w:val="subscript"/>
        </w:rPr>
        <w:t> </w:t>
      </w:r>
      <w:r w:rsidRPr="00A03B1B">
        <w:rPr>
          <w:rFonts w:eastAsia="Calibri"/>
          <w:iCs/>
          <w:szCs w:val="20"/>
        </w:rPr>
        <w:t>URTQQES </w:t>
      </w:r>
      <w:r w:rsidRPr="00A03B1B">
        <w:rPr>
          <w:rFonts w:eastAsia="Calibri"/>
          <w:i/>
          <w:iCs/>
          <w:szCs w:val="20"/>
          <w:vertAlign w:val="subscript"/>
        </w:rPr>
        <w:t>mp</w:t>
      </w:r>
      <w:r w:rsidRPr="00A03B1B">
        <w:rPr>
          <w:rFonts w:eastAsia="Calibri"/>
          <w:iCs/>
          <w:szCs w:val="20"/>
          <w:vertAlign w:val="subscript"/>
        </w:rPr>
        <w:t xml:space="preserve">, </w:t>
      </w:r>
    </w:p>
    <w:p w14:paraId="38C7C37E" w14:textId="77777777" w:rsidR="00A03B1B" w:rsidRPr="00A03B1B" w:rsidRDefault="00A03B1B" w:rsidP="00A03B1B">
      <w:pPr>
        <w:spacing w:after="240"/>
        <w:ind w:left="2160" w:firstLine="720"/>
        <w:rPr>
          <w:rFonts w:eastAsia="Calibri"/>
          <w:iCs/>
          <w:szCs w:val="20"/>
          <w:vertAlign w:val="subscript"/>
        </w:rPr>
      </w:pPr>
      <w:r w:rsidRPr="00A03B1B">
        <w:rPr>
          <w:iCs/>
          <w:szCs w:val="20"/>
        </w:rPr>
        <w:t>∑</w:t>
      </w:r>
      <w:r w:rsidRPr="00A03B1B">
        <w:rPr>
          <w:rFonts w:eastAsia="Calibri"/>
          <w:i/>
          <w:iCs/>
          <w:szCs w:val="20"/>
          <w:vertAlign w:val="subscript"/>
        </w:rPr>
        <w:t>mp</w:t>
      </w:r>
      <w:r w:rsidRPr="00A03B1B">
        <w:rPr>
          <w:rFonts w:eastAsia="Calibri"/>
          <w:iCs/>
          <w:szCs w:val="20"/>
        </w:rPr>
        <w:t> URTQQEP </w:t>
      </w:r>
      <w:r w:rsidRPr="00A03B1B">
        <w:rPr>
          <w:rFonts w:eastAsia="Calibri"/>
          <w:i/>
          <w:iCs/>
          <w:szCs w:val="20"/>
          <w:vertAlign w:val="subscript"/>
        </w:rPr>
        <w:t>mp</w:t>
      </w:r>
      <w:r w:rsidRPr="00A03B1B">
        <w:rPr>
          <w:rFonts w:eastAsia="Calibri"/>
          <w:iCs/>
          <w:szCs w:val="20"/>
          <w:vertAlign w:val="subscript"/>
        </w:rPr>
        <w:t xml:space="preserve">, </w:t>
      </w:r>
    </w:p>
    <w:p w14:paraId="62A380A1" w14:textId="77777777" w:rsidR="00A03B1B" w:rsidRPr="00A03B1B" w:rsidRDefault="00A03B1B" w:rsidP="00A03B1B">
      <w:pPr>
        <w:spacing w:after="240"/>
        <w:ind w:left="2160" w:firstLine="720"/>
        <w:rPr>
          <w:rFonts w:eastAsia="Calibri"/>
          <w:iCs/>
          <w:szCs w:val="20"/>
          <w:vertAlign w:val="subscript"/>
        </w:rPr>
      </w:pPr>
      <w:r w:rsidRPr="00A03B1B">
        <w:rPr>
          <w:iCs/>
          <w:szCs w:val="20"/>
        </w:rPr>
        <w:t>∑</w:t>
      </w:r>
      <w:r w:rsidRPr="00A03B1B">
        <w:rPr>
          <w:rFonts w:eastAsia="Calibri"/>
          <w:i/>
          <w:iCs/>
          <w:szCs w:val="20"/>
          <w:vertAlign w:val="subscript"/>
        </w:rPr>
        <w:t>mp</w:t>
      </w:r>
      <w:r w:rsidRPr="00A03B1B">
        <w:rPr>
          <w:rFonts w:eastAsia="Calibri"/>
          <w:iCs/>
          <w:szCs w:val="20"/>
        </w:rPr>
        <w:t> UDAES </w:t>
      </w:r>
      <w:r w:rsidRPr="00A03B1B">
        <w:rPr>
          <w:rFonts w:eastAsia="Calibri"/>
          <w:i/>
          <w:iCs/>
          <w:szCs w:val="20"/>
          <w:vertAlign w:val="subscript"/>
        </w:rPr>
        <w:t>mp</w:t>
      </w:r>
      <w:r w:rsidRPr="00A03B1B">
        <w:rPr>
          <w:rFonts w:eastAsia="Calibri"/>
          <w:iCs/>
          <w:szCs w:val="20"/>
          <w:vertAlign w:val="subscript"/>
        </w:rPr>
        <w:t xml:space="preserve">, </w:t>
      </w:r>
    </w:p>
    <w:p w14:paraId="358A81BF" w14:textId="77777777" w:rsidR="00A03B1B" w:rsidRPr="00A03B1B" w:rsidRDefault="00A03B1B" w:rsidP="00A03B1B">
      <w:pPr>
        <w:spacing w:after="240"/>
        <w:ind w:left="2160" w:firstLine="720"/>
        <w:rPr>
          <w:rFonts w:eastAsia="Calibri"/>
          <w:iCs/>
          <w:szCs w:val="20"/>
          <w:vertAlign w:val="subscript"/>
        </w:rPr>
      </w:pPr>
      <w:r w:rsidRPr="00A03B1B">
        <w:rPr>
          <w:iCs/>
          <w:szCs w:val="20"/>
        </w:rPr>
        <w:t>∑</w:t>
      </w:r>
      <w:r w:rsidRPr="00A03B1B">
        <w:rPr>
          <w:rFonts w:eastAsia="Calibri"/>
          <w:i/>
          <w:iCs/>
          <w:szCs w:val="20"/>
          <w:vertAlign w:val="subscript"/>
        </w:rPr>
        <w:t>mp</w:t>
      </w:r>
      <w:r w:rsidRPr="00A03B1B">
        <w:rPr>
          <w:rFonts w:eastAsia="Calibri"/>
          <w:iCs/>
          <w:szCs w:val="20"/>
        </w:rPr>
        <w:t> UDAEP </w:t>
      </w:r>
      <w:r w:rsidRPr="00A03B1B">
        <w:rPr>
          <w:rFonts w:eastAsia="Calibri"/>
          <w:i/>
          <w:iCs/>
          <w:szCs w:val="20"/>
          <w:vertAlign w:val="subscript"/>
        </w:rPr>
        <w:t>mp</w:t>
      </w:r>
      <w:r w:rsidRPr="00A03B1B">
        <w:rPr>
          <w:rFonts w:eastAsia="Calibri"/>
          <w:iCs/>
          <w:szCs w:val="20"/>
          <w:vertAlign w:val="subscript"/>
        </w:rPr>
        <w:t>,</w:t>
      </w:r>
    </w:p>
    <w:p w14:paraId="1DA04D63" w14:textId="77777777" w:rsidR="00A03B1B" w:rsidRPr="00A03B1B" w:rsidRDefault="00A03B1B" w:rsidP="00A03B1B">
      <w:pPr>
        <w:spacing w:after="240"/>
        <w:ind w:left="2160" w:firstLine="720"/>
        <w:rPr>
          <w:rFonts w:eastAsia="Calibri"/>
          <w:iCs/>
          <w:szCs w:val="20"/>
          <w:vertAlign w:val="subscript"/>
        </w:rPr>
      </w:pPr>
      <w:r w:rsidRPr="00A03B1B">
        <w:rPr>
          <w:iCs/>
          <w:szCs w:val="20"/>
        </w:rPr>
        <w:t>∑</w:t>
      </w:r>
      <w:r w:rsidRPr="00A03B1B">
        <w:rPr>
          <w:rFonts w:eastAsia="Calibri"/>
          <w:i/>
          <w:iCs/>
          <w:szCs w:val="20"/>
          <w:vertAlign w:val="subscript"/>
        </w:rPr>
        <w:t>mp</w:t>
      </w:r>
      <w:r w:rsidRPr="00A03B1B">
        <w:rPr>
          <w:rFonts w:eastAsia="Calibri"/>
          <w:iCs/>
          <w:szCs w:val="20"/>
        </w:rPr>
        <w:t> (URTOBL </w:t>
      </w:r>
      <w:r w:rsidRPr="00A03B1B">
        <w:rPr>
          <w:rFonts w:eastAsia="Calibri"/>
          <w:i/>
          <w:iCs/>
          <w:szCs w:val="20"/>
          <w:vertAlign w:val="subscript"/>
        </w:rPr>
        <w:t xml:space="preserve">mp </w:t>
      </w:r>
      <w:r w:rsidRPr="00A03B1B">
        <w:rPr>
          <w:rFonts w:eastAsia="Calibri"/>
          <w:i/>
          <w:iCs/>
          <w:szCs w:val="20"/>
        </w:rPr>
        <w:t xml:space="preserve">+ </w:t>
      </w:r>
      <w:r w:rsidRPr="00A03B1B">
        <w:rPr>
          <w:rFonts w:eastAsia="Calibri"/>
          <w:iCs/>
          <w:szCs w:val="20"/>
        </w:rPr>
        <w:t xml:space="preserve">URTOBLLO </w:t>
      </w:r>
      <w:r w:rsidRPr="00A03B1B">
        <w:rPr>
          <w:rFonts w:eastAsia="Calibri"/>
          <w:i/>
          <w:iCs/>
          <w:szCs w:val="20"/>
          <w:vertAlign w:val="subscript"/>
        </w:rPr>
        <w:t>mp</w:t>
      </w:r>
      <w:r w:rsidRPr="00A03B1B">
        <w:rPr>
          <w:rFonts w:eastAsia="Calibri"/>
          <w:iCs/>
          <w:szCs w:val="20"/>
        </w:rPr>
        <w:t>)</w:t>
      </w:r>
      <w:r w:rsidRPr="00A03B1B">
        <w:rPr>
          <w:rFonts w:eastAsia="Calibri"/>
          <w:iCs/>
          <w:szCs w:val="20"/>
          <w:vertAlign w:val="subscript"/>
        </w:rPr>
        <w:t xml:space="preserve">, </w:t>
      </w:r>
    </w:p>
    <w:p w14:paraId="29C59001" w14:textId="77777777" w:rsidR="00A03B1B" w:rsidRPr="00A03B1B" w:rsidRDefault="00A03B1B" w:rsidP="00A03B1B">
      <w:pPr>
        <w:spacing w:after="240"/>
        <w:ind w:left="2160" w:firstLine="720"/>
        <w:rPr>
          <w:iCs/>
          <w:szCs w:val="20"/>
        </w:rPr>
      </w:pPr>
      <w:r w:rsidRPr="00A03B1B">
        <w:rPr>
          <w:iCs/>
          <w:szCs w:val="20"/>
        </w:rPr>
        <w:t>∑</w:t>
      </w:r>
      <w:r w:rsidRPr="00A03B1B">
        <w:rPr>
          <w:rFonts w:eastAsia="Calibri"/>
          <w:i/>
          <w:iCs/>
          <w:szCs w:val="20"/>
          <w:vertAlign w:val="subscript"/>
        </w:rPr>
        <w:t>mp</w:t>
      </w:r>
      <w:r w:rsidRPr="00A03B1B">
        <w:rPr>
          <w:rFonts w:eastAsia="Calibri"/>
          <w:iCs/>
          <w:szCs w:val="20"/>
        </w:rPr>
        <w:t> </w:t>
      </w:r>
      <w:r w:rsidRPr="00A03B1B">
        <w:rPr>
          <w:iCs/>
          <w:szCs w:val="20"/>
        </w:rPr>
        <w:t>(</w:t>
      </w:r>
      <w:r w:rsidRPr="00A03B1B">
        <w:rPr>
          <w:rFonts w:eastAsia="Calibri"/>
          <w:iCs/>
          <w:szCs w:val="20"/>
        </w:rPr>
        <w:t>UDAOPT </w:t>
      </w:r>
      <w:r w:rsidRPr="00A03B1B">
        <w:rPr>
          <w:rFonts w:eastAsia="Calibri"/>
          <w:i/>
          <w:iCs/>
          <w:szCs w:val="20"/>
          <w:vertAlign w:val="subscript"/>
        </w:rPr>
        <w:t>mp</w:t>
      </w:r>
      <w:r w:rsidRPr="00A03B1B">
        <w:rPr>
          <w:rFonts w:eastAsia="Calibri"/>
          <w:iCs/>
          <w:szCs w:val="20"/>
          <w:vertAlign w:val="subscript"/>
        </w:rPr>
        <w:t xml:space="preserve"> </w:t>
      </w:r>
      <w:r w:rsidRPr="00A03B1B">
        <w:rPr>
          <w:rFonts w:eastAsia="Calibri"/>
          <w:iCs/>
          <w:szCs w:val="20"/>
        </w:rPr>
        <w:t>+ UDAOBL </w:t>
      </w:r>
      <w:r w:rsidRPr="00A03B1B">
        <w:rPr>
          <w:rFonts w:eastAsia="Calibri"/>
          <w:i/>
          <w:iCs/>
          <w:szCs w:val="20"/>
          <w:vertAlign w:val="subscript"/>
        </w:rPr>
        <w:t>mp</w:t>
      </w:r>
      <w:r w:rsidRPr="00A03B1B">
        <w:rPr>
          <w:rFonts w:eastAsia="Calibri"/>
          <w:iCs/>
          <w:szCs w:val="20"/>
          <w:vertAlign w:val="subscript"/>
        </w:rPr>
        <w:t xml:space="preserve"> </w:t>
      </w:r>
      <w:r w:rsidRPr="00A03B1B">
        <w:rPr>
          <w:rFonts w:eastAsia="Calibri"/>
          <w:iCs/>
          <w:szCs w:val="20"/>
        </w:rPr>
        <w:t>+</w:t>
      </w:r>
      <w:r w:rsidRPr="00A03B1B">
        <w:rPr>
          <w:rFonts w:eastAsia="Calibri"/>
          <w:iCs/>
          <w:szCs w:val="20"/>
          <w:vertAlign w:val="subscript"/>
        </w:rPr>
        <w:t xml:space="preserve"> </w:t>
      </w:r>
      <w:r w:rsidRPr="00A03B1B">
        <w:rPr>
          <w:rFonts w:eastAsia="Calibri"/>
          <w:iCs/>
          <w:szCs w:val="20"/>
        </w:rPr>
        <w:t>UOPTS </w:t>
      </w:r>
      <w:r w:rsidRPr="00A03B1B">
        <w:rPr>
          <w:rFonts w:eastAsia="Calibri"/>
          <w:i/>
          <w:iCs/>
          <w:szCs w:val="20"/>
          <w:vertAlign w:val="subscript"/>
        </w:rPr>
        <w:t>mp</w:t>
      </w:r>
      <w:r w:rsidRPr="00A03B1B">
        <w:rPr>
          <w:rFonts w:eastAsia="Calibri"/>
          <w:iCs/>
          <w:szCs w:val="20"/>
          <w:vertAlign w:val="subscript"/>
        </w:rPr>
        <w:t xml:space="preserve"> </w:t>
      </w:r>
      <w:r w:rsidRPr="00A03B1B">
        <w:rPr>
          <w:rFonts w:eastAsia="Calibri"/>
          <w:iCs/>
          <w:szCs w:val="20"/>
        </w:rPr>
        <w:t>+</w:t>
      </w:r>
      <w:r w:rsidRPr="00A03B1B">
        <w:rPr>
          <w:rFonts w:eastAsia="Calibri"/>
          <w:iCs/>
          <w:szCs w:val="20"/>
          <w:vertAlign w:val="subscript"/>
        </w:rPr>
        <w:t xml:space="preserve"> </w:t>
      </w:r>
      <w:r w:rsidRPr="00A03B1B">
        <w:rPr>
          <w:rFonts w:eastAsia="Calibri"/>
          <w:iCs/>
          <w:szCs w:val="20"/>
        </w:rPr>
        <w:t>UOBLS </w:t>
      </w:r>
      <w:r w:rsidRPr="00A03B1B">
        <w:rPr>
          <w:rFonts w:eastAsia="Calibri"/>
          <w:i/>
          <w:iCs/>
          <w:szCs w:val="20"/>
          <w:vertAlign w:val="subscript"/>
        </w:rPr>
        <w:t>mp</w:t>
      </w:r>
      <w:r w:rsidRPr="00A03B1B">
        <w:rPr>
          <w:iCs/>
          <w:szCs w:val="20"/>
        </w:rPr>
        <w:t xml:space="preserve">), </w:t>
      </w:r>
    </w:p>
    <w:p w14:paraId="1B324351" w14:textId="77777777" w:rsidR="00A03B1B" w:rsidRPr="00A03B1B" w:rsidRDefault="00A03B1B" w:rsidP="00A03B1B">
      <w:pPr>
        <w:spacing w:after="240"/>
        <w:ind w:left="2160" w:firstLine="720"/>
        <w:rPr>
          <w:iCs/>
          <w:szCs w:val="20"/>
        </w:rPr>
      </w:pPr>
      <w:r w:rsidRPr="00A03B1B">
        <w:rPr>
          <w:szCs w:val="20"/>
        </w:rPr>
        <w:t>∑</w:t>
      </w:r>
      <w:r w:rsidRPr="00A03B1B">
        <w:rPr>
          <w:rFonts w:eastAsia="Calibri"/>
          <w:i/>
          <w:szCs w:val="20"/>
          <w:vertAlign w:val="subscript"/>
        </w:rPr>
        <w:t>mp</w:t>
      </w:r>
      <w:r w:rsidRPr="00A03B1B">
        <w:rPr>
          <w:rFonts w:eastAsia="Calibri"/>
          <w:szCs w:val="20"/>
        </w:rPr>
        <w:t> </w:t>
      </w:r>
      <w:r w:rsidRPr="00A03B1B">
        <w:rPr>
          <w:szCs w:val="20"/>
        </w:rPr>
        <w:t>(</w:t>
      </w:r>
      <w:r w:rsidRPr="00A03B1B">
        <w:rPr>
          <w:rFonts w:eastAsia="Calibri"/>
          <w:szCs w:val="20"/>
        </w:rPr>
        <w:t>UOPTP </w:t>
      </w:r>
      <w:r w:rsidRPr="00A03B1B">
        <w:rPr>
          <w:rFonts w:eastAsia="Calibri"/>
          <w:i/>
          <w:szCs w:val="20"/>
          <w:vertAlign w:val="subscript"/>
        </w:rPr>
        <w:t>mp</w:t>
      </w:r>
      <w:r w:rsidRPr="00A03B1B">
        <w:rPr>
          <w:rFonts w:eastAsia="Calibri"/>
          <w:szCs w:val="20"/>
          <w:vertAlign w:val="subscript"/>
        </w:rPr>
        <w:t xml:space="preserve"> </w:t>
      </w:r>
      <w:r w:rsidRPr="00A03B1B">
        <w:rPr>
          <w:rFonts w:eastAsia="Calibri"/>
          <w:szCs w:val="20"/>
        </w:rPr>
        <w:t>+ UOBLP </w:t>
      </w:r>
      <w:r w:rsidRPr="00A03B1B">
        <w:rPr>
          <w:rFonts w:eastAsia="Calibri"/>
          <w:i/>
          <w:szCs w:val="20"/>
          <w:vertAlign w:val="subscript"/>
        </w:rPr>
        <w:t>mp</w:t>
      </w:r>
      <w:r w:rsidRPr="00A03B1B">
        <w:rPr>
          <w:szCs w:val="20"/>
        </w:rPr>
        <w:t>)</w:t>
      </w:r>
      <w:r w:rsidRPr="00A03B1B">
        <w:rPr>
          <w:iCs/>
          <w:szCs w:val="20"/>
        </w:rPr>
        <w:t>,</w:t>
      </w:r>
    </w:p>
    <w:p w14:paraId="724D42CE" w14:textId="77777777" w:rsidR="00A03B1B" w:rsidRPr="00A03B1B" w:rsidRDefault="00A03B1B" w:rsidP="00A03B1B">
      <w:pPr>
        <w:spacing w:after="240"/>
        <w:ind w:left="2160" w:firstLine="720"/>
        <w:rPr>
          <w:iCs/>
          <w:szCs w:val="20"/>
        </w:rPr>
      </w:pPr>
      <w:r w:rsidRPr="00A03B1B">
        <w:rPr>
          <w:szCs w:val="20"/>
        </w:rPr>
        <w:t>∑</w:t>
      </w:r>
      <w:r w:rsidRPr="00A03B1B">
        <w:rPr>
          <w:rFonts w:eastAsia="Calibri"/>
          <w:i/>
          <w:szCs w:val="20"/>
          <w:vertAlign w:val="subscript"/>
        </w:rPr>
        <w:t>mp</w:t>
      </w:r>
      <w:r w:rsidRPr="00A03B1B">
        <w:rPr>
          <w:rFonts w:eastAsia="Calibri"/>
          <w:szCs w:val="20"/>
        </w:rPr>
        <w:t> </w:t>
      </w:r>
      <w:r w:rsidRPr="00A03B1B">
        <w:rPr>
          <w:rFonts w:eastAsia="Calibri"/>
        </w:rPr>
        <w:t xml:space="preserve"> UDAASOAWD </w:t>
      </w:r>
      <w:r w:rsidRPr="00A03B1B">
        <w:rPr>
          <w:rFonts w:eastAsia="Calibri"/>
          <w:i/>
          <w:vertAlign w:val="subscript"/>
        </w:rPr>
        <w:t>mp</w:t>
      </w:r>
      <w:r w:rsidRPr="00A03B1B">
        <w:rPr>
          <w:iCs/>
          <w:szCs w:val="20"/>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03B1B" w:rsidRPr="00A03B1B" w14:paraId="1A7BFA34" w14:textId="77777777" w:rsidTr="00B31BB1">
        <w:tc>
          <w:tcPr>
            <w:tcW w:w="9766" w:type="dxa"/>
            <w:shd w:val="pct12" w:color="auto" w:fill="auto"/>
          </w:tcPr>
          <w:p w14:paraId="1908C483" w14:textId="77777777" w:rsidR="00A03B1B" w:rsidRPr="00A03B1B" w:rsidRDefault="00A03B1B" w:rsidP="00A03B1B">
            <w:pPr>
              <w:spacing w:before="120" w:after="240"/>
              <w:rPr>
                <w:b/>
                <w:i/>
                <w:iCs/>
                <w:szCs w:val="20"/>
              </w:rPr>
            </w:pPr>
            <w:r w:rsidRPr="00A03B1B">
              <w:rPr>
                <w:b/>
                <w:i/>
                <w:iCs/>
                <w:szCs w:val="20"/>
              </w:rPr>
              <w:t>[NPRR995 and NPRR1201:  Replace applicable portions of the formula “</w:t>
            </w:r>
            <w:r w:rsidRPr="00A03B1B">
              <w:rPr>
                <w:b/>
                <w:i/>
                <w:iCs/>
                <w:szCs w:val="20"/>
                <w:lang w:val="pt-BR"/>
              </w:rPr>
              <w:t xml:space="preserve">MMA </w:t>
            </w:r>
            <w:r w:rsidRPr="00A03B1B">
              <w:rPr>
                <w:b/>
                <w:i/>
                <w:iCs/>
                <w:szCs w:val="20"/>
                <w:vertAlign w:val="subscript"/>
              </w:rPr>
              <w:t>cp</w:t>
            </w:r>
            <w:r w:rsidRPr="00A03B1B">
              <w:rPr>
                <w:b/>
                <w:i/>
                <w:iCs/>
                <w:szCs w:val="20"/>
              </w:rPr>
              <w:t>” above with the following upon system implementation:]</w:t>
            </w:r>
          </w:p>
          <w:p w14:paraId="006789D2" w14:textId="77777777" w:rsidR="00A03B1B" w:rsidRPr="00A03B1B" w:rsidRDefault="00A03B1B" w:rsidP="00A03B1B">
            <w:pPr>
              <w:spacing w:after="240"/>
              <w:ind w:left="720" w:firstLine="720"/>
              <w:rPr>
                <w:rFonts w:eastAsia="Calibri"/>
                <w:iCs/>
                <w:szCs w:val="20"/>
                <w:vertAlign w:val="subscript"/>
              </w:rPr>
            </w:pPr>
            <w:r w:rsidRPr="00A03B1B">
              <w:rPr>
                <w:iCs/>
                <w:szCs w:val="20"/>
                <w:lang w:val="pt-BR"/>
              </w:rPr>
              <w:t xml:space="preserve">MMA </w:t>
            </w:r>
            <w:r w:rsidRPr="00A03B1B">
              <w:rPr>
                <w:rFonts w:eastAsia="Calibri"/>
                <w:i/>
                <w:iCs/>
                <w:szCs w:val="20"/>
                <w:vertAlign w:val="subscript"/>
              </w:rPr>
              <w:t>cp</w:t>
            </w:r>
            <w:r w:rsidRPr="00A03B1B">
              <w:rPr>
                <w:iCs/>
                <w:szCs w:val="20"/>
                <w:lang w:val="pt-BR"/>
              </w:rPr>
              <w:t xml:space="preserve"> = Max</w:t>
            </w:r>
            <w:r w:rsidRPr="00A03B1B">
              <w:rPr>
                <w:rFonts w:eastAsia="Calibri"/>
                <w:iCs/>
                <w:szCs w:val="20"/>
              </w:rPr>
              <w:t xml:space="preserve"> { </w:t>
            </w:r>
            <w:r w:rsidRPr="00A03B1B">
              <w:rPr>
                <w:iCs/>
                <w:szCs w:val="20"/>
              </w:rPr>
              <w:t>∑</w:t>
            </w:r>
            <w:r w:rsidRPr="00A03B1B">
              <w:rPr>
                <w:rFonts w:eastAsia="Calibri"/>
                <w:i/>
                <w:iCs/>
                <w:szCs w:val="20"/>
                <w:vertAlign w:val="subscript"/>
              </w:rPr>
              <w:t xml:space="preserve">mp </w:t>
            </w:r>
            <w:r w:rsidRPr="00A03B1B">
              <w:rPr>
                <w:rFonts w:eastAsia="Calibri"/>
                <w:iCs/>
                <w:szCs w:val="20"/>
              </w:rPr>
              <w:t>(URTMG </w:t>
            </w:r>
            <w:r w:rsidRPr="00A03B1B">
              <w:rPr>
                <w:rFonts w:eastAsia="Calibri"/>
                <w:i/>
                <w:iCs/>
                <w:szCs w:val="20"/>
                <w:vertAlign w:val="subscript"/>
              </w:rPr>
              <w:t>mp</w:t>
            </w:r>
            <w:r w:rsidRPr="00A03B1B">
              <w:rPr>
                <w:rFonts w:eastAsia="Calibri"/>
                <w:iCs/>
                <w:szCs w:val="20"/>
                <w:vertAlign w:val="subscript"/>
              </w:rPr>
              <w:t xml:space="preserve"> </w:t>
            </w:r>
            <w:r w:rsidRPr="00A03B1B">
              <w:rPr>
                <w:rFonts w:eastAsia="Calibri"/>
                <w:iCs/>
                <w:szCs w:val="20"/>
              </w:rPr>
              <w:t>+ URTDCIMP </w:t>
            </w:r>
            <w:r w:rsidRPr="00A03B1B">
              <w:rPr>
                <w:rFonts w:eastAsia="Calibri"/>
                <w:i/>
                <w:iCs/>
                <w:szCs w:val="20"/>
                <w:vertAlign w:val="subscript"/>
              </w:rPr>
              <w:t>mp</w:t>
            </w:r>
            <w:r w:rsidRPr="00A03B1B">
              <w:rPr>
                <w:rFonts w:eastAsia="Calibri"/>
                <w:szCs w:val="20"/>
              </w:rPr>
              <w:t xml:space="preserve"> + USOGTOT</w:t>
            </w:r>
            <w:r w:rsidRPr="00A03B1B">
              <w:rPr>
                <w:rFonts w:eastAsia="Calibri"/>
                <w:i/>
                <w:iCs/>
                <w:szCs w:val="20"/>
                <w:vertAlign w:val="subscript"/>
              </w:rPr>
              <w:t xml:space="preserve"> mp</w:t>
            </w:r>
            <w:r w:rsidRPr="00A03B1B">
              <w:rPr>
                <w:iCs/>
                <w:szCs w:val="20"/>
              </w:rPr>
              <w:t>)</w:t>
            </w:r>
            <w:r w:rsidRPr="00A03B1B">
              <w:rPr>
                <w:rFonts w:eastAsia="Calibri"/>
                <w:iCs/>
                <w:szCs w:val="20"/>
                <w:vertAlign w:val="subscript"/>
              </w:rPr>
              <w:t xml:space="preserve">, </w:t>
            </w:r>
          </w:p>
          <w:p w14:paraId="1F1EE18F" w14:textId="77777777" w:rsidR="00A03B1B" w:rsidRPr="00A03B1B" w:rsidRDefault="00A03B1B" w:rsidP="00A03B1B">
            <w:pPr>
              <w:spacing w:after="240"/>
              <w:ind w:left="2880"/>
              <w:rPr>
                <w:rFonts w:eastAsia="Calibri"/>
                <w:iCs/>
                <w:szCs w:val="20"/>
                <w:vertAlign w:val="subscript"/>
              </w:rPr>
            </w:pPr>
            <w:r w:rsidRPr="00A03B1B">
              <w:rPr>
                <w:iCs/>
                <w:szCs w:val="20"/>
              </w:rPr>
              <w:t>∑</w:t>
            </w:r>
            <w:r w:rsidRPr="00A03B1B">
              <w:rPr>
                <w:rFonts w:eastAsia="Calibri"/>
                <w:i/>
                <w:iCs/>
                <w:szCs w:val="20"/>
                <w:vertAlign w:val="subscript"/>
              </w:rPr>
              <w:t>mp</w:t>
            </w:r>
            <w:r w:rsidRPr="00A03B1B">
              <w:rPr>
                <w:rFonts w:eastAsia="Calibri"/>
                <w:iCs/>
                <w:szCs w:val="20"/>
              </w:rPr>
              <w:t> (URTAML </w:t>
            </w:r>
            <w:r w:rsidRPr="00A03B1B">
              <w:rPr>
                <w:rFonts w:eastAsia="Calibri"/>
                <w:i/>
                <w:iCs/>
                <w:szCs w:val="20"/>
                <w:vertAlign w:val="subscript"/>
              </w:rPr>
              <w:t>mp</w:t>
            </w:r>
            <w:r w:rsidRPr="00A03B1B">
              <w:rPr>
                <w:rFonts w:eastAsia="Calibri"/>
                <w:iCs/>
                <w:szCs w:val="20"/>
              </w:rPr>
              <w:t xml:space="preserve"> + UWSLTOT </w:t>
            </w:r>
            <w:r w:rsidRPr="00A03B1B">
              <w:rPr>
                <w:rFonts w:eastAsia="Calibri"/>
                <w:i/>
                <w:iCs/>
                <w:szCs w:val="20"/>
                <w:vertAlign w:val="subscript"/>
              </w:rPr>
              <w:t>mp</w:t>
            </w:r>
            <w:r w:rsidRPr="00A03B1B">
              <w:rPr>
                <w:rFonts w:eastAsia="Calibri"/>
                <w:szCs w:val="20"/>
              </w:rPr>
              <w:t> </w:t>
            </w:r>
            <w:r w:rsidRPr="00A03B1B">
              <w:rPr>
                <w:rFonts w:eastAsia="Calibri"/>
                <w:iCs/>
                <w:szCs w:val="20"/>
              </w:rPr>
              <w:t xml:space="preserve">+ </w:t>
            </w:r>
            <w:r w:rsidRPr="00A03B1B">
              <w:rPr>
                <w:szCs w:val="20"/>
              </w:rPr>
              <w:t>USOCLTOT</w:t>
            </w:r>
            <w:r w:rsidRPr="00A03B1B">
              <w:rPr>
                <w:i/>
                <w:szCs w:val="20"/>
                <w:vertAlign w:val="subscript"/>
              </w:rPr>
              <w:t xml:space="preserve"> mp</w:t>
            </w:r>
            <w:r w:rsidRPr="00A03B1B">
              <w:rPr>
                <w:rFonts w:eastAsia="Calibri"/>
                <w:iCs/>
                <w:szCs w:val="20"/>
              </w:rPr>
              <w:t>)</w:t>
            </w:r>
            <w:r w:rsidRPr="00A03B1B">
              <w:rPr>
                <w:rFonts w:eastAsia="Calibri"/>
                <w:iCs/>
                <w:szCs w:val="20"/>
                <w:vertAlign w:val="subscript"/>
              </w:rPr>
              <w:t xml:space="preserve">, </w:t>
            </w:r>
          </w:p>
          <w:p w14:paraId="7EBFDB20" w14:textId="77777777" w:rsidR="00A03B1B" w:rsidRPr="00A03B1B" w:rsidRDefault="00A03B1B" w:rsidP="00A03B1B">
            <w:pPr>
              <w:spacing w:after="240"/>
              <w:ind w:left="2160" w:firstLine="720"/>
              <w:rPr>
                <w:rFonts w:eastAsia="Calibri"/>
                <w:iCs/>
                <w:szCs w:val="20"/>
                <w:vertAlign w:val="subscript"/>
              </w:rPr>
            </w:pPr>
            <w:r w:rsidRPr="00A03B1B">
              <w:rPr>
                <w:iCs/>
                <w:szCs w:val="20"/>
              </w:rPr>
              <w:t>∑</w:t>
            </w:r>
            <w:r w:rsidRPr="00A03B1B">
              <w:rPr>
                <w:rFonts w:eastAsia="Calibri"/>
                <w:i/>
                <w:iCs/>
                <w:szCs w:val="20"/>
                <w:vertAlign w:val="subscript"/>
              </w:rPr>
              <w:t>mp</w:t>
            </w:r>
            <w:r w:rsidRPr="00A03B1B">
              <w:rPr>
                <w:rFonts w:eastAsia="Calibri"/>
                <w:iCs/>
                <w:szCs w:val="20"/>
                <w:vertAlign w:val="subscript"/>
              </w:rPr>
              <w:t> </w:t>
            </w:r>
            <w:r w:rsidRPr="00A03B1B">
              <w:rPr>
                <w:rFonts w:eastAsia="Calibri"/>
                <w:iCs/>
                <w:szCs w:val="20"/>
              </w:rPr>
              <w:t>URTQQES </w:t>
            </w:r>
            <w:r w:rsidRPr="00A03B1B">
              <w:rPr>
                <w:rFonts w:eastAsia="Calibri"/>
                <w:i/>
                <w:iCs/>
                <w:szCs w:val="20"/>
                <w:vertAlign w:val="subscript"/>
              </w:rPr>
              <w:t>mp</w:t>
            </w:r>
            <w:r w:rsidRPr="00A03B1B">
              <w:rPr>
                <w:rFonts w:eastAsia="Calibri"/>
                <w:iCs/>
                <w:szCs w:val="20"/>
                <w:vertAlign w:val="subscript"/>
              </w:rPr>
              <w:t xml:space="preserve">, </w:t>
            </w:r>
          </w:p>
          <w:p w14:paraId="21466159" w14:textId="77777777" w:rsidR="00A03B1B" w:rsidRPr="00A03B1B" w:rsidRDefault="00A03B1B" w:rsidP="00A03B1B">
            <w:pPr>
              <w:spacing w:after="240"/>
              <w:ind w:left="2160" w:firstLine="720"/>
              <w:rPr>
                <w:rFonts w:eastAsia="Calibri"/>
                <w:iCs/>
                <w:szCs w:val="20"/>
                <w:vertAlign w:val="subscript"/>
              </w:rPr>
            </w:pPr>
            <w:r w:rsidRPr="00A03B1B">
              <w:rPr>
                <w:iCs/>
                <w:szCs w:val="20"/>
              </w:rPr>
              <w:t>∑</w:t>
            </w:r>
            <w:r w:rsidRPr="00A03B1B">
              <w:rPr>
                <w:rFonts w:eastAsia="Calibri"/>
                <w:i/>
                <w:iCs/>
                <w:szCs w:val="20"/>
                <w:vertAlign w:val="subscript"/>
              </w:rPr>
              <w:t>mp</w:t>
            </w:r>
            <w:r w:rsidRPr="00A03B1B">
              <w:rPr>
                <w:rFonts w:eastAsia="Calibri"/>
                <w:iCs/>
                <w:szCs w:val="20"/>
              </w:rPr>
              <w:t> URTQQEP </w:t>
            </w:r>
            <w:r w:rsidRPr="00A03B1B">
              <w:rPr>
                <w:rFonts w:eastAsia="Calibri"/>
                <w:i/>
                <w:iCs/>
                <w:szCs w:val="20"/>
                <w:vertAlign w:val="subscript"/>
              </w:rPr>
              <w:t>mp</w:t>
            </w:r>
            <w:r w:rsidRPr="00A03B1B">
              <w:rPr>
                <w:rFonts w:eastAsia="Calibri"/>
                <w:iCs/>
                <w:szCs w:val="20"/>
                <w:vertAlign w:val="subscript"/>
              </w:rPr>
              <w:t xml:space="preserve">, </w:t>
            </w:r>
          </w:p>
          <w:p w14:paraId="24115D97" w14:textId="77777777" w:rsidR="00A03B1B" w:rsidRPr="00A03B1B" w:rsidRDefault="00A03B1B" w:rsidP="00A03B1B">
            <w:pPr>
              <w:spacing w:after="240"/>
              <w:ind w:left="2160" w:firstLine="720"/>
              <w:rPr>
                <w:rFonts w:eastAsia="Calibri"/>
                <w:iCs/>
                <w:szCs w:val="20"/>
                <w:vertAlign w:val="subscript"/>
              </w:rPr>
            </w:pPr>
            <w:r w:rsidRPr="00A03B1B">
              <w:rPr>
                <w:iCs/>
                <w:szCs w:val="20"/>
              </w:rPr>
              <w:t>∑</w:t>
            </w:r>
            <w:r w:rsidRPr="00A03B1B">
              <w:rPr>
                <w:rFonts w:eastAsia="Calibri"/>
                <w:i/>
                <w:iCs/>
                <w:szCs w:val="20"/>
                <w:vertAlign w:val="subscript"/>
              </w:rPr>
              <w:t>mp</w:t>
            </w:r>
            <w:r w:rsidRPr="00A03B1B">
              <w:rPr>
                <w:rFonts w:eastAsia="Calibri"/>
                <w:iCs/>
                <w:szCs w:val="20"/>
              </w:rPr>
              <w:t> UDAES </w:t>
            </w:r>
            <w:r w:rsidRPr="00A03B1B">
              <w:rPr>
                <w:rFonts w:eastAsia="Calibri"/>
                <w:i/>
                <w:iCs/>
                <w:szCs w:val="20"/>
                <w:vertAlign w:val="subscript"/>
              </w:rPr>
              <w:t>mp</w:t>
            </w:r>
            <w:r w:rsidRPr="00A03B1B">
              <w:rPr>
                <w:rFonts w:eastAsia="Calibri"/>
                <w:iCs/>
                <w:szCs w:val="20"/>
                <w:vertAlign w:val="subscript"/>
              </w:rPr>
              <w:t xml:space="preserve">, </w:t>
            </w:r>
          </w:p>
          <w:p w14:paraId="49401D8E" w14:textId="77777777" w:rsidR="00A03B1B" w:rsidRPr="00A03B1B" w:rsidRDefault="00A03B1B" w:rsidP="00A03B1B">
            <w:pPr>
              <w:spacing w:after="240"/>
              <w:ind w:left="2160" w:firstLine="720"/>
              <w:rPr>
                <w:rFonts w:eastAsia="Calibri"/>
                <w:iCs/>
                <w:szCs w:val="20"/>
                <w:vertAlign w:val="subscript"/>
              </w:rPr>
            </w:pPr>
            <w:r w:rsidRPr="00A03B1B">
              <w:rPr>
                <w:iCs/>
                <w:szCs w:val="20"/>
              </w:rPr>
              <w:t>∑</w:t>
            </w:r>
            <w:r w:rsidRPr="00A03B1B">
              <w:rPr>
                <w:rFonts w:eastAsia="Calibri"/>
                <w:i/>
                <w:iCs/>
                <w:szCs w:val="20"/>
                <w:vertAlign w:val="subscript"/>
              </w:rPr>
              <w:t>mp</w:t>
            </w:r>
            <w:r w:rsidRPr="00A03B1B">
              <w:rPr>
                <w:rFonts w:eastAsia="Calibri"/>
                <w:iCs/>
                <w:szCs w:val="20"/>
              </w:rPr>
              <w:t> UDAEP </w:t>
            </w:r>
            <w:r w:rsidRPr="00A03B1B">
              <w:rPr>
                <w:rFonts w:eastAsia="Calibri"/>
                <w:i/>
                <w:iCs/>
                <w:szCs w:val="20"/>
                <w:vertAlign w:val="subscript"/>
              </w:rPr>
              <w:t>mp</w:t>
            </w:r>
            <w:r w:rsidRPr="00A03B1B">
              <w:rPr>
                <w:rFonts w:eastAsia="Calibri"/>
                <w:iCs/>
                <w:szCs w:val="20"/>
                <w:vertAlign w:val="subscript"/>
              </w:rPr>
              <w:t>,</w:t>
            </w:r>
          </w:p>
          <w:p w14:paraId="3BBAB72A" w14:textId="77777777" w:rsidR="00A03B1B" w:rsidRPr="00A03B1B" w:rsidRDefault="00A03B1B" w:rsidP="00A03B1B">
            <w:pPr>
              <w:spacing w:after="240"/>
              <w:ind w:left="2160" w:firstLine="720"/>
              <w:rPr>
                <w:rFonts w:eastAsia="Calibri"/>
                <w:iCs/>
                <w:szCs w:val="20"/>
                <w:vertAlign w:val="subscript"/>
              </w:rPr>
            </w:pPr>
            <w:r w:rsidRPr="00A03B1B">
              <w:rPr>
                <w:iCs/>
                <w:szCs w:val="20"/>
              </w:rPr>
              <w:t>∑</w:t>
            </w:r>
            <w:r w:rsidRPr="00A03B1B">
              <w:rPr>
                <w:rFonts w:eastAsia="Calibri"/>
                <w:i/>
                <w:iCs/>
                <w:szCs w:val="20"/>
                <w:vertAlign w:val="subscript"/>
              </w:rPr>
              <w:t>mp</w:t>
            </w:r>
            <w:r w:rsidRPr="00A03B1B">
              <w:rPr>
                <w:rFonts w:eastAsia="Calibri"/>
                <w:iCs/>
                <w:szCs w:val="20"/>
              </w:rPr>
              <w:t> (URTOBL </w:t>
            </w:r>
            <w:r w:rsidRPr="00A03B1B">
              <w:rPr>
                <w:rFonts w:eastAsia="Calibri"/>
                <w:i/>
                <w:iCs/>
                <w:szCs w:val="20"/>
                <w:vertAlign w:val="subscript"/>
              </w:rPr>
              <w:t xml:space="preserve">mp </w:t>
            </w:r>
            <w:r w:rsidRPr="00A03B1B">
              <w:rPr>
                <w:rFonts w:eastAsia="Calibri"/>
                <w:i/>
                <w:iCs/>
                <w:szCs w:val="20"/>
              </w:rPr>
              <w:t xml:space="preserve">+ </w:t>
            </w:r>
            <w:r w:rsidRPr="00A03B1B">
              <w:rPr>
                <w:rFonts w:eastAsia="Calibri"/>
                <w:iCs/>
                <w:szCs w:val="20"/>
              </w:rPr>
              <w:t xml:space="preserve">URTOBLLO </w:t>
            </w:r>
            <w:r w:rsidRPr="00A03B1B">
              <w:rPr>
                <w:rFonts w:eastAsia="Calibri"/>
                <w:i/>
                <w:iCs/>
                <w:szCs w:val="20"/>
                <w:vertAlign w:val="subscript"/>
              </w:rPr>
              <w:t>mp</w:t>
            </w:r>
            <w:r w:rsidRPr="00A03B1B">
              <w:rPr>
                <w:rFonts w:eastAsia="Calibri"/>
                <w:iCs/>
                <w:szCs w:val="20"/>
              </w:rPr>
              <w:t>)</w:t>
            </w:r>
            <w:r w:rsidRPr="00A03B1B">
              <w:rPr>
                <w:rFonts w:eastAsia="Calibri"/>
                <w:iCs/>
                <w:szCs w:val="20"/>
                <w:vertAlign w:val="subscript"/>
              </w:rPr>
              <w:t xml:space="preserve">, </w:t>
            </w:r>
          </w:p>
          <w:p w14:paraId="0511934A" w14:textId="77777777" w:rsidR="00A03B1B" w:rsidRPr="00A03B1B" w:rsidRDefault="00A03B1B" w:rsidP="00A03B1B">
            <w:pPr>
              <w:spacing w:after="240"/>
              <w:ind w:left="2160" w:firstLine="720"/>
              <w:rPr>
                <w:iCs/>
                <w:szCs w:val="20"/>
              </w:rPr>
            </w:pPr>
            <w:r w:rsidRPr="00A03B1B">
              <w:rPr>
                <w:iCs/>
                <w:szCs w:val="20"/>
              </w:rPr>
              <w:t>∑</w:t>
            </w:r>
            <w:r w:rsidRPr="00A03B1B">
              <w:rPr>
                <w:rFonts w:eastAsia="Calibri"/>
                <w:i/>
                <w:iCs/>
                <w:szCs w:val="20"/>
                <w:vertAlign w:val="subscript"/>
              </w:rPr>
              <w:t>mp</w:t>
            </w:r>
            <w:r w:rsidRPr="00A03B1B">
              <w:rPr>
                <w:rFonts w:eastAsia="Calibri"/>
                <w:iCs/>
                <w:szCs w:val="20"/>
              </w:rPr>
              <w:t> </w:t>
            </w:r>
            <w:r w:rsidRPr="00A03B1B">
              <w:rPr>
                <w:iCs/>
                <w:szCs w:val="20"/>
              </w:rPr>
              <w:t>(</w:t>
            </w:r>
            <w:r w:rsidRPr="00A03B1B">
              <w:rPr>
                <w:rFonts w:eastAsia="Calibri"/>
                <w:iCs/>
                <w:szCs w:val="20"/>
              </w:rPr>
              <w:t>UDAOPT </w:t>
            </w:r>
            <w:r w:rsidRPr="00A03B1B">
              <w:rPr>
                <w:rFonts w:eastAsia="Calibri"/>
                <w:i/>
                <w:iCs/>
                <w:szCs w:val="20"/>
                <w:vertAlign w:val="subscript"/>
              </w:rPr>
              <w:t>mp</w:t>
            </w:r>
            <w:r w:rsidRPr="00A03B1B">
              <w:rPr>
                <w:rFonts w:eastAsia="Calibri"/>
                <w:iCs/>
                <w:szCs w:val="20"/>
                <w:vertAlign w:val="subscript"/>
              </w:rPr>
              <w:t xml:space="preserve"> </w:t>
            </w:r>
            <w:r w:rsidRPr="00A03B1B">
              <w:rPr>
                <w:rFonts w:eastAsia="Calibri"/>
                <w:iCs/>
                <w:szCs w:val="20"/>
              </w:rPr>
              <w:t>+ UDAOBL </w:t>
            </w:r>
            <w:r w:rsidRPr="00A03B1B">
              <w:rPr>
                <w:rFonts w:eastAsia="Calibri"/>
                <w:i/>
                <w:iCs/>
                <w:szCs w:val="20"/>
                <w:vertAlign w:val="subscript"/>
              </w:rPr>
              <w:t>mp</w:t>
            </w:r>
            <w:r w:rsidRPr="00A03B1B">
              <w:rPr>
                <w:iCs/>
                <w:szCs w:val="20"/>
              </w:rPr>
              <w:t xml:space="preserve">), </w:t>
            </w:r>
          </w:p>
          <w:p w14:paraId="0E4C26DF" w14:textId="77777777" w:rsidR="00A03B1B" w:rsidRPr="00A03B1B" w:rsidRDefault="00A03B1B" w:rsidP="00A03B1B">
            <w:pPr>
              <w:spacing w:after="240"/>
              <w:ind w:left="2160" w:firstLine="720"/>
              <w:rPr>
                <w:iCs/>
                <w:szCs w:val="20"/>
              </w:rPr>
            </w:pPr>
            <w:r w:rsidRPr="00A03B1B">
              <w:rPr>
                <w:szCs w:val="20"/>
              </w:rPr>
              <w:lastRenderedPageBreak/>
              <w:t>∑</w:t>
            </w:r>
            <w:r w:rsidRPr="00A03B1B">
              <w:rPr>
                <w:rFonts w:eastAsia="Calibri"/>
                <w:i/>
                <w:szCs w:val="20"/>
                <w:vertAlign w:val="subscript"/>
              </w:rPr>
              <w:t>mp</w:t>
            </w:r>
            <w:r w:rsidRPr="00A03B1B">
              <w:rPr>
                <w:rFonts w:eastAsia="Calibri"/>
                <w:szCs w:val="20"/>
              </w:rPr>
              <w:t xml:space="preserve"> UDAASOAWD </w:t>
            </w:r>
            <w:r w:rsidRPr="00A03B1B">
              <w:rPr>
                <w:rFonts w:eastAsia="Calibri"/>
                <w:i/>
                <w:szCs w:val="20"/>
                <w:vertAlign w:val="subscript"/>
              </w:rPr>
              <w:t>mp</w:t>
            </w:r>
            <w:r w:rsidRPr="00A03B1B">
              <w:rPr>
                <w:iCs/>
                <w:szCs w:val="20"/>
              </w:rPr>
              <w:t>}</w:t>
            </w:r>
          </w:p>
        </w:tc>
      </w:tr>
    </w:tbl>
    <w:p w14:paraId="213A516B" w14:textId="77777777" w:rsidR="00A03B1B" w:rsidRPr="00A03B1B" w:rsidRDefault="00A03B1B" w:rsidP="00A03B1B">
      <w:pPr>
        <w:spacing w:before="240" w:after="240"/>
        <w:ind w:left="1440"/>
        <w:rPr>
          <w:rFonts w:eastAsia="Calibri"/>
          <w:iCs/>
          <w:szCs w:val="20"/>
        </w:rPr>
      </w:pPr>
      <w:r w:rsidRPr="00A03B1B">
        <w:rPr>
          <w:iCs/>
          <w:szCs w:val="20"/>
        </w:rPr>
        <w:lastRenderedPageBreak/>
        <w:t>MMATOT = ∑</w:t>
      </w:r>
      <w:r w:rsidRPr="00A03B1B">
        <w:rPr>
          <w:rFonts w:eastAsia="Calibri"/>
          <w:i/>
          <w:iCs/>
          <w:szCs w:val="20"/>
          <w:vertAlign w:val="subscript"/>
        </w:rPr>
        <w:t>cp</w:t>
      </w:r>
      <w:r w:rsidRPr="00A03B1B">
        <w:rPr>
          <w:rFonts w:eastAsia="Calibri"/>
          <w:iCs/>
          <w:szCs w:val="20"/>
        </w:rPr>
        <w:t> (</w:t>
      </w:r>
      <w:r w:rsidRPr="00A03B1B">
        <w:rPr>
          <w:iCs/>
          <w:szCs w:val="20"/>
          <w:lang w:val="pt-BR"/>
        </w:rPr>
        <w:t>MMA</w:t>
      </w:r>
      <w:r w:rsidRPr="00A03B1B">
        <w:rPr>
          <w:rFonts w:eastAsia="Calibri"/>
          <w:i/>
          <w:iCs/>
          <w:szCs w:val="20"/>
          <w:vertAlign w:val="subscript"/>
        </w:rPr>
        <w:t>cp</w:t>
      </w:r>
      <w:r w:rsidRPr="00A03B1B">
        <w:rPr>
          <w:rFonts w:eastAsia="Calibri"/>
          <w:iCs/>
          <w:szCs w:val="20"/>
        </w:rPr>
        <w:t>)</w:t>
      </w:r>
    </w:p>
    <w:p w14:paraId="55523602" w14:textId="77777777" w:rsidR="00A03B1B" w:rsidRPr="00A03B1B" w:rsidRDefault="00A03B1B" w:rsidP="00A03B1B">
      <w:pPr>
        <w:spacing w:after="240"/>
        <w:ind w:left="720"/>
        <w:rPr>
          <w:rFonts w:eastAsia="Calibri"/>
          <w:iCs/>
          <w:szCs w:val="20"/>
        </w:rPr>
      </w:pPr>
      <w:r w:rsidRPr="00A03B1B">
        <w:rPr>
          <w:rFonts w:eastAsia="Calibri"/>
          <w:iCs/>
          <w:szCs w:val="20"/>
        </w:rPr>
        <w:t>Where:</w:t>
      </w:r>
    </w:p>
    <w:p w14:paraId="4DEED726" w14:textId="77777777" w:rsidR="00A03B1B" w:rsidRPr="00A03B1B" w:rsidRDefault="00A03B1B" w:rsidP="00A03B1B">
      <w:pPr>
        <w:tabs>
          <w:tab w:val="left" w:pos="2340"/>
          <w:tab w:val="left" w:pos="3420"/>
        </w:tabs>
        <w:spacing w:before="240" w:after="240"/>
        <w:ind w:left="1440"/>
        <w:rPr>
          <w:rFonts w:eastAsia="Calibri"/>
          <w:bCs/>
          <w:szCs w:val="20"/>
          <w:lang w:val="x-none" w:eastAsia="x-none"/>
        </w:rPr>
      </w:pPr>
      <w:r w:rsidRPr="00A03B1B">
        <w:rPr>
          <w:bCs/>
          <w:szCs w:val="20"/>
          <w:lang w:val="x-none" w:eastAsia="x-none"/>
        </w:rPr>
        <w:t>URTMG </w:t>
      </w:r>
      <w:r w:rsidRPr="00A03B1B">
        <w:rPr>
          <w:bCs/>
          <w:i/>
          <w:szCs w:val="20"/>
          <w:vertAlign w:val="subscript"/>
          <w:lang w:val="x-none" w:eastAsia="x-none"/>
        </w:rPr>
        <w:t>mp</w:t>
      </w:r>
      <w:r w:rsidRPr="00A03B1B">
        <w:rPr>
          <w:rFonts w:eastAsia="Calibri"/>
          <w:bCs/>
          <w:szCs w:val="20"/>
          <w:lang w:val="x-none" w:eastAsia="x-none"/>
        </w:rPr>
        <w:t xml:space="preserve"> = </w:t>
      </w:r>
      <w:r w:rsidRPr="00A03B1B">
        <w:rPr>
          <w:bCs/>
          <w:szCs w:val="20"/>
          <w:lang w:val="x-none" w:eastAsia="x-none"/>
        </w:rPr>
        <w:t>∑</w:t>
      </w:r>
      <w:r w:rsidRPr="00A03B1B">
        <w:rPr>
          <w:bCs/>
          <w:i/>
          <w:szCs w:val="20"/>
          <w:vertAlign w:val="subscript"/>
          <w:lang w:val="x-none" w:eastAsia="x-none"/>
        </w:rPr>
        <w:t>p, r, i</w:t>
      </w:r>
      <w:r w:rsidRPr="00A03B1B">
        <w:rPr>
          <w:bCs/>
          <w:szCs w:val="20"/>
          <w:lang w:val="x-none" w:eastAsia="x-none"/>
        </w:rPr>
        <w:t xml:space="preserve"> (RTMG </w:t>
      </w:r>
      <w:r w:rsidRPr="00A03B1B">
        <w:rPr>
          <w:bCs/>
          <w:i/>
          <w:szCs w:val="20"/>
          <w:vertAlign w:val="subscript"/>
          <w:lang w:val="x-none" w:eastAsia="x-none"/>
        </w:rPr>
        <w:t>mp, p, r, i</w:t>
      </w:r>
      <w:r w:rsidRPr="00A03B1B">
        <w:rPr>
          <w:bCs/>
          <w:szCs w:val="20"/>
          <w:lang w:val="x-none" w:eastAsia="x-none"/>
        </w:rPr>
        <w:t>), excluding RTMG for RMR Resources and RTMG in Reliability Unit Commitment (RUC)-Committed Intervals for RUC-committed Resources</w:t>
      </w:r>
    </w:p>
    <w:p w14:paraId="5EC0A046" w14:textId="77777777" w:rsidR="00A03B1B" w:rsidRPr="00A03B1B" w:rsidRDefault="00A03B1B" w:rsidP="00A03B1B">
      <w:pPr>
        <w:tabs>
          <w:tab w:val="left" w:pos="2340"/>
          <w:tab w:val="left" w:pos="3420"/>
        </w:tabs>
        <w:spacing w:before="240" w:after="240"/>
        <w:ind w:left="1440"/>
        <w:rPr>
          <w:rFonts w:eastAsia="Calibri"/>
          <w:bCs/>
          <w:szCs w:val="20"/>
          <w:lang w:val="x-none" w:eastAsia="x-none"/>
        </w:rPr>
      </w:pPr>
      <w:r w:rsidRPr="00A03B1B">
        <w:rPr>
          <w:rFonts w:eastAsia="Calibri"/>
          <w:bCs/>
          <w:szCs w:val="20"/>
          <w:lang w:val="x-none" w:eastAsia="x-none"/>
        </w:rPr>
        <w:t>URTDCIMP</w:t>
      </w:r>
      <w:r w:rsidRPr="00A03B1B">
        <w:rPr>
          <w:bCs/>
          <w:szCs w:val="20"/>
          <w:lang w:val="x-none" w:eastAsia="x-none"/>
        </w:rPr>
        <w:t> </w:t>
      </w:r>
      <w:r w:rsidRPr="00A03B1B">
        <w:rPr>
          <w:bCs/>
          <w:i/>
          <w:szCs w:val="20"/>
          <w:vertAlign w:val="subscript"/>
          <w:lang w:val="x-none" w:eastAsia="x-none"/>
        </w:rPr>
        <w:t>mp</w:t>
      </w:r>
      <w:r w:rsidRPr="00A03B1B">
        <w:rPr>
          <w:rFonts w:eastAsia="Calibri"/>
          <w:bCs/>
          <w:szCs w:val="20"/>
          <w:lang w:val="x-none" w:eastAsia="x-none"/>
        </w:rPr>
        <w:t xml:space="preserve"> = </w:t>
      </w:r>
      <w:r w:rsidRPr="00A03B1B">
        <w:rPr>
          <w:bCs/>
          <w:szCs w:val="20"/>
          <w:lang w:val="x-none" w:eastAsia="x-none"/>
        </w:rPr>
        <w:t>∑</w:t>
      </w:r>
      <w:r w:rsidRPr="00A03B1B">
        <w:rPr>
          <w:bCs/>
          <w:i/>
          <w:szCs w:val="20"/>
          <w:vertAlign w:val="subscript"/>
          <w:lang w:val="x-none" w:eastAsia="x-none"/>
        </w:rPr>
        <w:t>p, i</w:t>
      </w:r>
      <w:r w:rsidRPr="00A03B1B">
        <w:rPr>
          <w:bCs/>
          <w:szCs w:val="20"/>
          <w:lang w:val="x-none" w:eastAsia="x-none"/>
        </w:rPr>
        <w:t xml:space="preserve"> (RTDCIMP </w:t>
      </w:r>
      <w:r w:rsidRPr="00A03B1B">
        <w:rPr>
          <w:bCs/>
          <w:i/>
          <w:szCs w:val="20"/>
          <w:vertAlign w:val="subscript"/>
          <w:lang w:val="x-none" w:eastAsia="x-none"/>
        </w:rPr>
        <w:t>mp, p, i</w:t>
      </w:r>
      <w:r w:rsidRPr="00A03B1B">
        <w:rPr>
          <w:bCs/>
          <w:szCs w:val="20"/>
          <w:lang w:val="x-none" w:eastAsia="x-none"/>
        </w:rPr>
        <w:t>) / 4</w:t>
      </w:r>
    </w:p>
    <w:p w14:paraId="1ED1849C" w14:textId="77777777" w:rsidR="00A03B1B" w:rsidRPr="00A03B1B" w:rsidRDefault="00A03B1B" w:rsidP="00A03B1B">
      <w:pPr>
        <w:tabs>
          <w:tab w:val="left" w:pos="2340"/>
          <w:tab w:val="left" w:pos="3420"/>
        </w:tabs>
        <w:spacing w:before="240" w:after="240"/>
        <w:ind w:left="1440"/>
        <w:rPr>
          <w:bCs/>
          <w:szCs w:val="20"/>
          <w:lang w:val="x-none" w:eastAsia="x-none"/>
        </w:rPr>
      </w:pPr>
      <w:r w:rsidRPr="00A03B1B">
        <w:rPr>
          <w:rFonts w:eastAsia="Calibri"/>
          <w:bCs/>
          <w:szCs w:val="20"/>
          <w:lang w:val="x-none" w:eastAsia="x-none"/>
        </w:rPr>
        <w:t>URTAML</w:t>
      </w:r>
      <w:r w:rsidRPr="00A03B1B">
        <w:rPr>
          <w:bCs/>
          <w:szCs w:val="20"/>
          <w:lang w:val="x-none" w:eastAsia="x-none"/>
        </w:rPr>
        <w:t> </w:t>
      </w:r>
      <w:r w:rsidRPr="00A03B1B">
        <w:rPr>
          <w:bCs/>
          <w:i/>
          <w:szCs w:val="20"/>
          <w:vertAlign w:val="subscript"/>
          <w:lang w:val="x-none" w:eastAsia="x-none"/>
        </w:rPr>
        <w:t>mp</w:t>
      </w:r>
      <w:r w:rsidRPr="00A03B1B">
        <w:rPr>
          <w:rFonts w:eastAsia="Calibri"/>
          <w:bCs/>
          <w:szCs w:val="20"/>
          <w:lang w:val="x-none" w:eastAsia="x-none"/>
        </w:rPr>
        <w:t xml:space="preserve"> = max(0,</w:t>
      </w:r>
      <w:r w:rsidRPr="00A03B1B">
        <w:rPr>
          <w:bCs/>
          <w:szCs w:val="20"/>
          <w:lang w:val="x-none" w:eastAsia="x-none"/>
        </w:rPr>
        <w:t>∑</w:t>
      </w:r>
      <w:r w:rsidRPr="00A03B1B">
        <w:rPr>
          <w:bCs/>
          <w:i/>
          <w:szCs w:val="20"/>
          <w:vertAlign w:val="subscript"/>
          <w:lang w:val="x-none" w:eastAsia="x-none"/>
        </w:rPr>
        <w:t>p, i</w:t>
      </w:r>
      <w:r w:rsidRPr="00A03B1B">
        <w:rPr>
          <w:bCs/>
          <w:szCs w:val="20"/>
          <w:lang w:val="x-none" w:eastAsia="x-none"/>
        </w:rPr>
        <w:t xml:space="preserve"> (RTAML </w:t>
      </w:r>
      <w:r w:rsidRPr="00A03B1B">
        <w:rPr>
          <w:bCs/>
          <w:i/>
          <w:szCs w:val="20"/>
          <w:vertAlign w:val="subscript"/>
          <w:lang w:val="x-none" w:eastAsia="x-none"/>
        </w:rPr>
        <w:t>mp, p, i</w:t>
      </w:r>
      <w:r w:rsidRPr="00A03B1B">
        <w:rPr>
          <w:bCs/>
          <w:szCs w:val="20"/>
          <w:lang w:val="x-none" w:eastAsia="x-none"/>
        </w:rPr>
        <w:t>))</w:t>
      </w:r>
    </w:p>
    <w:p w14:paraId="66D90CB7" w14:textId="77777777" w:rsidR="00A03B1B" w:rsidRPr="00A03B1B" w:rsidRDefault="00A03B1B" w:rsidP="00A03B1B">
      <w:pPr>
        <w:tabs>
          <w:tab w:val="left" w:pos="2340"/>
          <w:tab w:val="left" w:pos="3420"/>
        </w:tabs>
        <w:spacing w:before="240" w:after="240"/>
        <w:ind w:left="1440"/>
        <w:rPr>
          <w:bCs/>
          <w:szCs w:val="20"/>
          <w:lang w:val="x-none" w:eastAsia="x-none"/>
        </w:rPr>
      </w:pPr>
      <w:r w:rsidRPr="00A03B1B">
        <w:rPr>
          <w:rFonts w:eastAsia="Calibri"/>
          <w:bCs/>
          <w:szCs w:val="20"/>
          <w:lang w:val="x-none" w:eastAsia="x-none"/>
        </w:rPr>
        <w:t>URTQQES</w:t>
      </w:r>
      <w:r w:rsidRPr="00A03B1B">
        <w:rPr>
          <w:bCs/>
          <w:szCs w:val="20"/>
          <w:lang w:val="x-none" w:eastAsia="x-none"/>
        </w:rPr>
        <w:t> </w:t>
      </w:r>
      <w:r w:rsidRPr="00A03B1B">
        <w:rPr>
          <w:bCs/>
          <w:i/>
          <w:szCs w:val="20"/>
          <w:vertAlign w:val="subscript"/>
          <w:lang w:val="x-none" w:eastAsia="x-none"/>
        </w:rPr>
        <w:t>mp</w:t>
      </w:r>
      <w:r w:rsidRPr="00A03B1B">
        <w:rPr>
          <w:rFonts w:eastAsia="Calibri"/>
          <w:bCs/>
          <w:szCs w:val="20"/>
          <w:lang w:val="x-none" w:eastAsia="x-none"/>
        </w:rPr>
        <w:t xml:space="preserve"> = </w:t>
      </w:r>
      <w:r w:rsidRPr="00A03B1B">
        <w:rPr>
          <w:bCs/>
          <w:szCs w:val="20"/>
          <w:lang w:val="x-none" w:eastAsia="x-none"/>
        </w:rPr>
        <w:t>∑</w:t>
      </w:r>
      <w:r w:rsidRPr="00A03B1B">
        <w:rPr>
          <w:bCs/>
          <w:i/>
          <w:szCs w:val="20"/>
          <w:vertAlign w:val="subscript"/>
          <w:lang w:val="x-none" w:eastAsia="x-none"/>
        </w:rPr>
        <w:t>p, i</w:t>
      </w:r>
      <w:r w:rsidRPr="00A03B1B">
        <w:rPr>
          <w:bCs/>
          <w:szCs w:val="20"/>
          <w:lang w:val="x-none" w:eastAsia="x-none"/>
        </w:rPr>
        <w:t xml:space="preserve"> (</w:t>
      </w:r>
      <w:r w:rsidRPr="00A03B1B">
        <w:rPr>
          <w:rFonts w:eastAsia="Calibri"/>
          <w:bCs/>
          <w:szCs w:val="20"/>
          <w:lang w:val="x-none" w:eastAsia="x-none"/>
        </w:rPr>
        <w:t>RTQQES </w:t>
      </w:r>
      <w:r w:rsidRPr="00A03B1B">
        <w:rPr>
          <w:bCs/>
          <w:i/>
          <w:szCs w:val="20"/>
          <w:vertAlign w:val="subscript"/>
          <w:lang w:val="x-none" w:eastAsia="x-none"/>
        </w:rPr>
        <w:t>mp, p, i</w:t>
      </w:r>
      <w:r w:rsidRPr="00A03B1B">
        <w:rPr>
          <w:bCs/>
          <w:szCs w:val="20"/>
          <w:lang w:val="x-none" w:eastAsia="x-none"/>
        </w:rPr>
        <w:t>) / 4</w:t>
      </w:r>
    </w:p>
    <w:p w14:paraId="2FC9C397" w14:textId="77777777" w:rsidR="00A03B1B" w:rsidRPr="00A03B1B" w:rsidRDefault="00A03B1B" w:rsidP="00A03B1B">
      <w:pPr>
        <w:tabs>
          <w:tab w:val="left" w:pos="2340"/>
          <w:tab w:val="left" w:pos="3420"/>
        </w:tabs>
        <w:spacing w:before="240" w:after="240"/>
        <w:ind w:left="1440"/>
        <w:rPr>
          <w:bCs/>
          <w:szCs w:val="20"/>
          <w:lang w:val="x-none" w:eastAsia="x-none"/>
        </w:rPr>
      </w:pPr>
      <w:r w:rsidRPr="00A03B1B">
        <w:rPr>
          <w:rFonts w:eastAsia="Calibri"/>
          <w:bCs/>
          <w:szCs w:val="20"/>
          <w:lang w:val="x-none" w:eastAsia="x-none"/>
        </w:rPr>
        <w:t>URTQQEP</w:t>
      </w:r>
      <w:r w:rsidRPr="00A03B1B">
        <w:rPr>
          <w:bCs/>
          <w:szCs w:val="20"/>
          <w:lang w:val="x-none" w:eastAsia="x-none"/>
        </w:rPr>
        <w:t> </w:t>
      </w:r>
      <w:r w:rsidRPr="00A03B1B">
        <w:rPr>
          <w:bCs/>
          <w:i/>
          <w:szCs w:val="20"/>
          <w:vertAlign w:val="subscript"/>
          <w:lang w:val="x-none" w:eastAsia="x-none"/>
        </w:rPr>
        <w:t>mp</w:t>
      </w:r>
      <w:r w:rsidRPr="00A03B1B">
        <w:rPr>
          <w:rFonts w:eastAsia="Calibri"/>
          <w:bCs/>
          <w:szCs w:val="20"/>
          <w:lang w:val="x-none" w:eastAsia="x-none"/>
        </w:rPr>
        <w:t xml:space="preserve"> = </w:t>
      </w:r>
      <w:r w:rsidRPr="00A03B1B">
        <w:rPr>
          <w:bCs/>
          <w:szCs w:val="20"/>
          <w:lang w:val="x-none" w:eastAsia="x-none"/>
        </w:rPr>
        <w:t>∑</w:t>
      </w:r>
      <w:r w:rsidRPr="00A03B1B">
        <w:rPr>
          <w:bCs/>
          <w:i/>
          <w:szCs w:val="20"/>
          <w:vertAlign w:val="subscript"/>
          <w:lang w:val="x-none" w:eastAsia="x-none"/>
        </w:rPr>
        <w:t>p, i</w:t>
      </w:r>
      <w:r w:rsidRPr="00A03B1B">
        <w:rPr>
          <w:bCs/>
          <w:szCs w:val="20"/>
          <w:lang w:val="x-none" w:eastAsia="x-none"/>
        </w:rPr>
        <w:t xml:space="preserve"> (</w:t>
      </w:r>
      <w:r w:rsidRPr="00A03B1B">
        <w:rPr>
          <w:rFonts w:eastAsia="Calibri"/>
          <w:bCs/>
          <w:szCs w:val="20"/>
          <w:lang w:val="x-none" w:eastAsia="x-none"/>
        </w:rPr>
        <w:t>RTQQEP </w:t>
      </w:r>
      <w:r w:rsidRPr="00A03B1B">
        <w:rPr>
          <w:bCs/>
          <w:i/>
          <w:szCs w:val="20"/>
          <w:vertAlign w:val="subscript"/>
          <w:lang w:val="x-none" w:eastAsia="x-none"/>
        </w:rPr>
        <w:t>mp, p, i</w:t>
      </w:r>
      <w:r w:rsidRPr="00A03B1B">
        <w:rPr>
          <w:bCs/>
          <w:szCs w:val="20"/>
          <w:lang w:val="x-none" w:eastAsia="x-none"/>
        </w:rPr>
        <w:t>) / 4</w:t>
      </w:r>
    </w:p>
    <w:p w14:paraId="6A613C0A" w14:textId="77777777" w:rsidR="00A03B1B" w:rsidRPr="00A03B1B" w:rsidRDefault="00A03B1B" w:rsidP="00A03B1B">
      <w:pPr>
        <w:tabs>
          <w:tab w:val="left" w:pos="2340"/>
          <w:tab w:val="left" w:pos="3420"/>
        </w:tabs>
        <w:spacing w:before="240" w:after="240"/>
        <w:ind w:left="1440"/>
        <w:rPr>
          <w:bCs/>
          <w:szCs w:val="20"/>
          <w:lang w:val="x-none" w:eastAsia="x-none"/>
        </w:rPr>
      </w:pPr>
      <w:r w:rsidRPr="00A03B1B">
        <w:rPr>
          <w:rFonts w:eastAsia="Calibri"/>
          <w:bCs/>
          <w:szCs w:val="20"/>
          <w:lang w:val="x-none" w:eastAsia="x-none"/>
        </w:rPr>
        <w:t>UDAES</w:t>
      </w:r>
      <w:r w:rsidRPr="00A03B1B">
        <w:rPr>
          <w:bCs/>
          <w:szCs w:val="20"/>
          <w:lang w:val="x-none" w:eastAsia="x-none"/>
        </w:rPr>
        <w:t> </w:t>
      </w:r>
      <w:r w:rsidRPr="00A03B1B">
        <w:rPr>
          <w:bCs/>
          <w:i/>
          <w:szCs w:val="20"/>
          <w:vertAlign w:val="subscript"/>
          <w:lang w:val="x-none" w:eastAsia="x-none"/>
        </w:rPr>
        <w:t>mp</w:t>
      </w:r>
      <w:r w:rsidRPr="00A03B1B">
        <w:rPr>
          <w:rFonts w:eastAsia="Calibri"/>
          <w:bCs/>
          <w:szCs w:val="20"/>
          <w:lang w:val="x-none" w:eastAsia="x-none"/>
        </w:rPr>
        <w:t xml:space="preserve"> = </w:t>
      </w:r>
      <w:r w:rsidRPr="00A03B1B">
        <w:rPr>
          <w:bCs/>
          <w:szCs w:val="20"/>
          <w:lang w:val="x-none" w:eastAsia="x-none"/>
        </w:rPr>
        <w:t>∑</w:t>
      </w:r>
      <w:r w:rsidRPr="00A03B1B">
        <w:rPr>
          <w:bCs/>
          <w:i/>
          <w:szCs w:val="20"/>
          <w:vertAlign w:val="subscript"/>
          <w:lang w:val="x-none" w:eastAsia="x-none"/>
        </w:rPr>
        <w:t>p, h</w:t>
      </w:r>
      <w:r w:rsidRPr="00A03B1B">
        <w:rPr>
          <w:bCs/>
          <w:szCs w:val="20"/>
          <w:lang w:val="x-none" w:eastAsia="x-none"/>
        </w:rPr>
        <w:t xml:space="preserve"> (</w:t>
      </w:r>
      <w:r w:rsidRPr="00A03B1B">
        <w:rPr>
          <w:rFonts w:eastAsia="Calibri"/>
          <w:bCs/>
          <w:szCs w:val="20"/>
          <w:lang w:val="x-none" w:eastAsia="x-none"/>
        </w:rPr>
        <w:t>DAES </w:t>
      </w:r>
      <w:r w:rsidRPr="00A03B1B">
        <w:rPr>
          <w:bCs/>
          <w:i/>
          <w:szCs w:val="20"/>
          <w:vertAlign w:val="subscript"/>
          <w:lang w:val="x-none" w:eastAsia="x-none"/>
        </w:rPr>
        <w:t>mp, p, h</w:t>
      </w:r>
      <w:r w:rsidRPr="00A03B1B">
        <w:rPr>
          <w:bCs/>
          <w:szCs w:val="20"/>
          <w:lang w:val="x-none" w:eastAsia="x-none"/>
        </w:rPr>
        <w:t>)</w:t>
      </w:r>
    </w:p>
    <w:p w14:paraId="2F4930B6" w14:textId="77777777" w:rsidR="00A03B1B" w:rsidRPr="00A03B1B" w:rsidRDefault="00A03B1B" w:rsidP="00A03B1B">
      <w:pPr>
        <w:tabs>
          <w:tab w:val="left" w:pos="2340"/>
          <w:tab w:val="left" w:pos="3420"/>
        </w:tabs>
        <w:spacing w:before="240" w:after="240"/>
        <w:ind w:left="1440"/>
        <w:rPr>
          <w:bCs/>
          <w:szCs w:val="20"/>
          <w:lang w:val="x-none" w:eastAsia="x-none"/>
        </w:rPr>
      </w:pPr>
      <w:r w:rsidRPr="00A03B1B">
        <w:rPr>
          <w:rFonts w:eastAsia="Calibri"/>
          <w:bCs/>
          <w:szCs w:val="20"/>
          <w:lang w:val="x-none" w:eastAsia="x-none"/>
        </w:rPr>
        <w:t>UDAEP</w:t>
      </w:r>
      <w:r w:rsidRPr="00A03B1B">
        <w:rPr>
          <w:bCs/>
          <w:szCs w:val="20"/>
          <w:lang w:val="x-none" w:eastAsia="x-none"/>
        </w:rPr>
        <w:t> </w:t>
      </w:r>
      <w:r w:rsidRPr="00A03B1B">
        <w:rPr>
          <w:bCs/>
          <w:i/>
          <w:szCs w:val="20"/>
          <w:vertAlign w:val="subscript"/>
          <w:lang w:val="x-none" w:eastAsia="x-none"/>
        </w:rPr>
        <w:t>mp</w:t>
      </w:r>
      <w:r w:rsidRPr="00A03B1B">
        <w:rPr>
          <w:rFonts w:eastAsia="Calibri"/>
          <w:bCs/>
          <w:szCs w:val="20"/>
          <w:lang w:val="x-none" w:eastAsia="x-none"/>
        </w:rPr>
        <w:t xml:space="preserve"> = </w:t>
      </w:r>
      <w:r w:rsidRPr="00A03B1B">
        <w:rPr>
          <w:bCs/>
          <w:szCs w:val="20"/>
          <w:lang w:val="x-none" w:eastAsia="x-none"/>
        </w:rPr>
        <w:t>∑</w:t>
      </w:r>
      <w:r w:rsidRPr="00A03B1B">
        <w:rPr>
          <w:bCs/>
          <w:i/>
          <w:szCs w:val="20"/>
          <w:vertAlign w:val="subscript"/>
          <w:lang w:val="x-none" w:eastAsia="x-none"/>
        </w:rPr>
        <w:t>p, h</w:t>
      </w:r>
      <w:r w:rsidRPr="00A03B1B">
        <w:rPr>
          <w:bCs/>
          <w:szCs w:val="20"/>
          <w:lang w:val="x-none" w:eastAsia="x-none"/>
        </w:rPr>
        <w:t xml:space="preserve"> (</w:t>
      </w:r>
      <w:r w:rsidRPr="00A03B1B">
        <w:rPr>
          <w:rFonts w:eastAsia="Calibri"/>
          <w:bCs/>
          <w:szCs w:val="20"/>
          <w:lang w:val="x-none" w:eastAsia="x-none"/>
        </w:rPr>
        <w:t>DAEP </w:t>
      </w:r>
      <w:r w:rsidRPr="00A03B1B">
        <w:rPr>
          <w:bCs/>
          <w:i/>
          <w:szCs w:val="20"/>
          <w:vertAlign w:val="subscript"/>
          <w:lang w:val="x-none" w:eastAsia="x-none"/>
        </w:rPr>
        <w:t>mp, p, h</w:t>
      </w:r>
      <w:r w:rsidRPr="00A03B1B">
        <w:rPr>
          <w:bCs/>
          <w:szCs w:val="20"/>
          <w:lang w:val="x-none" w:eastAsia="x-none"/>
        </w:rPr>
        <w:t>)</w:t>
      </w:r>
    </w:p>
    <w:p w14:paraId="25DE913B" w14:textId="77777777" w:rsidR="00A03B1B" w:rsidRPr="00A03B1B" w:rsidRDefault="00A03B1B" w:rsidP="00A03B1B">
      <w:pPr>
        <w:tabs>
          <w:tab w:val="left" w:pos="2340"/>
          <w:tab w:val="left" w:pos="3420"/>
        </w:tabs>
        <w:spacing w:before="240" w:after="240"/>
        <w:ind w:left="1440"/>
        <w:rPr>
          <w:bCs/>
          <w:szCs w:val="20"/>
          <w:lang w:val="x-none" w:eastAsia="x-none"/>
        </w:rPr>
      </w:pPr>
      <w:r w:rsidRPr="00A03B1B">
        <w:rPr>
          <w:rFonts w:eastAsia="Calibri"/>
          <w:bCs/>
          <w:szCs w:val="20"/>
          <w:lang w:val="x-none" w:eastAsia="x-none"/>
        </w:rPr>
        <w:t>URTOBL</w:t>
      </w:r>
      <w:r w:rsidRPr="00A03B1B">
        <w:rPr>
          <w:bCs/>
          <w:szCs w:val="20"/>
          <w:lang w:val="x-none" w:eastAsia="x-none"/>
        </w:rPr>
        <w:t> </w:t>
      </w:r>
      <w:r w:rsidRPr="00A03B1B">
        <w:rPr>
          <w:bCs/>
          <w:szCs w:val="20"/>
          <w:vertAlign w:val="subscript"/>
          <w:lang w:val="x-none" w:eastAsia="x-none"/>
        </w:rPr>
        <w:t>mp</w:t>
      </w:r>
      <w:r w:rsidRPr="00A03B1B">
        <w:rPr>
          <w:rFonts w:eastAsia="Calibri"/>
          <w:bCs/>
          <w:szCs w:val="20"/>
          <w:lang w:val="x-none" w:eastAsia="x-none"/>
        </w:rPr>
        <w:t xml:space="preserve"> = </w:t>
      </w:r>
      <w:r w:rsidRPr="00A03B1B">
        <w:rPr>
          <w:bCs/>
          <w:szCs w:val="20"/>
          <w:lang w:val="x-none" w:eastAsia="x-none"/>
        </w:rPr>
        <w:t>∑</w:t>
      </w:r>
      <w:r w:rsidRPr="00A03B1B">
        <w:rPr>
          <w:bCs/>
          <w:szCs w:val="20"/>
          <w:vertAlign w:val="subscript"/>
          <w:lang w:val="x-none" w:eastAsia="x-none"/>
        </w:rPr>
        <w:t>(j, k), h</w:t>
      </w:r>
      <w:r w:rsidRPr="00A03B1B">
        <w:rPr>
          <w:bCs/>
          <w:szCs w:val="20"/>
          <w:lang w:val="x-none" w:eastAsia="x-none"/>
        </w:rPr>
        <w:t xml:space="preserve"> (</w:t>
      </w:r>
      <w:r w:rsidRPr="00A03B1B">
        <w:rPr>
          <w:rFonts w:eastAsia="Calibri"/>
          <w:bCs/>
          <w:szCs w:val="20"/>
          <w:lang w:val="x-none" w:eastAsia="x-none"/>
        </w:rPr>
        <w:t>RTOBL</w:t>
      </w:r>
      <w:r w:rsidRPr="00A03B1B">
        <w:rPr>
          <w:bCs/>
          <w:szCs w:val="20"/>
          <w:vertAlign w:val="subscript"/>
          <w:lang w:val="x-none" w:eastAsia="x-none"/>
        </w:rPr>
        <w:t xml:space="preserve"> mp, (</w:t>
      </w:r>
      <w:r w:rsidRPr="00A03B1B">
        <w:rPr>
          <w:rFonts w:eastAsia="Calibri"/>
          <w:bCs/>
          <w:szCs w:val="20"/>
          <w:vertAlign w:val="subscript"/>
          <w:lang w:val="x-none" w:eastAsia="x-none"/>
        </w:rPr>
        <w:t>j, k), h</w:t>
      </w:r>
      <w:r w:rsidRPr="00A03B1B">
        <w:rPr>
          <w:bCs/>
          <w:szCs w:val="20"/>
          <w:lang w:val="x-none" w:eastAsia="x-none"/>
        </w:rPr>
        <w:t>)</w:t>
      </w:r>
    </w:p>
    <w:p w14:paraId="6676597A" w14:textId="77777777" w:rsidR="00A03B1B" w:rsidRPr="00A03B1B" w:rsidRDefault="00A03B1B" w:rsidP="00A03B1B">
      <w:pPr>
        <w:tabs>
          <w:tab w:val="left" w:pos="2340"/>
          <w:tab w:val="left" w:pos="3420"/>
        </w:tabs>
        <w:spacing w:before="240" w:after="240"/>
        <w:ind w:left="1440"/>
        <w:rPr>
          <w:bCs/>
          <w:szCs w:val="20"/>
          <w:lang w:val="x-none" w:eastAsia="x-none"/>
        </w:rPr>
      </w:pPr>
      <w:r w:rsidRPr="00A03B1B">
        <w:rPr>
          <w:rFonts w:eastAsia="Calibri"/>
          <w:bCs/>
          <w:szCs w:val="20"/>
          <w:lang w:val="x-none" w:eastAsia="x-none"/>
        </w:rPr>
        <w:t>URTOBLLO</w:t>
      </w:r>
      <w:r w:rsidRPr="00A03B1B">
        <w:rPr>
          <w:bCs/>
          <w:szCs w:val="20"/>
          <w:lang w:val="x-none" w:eastAsia="x-none"/>
        </w:rPr>
        <w:t> </w:t>
      </w:r>
      <w:r w:rsidRPr="00A03B1B">
        <w:rPr>
          <w:bCs/>
          <w:i/>
          <w:szCs w:val="20"/>
          <w:vertAlign w:val="subscript"/>
          <w:lang w:val="x-none" w:eastAsia="x-none"/>
        </w:rPr>
        <w:t>mp</w:t>
      </w:r>
      <w:r w:rsidRPr="00A03B1B">
        <w:rPr>
          <w:rFonts w:eastAsia="Calibri"/>
          <w:bCs/>
          <w:szCs w:val="20"/>
          <w:lang w:val="x-none" w:eastAsia="x-none"/>
        </w:rPr>
        <w:t xml:space="preserve"> = </w:t>
      </w:r>
      <w:r w:rsidRPr="00A03B1B">
        <w:rPr>
          <w:bCs/>
          <w:szCs w:val="20"/>
          <w:lang w:val="x-none" w:eastAsia="x-none"/>
        </w:rPr>
        <w:t>∑</w:t>
      </w:r>
      <w:r w:rsidRPr="00A03B1B">
        <w:rPr>
          <w:bCs/>
          <w:i/>
          <w:szCs w:val="20"/>
          <w:vertAlign w:val="subscript"/>
          <w:lang w:val="x-none" w:eastAsia="x-none"/>
        </w:rPr>
        <w:t>(j, k), h</w:t>
      </w:r>
      <w:r w:rsidRPr="00A03B1B">
        <w:rPr>
          <w:bCs/>
          <w:szCs w:val="20"/>
          <w:lang w:val="x-none" w:eastAsia="x-none"/>
        </w:rPr>
        <w:t xml:space="preserve"> (RT</w:t>
      </w:r>
      <w:r w:rsidRPr="00A03B1B">
        <w:rPr>
          <w:rFonts w:eastAsia="Calibri"/>
          <w:bCs/>
          <w:szCs w:val="20"/>
          <w:lang w:val="x-none" w:eastAsia="x-none"/>
        </w:rPr>
        <w:t>OBLLO</w:t>
      </w:r>
      <w:r w:rsidRPr="00A03B1B">
        <w:rPr>
          <w:bCs/>
          <w:szCs w:val="20"/>
          <w:vertAlign w:val="subscript"/>
          <w:lang w:val="x-none" w:eastAsia="x-none"/>
        </w:rPr>
        <w:t xml:space="preserve"> </w:t>
      </w:r>
      <w:r w:rsidRPr="00A03B1B">
        <w:rPr>
          <w:bCs/>
          <w:i/>
          <w:szCs w:val="20"/>
          <w:vertAlign w:val="subscript"/>
          <w:lang w:val="x-none" w:eastAsia="x-none"/>
        </w:rPr>
        <w:t>mp, (</w:t>
      </w:r>
      <w:r w:rsidRPr="00A03B1B">
        <w:rPr>
          <w:rFonts w:eastAsia="Calibri"/>
          <w:bCs/>
          <w:i/>
          <w:szCs w:val="20"/>
          <w:vertAlign w:val="subscript"/>
          <w:lang w:val="x-none" w:eastAsia="x-none"/>
        </w:rPr>
        <w:t>j, k), h</w:t>
      </w:r>
      <w:r w:rsidRPr="00A03B1B">
        <w:rPr>
          <w:bCs/>
          <w:szCs w:val="20"/>
          <w:lang w:val="x-none" w:eastAsia="x-none"/>
        </w:rPr>
        <w:t>)</w:t>
      </w:r>
    </w:p>
    <w:p w14:paraId="65537D60" w14:textId="77777777" w:rsidR="00A03B1B" w:rsidRPr="00A03B1B" w:rsidRDefault="00A03B1B" w:rsidP="00A03B1B">
      <w:pPr>
        <w:tabs>
          <w:tab w:val="left" w:pos="2340"/>
          <w:tab w:val="left" w:pos="3420"/>
        </w:tabs>
        <w:spacing w:before="240" w:after="240"/>
        <w:ind w:left="1440"/>
        <w:rPr>
          <w:bCs/>
          <w:szCs w:val="20"/>
          <w:lang w:val="x-none" w:eastAsia="x-none"/>
        </w:rPr>
      </w:pPr>
      <w:r w:rsidRPr="00A03B1B">
        <w:rPr>
          <w:bCs/>
          <w:szCs w:val="20"/>
          <w:lang w:val="x-none" w:eastAsia="x-none"/>
        </w:rPr>
        <w:t>UDAOPT </w:t>
      </w:r>
      <w:r w:rsidRPr="00A03B1B">
        <w:rPr>
          <w:bCs/>
          <w:szCs w:val="20"/>
          <w:vertAlign w:val="subscript"/>
          <w:lang w:val="x-none" w:eastAsia="x-none"/>
        </w:rPr>
        <w:t>mp</w:t>
      </w:r>
      <w:r w:rsidRPr="00A03B1B">
        <w:rPr>
          <w:rFonts w:eastAsia="Calibri"/>
          <w:bCs/>
          <w:szCs w:val="20"/>
          <w:lang w:val="x-none" w:eastAsia="x-none"/>
        </w:rPr>
        <w:t xml:space="preserve"> = </w:t>
      </w:r>
      <w:r w:rsidRPr="00A03B1B">
        <w:rPr>
          <w:bCs/>
          <w:szCs w:val="20"/>
          <w:lang w:val="x-none" w:eastAsia="x-none"/>
        </w:rPr>
        <w:t>∑</w:t>
      </w:r>
      <w:r w:rsidRPr="00A03B1B">
        <w:rPr>
          <w:bCs/>
          <w:szCs w:val="20"/>
          <w:vertAlign w:val="subscript"/>
          <w:lang w:val="x-none" w:eastAsia="x-none"/>
        </w:rPr>
        <w:t>(j, k), h</w:t>
      </w:r>
      <w:r w:rsidRPr="00A03B1B">
        <w:rPr>
          <w:bCs/>
          <w:szCs w:val="20"/>
          <w:lang w:val="x-none" w:eastAsia="x-none"/>
        </w:rPr>
        <w:t xml:space="preserve"> (</w:t>
      </w:r>
      <w:r w:rsidRPr="00A03B1B">
        <w:rPr>
          <w:rFonts w:eastAsia="Calibri"/>
          <w:bCs/>
          <w:szCs w:val="20"/>
          <w:lang w:val="x-none" w:eastAsia="x-none"/>
        </w:rPr>
        <w:t>DAOPT</w:t>
      </w:r>
      <w:r w:rsidRPr="00A03B1B">
        <w:rPr>
          <w:bCs/>
          <w:szCs w:val="20"/>
          <w:vertAlign w:val="subscript"/>
          <w:lang w:val="x-none" w:eastAsia="x-none"/>
        </w:rPr>
        <w:t xml:space="preserve"> mp, (</w:t>
      </w:r>
      <w:r w:rsidRPr="00A03B1B">
        <w:rPr>
          <w:rFonts w:eastAsia="Calibri"/>
          <w:bCs/>
          <w:szCs w:val="20"/>
          <w:vertAlign w:val="subscript"/>
          <w:lang w:val="x-none" w:eastAsia="x-none"/>
        </w:rPr>
        <w:t>j, k), h</w:t>
      </w:r>
      <w:r w:rsidRPr="00A03B1B">
        <w:rPr>
          <w:bCs/>
          <w:szCs w:val="20"/>
          <w:lang w:val="x-none" w:eastAsia="x-none"/>
        </w:rPr>
        <w:t>)</w:t>
      </w:r>
    </w:p>
    <w:p w14:paraId="4EFDC6D5" w14:textId="77777777" w:rsidR="00A03B1B" w:rsidRPr="00A03B1B" w:rsidRDefault="00A03B1B" w:rsidP="00A03B1B">
      <w:pPr>
        <w:tabs>
          <w:tab w:val="left" w:pos="2340"/>
          <w:tab w:val="left" w:pos="3420"/>
        </w:tabs>
        <w:spacing w:before="240" w:after="240"/>
        <w:ind w:left="1440"/>
        <w:rPr>
          <w:bCs/>
          <w:szCs w:val="20"/>
          <w:lang w:val="x-none" w:eastAsia="x-none"/>
        </w:rPr>
      </w:pPr>
      <w:r w:rsidRPr="00A03B1B">
        <w:rPr>
          <w:rFonts w:eastAsia="Calibri"/>
          <w:bCs/>
          <w:szCs w:val="20"/>
          <w:lang w:val="x-none" w:eastAsia="x-none"/>
        </w:rPr>
        <w:t>UDAOBL</w:t>
      </w:r>
      <w:r w:rsidRPr="00A03B1B">
        <w:rPr>
          <w:bCs/>
          <w:szCs w:val="20"/>
          <w:lang w:val="x-none" w:eastAsia="x-none"/>
        </w:rPr>
        <w:t> </w:t>
      </w:r>
      <w:r w:rsidRPr="00A03B1B">
        <w:rPr>
          <w:bCs/>
          <w:szCs w:val="20"/>
          <w:vertAlign w:val="subscript"/>
          <w:lang w:val="x-none" w:eastAsia="x-none"/>
        </w:rPr>
        <w:t>mp</w:t>
      </w:r>
      <w:r w:rsidRPr="00A03B1B">
        <w:rPr>
          <w:rFonts w:eastAsia="Calibri"/>
          <w:bCs/>
          <w:szCs w:val="20"/>
          <w:lang w:val="x-none" w:eastAsia="x-none"/>
        </w:rPr>
        <w:t xml:space="preserve"> = </w:t>
      </w:r>
      <w:r w:rsidRPr="00A03B1B">
        <w:rPr>
          <w:bCs/>
          <w:szCs w:val="20"/>
          <w:lang w:val="x-none" w:eastAsia="x-none"/>
        </w:rPr>
        <w:t>∑</w:t>
      </w:r>
      <w:r w:rsidRPr="00A03B1B">
        <w:rPr>
          <w:bCs/>
          <w:szCs w:val="20"/>
          <w:vertAlign w:val="subscript"/>
          <w:lang w:val="x-none" w:eastAsia="x-none"/>
        </w:rPr>
        <w:t>(j, k), h</w:t>
      </w:r>
      <w:r w:rsidRPr="00A03B1B">
        <w:rPr>
          <w:bCs/>
          <w:szCs w:val="20"/>
          <w:lang w:val="x-none" w:eastAsia="x-none"/>
        </w:rPr>
        <w:t xml:space="preserve"> (</w:t>
      </w:r>
      <w:r w:rsidRPr="00A03B1B">
        <w:rPr>
          <w:rFonts w:eastAsia="Calibri"/>
          <w:bCs/>
          <w:szCs w:val="20"/>
          <w:lang w:val="x-none" w:eastAsia="x-none"/>
        </w:rPr>
        <w:t>DAOBL</w:t>
      </w:r>
      <w:r w:rsidRPr="00A03B1B">
        <w:rPr>
          <w:bCs/>
          <w:szCs w:val="20"/>
          <w:vertAlign w:val="subscript"/>
          <w:lang w:val="x-none" w:eastAsia="x-none"/>
        </w:rPr>
        <w:t xml:space="preserve"> mp, (</w:t>
      </w:r>
      <w:r w:rsidRPr="00A03B1B">
        <w:rPr>
          <w:rFonts w:eastAsia="Calibri"/>
          <w:bCs/>
          <w:szCs w:val="20"/>
          <w:vertAlign w:val="subscript"/>
          <w:lang w:val="x-none" w:eastAsia="x-none"/>
        </w:rPr>
        <w:t>j, k), h</w:t>
      </w:r>
      <w:r w:rsidRPr="00A03B1B">
        <w:rPr>
          <w:bCs/>
          <w:szCs w:val="20"/>
          <w:lang w:val="x-none" w:eastAsia="x-none"/>
        </w:rPr>
        <w:t>)</w:t>
      </w:r>
    </w:p>
    <w:p w14:paraId="78C1B5FD" w14:textId="77777777" w:rsidR="00A03B1B" w:rsidRPr="00A03B1B" w:rsidRDefault="00A03B1B" w:rsidP="00A03B1B">
      <w:pPr>
        <w:tabs>
          <w:tab w:val="left" w:pos="2340"/>
          <w:tab w:val="left" w:pos="3420"/>
        </w:tabs>
        <w:spacing w:before="240" w:after="240"/>
        <w:ind w:left="1440"/>
        <w:rPr>
          <w:bCs/>
          <w:szCs w:val="20"/>
          <w:lang w:val="x-none" w:eastAsia="x-none"/>
        </w:rPr>
      </w:pPr>
      <w:r w:rsidRPr="00A03B1B">
        <w:rPr>
          <w:rFonts w:eastAsia="Calibri"/>
          <w:bCs/>
          <w:szCs w:val="20"/>
          <w:lang w:val="x-none" w:eastAsia="x-none"/>
        </w:rPr>
        <w:t>UOPTS</w:t>
      </w:r>
      <w:r w:rsidRPr="00A03B1B">
        <w:rPr>
          <w:bCs/>
          <w:szCs w:val="20"/>
          <w:lang w:val="x-none" w:eastAsia="x-none"/>
        </w:rPr>
        <w:t> </w:t>
      </w:r>
      <w:r w:rsidRPr="00A03B1B">
        <w:rPr>
          <w:bCs/>
          <w:szCs w:val="20"/>
          <w:vertAlign w:val="subscript"/>
          <w:lang w:val="x-none" w:eastAsia="x-none"/>
        </w:rPr>
        <w:t>mp</w:t>
      </w:r>
      <w:r w:rsidRPr="00A03B1B">
        <w:rPr>
          <w:rFonts w:eastAsia="Calibri"/>
          <w:bCs/>
          <w:szCs w:val="20"/>
          <w:lang w:val="x-none" w:eastAsia="x-none"/>
        </w:rPr>
        <w:t xml:space="preserve"> = </w:t>
      </w:r>
      <w:r w:rsidRPr="00A03B1B">
        <w:rPr>
          <w:bCs/>
          <w:szCs w:val="20"/>
          <w:lang w:val="x-none" w:eastAsia="x-none"/>
        </w:rPr>
        <w:t>∑</w:t>
      </w:r>
      <w:r w:rsidRPr="00A03B1B">
        <w:rPr>
          <w:bCs/>
          <w:szCs w:val="20"/>
          <w:vertAlign w:val="subscript"/>
          <w:lang w:val="x-none" w:eastAsia="x-none"/>
        </w:rPr>
        <w:t>(j, k), h</w:t>
      </w:r>
      <w:r w:rsidRPr="00A03B1B">
        <w:rPr>
          <w:bCs/>
          <w:szCs w:val="20"/>
          <w:lang w:val="x-none" w:eastAsia="x-none"/>
        </w:rPr>
        <w:t xml:space="preserve"> (</w:t>
      </w:r>
      <w:r w:rsidRPr="00A03B1B">
        <w:rPr>
          <w:rFonts w:eastAsia="Calibri"/>
          <w:bCs/>
          <w:szCs w:val="20"/>
          <w:lang w:val="x-none" w:eastAsia="x-none"/>
        </w:rPr>
        <w:t>OPTS</w:t>
      </w:r>
      <w:r w:rsidRPr="00A03B1B">
        <w:rPr>
          <w:bCs/>
          <w:szCs w:val="20"/>
          <w:vertAlign w:val="subscript"/>
          <w:lang w:val="x-none" w:eastAsia="x-none"/>
        </w:rPr>
        <w:t xml:space="preserve"> mp, (</w:t>
      </w:r>
      <w:r w:rsidRPr="00A03B1B">
        <w:rPr>
          <w:rFonts w:eastAsia="Calibri"/>
          <w:bCs/>
          <w:szCs w:val="20"/>
          <w:vertAlign w:val="subscript"/>
          <w:lang w:val="x-none" w:eastAsia="x-none"/>
        </w:rPr>
        <w:t>j, k), h</w:t>
      </w:r>
      <w:r w:rsidRPr="00A03B1B">
        <w:rPr>
          <w:bCs/>
          <w:szCs w:val="20"/>
          <w:lang w:val="x-none" w:eastAsia="x-none"/>
        </w:rPr>
        <w:t xml:space="preserve">) </w:t>
      </w:r>
    </w:p>
    <w:p w14:paraId="3A6F983B" w14:textId="77777777" w:rsidR="00A03B1B" w:rsidRPr="00A03B1B" w:rsidRDefault="00A03B1B" w:rsidP="00A03B1B">
      <w:pPr>
        <w:tabs>
          <w:tab w:val="left" w:pos="2340"/>
          <w:tab w:val="left" w:pos="3420"/>
        </w:tabs>
        <w:spacing w:before="240" w:after="240"/>
        <w:ind w:left="1440"/>
        <w:rPr>
          <w:bCs/>
          <w:szCs w:val="20"/>
          <w:lang w:val="x-none" w:eastAsia="x-none"/>
        </w:rPr>
      </w:pPr>
      <w:r w:rsidRPr="00A03B1B">
        <w:rPr>
          <w:rFonts w:eastAsia="Calibri"/>
          <w:bCs/>
          <w:szCs w:val="20"/>
          <w:lang w:val="x-none" w:eastAsia="x-none"/>
        </w:rPr>
        <w:t>UOBLS</w:t>
      </w:r>
      <w:r w:rsidRPr="00A03B1B">
        <w:rPr>
          <w:bCs/>
          <w:szCs w:val="20"/>
          <w:lang w:val="x-none" w:eastAsia="x-none"/>
        </w:rPr>
        <w:t> </w:t>
      </w:r>
      <w:r w:rsidRPr="00A03B1B">
        <w:rPr>
          <w:bCs/>
          <w:szCs w:val="20"/>
          <w:vertAlign w:val="subscript"/>
          <w:lang w:val="x-none" w:eastAsia="x-none"/>
        </w:rPr>
        <w:t>mp</w:t>
      </w:r>
      <w:r w:rsidRPr="00A03B1B">
        <w:rPr>
          <w:rFonts w:eastAsia="Calibri"/>
          <w:bCs/>
          <w:szCs w:val="20"/>
          <w:lang w:val="x-none" w:eastAsia="x-none"/>
        </w:rPr>
        <w:t xml:space="preserve"> = </w:t>
      </w:r>
      <w:r w:rsidRPr="00A03B1B">
        <w:rPr>
          <w:bCs/>
          <w:szCs w:val="20"/>
          <w:lang w:val="x-none" w:eastAsia="x-none"/>
        </w:rPr>
        <w:t>∑</w:t>
      </w:r>
      <w:r w:rsidRPr="00A03B1B">
        <w:rPr>
          <w:bCs/>
          <w:szCs w:val="20"/>
          <w:vertAlign w:val="subscript"/>
          <w:lang w:val="x-none" w:eastAsia="x-none"/>
        </w:rPr>
        <w:t>(j, k), h</w:t>
      </w:r>
      <w:r w:rsidRPr="00A03B1B">
        <w:rPr>
          <w:bCs/>
          <w:szCs w:val="20"/>
          <w:lang w:val="x-none" w:eastAsia="x-none"/>
        </w:rPr>
        <w:t xml:space="preserve"> (</w:t>
      </w:r>
      <w:r w:rsidRPr="00A03B1B">
        <w:rPr>
          <w:rFonts w:eastAsia="Calibri"/>
          <w:bCs/>
          <w:szCs w:val="20"/>
          <w:lang w:val="x-none" w:eastAsia="x-none"/>
        </w:rPr>
        <w:t>OBLS</w:t>
      </w:r>
      <w:r w:rsidRPr="00A03B1B">
        <w:rPr>
          <w:bCs/>
          <w:szCs w:val="20"/>
          <w:vertAlign w:val="subscript"/>
          <w:lang w:val="x-none" w:eastAsia="x-none"/>
        </w:rPr>
        <w:t xml:space="preserve"> mp, (</w:t>
      </w:r>
      <w:r w:rsidRPr="00A03B1B">
        <w:rPr>
          <w:rFonts w:eastAsia="Calibri"/>
          <w:bCs/>
          <w:szCs w:val="20"/>
          <w:vertAlign w:val="subscript"/>
          <w:lang w:val="x-none" w:eastAsia="x-none"/>
        </w:rPr>
        <w:t>j, k), h</w:t>
      </w:r>
      <w:r w:rsidRPr="00A03B1B">
        <w:rPr>
          <w:bCs/>
          <w:szCs w:val="20"/>
          <w:lang w:val="x-none" w:eastAsia="x-none"/>
        </w:rPr>
        <w:t>)</w:t>
      </w:r>
    </w:p>
    <w:p w14:paraId="662FE9DF" w14:textId="77777777" w:rsidR="00A03B1B" w:rsidRPr="00A03B1B" w:rsidRDefault="00A03B1B" w:rsidP="00A03B1B">
      <w:pPr>
        <w:tabs>
          <w:tab w:val="left" w:pos="2340"/>
          <w:tab w:val="left" w:pos="3420"/>
        </w:tabs>
        <w:spacing w:before="240" w:after="240"/>
        <w:ind w:left="1440"/>
        <w:rPr>
          <w:bCs/>
          <w:szCs w:val="20"/>
          <w:lang w:val="x-none" w:eastAsia="x-none"/>
        </w:rPr>
      </w:pPr>
      <w:r w:rsidRPr="00A03B1B">
        <w:rPr>
          <w:rFonts w:eastAsia="Calibri"/>
          <w:bCs/>
          <w:szCs w:val="20"/>
          <w:lang w:val="x-none" w:eastAsia="x-none"/>
        </w:rPr>
        <w:t>UOPTP</w:t>
      </w:r>
      <w:r w:rsidRPr="00A03B1B">
        <w:rPr>
          <w:bCs/>
          <w:szCs w:val="20"/>
          <w:lang w:val="x-none" w:eastAsia="x-none"/>
        </w:rPr>
        <w:t> </w:t>
      </w:r>
      <w:r w:rsidRPr="00A03B1B">
        <w:rPr>
          <w:bCs/>
          <w:szCs w:val="20"/>
          <w:vertAlign w:val="subscript"/>
          <w:lang w:val="x-none" w:eastAsia="x-none"/>
        </w:rPr>
        <w:t>mp</w:t>
      </w:r>
      <w:r w:rsidRPr="00A03B1B">
        <w:rPr>
          <w:rFonts w:eastAsia="Calibri"/>
          <w:bCs/>
          <w:szCs w:val="20"/>
          <w:lang w:val="x-none" w:eastAsia="x-none"/>
        </w:rPr>
        <w:t xml:space="preserve"> = </w:t>
      </w:r>
      <w:r w:rsidRPr="00A03B1B">
        <w:rPr>
          <w:bCs/>
          <w:szCs w:val="20"/>
          <w:lang w:val="x-none" w:eastAsia="x-none"/>
        </w:rPr>
        <w:t>∑</w:t>
      </w:r>
      <w:r w:rsidRPr="00A03B1B">
        <w:rPr>
          <w:bCs/>
          <w:szCs w:val="20"/>
          <w:vertAlign w:val="subscript"/>
          <w:lang w:val="x-none" w:eastAsia="x-none"/>
        </w:rPr>
        <w:t>(j, k), h</w:t>
      </w:r>
      <w:r w:rsidRPr="00A03B1B">
        <w:rPr>
          <w:bCs/>
          <w:szCs w:val="20"/>
          <w:lang w:val="x-none" w:eastAsia="x-none"/>
        </w:rPr>
        <w:t xml:space="preserve"> (</w:t>
      </w:r>
      <w:r w:rsidRPr="00A03B1B">
        <w:rPr>
          <w:rFonts w:eastAsia="Calibri"/>
          <w:bCs/>
          <w:szCs w:val="20"/>
          <w:lang w:val="x-none" w:eastAsia="x-none"/>
        </w:rPr>
        <w:t>OPTP</w:t>
      </w:r>
      <w:r w:rsidRPr="00A03B1B">
        <w:rPr>
          <w:bCs/>
          <w:szCs w:val="20"/>
          <w:vertAlign w:val="subscript"/>
          <w:lang w:val="x-none" w:eastAsia="x-none"/>
        </w:rPr>
        <w:t xml:space="preserve"> mp, </w:t>
      </w:r>
      <w:r w:rsidRPr="00A03B1B">
        <w:rPr>
          <w:rFonts w:eastAsia="Calibri"/>
          <w:bCs/>
          <w:szCs w:val="20"/>
          <w:vertAlign w:val="subscript"/>
          <w:lang w:val="x-none" w:eastAsia="x-none"/>
        </w:rPr>
        <w:t>j, h</w:t>
      </w:r>
      <w:r w:rsidRPr="00A03B1B">
        <w:rPr>
          <w:bCs/>
          <w:szCs w:val="20"/>
          <w:lang w:val="x-none" w:eastAsia="x-none"/>
        </w:rPr>
        <w:t>)</w:t>
      </w:r>
    </w:p>
    <w:p w14:paraId="572BF311" w14:textId="77777777" w:rsidR="00A03B1B" w:rsidRPr="00A03B1B" w:rsidRDefault="00A03B1B" w:rsidP="00A03B1B">
      <w:pPr>
        <w:tabs>
          <w:tab w:val="left" w:pos="2340"/>
          <w:tab w:val="left" w:pos="3420"/>
        </w:tabs>
        <w:spacing w:before="240" w:after="240"/>
        <w:ind w:left="1440"/>
        <w:rPr>
          <w:bCs/>
          <w:szCs w:val="20"/>
          <w:lang w:eastAsia="x-none"/>
        </w:rPr>
      </w:pPr>
      <w:r w:rsidRPr="00A03B1B">
        <w:rPr>
          <w:rFonts w:eastAsia="Calibri"/>
          <w:bCs/>
          <w:szCs w:val="20"/>
          <w:lang w:val="x-none" w:eastAsia="x-none"/>
        </w:rPr>
        <w:lastRenderedPageBreak/>
        <w:t>UOBLP</w:t>
      </w:r>
      <w:r w:rsidRPr="00A03B1B">
        <w:rPr>
          <w:bCs/>
          <w:szCs w:val="20"/>
          <w:lang w:val="x-none" w:eastAsia="x-none"/>
        </w:rPr>
        <w:t> </w:t>
      </w:r>
      <w:r w:rsidRPr="00A03B1B">
        <w:rPr>
          <w:bCs/>
          <w:szCs w:val="20"/>
          <w:vertAlign w:val="subscript"/>
          <w:lang w:val="x-none" w:eastAsia="x-none"/>
        </w:rPr>
        <w:t>mp</w:t>
      </w:r>
      <w:r w:rsidRPr="00A03B1B">
        <w:rPr>
          <w:rFonts w:eastAsia="Calibri"/>
          <w:bCs/>
          <w:szCs w:val="20"/>
          <w:lang w:val="x-none" w:eastAsia="x-none"/>
        </w:rPr>
        <w:t xml:space="preserve"> = </w:t>
      </w:r>
      <w:r w:rsidRPr="00A03B1B">
        <w:rPr>
          <w:bCs/>
          <w:szCs w:val="20"/>
          <w:lang w:val="x-none" w:eastAsia="x-none"/>
        </w:rPr>
        <w:t>∑</w:t>
      </w:r>
      <w:r w:rsidRPr="00A03B1B">
        <w:rPr>
          <w:bCs/>
          <w:szCs w:val="20"/>
          <w:vertAlign w:val="subscript"/>
          <w:lang w:val="x-none" w:eastAsia="x-none"/>
        </w:rPr>
        <w:t>(j, k), h</w:t>
      </w:r>
      <w:r w:rsidRPr="00A03B1B">
        <w:rPr>
          <w:bCs/>
          <w:szCs w:val="20"/>
          <w:lang w:val="x-none" w:eastAsia="x-none"/>
        </w:rPr>
        <w:t xml:space="preserve"> (</w:t>
      </w:r>
      <w:r w:rsidRPr="00A03B1B">
        <w:rPr>
          <w:rFonts w:eastAsia="Calibri"/>
          <w:bCs/>
          <w:szCs w:val="20"/>
          <w:lang w:val="x-none" w:eastAsia="x-none"/>
        </w:rPr>
        <w:t>OBLP</w:t>
      </w:r>
      <w:r w:rsidRPr="00A03B1B">
        <w:rPr>
          <w:bCs/>
          <w:szCs w:val="20"/>
          <w:vertAlign w:val="subscript"/>
          <w:lang w:val="x-none" w:eastAsia="x-none"/>
        </w:rPr>
        <w:t xml:space="preserve"> mp, (</w:t>
      </w:r>
      <w:r w:rsidRPr="00A03B1B">
        <w:rPr>
          <w:rFonts w:eastAsia="Calibri"/>
          <w:bCs/>
          <w:szCs w:val="20"/>
          <w:vertAlign w:val="subscript"/>
          <w:lang w:val="x-none" w:eastAsia="x-none"/>
        </w:rPr>
        <w:t>j, k), h</w:t>
      </w:r>
      <w:r w:rsidRPr="00A03B1B">
        <w:rPr>
          <w:bCs/>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03B1B" w:rsidRPr="00A03B1B" w14:paraId="6A6FFB96" w14:textId="77777777" w:rsidTr="00B31BB1">
        <w:tc>
          <w:tcPr>
            <w:tcW w:w="9766" w:type="dxa"/>
            <w:shd w:val="pct12" w:color="auto" w:fill="auto"/>
          </w:tcPr>
          <w:p w14:paraId="4C18B1F6" w14:textId="77777777" w:rsidR="00A03B1B" w:rsidRPr="00A03B1B" w:rsidRDefault="00A03B1B" w:rsidP="00A03B1B">
            <w:pPr>
              <w:spacing w:before="120" w:after="240"/>
              <w:rPr>
                <w:b/>
                <w:i/>
                <w:iCs/>
                <w:szCs w:val="20"/>
              </w:rPr>
            </w:pPr>
            <w:r w:rsidRPr="00A03B1B">
              <w:rPr>
                <w:b/>
                <w:i/>
                <w:iCs/>
                <w:szCs w:val="20"/>
              </w:rPr>
              <w:t>[NPRR1201:  Delete the formulas “</w:t>
            </w:r>
            <w:r w:rsidRPr="00A03B1B">
              <w:rPr>
                <w:b/>
                <w:i/>
                <w:iCs/>
                <w:szCs w:val="20"/>
                <w:lang w:val="x-none"/>
              </w:rPr>
              <w:t xml:space="preserve">UOPTS </w:t>
            </w:r>
            <w:r w:rsidRPr="00A03B1B">
              <w:rPr>
                <w:b/>
                <w:i/>
                <w:iCs/>
                <w:szCs w:val="20"/>
                <w:vertAlign w:val="subscript"/>
                <w:lang w:val="x-none"/>
              </w:rPr>
              <w:t>mp</w:t>
            </w:r>
            <w:r w:rsidRPr="00A03B1B">
              <w:rPr>
                <w:b/>
                <w:i/>
                <w:iCs/>
                <w:szCs w:val="20"/>
              </w:rPr>
              <w:t>”, “UOBLS</w:t>
            </w:r>
            <w:r w:rsidRPr="00A03B1B">
              <w:rPr>
                <w:b/>
                <w:i/>
                <w:iCs/>
                <w:szCs w:val="20"/>
                <w:lang w:val="x-none"/>
              </w:rPr>
              <w:t xml:space="preserve"> </w:t>
            </w:r>
            <w:r w:rsidRPr="00A03B1B">
              <w:rPr>
                <w:b/>
                <w:i/>
                <w:iCs/>
                <w:szCs w:val="20"/>
                <w:vertAlign w:val="subscript"/>
                <w:lang w:val="x-none"/>
              </w:rPr>
              <w:t>mp</w:t>
            </w:r>
            <w:r w:rsidRPr="00A03B1B">
              <w:rPr>
                <w:b/>
                <w:i/>
                <w:iCs/>
                <w:szCs w:val="20"/>
              </w:rPr>
              <w:t>”, “UOPTP</w:t>
            </w:r>
            <w:r w:rsidRPr="00A03B1B">
              <w:rPr>
                <w:b/>
                <w:i/>
                <w:iCs/>
                <w:szCs w:val="20"/>
                <w:lang w:val="x-none"/>
              </w:rPr>
              <w:t xml:space="preserve"> </w:t>
            </w:r>
            <w:r w:rsidRPr="00A03B1B">
              <w:rPr>
                <w:b/>
                <w:i/>
                <w:iCs/>
                <w:szCs w:val="20"/>
                <w:vertAlign w:val="subscript"/>
                <w:lang w:val="x-none"/>
              </w:rPr>
              <w:t>mp</w:t>
            </w:r>
            <w:r w:rsidRPr="00A03B1B">
              <w:rPr>
                <w:b/>
                <w:i/>
                <w:iCs/>
                <w:szCs w:val="20"/>
              </w:rPr>
              <w:t>”, and “UOBLP</w:t>
            </w:r>
            <w:r w:rsidRPr="00A03B1B">
              <w:rPr>
                <w:b/>
                <w:i/>
                <w:iCs/>
                <w:szCs w:val="20"/>
                <w:lang w:val="x-none"/>
              </w:rPr>
              <w:t xml:space="preserve"> </w:t>
            </w:r>
            <w:r w:rsidRPr="00A03B1B">
              <w:rPr>
                <w:b/>
                <w:i/>
                <w:iCs/>
                <w:szCs w:val="20"/>
                <w:vertAlign w:val="subscript"/>
                <w:lang w:val="x-none"/>
              </w:rPr>
              <w:t>mp</w:t>
            </w:r>
            <w:r w:rsidRPr="00A03B1B">
              <w:rPr>
                <w:b/>
                <w:i/>
                <w:iCs/>
                <w:szCs w:val="20"/>
              </w:rPr>
              <w:t>” above upon system implementation.]</w:t>
            </w:r>
          </w:p>
        </w:tc>
      </w:tr>
    </w:tbl>
    <w:p w14:paraId="6513A5CC" w14:textId="77777777" w:rsidR="00A03B1B" w:rsidRPr="00A03B1B" w:rsidRDefault="00A03B1B" w:rsidP="00A03B1B">
      <w:pPr>
        <w:tabs>
          <w:tab w:val="left" w:pos="2340"/>
          <w:tab w:val="left" w:pos="3420"/>
        </w:tabs>
        <w:spacing w:before="240" w:after="240"/>
        <w:ind w:left="1440"/>
        <w:rPr>
          <w:bCs/>
          <w:szCs w:val="20"/>
          <w:lang w:val="x-none" w:eastAsia="x-none"/>
        </w:rPr>
      </w:pPr>
      <w:r w:rsidRPr="00A03B1B">
        <w:rPr>
          <w:bCs/>
          <w:szCs w:val="20"/>
          <w:lang w:val="x-none" w:eastAsia="x-none"/>
        </w:rPr>
        <w:t>UWSLTOT</w:t>
      </w:r>
      <w:r w:rsidRPr="00A03B1B">
        <w:rPr>
          <w:bCs/>
          <w:i/>
          <w:szCs w:val="20"/>
          <w:vertAlign w:val="subscript"/>
          <w:lang w:val="x-none" w:eastAsia="x-none"/>
        </w:rPr>
        <w:t xml:space="preserve"> mp</w:t>
      </w:r>
      <w:r w:rsidRPr="00A03B1B">
        <w:rPr>
          <w:bCs/>
          <w:szCs w:val="20"/>
          <w:lang w:val="x-none" w:eastAsia="x-none"/>
        </w:rPr>
        <w:t xml:space="preserve"> = (-1) * ∑</w:t>
      </w:r>
      <w:r w:rsidRPr="00A03B1B">
        <w:rPr>
          <w:bCs/>
          <w:i/>
          <w:szCs w:val="20"/>
          <w:vertAlign w:val="subscript"/>
          <w:lang w:val="x-none" w:eastAsia="x-none"/>
        </w:rPr>
        <w:t>r,</w:t>
      </w:r>
      <w:r w:rsidRPr="00A03B1B">
        <w:rPr>
          <w:bCs/>
          <w:i/>
          <w:szCs w:val="20"/>
          <w:vertAlign w:val="subscript"/>
          <w:lang w:eastAsia="x-none"/>
        </w:rPr>
        <w:t xml:space="preserve"> </w:t>
      </w:r>
      <w:r w:rsidRPr="00A03B1B">
        <w:rPr>
          <w:bCs/>
          <w:i/>
          <w:szCs w:val="20"/>
          <w:vertAlign w:val="subscript"/>
          <w:lang w:val="x-none" w:eastAsia="x-none"/>
        </w:rPr>
        <w:t>b</w:t>
      </w:r>
      <w:r w:rsidRPr="00A03B1B">
        <w:rPr>
          <w:bCs/>
          <w:szCs w:val="20"/>
          <w:lang w:val="x-none" w:eastAsia="x-none"/>
        </w:rPr>
        <w:t xml:space="preserve"> (MEBL</w:t>
      </w:r>
      <w:r w:rsidRPr="00A03B1B">
        <w:rPr>
          <w:bCs/>
          <w:szCs w:val="20"/>
          <w:lang w:eastAsia="x-none"/>
        </w:rPr>
        <w:t xml:space="preserve"> </w:t>
      </w:r>
      <w:r w:rsidRPr="00A03B1B">
        <w:rPr>
          <w:bCs/>
          <w:i/>
          <w:szCs w:val="20"/>
          <w:vertAlign w:val="subscript"/>
          <w:lang w:val="x-none" w:eastAsia="x-none"/>
        </w:rPr>
        <w:t>mp,</w:t>
      </w:r>
      <w:r w:rsidRPr="00A03B1B">
        <w:rPr>
          <w:bCs/>
          <w:i/>
          <w:szCs w:val="20"/>
          <w:vertAlign w:val="subscript"/>
          <w:lang w:eastAsia="x-none"/>
        </w:rPr>
        <w:t xml:space="preserve"> </w:t>
      </w:r>
      <w:r w:rsidRPr="00A03B1B">
        <w:rPr>
          <w:bCs/>
          <w:i/>
          <w:szCs w:val="20"/>
          <w:vertAlign w:val="subscript"/>
          <w:lang w:val="x-none" w:eastAsia="x-none"/>
        </w:rPr>
        <w:t>r,</w:t>
      </w:r>
      <w:r w:rsidRPr="00A03B1B">
        <w:rPr>
          <w:bCs/>
          <w:i/>
          <w:szCs w:val="20"/>
          <w:vertAlign w:val="subscript"/>
          <w:lang w:eastAsia="x-none"/>
        </w:rPr>
        <w:t xml:space="preserve"> </w:t>
      </w:r>
      <w:r w:rsidRPr="00A03B1B">
        <w:rPr>
          <w:bCs/>
          <w:i/>
          <w:szCs w:val="20"/>
          <w:vertAlign w:val="subscript"/>
          <w:lang w:val="x-none" w:eastAsia="x-none"/>
        </w:rPr>
        <w:t>b</w:t>
      </w:r>
      <w:r w:rsidRPr="00A03B1B">
        <w:rPr>
          <w:bCs/>
          <w:szCs w:val="20"/>
          <w:lang w:val="x-none" w:eastAsia="x-none"/>
        </w:rPr>
        <w:t>)</w:t>
      </w:r>
    </w:p>
    <w:p w14:paraId="3DCC6A10" w14:textId="77777777" w:rsidR="00A03B1B" w:rsidRPr="00A03B1B" w:rsidRDefault="00A03B1B" w:rsidP="00A03B1B">
      <w:pPr>
        <w:spacing w:after="240"/>
        <w:ind w:left="3420" w:hanging="1980"/>
        <w:rPr>
          <w:bCs/>
          <w:lang w:val="pt-BR"/>
        </w:rPr>
      </w:pPr>
      <w:r w:rsidRPr="00A03B1B">
        <w:rPr>
          <w:rFonts w:eastAsia="Calibri"/>
          <w:bCs/>
        </w:rPr>
        <w:t xml:space="preserve">UDAASOAWD </w:t>
      </w:r>
      <w:r w:rsidRPr="00A03B1B">
        <w:rPr>
          <w:rFonts w:eastAsia="Calibri"/>
          <w:bCs/>
          <w:i/>
          <w:vertAlign w:val="subscript"/>
        </w:rPr>
        <w:t>mp</w:t>
      </w:r>
      <w:r w:rsidRPr="00A03B1B">
        <w:rPr>
          <w:bCs/>
          <w:i/>
          <w:vertAlign w:val="subscript"/>
        </w:rPr>
        <w:t xml:space="preserve"> </w:t>
      </w:r>
      <w:r w:rsidRPr="00A03B1B">
        <w:rPr>
          <w:rFonts w:eastAsia="Calibri"/>
          <w:bCs/>
        </w:rPr>
        <w:t xml:space="preserve"> = </w:t>
      </w:r>
      <w:r w:rsidRPr="00A03B1B">
        <w:rPr>
          <w:bCs/>
        </w:rPr>
        <w:t>∑</w:t>
      </w:r>
      <w:r w:rsidRPr="00A03B1B">
        <w:rPr>
          <w:bCs/>
          <w:i/>
          <w:vertAlign w:val="subscript"/>
        </w:rPr>
        <w:t>h</w:t>
      </w:r>
      <w:r w:rsidRPr="00A03B1B">
        <w:rPr>
          <w:bCs/>
        </w:rPr>
        <w:t xml:space="preserve"> (</w:t>
      </w:r>
      <w:r w:rsidRPr="00A03B1B">
        <w:rPr>
          <w:rFonts w:eastAsia="Calibri"/>
          <w:bCs/>
        </w:rPr>
        <w:t> DA</w:t>
      </w:r>
      <w:r w:rsidRPr="00A03B1B">
        <w:rPr>
          <w:bCs/>
        </w:rPr>
        <w:t>RUOAWD</w:t>
      </w:r>
      <w:r w:rsidRPr="00A03B1B">
        <w:rPr>
          <w:bCs/>
          <w:i/>
          <w:vertAlign w:val="subscript"/>
        </w:rPr>
        <w:t xml:space="preserve"> mp,h  </w:t>
      </w:r>
      <w:r w:rsidRPr="00A03B1B">
        <w:rPr>
          <w:rFonts w:eastAsia="Calibri"/>
          <w:bCs/>
        </w:rPr>
        <w:t>+ DA</w:t>
      </w:r>
      <w:r w:rsidRPr="00A03B1B">
        <w:rPr>
          <w:bCs/>
        </w:rPr>
        <w:t>RDOAWD</w:t>
      </w:r>
      <w:r w:rsidRPr="00A03B1B">
        <w:rPr>
          <w:bCs/>
          <w:i/>
          <w:vertAlign w:val="subscript"/>
        </w:rPr>
        <w:t xml:space="preserve"> mp,h </w:t>
      </w:r>
      <w:r w:rsidRPr="00A03B1B">
        <w:rPr>
          <w:rFonts w:eastAsia="Calibri"/>
          <w:bCs/>
        </w:rPr>
        <w:t>+ DA</w:t>
      </w:r>
      <w:r w:rsidRPr="00A03B1B">
        <w:rPr>
          <w:bCs/>
        </w:rPr>
        <w:t>RROAWD</w:t>
      </w:r>
      <w:r w:rsidRPr="00A03B1B">
        <w:rPr>
          <w:bCs/>
          <w:i/>
          <w:vertAlign w:val="subscript"/>
        </w:rPr>
        <w:t xml:space="preserve"> mp,h </w:t>
      </w:r>
      <w:r w:rsidRPr="00A03B1B">
        <w:rPr>
          <w:rFonts w:eastAsia="Calibri"/>
          <w:bCs/>
        </w:rPr>
        <w:t>+ DA</w:t>
      </w:r>
      <w:r w:rsidRPr="00A03B1B">
        <w:rPr>
          <w:bCs/>
        </w:rPr>
        <w:t>NSOAWD</w:t>
      </w:r>
      <w:r w:rsidRPr="00A03B1B">
        <w:rPr>
          <w:bCs/>
          <w:i/>
          <w:vertAlign w:val="subscript"/>
        </w:rPr>
        <w:t xml:space="preserve"> mp,h </w:t>
      </w:r>
      <w:r w:rsidRPr="00A03B1B">
        <w:rPr>
          <w:rFonts w:eastAsia="Calibri"/>
          <w:bCs/>
        </w:rPr>
        <w:t>+ DA</w:t>
      </w:r>
      <w:r w:rsidRPr="00A03B1B">
        <w:rPr>
          <w:bCs/>
        </w:rPr>
        <w:t>ECROAWD</w:t>
      </w:r>
      <w:r w:rsidRPr="00A03B1B">
        <w:rPr>
          <w:bCs/>
          <w:i/>
          <w:vertAlign w:val="subscript"/>
        </w:rPr>
        <w:t xml:space="preserve"> mp, h </w:t>
      </w:r>
      <w:ins w:id="1838" w:author="ERCOT" w:date="2025-12-09T12:20:00Z">
        <w:r w:rsidRPr="00A03B1B">
          <w:rPr>
            <w:bCs/>
            <w:i/>
            <w:vertAlign w:val="subscript"/>
          </w:rPr>
          <w:t xml:space="preserve"> </w:t>
        </w:r>
        <w:r w:rsidRPr="00A03B1B">
          <w:rPr>
            <w:rFonts w:eastAsia="Calibri"/>
            <w:bCs/>
          </w:rPr>
          <w:t xml:space="preserve">+ </w:t>
        </w:r>
        <w:r w:rsidRPr="00A03B1B">
          <w:rPr>
            <w:rFonts w:eastAsia="Calibri"/>
          </w:rPr>
          <w:t>DA</w:t>
        </w:r>
        <w:r w:rsidRPr="00A03B1B">
          <w:rPr>
            <w:rFonts w:eastAsia="SimSun"/>
          </w:rPr>
          <w:t>DRROAWD</w:t>
        </w:r>
        <w:r w:rsidRPr="00A03B1B">
          <w:rPr>
            <w:rFonts w:eastAsia="SimSun"/>
            <w:i/>
            <w:vertAlign w:val="subscript"/>
          </w:rPr>
          <w:t xml:space="preserve"> mp, h</w:t>
        </w:r>
      </w:ins>
      <w:r w:rsidRPr="00A03B1B">
        <w:rPr>
          <w:bCs/>
        </w:rPr>
        <w:t>)</w:t>
      </w:r>
    </w:p>
    <w:p w14:paraId="660DB151" w14:textId="77777777" w:rsidR="00A03B1B" w:rsidRPr="00A03B1B" w:rsidRDefault="00A03B1B" w:rsidP="00A03B1B">
      <w:pPr>
        <w:tabs>
          <w:tab w:val="left" w:pos="2340"/>
          <w:tab w:val="left" w:pos="3420"/>
        </w:tabs>
        <w:spacing w:after="240"/>
        <w:ind w:left="3037" w:hanging="1597"/>
        <w:rPr>
          <w:szCs w:val="20"/>
        </w:rPr>
      </w:pPr>
      <w:r w:rsidRPr="00A03B1B">
        <w:rPr>
          <w:szCs w:val="20"/>
          <w:lang w:val="x-none" w:eastAsia="x-none"/>
        </w:rPr>
        <w:t>USOGTOT</w:t>
      </w:r>
      <w:r w:rsidRPr="00A03B1B">
        <w:rPr>
          <w:i/>
          <w:szCs w:val="20"/>
          <w:vertAlign w:val="subscript"/>
        </w:rPr>
        <w:t xml:space="preserve"> mp</w:t>
      </w:r>
      <w:r w:rsidRPr="00A03B1B">
        <w:rPr>
          <w:szCs w:val="20"/>
        </w:rPr>
        <w:t xml:space="preserve"> </w:t>
      </w:r>
      <w:r w:rsidRPr="00A03B1B">
        <w:rPr>
          <w:rFonts w:eastAsia="Calibri"/>
          <w:szCs w:val="20"/>
        </w:rPr>
        <w:t xml:space="preserve">= </w:t>
      </w:r>
      <w:r w:rsidRPr="00A03B1B">
        <w:rPr>
          <w:szCs w:val="20"/>
        </w:rPr>
        <w:t>∑</w:t>
      </w:r>
      <w:r w:rsidRPr="00A03B1B">
        <w:rPr>
          <w:i/>
          <w:szCs w:val="20"/>
          <w:vertAlign w:val="subscript"/>
        </w:rPr>
        <w:t>gsc</w:t>
      </w:r>
      <w:r w:rsidRPr="00A03B1B">
        <w:rPr>
          <w:szCs w:val="20"/>
        </w:rPr>
        <w:t xml:space="preserve"> (MEBSOGNET </w:t>
      </w:r>
      <w:r w:rsidRPr="00A03B1B">
        <w:rPr>
          <w:i/>
          <w:szCs w:val="20"/>
          <w:vertAlign w:val="subscript"/>
        </w:rPr>
        <w:t>mp, gsc</w:t>
      </w:r>
      <w:r w:rsidRPr="00A03B1B">
        <w:rPr>
          <w:szCs w:val="20"/>
        </w:rPr>
        <w:t xml:space="preserve">) + </w:t>
      </w:r>
      <w:r w:rsidRPr="00A03B1B">
        <w:rPr>
          <w:szCs w:val="20"/>
          <w:lang w:val="x-none" w:eastAsia="x-none"/>
        </w:rPr>
        <w:t>∑</w:t>
      </w:r>
      <w:r w:rsidRPr="00A03B1B">
        <w:rPr>
          <w:szCs w:val="20"/>
          <w:lang w:eastAsia="x-none"/>
        </w:rPr>
        <w:t xml:space="preserve"> </w:t>
      </w:r>
      <w:r w:rsidRPr="00A03B1B">
        <w:rPr>
          <w:i/>
          <w:szCs w:val="20"/>
          <w:vertAlign w:val="subscript"/>
          <w:lang w:val="x-none" w:eastAsia="x-none"/>
        </w:rPr>
        <w:t>p, i</w:t>
      </w:r>
      <w:r w:rsidRPr="00A03B1B">
        <w:rPr>
          <w:i/>
          <w:szCs w:val="20"/>
          <w:vertAlign w:val="subscript"/>
          <w:lang w:eastAsia="x-none"/>
        </w:rPr>
        <w:t xml:space="preserve"> </w:t>
      </w:r>
      <w:r w:rsidRPr="00A03B1B">
        <w:rPr>
          <w:szCs w:val="20"/>
          <w:lang w:eastAsia="x-none"/>
        </w:rPr>
        <w:t>(</w:t>
      </w:r>
      <w:r w:rsidRPr="00A03B1B">
        <w:rPr>
          <w:szCs w:val="20"/>
        </w:rPr>
        <w:t xml:space="preserve">RTMGSOGZ </w:t>
      </w:r>
      <w:r w:rsidRPr="00A03B1B">
        <w:rPr>
          <w:i/>
          <w:szCs w:val="20"/>
          <w:vertAlign w:val="subscript"/>
        </w:rPr>
        <w:t>mp, p, i</w:t>
      </w:r>
      <w:r w:rsidRPr="00A03B1B">
        <w:rPr>
          <w:szCs w:val="20"/>
        </w:rPr>
        <w:t xml:space="preserve">) </w:t>
      </w:r>
    </w:p>
    <w:p w14:paraId="36585189" w14:textId="77777777" w:rsidR="00A03B1B" w:rsidRPr="00A03B1B" w:rsidRDefault="00A03B1B" w:rsidP="00A03B1B">
      <w:pPr>
        <w:rPr>
          <w:szCs w:val="20"/>
        </w:rPr>
      </w:pP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03B1B" w:rsidRPr="00A03B1B" w14:paraId="05E232C0" w14:textId="77777777" w:rsidTr="00B31BB1">
        <w:tc>
          <w:tcPr>
            <w:tcW w:w="9766" w:type="dxa"/>
            <w:shd w:val="pct12" w:color="auto" w:fill="auto"/>
          </w:tcPr>
          <w:p w14:paraId="753CB7D4" w14:textId="77777777" w:rsidR="00A03B1B" w:rsidRPr="00A03B1B" w:rsidRDefault="00A03B1B" w:rsidP="00A03B1B">
            <w:pPr>
              <w:spacing w:before="120" w:after="240"/>
              <w:rPr>
                <w:b/>
                <w:i/>
                <w:iCs/>
                <w:szCs w:val="20"/>
              </w:rPr>
            </w:pPr>
            <w:r w:rsidRPr="00A03B1B">
              <w:rPr>
                <w:b/>
                <w:i/>
                <w:iCs/>
                <w:szCs w:val="20"/>
              </w:rPr>
              <w:t>[NPRR995:  Insert the formula “</w:t>
            </w:r>
            <w:r w:rsidRPr="00A03B1B">
              <w:rPr>
                <w:b/>
                <w:i/>
                <w:iCs/>
                <w:szCs w:val="20"/>
                <w:lang w:val="x-none"/>
              </w:rPr>
              <w:t>USO</w:t>
            </w:r>
            <w:r w:rsidRPr="00A03B1B">
              <w:rPr>
                <w:b/>
                <w:i/>
                <w:iCs/>
                <w:szCs w:val="20"/>
              </w:rPr>
              <w:t>CL</w:t>
            </w:r>
            <w:r w:rsidRPr="00A03B1B">
              <w:rPr>
                <w:b/>
                <w:i/>
                <w:iCs/>
                <w:szCs w:val="20"/>
                <w:lang w:val="x-none"/>
              </w:rPr>
              <w:t>TOT</w:t>
            </w:r>
            <w:r w:rsidRPr="00A03B1B">
              <w:rPr>
                <w:b/>
                <w:i/>
                <w:iCs/>
                <w:szCs w:val="20"/>
                <w:vertAlign w:val="subscript"/>
              </w:rPr>
              <w:t xml:space="preserve"> mp</w:t>
            </w:r>
            <w:r w:rsidRPr="00A03B1B">
              <w:rPr>
                <w:b/>
                <w:i/>
                <w:iCs/>
                <w:szCs w:val="20"/>
              </w:rPr>
              <w:t>” below upon system implementation:]</w:t>
            </w:r>
          </w:p>
          <w:p w14:paraId="35652FA9" w14:textId="77777777" w:rsidR="00A03B1B" w:rsidRPr="00A03B1B" w:rsidRDefault="00A03B1B" w:rsidP="00A03B1B">
            <w:pPr>
              <w:tabs>
                <w:tab w:val="left" w:pos="2340"/>
                <w:tab w:val="left" w:pos="3420"/>
              </w:tabs>
              <w:spacing w:after="240"/>
              <w:ind w:left="1440"/>
              <w:rPr>
                <w:szCs w:val="20"/>
              </w:rPr>
            </w:pPr>
            <w:r w:rsidRPr="00A03B1B">
              <w:rPr>
                <w:szCs w:val="20"/>
              </w:rPr>
              <w:t>USOCLTOT</w:t>
            </w:r>
            <w:r w:rsidRPr="00A03B1B">
              <w:rPr>
                <w:i/>
                <w:szCs w:val="20"/>
                <w:vertAlign w:val="subscript"/>
              </w:rPr>
              <w:t xml:space="preserve"> mp</w:t>
            </w:r>
            <w:r w:rsidRPr="00A03B1B">
              <w:rPr>
                <w:szCs w:val="20"/>
              </w:rPr>
              <w:t xml:space="preserve"> = </w:t>
            </w:r>
            <w:r w:rsidRPr="00A03B1B">
              <w:rPr>
                <w:szCs w:val="20"/>
                <w:lang w:val="x-none" w:eastAsia="x-none"/>
              </w:rPr>
              <w:t xml:space="preserve">(-1) * </w:t>
            </w:r>
            <w:r w:rsidRPr="00A03B1B">
              <w:rPr>
                <w:szCs w:val="20"/>
              </w:rPr>
              <w:t>∑</w:t>
            </w:r>
            <w:r w:rsidRPr="00A03B1B">
              <w:rPr>
                <w:i/>
                <w:szCs w:val="20"/>
                <w:vertAlign w:val="subscript"/>
              </w:rPr>
              <w:t>gsc, b</w:t>
            </w:r>
            <w:r w:rsidRPr="00A03B1B">
              <w:rPr>
                <w:szCs w:val="20"/>
              </w:rPr>
              <w:t xml:space="preserve"> </w:t>
            </w:r>
            <w:r w:rsidRPr="00A03B1B">
              <w:rPr>
                <w:szCs w:val="20"/>
                <w:lang w:val="x-none" w:eastAsia="x-none"/>
              </w:rPr>
              <w:t>(</w:t>
            </w:r>
            <w:r w:rsidRPr="00A03B1B">
              <w:rPr>
                <w:bCs/>
                <w:szCs w:val="20"/>
                <w:lang w:eastAsia="x-none"/>
              </w:rPr>
              <w:t xml:space="preserve">WSOL </w:t>
            </w:r>
            <w:r w:rsidRPr="00A03B1B">
              <w:rPr>
                <w:bCs/>
                <w:i/>
                <w:szCs w:val="20"/>
                <w:vertAlign w:val="subscript"/>
                <w:lang w:eastAsia="x-none"/>
              </w:rPr>
              <w:t>mp, gsc, b</w:t>
            </w:r>
            <w:r w:rsidRPr="00A03B1B">
              <w:rPr>
                <w:szCs w:val="20"/>
                <w:lang w:val="x-none" w:eastAsia="x-none"/>
              </w:rPr>
              <w:t>)</w:t>
            </w:r>
          </w:p>
        </w:tc>
      </w:tr>
    </w:tbl>
    <w:p w14:paraId="51C1A6BF" w14:textId="77777777" w:rsidR="00A03B1B" w:rsidRPr="00A03B1B" w:rsidRDefault="00A03B1B" w:rsidP="00A03B1B">
      <w:pPr>
        <w:spacing w:before="240"/>
        <w:rPr>
          <w:iCs/>
          <w:szCs w:val="20"/>
        </w:rPr>
      </w:pPr>
      <w:r w:rsidRPr="00A03B1B">
        <w:rPr>
          <w:rFonts w:eastAsia="Calibri"/>
          <w:iCs/>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897"/>
        <w:gridCol w:w="858"/>
        <w:gridCol w:w="6595"/>
      </w:tblGrid>
      <w:tr w:rsidR="00A03B1B" w:rsidRPr="00A03B1B" w14:paraId="73DE7164" w14:textId="77777777" w:rsidTr="00B31BB1">
        <w:trPr>
          <w:cantSplit/>
          <w:tblHeader/>
        </w:trPr>
        <w:tc>
          <w:tcPr>
            <w:tcW w:w="1005" w:type="pct"/>
          </w:tcPr>
          <w:p w14:paraId="0D26D3AB" w14:textId="77777777" w:rsidR="00A03B1B" w:rsidRPr="00A03B1B" w:rsidRDefault="00A03B1B" w:rsidP="00A03B1B">
            <w:pPr>
              <w:spacing w:after="120"/>
              <w:rPr>
                <w:b/>
                <w:iCs/>
                <w:sz w:val="20"/>
                <w:szCs w:val="20"/>
              </w:rPr>
            </w:pPr>
            <w:r w:rsidRPr="00A03B1B">
              <w:rPr>
                <w:b/>
                <w:iCs/>
                <w:sz w:val="20"/>
                <w:szCs w:val="20"/>
              </w:rPr>
              <w:t>Variable</w:t>
            </w:r>
          </w:p>
        </w:tc>
        <w:tc>
          <w:tcPr>
            <w:tcW w:w="464" w:type="pct"/>
          </w:tcPr>
          <w:p w14:paraId="2592F847" w14:textId="77777777" w:rsidR="00A03B1B" w:rsidRPr="00A03B1B" w:rsidRDefault="00A03B1B" w:rsidP="00A03B1B">
            <w:pPr>
              <w:spacing w:after="120"/>
              <w:rPr>
                <w:b/>
                <w:iCs/>
                <w:sz w:val="20"/>
                <w:szCs w:val="20"/>
              </w:rPr>
            </w:pPr>
            <w:r w:rsidRPr="00A03B1B">
              <w:rPr>
                <w:b/>
                <w:iCs/>
                <w:sz w:val="20"/>
                <w:szCs w:val="20"/>
              </w:rPr>
              <w:t>Unit</w:t>
            </w:r>
          </w:p>
        </w:tc>
        <w:tc>
          <w:tcPr>
            <w:tcW w:w="3531" w:type="pct"/>
          </w:tcPr>
          <w:p w14:paraId="124B7544" w14:textId="77777777" w:rsidR="00A03B1B" w:rsidRPr="00A03B1B" w:rsidRDefault="00A03B1B" w:rsidP="00A03B1B">
            <w:pPr>
              <w:spacing w:after="120"/>
              <w:rPr>
                <w:b/>
                <w:iCs/>
                <w:sz w:val="20"/>
                <w:szCs w:val="20"/>
              </w:rPr>
            </w:pPr>
            <w:r w:rsidRPr="00A03B1B">
              <w:rPr>
                <w:b/>
                <w:iCs/>
                <w:sz w:val="20"/>
                <w:szCs w:val="20"/>
              </w:rPr>
              <w:t>Definition</w:t>
            </w:r>
          </w:p>
        </w:tc>
      </w:tr>
      <w:tr w:rsidR="00A03B1B" w:rsidRPr="00A03B1B" w14:paraId="6709F64A" w14:textId="77777777" w:rsidTr="00B31BB1">
        <w:trPr>
          <w:cantSplit/>
        </w:trPr>
        <w:tc>
          <w:tcPr>
            <w:tcW w:w="1005" w:type="pct"/>
          </w:tcPr>
          <w:p w14:paraId="37B0F24E" w14:textId="77777777" w:rsidR="00A03B1B" w:rsidRPr="00A03B1B" w:rsidRDefault="00A03B1B" w:rsidP="00A03B1B">
            <w:pPr>
              <w:spacing w:after="60"/>
              <w:rPr>
                <w:iCs/>
                <w:color w:val="000000"/>
                <w:kern w:val="24"/>
                <w:sz w:val="20"/>
                <w:szCs w:val="20"/>
              </w:rPr>
            </w:pPr>
            <w:r w:rsidRPr="00A03B1B">
              <w:rPr>
                <w:iCs/>
                <w:sz w:val="20"/>
                <w:szCs w:val="20"/>
                <w:lang w:val="pt-BR"/>
              </w:rPr>
              <w:t>DURSCP</w:t>
            </w:r>
            <w:r w:rsidRPr="00A03B1B">
              <w:rPr>
                <w:iCs/>
                <w:color w:val="000000"/>
                <w:kern w:val="24"/>
                <w:sz w:val="20"/>
                <w:szCs w:val="20"/>
              </w:rPr>
              <w:t xml:space="preserve"> </w:t>
            </w:r>
            <w:r w:rsidRPr="00A03B1B">
              <w:rPr>
                <w:i/>
                <w:iCs/>
                <w:color w:val="000000"/>
                <w:kern w:val="24"/>
                <w:sz w:val="20"/>
                <w:szCs w:val="20"/>
                <w:vertAlign w:val="subscript"/>
              </w:rPr>
              <w:t>cp</w:t>
            </w:r>
          </w:p>
        </w:tc>
        <w:tc>
          <w:tcPr>
            <w:tcW w:w="464" w:type="pct"/>
          </w:tcPr>
          <w:p w14:paraId="1A4C603F" w14:textId="77777777" w:rsidR="00A03B1B" w:rsidRPr="00A03B1B" w:rsidRDefault="00A03B1B" w:rsidP="00A03B1B">
            <w:pPr>
              <w:spacing w:after="60"/>
              <w:rPr>
                <w:iCs/>
                <w:sz w:val="20"/>
                <w:szCs w:val="20"/>
              </w:rPr>
            </w:pPr>
            <w:r w:rsidRPr="00A03B1B">
              <w:rPr>
                <w:iCs/>
                <w:color w:val="000000"/>
                <w:kern w:val="24"/>
                <w:sz w:val="20"/>
                <w:szCs w:val="20"/>
              </w:rPr>
              <w:t>$</w:t>
            </w:r>
          </w:p>
        </w:tc>
        <w:tc>
          <w:tcPr>
            <w:tcW w:w="3531" w:type="pct"/>
          </w:tcPr>
          <w:p w14:paraId="7F15166B" w14:textId="77777777" w:rsidR="00A03B1B" w:rsidRPr="00A03B1B" w:rsidRDefault="00A03B1B" w:rsidP="00A03B1B">
            <w:pPr>
              <w:spacing w:after="60"/>
              <w:rPr>
                <w:i/>
                <w:iCs/>
                <w:sz w:val="20"/>
                <w:szCs w:val="20"/>
              </w:rPr>
            </w:pPr>
            <w:r w:rsidRPr="00A03B1B">
              <w:rPr>
                <w:i/>
                <w:iCs/>
                <w:sz w:val="20"/>
                <w:szCs w:val="20"/>
              </w:rPr>
              <w:t>Default Uplift Ratio Share per Counter-Party</w:t>
            </w:r>
            <w:r w:rsidRPr="00A03B1B">
              <w:rPr>
                <w:iCs/>
                <w:sz w:val="20"/>
                <w:szCs w:val="20"/>
              </w:rPr>
              <w:t xml:space="preserve">—The Counter-Party’s pro rata portion of the total short-pay amount for all Day-Ahead Market (DAM) and Real-Time Market (RTM) Invoices for a month. </w:t>
            </w:r>
          </w:p>
        </w:tc>
      </w:tr>
      <w:tr w:rsidR="00A03B1B" w:rsidRPr="00A03B1B" w14:paraId="32CC97C2" w14:textId="77777777" w:rsidTr="00B31BB1">
        <w:trPr>
          <w:cantSplit/>
        </w:trPr>
        <w:tc>
          <w:tcPr>
            <w:tcW w:w="1005" w:type="pct"/>
          </w:tcPr>
          <w:p w14:paraId="043A529F" w14:textId="77777777" w:rsidR="00A03B1B" w:rsidRPr="00A03B1B" w:rsidRDefault="00A03B1B" w:rsidP="00A03B1B">
            <w:pPr>
              <w:spacing w:after="60"/>
              <w:rPr>
                <w:iCs/>
                <w:color w:val="000000"/>
                <w:kern w:val="24"/>
                <w:sz w:val="20"/>
                <w:szCs w:val="20"/>
              </w:rPr>
            </w:pPr>
            <w:r w:rsidRPr="00A03B1B">
              <w:rPr>
                <w:iCs/>
                <w:sz w:val="20"/>
                <w:szCs w:val="20"/>
                <w:lang w:val="pt-BR"/>
              </w:rPr>
              <w:t>TSPA</w:t>
            </w:r>
          </w:p>
        </w:tc>
        <w:tc>
          <w:tcPr>
            <w:tcW w:w="464" w:type="pct"/>
          </w:tcPr>
          <w:p w14:paraId="4C805A27" w14:textId="77777777" w:rsidR="00A03B1B" w:rsidRPr="00A03B1B" w:rsidRDefault="00A03B1B" w:rsidP="00A03B1B">
            <w:pPr>
              <w:spacing w:after="60"/>
              <w:rPr>
                <w:iCs/>
                <w:sz w:val="20"/>
                <w:szCs w:val="20"/>
              </w:rPr>
            </w:pPr>
            <w:r w:rsidRPr="00A03B1B">
              <w:rPr>
                <w:iCs/>
                <w:color w:val="000000"/>
                <w:kern w:val="24"/>
                <w:sz w:val="20"/>
                <w:szCs w:val="20"/>
              </w:rPr>
              <w:t>$</w:t>
            </w:r>
          </w:p>
        </w:tc>
        <w:tc>
          <w:tcPr>
            <w:tcW w:w="3531" w:type="pct"/>
          </w:tcPr>
          <w:p w14:paraId="730F7370" w14:textId="77777777" w:rsidR="00A03B1B" w:rsidRPr="00A03B1B" w:rsidRDefault="00A03B1B" w:rsidP="00A03B1B">
            <w:pPr>
              <w:spacing w:after="60"/>
              <w:rPr>
                <w:i/>
                <w:iCs/>
                <w:sz w:val="20"/>
                <w:szCs w:val="20"/>
              </w:rPr>
            </w:pPr>
            <w:r w:rsidRPr="00A03B1B">
              <w:rPr>
                <w:i/>
                <w:iCs/>
                <w:sz w:val="20"/>
                <w:szCs w:val="20"/>
              </w:rPr>
              <w:t>Total Short Pay Amount</w:t>
            </w:r>
            <w:r w:rsidRPr="00A03B1B">
              <w:rPr>
                <w:iCs/>
                <w:sz w:val="20"/>
                <w:szCs w:val="20"/>
              </w:rPr>
              <w:t>—The total short-pay amount calculated by ERCOT to be collected through the Default Uplift Invoice process.</w:t>
            </w:r>
          </w:p>
        </w:tc>
      </w:tr>
      <w:tr w:rsidR="00A03B1B" w:rsidRPr="00A03B1B" w14:paraId="6DB89952" w14:textId="77777777" w:rsidTr="00B31BB1">
        <w:trPr>
          <w:cantSplit/>
        </w:trPr>
        <w:tc>
          <w:tcPr>
            <w:tcW w:w="1005" w:type="pct"/>
          </w:tcPr>
          <w:p w14:paraId="6DE6C1EB" w14:textId="77777777" w:rsidR="00A03B1B" w:rsidRPr="00A03B1B" w:rsidRDefault="00A03B1B" w:rsidP="00A03B1B">
            <w:pPr>
              <w:spacing w:after="60"/>
              <w:rPr>
                <w:iCs/>
                <w:color w:val="000000"/>
                <w:kern w:val="24"/>
                <w:sz w:val="20"/>
                <w:szCs w:val="20"/>
              </w:rPr>
            </w:pPr>
            <w:r w:rsidRPr="00A03B1B">
              <w:rPr>
                <w:iCs/>
                <w:color w:val="000000"/>
                <w:kern w:val="24"/>
                <w:sz w:val="20"/>
                <w:szCs w:val="20"/>
              </w:rPr>
              <w:t xml:space="preserve">MMARS </w:t>
            </w:r>
            <w:r w:rsidRPr="00A03B1B">
              <w:rPr>
                <w:i/>
                <w:iCs/>
                <w:color w:val="000000"/>
                <w:kern w:val="24"/>
                <w:sz w:val="20"/>
                <w:szCs w:val="20"/>
                <w:vertAlign w:val="subscript"/>
              </w:rPr>
              <w:t>cp</w:t>
            </w:r>
          </w:p>
        </w:tc>
        <w:tc>
          <w:tcPr>
            <w:tcW w:w="464" w:type="pct"/>
          </w:tcPr>
          <w:p w14:paraId="48AA4969" w14:textId="77777777" w:rsidR="00A03B1B" w:rsidRPr="00A03B1B" w:rsidRDefault="00A03B1B" w:rsidP="00A03B1B">
            <w:pPr>
              <w:spacing w:after="60"/>
              <w:rPr>
                <w:iCs/>
                <w:sz w:val="20"/>
                <w:szCs w:val="20"/>
              </w:rPr>
            </w:pPr>
            <w:r w:rsidRPr="00A03B1B">
              <w:rPr>
                <w:iCs/>
                <w:color w:val="000000"/>
                <w:kern w:val="24"/>
                <w:sz w:val="20"/>
                <w:szCs w:val="20"/>
              </w:rPr>
              <w:t>None</w:t>
            </w:r>
          </w:p>
        </w:tc>
        <w:tc>
          <w:tcPr>
            <w:tcW w:w="3531" w:type="pct"/>
          </w:tcPr>
          <w:p w14:paraId="47CF107E" w14:textId="77777777" w:rsidR="00A03B1B" w:rsidRPr="00A03B1B" w:rsidRDefault="00A03B1B" w:rsidP="00A03B1B">
            <w:pPr>
              <w:spacing w:after="60"/>
              <w:rPr>
                <w:i/>
                <w:iCs/>
                <w:sz w:val="20"/>
                <w:szCs w:val="20"/>
              </w:rPr>
            </w:pPr>
            <w:r w:rsidRPr="00A03B1B">
              <w:rPr>
                <w:i/>
                <w:iCs/>
                <w:sz w:val="20"/>
                <w:szCs w:val="20"/>
              </w:rPr>
              <w:t>Maximum MWh Activity Ratio Share</w:t>
            </w:r>
            <w:r w:rsidRPr="00A03B1B">
              <w:rPr>
                <w:iCs/>
                <w:sz w:val="20"/>
                <w:szCs w:val="20"/>
              </w:rPr>
              <w:t>—The Counter-Party’s pro rata share of Maximum MWh Activity in the reference month.</w:t>
            </w:r>
          </w:p>
        </w:tc>
      </w:tr>
      <w:tr w:rsidR="00A03B1B" w:rsidRPr="00A03B1B" w14:paraId="198AD34B" w14:textId="77777777" w:rsidTr="00B31BB1">
        <w:trPr>
          <w:cantSplit/>
        </w:trPr>
        <w:tc>
          <w:tcPr>
            <w:tcW w:w="1005" w:type="pct"/>
          </w:tcPr>
          <w:p w14:paraId="5DDEE00A" w14:textId="77777777" w:rsidR="00A03B1B" w:rsidRPr="00A03B1B" w:rsidRDefault="00A03B1B" w:rsidP="00A03B1B">
            <w:pPr>
              <w:spacing w:after="60"/>
              <w:rPr>
                <w:iCs/>
                <w:color w:val="000000"/>
                <w:kern w:val="24"/>
                <w:sz w:val="20"/>
                <w:szCs w:val="20"/>
              </w:rPr>
            </w:pPr>
            <w:r w:rsidRPr="00A03B1B">
              <w:rPr>
                <w:iCs/>
                <w:color w:val="000000"/>
                <w:kern w:val="24"/>
                <w:sz w:val="20"/>
                <w:szCs w:val="20"/>
              </w:rPr>
              <w:t xml:space="preserve">MMA </w:t>
            </w:r>
            <w:r w:rsidRPr="00A03B1B">
              <w:rPr>
                <w:i/>
                <w:iCs/>
                <w:color w:val="000000"/>
                <w:kern w:val="24"/>
                <w:sz w:val="20"/>
                <w:szCs w:val="20"/>
                <w:vertAlign w:val="subscript"/>
              </w:rPr>
              <w:t>cp</w:t>
            </w:r>
          </w:p>
        </w:tc>
        <w:tc>
          <w:tcPr>
            <w:tcW w:w="464" w:type="pct"/>
          </w:tcPr>
          <w:p w14:paraId="4A45C636" w14:textId="77777777" w:rsidR="00A03B1B" w:rsidRPr="00A03B1B" w:rsidRDefault="00A03B1B" w:rsidP="00A03B1B">
            <w:pPr>
              <w:spacing w:after="60"/>
              <w:rPr>
                <w:iCs/>
                <w:sz w:val="20"/>
                <w:szCs w:val="20"/>
              </w:rPr>
            </w:pPr>
            <w:r w:rsidRPr="00A03B1B">
              <w:rPr>
                <w:iCs/>
                <w:color w:val="000000"/>
                <w:kern w:val="24"/>
                <w:sz w:val="20"/>
                <w:szCs w:val="20"/>
              </w:rPr>
              <w:t>MWh</w:t>
            </w:r>
          </w:p>
        </w:tc>
        <w:tc>
          <w:tcPr>
            <w:tcW w:w="3531" w:type="pct"/>
          </w:tcPr>
          <w:p w14:paraId="71D1D2A4" w14:textId="77777777" w:rsidR="00A03B1B" w:rsidRPr="00A03B1B" w:rsidRDefault="00A03B1B" w:rsidP="00A03B1B">
            <w:pPr>
              <w:spacing w:after="60"/>
              <w:rPr>
                <w:i/>
                <w:iCs/>
                <w:sz w:val="20"/>
                <w:szCs w:val="20"/>
              </w:rPr>
            </w:pPr>
            <w:r w:rsidRPr="00A03B1B">
              <w:rPr>
                <w:i/>
                <w:iCs/>
                <w:sz w:val="20"/>
                <w:szCs w:val="20"/>
              </w:rPr>
              <w:t>Maximum MWh Activity</w:t>
            </w:r>
            <w:r w:rsidRPr="00A03B1B">
              <w:rPr>
                <w:iCs/>
                <w:sz w:val="20"/>
                <w:szCs w:val="20"/>
              </w:rPr>
              <w:t>—The maximum MWh activity of all Market Participants represented by the Counter-Party in the DAM, RTM and CRR Auction in the reference month.</w:t>
            </w:r>
          </w:p>
        </w:tc>
      </w:tr>
      <w:tr w:rsidR="00A03B1B" w:rsidRPr="00A03B1B" w14:paraId="1A4B1F57" w14:textId="77777777" w:rsidTr="00B31BB1">
        <w:trPr>
          <w:cantSplit/>
        </w:trPr>
        <w:tc>
          <w:tcPr>
            <w:tcW w:w="1005" w:type="pct"/>
          </w:tcPr>
          <w:p w14:paraId="7DD8A581" w14:textId="77777777" w:rsidR="00A03B1B" w:rsidRPr="00A03B1B" w:rsidRDefault="00A03B1B" w:rsidP="00A03B1B">
            <w:pPr>
              <w:spacing w:after="60"/>
              <w:rPr>
                <w:iCs/>
                <w:color w:val="000000"/>
                <w:kern w:val="24"/>
                <w:sz w:val="20"/>
                <w:szCs w:val="20"/>
              </w:rPr>
            </w:pPr>
            <w:r w:rsidRPr="00A03B1B">
              <w:rPr>
                <w:iCs/>
                <w:color w:val="000000"/>
                <w:kern w:val="24"/>
                <w:sz w:val="20"/>
                <w:szCs w:val="20"/>
              </w:rPr>
              <w:t>MMATOT</w:t>
            </w:r>
          </w:p>
        </w:tc>
        <w:tc>
          <w:tcPr>
            <w:tcW w:w="464" w:type="pct"/>
          </w:tcPr>
          <w:p w14:paraId="7B524E14" w14:textId="77777777" w:rsidR="00A03B1B" w:rsidRPr="00A03B1B" w:rsidRDefault="00A03B1B" w:rsidP="00A03B1B">
            <w:pPr>
              <w:spacing w:after="60"/>
              <w:rPr>
                <w:iCs/>
                <w:sz w:val="20"/>
                <w:szCs w:val="20"/>
              </w:rPr>
            </w:pPr>
            <w:r w:rsidRPr="00A03B1B">
              <w:rPr>
                <w:iCs/>
                <w:color w:val="000000"/>
                <w:kern w:val="24"/>
                <w:sz w:val="20"/>
                <w:szCs w:val="20"/>
              </w:rPr>
              <w:t>MWh</w:t>
            </w:r>
          </w:p>
        </w:tc>
        <w:tc>
          <w:tcPr>
            <w:tcW w:w="3531" w:type="pct"/>
          </w:tcPr>
          <w:p w14:paraId="1F8A5E29" w14:textId="77777777" w:rsidR="00A03B1B" w:rsidRPr="00A03B1B" w:rsidRDefault="00A03B1B" w:rsidP="00A03B1B">
            <w:pPr>
              <w:spacing w:after="60"/>
              <w:rPr>
                <w:i/>
                <w:iCs/>
                <w:sz w:val="20"/>
                <w:szCs w:val="20"/>
              </w:rPr>
            </w:pPr>
            <w:r w:rsidRPr="00A03B1B">
              <w:rPr>
                <w:i/>
                <w:iCs/>
                <w:sz w:val="20"/>
                <w:szCs w:val="20"/>
              </w:rPr>
              <w:t>Maximum MWh Activity Total</w:t>
            </w:r>
            <w:r w:rsidRPr="00A03B1B">
              <w:rPr>
                <w:iCs/>
                <w:sz w:val="20"/>
                <w:szCs w:val="20"/>
              </w:rPr>
              <w:t>—The sum of all Counter-Party’s Maximum MWh Activity in the reference month.</w:t>
            </w:r>
          </w:p>
        </w:tc>
      </w:tr>
      <w:tr w:rsidR="00A03B1B" w:rsidRPr="00A03B1B" w14:paraId="3AEC35CA" w14:textId="77777777" w:rsidTr="00B31BB1">
        <w:trPr>
          <w:cantSplit/>
        </w:trPr>
        <w:tc>
          <w:tcPr>
            <w:tcW w:w="1005" w:type="pct"/>
          </w:tcPr>
          <w:p w14:paraId="4EFE1B48" w14:textId="77777777" w:rsidR="00A03B1B" w:rsidRPr="00A03B1B" w:rsidRDefault="00A03B1B" w:rsidP="00A03B1B">
            <w:pPr>
              <w:spacing w:after="60"/>
              <w:rPr>
                <w:iCs/>
                <w:sz w:val="20"/>
                <w:szCs w:val="20"/>
              </w:rPr>
            </w:pPr>
            <w:r w:rsidRPr="00A03B1B">
              <w:rPr>
                <w:iCs/>
                <w:color w:val="000000"/>
                <w:kern w:val="24"/>
                <w:sz w:val="20"/>
                <w:szCs w:val="20"/>
              </w:rPr>
              <w:t xml:space="preserve">RTMG </w:t>
            </w:r>
            <w:r w:rsidRPr="00A03B1B">
              <w:rPr>
                <w:i/>
                <w:iCs/>
                <w:color w:val="000000"/>
                <w:kern w:val="24"/>
                <w:sz w:val="20"/>
                <w:szCs w:val="20"/>
                <w:vertAlign w:val="subscript"/>
              </w:rPr>
              <w:t>mp, p, r, i</w:t>
            </w:r>
          </w:p>
        </w:tc>
        <w:tc>
          <w:tcPr>
            <w:tcW w:w="464" w:type="pct"/>
          </w:tcPr>
          <w:p w14:paraId="0569685C" w14:textId="77777777" w:rsidR="00A03B1B" w:rsidRPr="00A03B1B" w:rsidRDefault="00A03B1B" w:rsidP="00A03B1B">
            <w:pPr>
              <w:spacing w:after="60"/>
              <w:rPr>
                <w:iCs/>
                <w:sz w:val="20"/>
                <w:szCs w:val="20"/>
              </w:rPr>
            </w:pPr>
            <w:r w:rsidRPr="00A03B1B">
              <w:rPr>
                <w:iCs/>
                <w:sz w:val="20"/>
                <w:szCs w:val="20"/>
              </w:rPr>
              <w:t>MWh</w:t>
            </w:r>
          </w:p>
        </w:tc>
        <w:tc>
          <w:tcPr>
            <w:tcW w:w="3531" w:type="pct"/>
          </w:tcPr>
          <w:p w14:paraId="37D544AC" w14:textId="77777777" w:rsidR="00A03B1B" w:rsidRPr="00A03B1B" w:rsidRDefault="00A03B1B" w:rsidP="00A03B1B">
            <w:pPr>
              <w:spacing w:after="60"/>
              <w:rPr>
                <w:iCs/>
                <w:sz w:val="20"/>
                <w:szCs w:val="20"/>
              </w:rPr>
            </w:pPr>
            <w:r w:rsidRPr="00A03B1B">
              <w:rPr>
                <w:i/>
                <w:iCs/>
                <w:sz w:val="20"/>
                <w:szCs w:val="20"/>
              </w:rPr>
              <w:t>Real-Time Metered Generation per Market Participant per Settlement Point per Resource</w:t>
            </w:r>
            <w:r w:rsidRPr="00A03B1B">
              <w:rPr>
                <w:iCs/>
                <w:sz w:val="20"/>
                <w:szCs w:val="20"/>
              </w:rPr>
              <w:t xml:space="preserve">—The Real-Time energy produced by the Resource </w:t>
            </w:r>
            <w:r w:rsidRPr="00A03B1B">
              <w:rPr>
                <w:i/>
                <w:iCs/>
                <w:sz w:val="20"/>
                <w:szCs w:val="20"/>
              </w:rPr>
              <w:t>r</w:t>
            </w:r>
            <w:r w:rsidRPr="00A03B1B">
              <w:rPr>
                <w:iCs/>
                <w:sz w:val="20"/>
                <w:szCs w:val="20"/>
              </w:rPr>
              <w:t xml:space="preserve"> represented by Market Participant </w:t>
            </w:r>
            <w:r w:rsidRPr="00A03B1B">
              <w:rPr>
                <w:i/>
                <w:iCs/>
                <w:sz w:val="20"/>
                <w:szCs w:val="20"/>
              </w:rPr>
              <w:t>mp</w:t>
            </w:r>
            <w:r w:rsidRPr="00A03B1B">
              <w:rPr>
                <w:iCs/>
                <w:sz w:val="20"/>
                <w:szCs w:val="20"/>
              </w:rPr>
              <w:t xml:space="preserve">, at Resource Node </w:t>
            </w:r>
            <w:r w:rsidRPr="00A03B1B">
              <w:rPr>
                <w:i/>
                <w:iCs/>
                <w:sz w:val="20"/>
                <w:szCs w:val="20"/>
              </w:rPr>
              <w:t>p</w:t>
            </w:r>
            <w:r w:rsidRPr="00A03B1B">
              <w:rPr>
                <w:iCs/>
                <w:sz w:val="20"/>
                <w:szCs w:val="20"/>
              </w:rPr>
              <w:t xml:space="preserve">, for the 15-minute Settlement Interval </w:t>
            </w:r>
            <w:r w:rsidRPr="00A03B1B">
              <w:rPr>
                <w:i/>
                <w:iCs/>
                <w:sz w:val="20"/>
                <w:szCs w:val="20"/>
              </w:rPr>
              <w:t>i</w:t>
            </w:r>
            <w:r w:rsidRPr="00A03B1B">
              <w:rPr>
                <w:iCs/>
                <w:sz w:val="20"/>
                <w:szCs w:val="20"/>
              </w:rPr>
              <w:t>, where the Market Participant is a QSE.</w:t>
            </w:r>
          </w:p>
          <w:p w14:paraId="0BB85D9E" w14:textId="77777777" w:rsidR="00A03B1B" w:rsidRPr="00A03B1B" w:rsidRDefault="00A03B1B" w:rsidP="00A03B1B">
            <w:pPr>
              <w:spacing w:after="60"/>
              <w:rPr>
                <w:iCs/>
                <w:sz w:val="20"/>
                <w:szCs w:val="20"/>
              </w:rPr>
            </w:pPr>
          </w:p>
        </w:tc>
      </w:tr>
      <w:tr w:rsidR="00A03B1B" w:rsidRPr="00A03B1B" w14:paraId="2682C781" w14:textId="77777777" w:rsidTr="00B31BB1">
        <w:trPr>
          <w:cantSplit/>
        </w:trPr>
        <w:tc>
          <w:tcPr>
            <w:tcW w:w="1005" w:type="pct"/>
          </w:tcPr>
          <w:p w14:paraId="12D8537D" w14:textId="77777777" w:rsidR="00A03B1B" w:rsidRPr="00A03B1B" w:rsidRDefault="00A03B1B" w:rsidP="00A03B1B">
            <w:pPr>
              <w:spacing w:after="60"/>
              <w:rPr>
                <w:iCs/>
                <w:sz w:val="20"/>
                <w:szCs w:val="20"/>
              </w:rPr>
            </w:pPr>
            <w:r w:rsidRPr="00A03B1B">
              <w:rPr>
                <w:rFonts w:eastAsia="Calibri"/>
                <w:iCs/>
                <w:sz w:val="20"/>
                <w:szCs w:val="20"/>
              </w:rPr>
              <w:t xml:space="preserve">URTMG </w:t>
            </w:r>
            <w:r w:rsidRPr="00A03B1B">
              <w:rPr>
                <w:rFonts w:eastAsia="Calibri"/>
                <w:i/>
                <w:iCs/>
                <w:sz w:val="20"/>
                <w:szCs w:val="20"/>
                <w:vertAlign w:val="subscript"/>
              </w:rPr>
              <w:t>mp</w:t>
            </w:r>
          </w:p>
        </w:tc>
        <w:tc>
          <w:tcPr>
            <w:tcW w:w="464" w:type="pct"/>
          </w:tcPr>
          <w:p w14:paraId="1007925E" w14:textId="77777777" w:rsidR="00A03B1B" w:rsidRPr="00A03B1B" w:rsidRDefault="00A03B1B" w:rsidP="00A03B1B">
            <w:pPr>
              <w:spacing w:after="60"/>
              <w:rPr>
                <w:iCs/>
                <w:sz w:val="20"/>
                <w:szCs w:val="20"/>
              </w:rPr>
            </w:pPr>
            <w:r w:rsidRPr="00A03B1B">
              <w:rPr>
                <w:iCs/>
                <w:sz w:val="20"/>
                <w:szCs w:val="20"/>
              </w:rPr>
              <w:t>MWh</w:t>
            </w:r>
          </w:p>
        </w:tc>
        <w:tc>
          <w:tcPr>
            <w:tcW w:w="3531" w:type="pct"/>
          </w:tcPr>
          <w:p w14:paraId="0D86DD38" w14:textId="77777777" w:rsidR="00A03B1B" w:rsidRPr="00A03B1B" w:rsidRDefault="00A03B1B" w:rsidP="00A03B1B">
            <w:pPr>
              <w:spacing w:after="60"/>
              <w:rPr>
                <w:i/>
                <w:iCs/>
                <w:sz w:val="20"/>
                <w:szCs w:val="20"/>
              </w:rPr>
            </w:pPr>
            <w:r w:rsidRPr="00A03B1B">
              <w:rPr>
                <w:i/>
                <w:iCs/>
                <w:sz w:val="20"/>
                <w:szCs w:val="20"/>
              </w:rPr>
              <w:t>Uplift Real-Time Metered Generation per Market Participant</w:t>
            </w:r>
            <w:r w:rsidRPr="00A03B1B">
              <w:rPr>
                <w:iCs/>
                <w:sz w:val="20"/>
                <w:szCs w:val="20"/>
              </w:rPr>
              <w:t xml:space="preserve">—The monthly sum of Real-Time energy produced by Resources represented by Market Participant </w:t>
            </w:r>
            <w:r w:rsidRPr="00A03B1B">
              <w:rPr>
                <w:i/>
                <w:iCs/>
                <w:sz w:val="20"/>
                <w:szCs w:val="20"/>
              </w:rPr>
              <w:t>mp</w:t>
            </w:r>
            <w:r w:rsidRPr="00A03B1B">
              <w:rPr>
                <w:iCs/>
                <w:sz w:val="20"/>
                <w:szCs w:val="20"/>
              </w:rPr>
              <w:t xml:space="preserve">, excluding generation for RMR Resources and generation in RUC-Committed Intervals, where the Market Participant is a QSE assigned to the registered Counter-Party. </w:t>
            </w:r>
          </w:p>
          <w:p w14:paraId="09E1623F" w14:textId="77777777" w:rsidR="00A03B1B" w:rsidRPr="00A03B1B" w:rsidRDefault="00A03B1B" w:rsidP="00A03B1B">
            <w:pPr>
              <w:spacing w:after="60"/>
              <w:rPr>
                <w:i/>
                <w:iCs/>
                <w:sz w:val="20"/>
                <w:szCs w:val="20"/>
              </w:rPr>
            </w:pPr>
          </w:p>
        </w:tc>
      </w:tr>
      <w:tr w:rsidR="00A03B1B" w:rsidRPr="00A03B1B" w14:paraId="066FDDB9" w14:textId="77777777" w:rsidTr="00B31BB1">
        <w:trPr>
          <w:cantSplit/>
        </w:trPr>
        <w:tc>
          <w:tcPr>
            <w:tcW w:w="1005" w:type="pct"/>
          </w:tcPr>
          <w:p w14:paraId="022C77AF" w14:textId="77777777" w:rsidR="00A03B1B" w:rsidRPr="00A03B1B" w:rsidRDefault="00A03B1B" w:rsidP="00A03B1B">
            <w:pPr>
              <w:spacing w:after="60"/>
              <w:rPr>
                <w:iCs/>
                <w:color w:val="000000"/>
                <w:kern w:val="24"/>
                <w:sz w:val="20"/>
                <w:szCs w:val="20"/>
              </w:rPr>
            </w:pPr>
            <w:r w:rsidRPr="00A03B1B">
              <w:rPr>
                <w:iCs/>
                <w:color w:val="000000"/>
                <w:kern w:val="24"/>
                <w:sz w:val="20"/>
                <w:szCs w:val="20"/>
              </w:rPr>
              <w:lastRenderedPageBreak/>
              <w:t xml:space="preserve">RTDCIMP </w:t>
            </w:r>
            <w:r w:rsidRPr="00A03B1B">
              <w:rPr>
                <w:i/>
                <w:iCs/>
                <w:color w:val="000000"/>
                <w:kern w:val="24"/>
                <w:sz w:val="20"/>
                <w:szCs w:val="20"/>
                <w:vertAlign w:val="subscript"/>
              </w:rPr>
              <w:t>mp, p, i</w:t>
            </w:r>
          </w:p>
        </w:tc>
        <w:tc>
          <w:tcPr>
            <w:tcW w:w="464" w:type="pct"/>
          </w:tcPr>
          <w:p w14:paraId="7EF8238D" w14:textId="77777777" w:rsidR="00A03B1B" w:rsidRPr="00A03B1B" w:rsidRDefault="00A03B1B" w:rsidP="00A03B1B">
            <w:pPr>
              <w:spacing w:after="60"/>
              <w:rPr>
                <w:iCs/>
                <w:sz w:val="20"/>
                <w:szCs w:val="20"/>
              </w:rPr>
            </w:pPr>
            <w:r w:rsidRPr="00A03B1B">
              <w:rPr>
                <w:iCs/>
                <w:sz w:val="20"/>
                <w:szCs w:val="20"/>
              </w:rPr>
              <w:t>MW</w:t>
            </w:r>
          </w:p>
        </w:tc>
        <w:tc>
          <w:tcPr>
            <w:tcW w:w="3531" w:type="pct"/>
          </w:tcPr>
          <w:p w14:paraId="1078D429" w14:textId="77777777" w:rsidR="00A03B1B" w:rsidRPr="00A03B1B" w:rsidRDefault="00A03B1B" w:rsidP="00A03B1B">
            <w:pPr>
              <w:spacing w:after="60"/>
              <w:rPr>
                <w:i/>
                <w:iCs/>
                <w:sz w:val="20"/>
                <w:szCs w:val="20"/>
              </w:rPr>
            </w:pPr>
            <w:r w:rsidRPr="00A03B1B">
              <w:rPr>
                <w:i/>
                <w:iCs/>
                <w:sz w:val="20"/>
                <w:szCs w:val="20"/>
              </w:rPr>
              <w:t>Real-Time DC Import per QSE per Settlement Point</w:t>
            </w:r>
            <w:r w:rsidRPr="00A03B1B">
              <w:rPr>
                <w:iCs/>
                <w:sz w:val="20"/>
                <w:szCs w:val="20"/>
              </w:rPr>
              <w:t xml:space="preserve">—The aggregated Direct Current Tie (DC Tie) Schedule submitted by Market Participant </w:t>
            </w:r>
            <w:r w:rsidRPr="00A03B1B">
              <w:rPr>
                <w:i/>
                <w:iCs/>
                <w:sz w:val="20"/>
                <w:szCs w:val="20"/>
              </w:rPr>
              <w:t>mp,</w:t>
            </w:r>
            <w:r w:rsidRPr="00A03B1B">
              <w:rPr>
                <w:iCs/>
                <w:sz w:val="20"/>
                <w:szCs w:val="20"/>
              </w:rPr>
              <w:t xml:space="preserve"> as an importer into the ERCOT System through DC Tie </w:t>
            </w:r>
            <w:r w:rsidRPr="00A03B1B">
              <w:rPr>
                <w:i/>
                <w:iCs/>
                <w:sz w:val="20"/>
                <w:szCs w:val="20"/>
              </w:rPr>
              <w:t>p</w:t>
            </w:r>
            <w:r w:rsidRPr="00A03B1B">
              <w:rPr>
                <w:iCs/>
                <w:sz w:val="20"/>
                <w:szCs w:val="20"/>
              </w:rPr>
              <w:t xml:space="preserve">, for the 15-minute Settlement Interval </w:t>
            </w:r>
            <w:r w:rsidRPr="00A03B1B">
              <w:rPr>
                <w:i/>
                <w:iCs/>
                <w:sz w:val="20"/>
                <w:szCs w:val="20"/>
              </w:rPr>
              <w:t>i</w:t>
            </w:r>
            <w:r w:rsidRPr="00A03B1B">
              <w:rPr>
                <w:iCs/>
                <w:sz w:val="20"/>
                <w:szCs w:val="20"/>
              </w:rPr>
              <w:t>, where the Market Participant is a QSE.</w:t>
            </w:r>
          </w:p>
        </w:tc>
      </w:tr>
      <w:tr w:rsidR="00A03B1B" w:rsidRPr="00A03B1B" w14:paraId="7E0095E5" w14:textId="77777777" w:rsidTr="00B31BB1">
        <w:trPr>
          <w:cantSplit/>
        </w:trPr>
        <w:tc>
          <w:tcPr>
            <w:tcW w:w="1005" w:type="pct"/>
          </w:tcPr>
          <w:p w14:paraId="0C99B7DC" w14:textId="77777777" w:rsidR="00A03B1B" w:rsidRPr="00A03B1B" w:rsidRDefault="00A03B1B" w:rsidP="00A03B1B">
            <w:pPr>
              <w:spacing w:after="60"/>
              <w:rPr>
                <w:iCs/>
                <w:color w:val="000000"/>
                <w:kern w:val="24"/>
                <w:sz w:val="20"/>
                <w:szCs w:val="20"/>
              </w:rPr>
            </w:pPr>
            <w:r w:rsidRPr="00A03B1B">
              <w:rPr>
                <w:rFonts w:eastAsia="Calibri"/>
                <w:iCs/>
                <w:sz w:val="20"/>
                <w:szCs w:val="20"/>
              </w:rPr>
              <w:t xml:space="preserve">URTDCIMP </w:t>
            </w:r>
            <w:r w:rsidRPr="00A03B1B">
              <w:rPr>
                <w:rFonts w:eastAsia="Calibri"/>
                <w:i/>
                <w:iCs/>
                <w:sz w:val="20"/>
                <w:szCs w:val="20"/>
                <w:vertAlign w:val="subscript"/>
              </w:rPr>
              <w:t>mp</w:t>
            </w:r>
          </w:p>
        </w:tc>
        <w:tc>
          <w:tcPr>
            <w:tcW w:w="464" w:type="pct"/>
          </w:tcPr>
          <w:p w14:paraId="002F2880" w14:textId="77777777" w:rsidR="00A03B1B" w:rsidRPr="00A03B1B" w:rsidRDefault="00A03B1B" w:rsidP="00A03B1B">
            <w:pPr>
              <w:spacing w:after="60"/>
              <w:rPr>
                <w:iCs/>
                <w:sz w:val="20"/>
                <w:szCs w:val="20"/>
              </w:rPr>
            </w:pPr>
            <w:r w:rsidRPr="00A03B1B">
              <w:rPr>
                <w:iCs/>
                <w:sz w:val="20"/>
                <w:szCs w:val="20"/>
              </w:rPr>
              <w:t>MW</w:t>
            </w:r>
          </w:p>
        </w:tc>
        <w:tc>
          <w:tcPr>
            <w:tcW w:w="3531" w:type="pct"/>
          </w:tcPr>
          <w:p w14:paraId="2C31651B" w14:textId="77777777" w:rsidR="00A03B1B" w:rsidRPr="00A03B1B" w:rsidRDefault="00A03B1B" w:rsidP="00A03B1B">
            <w:pPr>
              <w:spacing w:after="60"/>
              <w:rPr>
                <w:i/>
                <w:iCs/>
                <w:sz w:val="20"/>
                <w:szCs w:val="20"/>
              </w:rPr>
            </w:pPr>
            <w:r w:rsidRPr="00A03B1B">
              <w:rPr>
                <w:i/>
                <w:iCs/>
                <w:sz w:val="20"/>
                <w:szCs w:val="20"/>
              </w:rPr>
              <w:t>Uplift Real-Time DC Import per Market Participant</w:t>
            </w:r>
            <w:r w:rsidRPr="00A03B1B">
              <w:rPr>
                <w:iCs/>
                <w:sz w:val="20"/>
                <w:szCs w:val="20"/>
              </w:rPr>
              <w:t xml:space="preserve">—The monthly sum of the aggregated DC Tie Schedule submitted by Market Participant </w:t>
            </w:r>
            <w:r w:rsidRPr="00A03B1B">
              <w:rPr>
                <w:i/>
                <w:iCs/>
                <w:sz w:val="20"/>
                <w:szCs w:val="20"/>
              </w:rPr>
              <w:t>mp</w:t>
            </w:r>
            <w:r w:rsidRPr="00A03B1B">
              <w:rPr>
                <w:iCs/>
                <w:sz w:val="20"/>
                <w:szCs w:val="20"/>
              </w:rPr>
              <w:t>, as an importer into the ERCOT System where the Market Participant is a QSE assigned to a registered Counter-Party.</w:t>
            </w:r>
          </w:p>
        </w:tc>
      </w:tr>
      <w:tr w:rsidR="00A03B1B" w:rsidRPr="00A03B1B" w14:paraId="2A22B356" w14:textId="77777777" w:rsidTr="00B31BB1">
        <w:trPr>
          <w:cantSplit/>
        </w:trPr>
        <w:tc>
          <w:tcPr>
            <w:tcW w:w="1005" w:type="pct"/>
          </w:tcPr>
          <w:p w14:paraId="77837FA7" w14:textId="77777777" w:rsidR="00A03B1B" w:rsidRPr="00A03B1B" w:rsidRDefault="00A03B1B" w:rsidP="00A03B1B">
            <w:pPr>
              <w:spacing w:after="60"/>
              <w:rPr>
                <w:iCs/>
                <w:sz w:val="20"/>
                <w:szCs w:val="20"/>
              </w:rPr>
            </w:pPr>
            <w:r w:rsidRPr="00A03B1B">
              <w:rPr>
                <w:iCs/>
                <w:color w:val="000000"/>
                <w:kern w:val="24"/>
                <w:sz w:val="20"/>
                <w:szCs w:val="20"/>
              </w:rPr>
              <w:t xml:space="preserve">RTAML </w:t>
            </w:r>
            <w:r w:rsidRPr="00A03B1B">
              <w:rPr>
                <w:i/>
                <w:iCs/>
                <w:color w:val="000000"/>
                <w:kern w:val="24"/>
                <w:sz w:val="20"/>
                <w:szCs w:val="20"/>
                <w:vertAlign w:val="subscript"/>
              </w:rPr>
              <w:t>mp, p, i</w:t>
            </w:r>
          </w:p>
        </w:tc>
        <w:tc>
          <w:tcPr>
            <w:tcW w:w="464" w:type="pct"/>
          </w:tcPr>
          <w:p w14:paraId="0AC5277A" w14:textId="77777777" w:rsidR="00A03B1B" w:rsidRPr="00A03B1B" w:rsidRDefault="00A03B1B" w:rsidP="00A03B1B">
            <w:pPr>
              <w:spacing w:after="60"/>
              <w:rPr>
                <w:iCs/>
                <w:sz w:val="20"/>
                <w:szCs w:val="20"/>
              </w:rPr>
            </w:pPr>
            <w:r w:rsidRPr="00A03B1B">
              <w:rPr>
                <w:iCs/>
                <w:sz w:val="20"/>
                <w:szCs w:val="20"/>
              </w:rPr>
              <w:t>MWh</w:t>
            </w:r>
          </w:p>
        </w:tc>
        <w:tc>
          <w:tcPr>
            <w:tcW w:w="3531" w:type="pct"/>
          </w:tcPr>
          <w:p w14:paraId="488825E6" w14:textId="77777777" w:rsidR="00A03B1B" w:rsidRPr="00A03B1B" w:rsidRDefault="00A03B1B" w:rsidP="00A03B1B">
            <w:pPr>
              <w:spacing w:after="60"/>
              <w:rPr>
                <w:iCs/>
                <w:sz w:val="20"/>
                <w:szCs w:val="20"/>
              </w:rPr>
            </w:pPr>
            <w:r w:rsidRPr="00A03B1B">
              <w:rPr>
                <w:i/>
                <w:iCs/>
                <w:sz w:val="20"/>
                <w:szCs w:val="20"/>
              </w:rPr>
              <w:t>Real-Time Adjusted Metered Load per Market Participant per Settlement Point</w:t>
            </w:r>
            <w:r w:rsidRPr="00A03B1B">
              <w:rPr>
                <w:iCs/>
                <w:sz w:val="20"/>
                <w:szCs w:val="20"/>
              </w:rPr>
              <w:t xml:space="preserve">—The sum of the Adjusted Metered Load (AML) at the Electrical Buses that are included in Settlement Point </w:t>
            </w:r>
            <w:r w:rsidRPr="00A03B1B">
              <w:rPr>
                <w:i/>
                <w:iCs/>
                <w:sz w:val="20"/>
                <w:szCs w:val="20"/>
              </w:rPr>
              <w:t>p</w:t>
            </w:r>
            <w:r w:rsidRPr="00A03B1B">
              <w:rPr>
                <w:iCs/>
                <w:sz w:val="20"/>
                <w:szCs w:val="20"/>
              </w:rPr>
              <w:t xml:space="preserve"> represented by Market Participant </w:t>
            </w:r>
            <w:r w:rsidRPr="00A03B1B">
              <w:rPr>
                <w:i/>
                <w:iCs/>
                <w:sz w:val="20"/>
                <w:szCs w:val="20"/>
              </w:rPr>
              <w:t>mp</w:t>
            </w:r>
            <w:r w:rsidRPr="00A03B1B">
              <w:rPr>
                <w:iCs/>
                <w:sz w:val="20"/>
                <w:szCs w:val="20"/>
              </w:rPr>
              <w:t xml:space="preserve"> for the 15-minute Settlement Interval </w:t>
            </w:r>
            <w:r w:rsidRPr="00A03B1B">
              <w:rPr>
                <w:i/>
                <w:iCs/>
                <w:sz w:val="20"/>
                <w:szCs w:val="20"/>
              </w:rPr>
              <w:t>i</w:t>
            </w:r>
            <w:r w:rsidRPr="00A03B1B">
              <w:rPr>
                <w:iCs/>
                <w:sz w:val="20"/>
                <w:szCs w:val="20"/>
              </w:rPr>
              <w:t>, where the Market Participant is a QSE.</w:t>
            </w:r>
          </w:p>
        </w:tc>
      </w:tr>
      <w:tr w:rsidR="00A03B1B" w:rsidRPr="00A03B1B" w14:paraId="45C28CFD" w14:textId="77777777" w:rsidTr="00B31BB1">
        <w:trPr>
          <w:cantSplit/>
        </w:trPr>
        <w:tc>
          <w:tcPr>
            <w:tcW w:w="1005" w:type="pct"/>
          </w:tcPr>
          <w:p w14:paraId="1046A85C" w14:textId="77777777" w:rsidR="00A03B1B" w:rsidRPr="00A03B1B" w:rsidRDefault="00A03B1B" w:rsidP="00A03B1B">
            <w:pPr>
              <w:spacing w:after="60"/>
              <w:rPr>
                <w:iCs/>
                <w:sz w:val="20"/>
                <w:szCs w:val="20"/>
              </w:rPr>
            </w:pPr>
            <w:r w:rsidRPr="00A03B1B">
              <w:rPr>
                <w:rFonts w:eastAsia="Calibri"/>
                <w:iCs/>
                <w:sz w:val="20"/>
                <w:szCs w:val="20"/>
              </w:rPr>
              <w:t xml:space="preserve">URTAML </w:t>
            </w:r>
            <w:r w:rsidRPr="00A03B1B">
              <w:rPr>
                <w:rFonts w:eastAsia="Calibri"/>
                <w:i/>
                <w:iCs/>
                <w:sz w:val="20"/>
                <w:szCs w:val="20"/>
                <w:vertAlign w:val="subscript"/>
              </w:rPr>
              <w:t>mp</w:t>
            </w:r>
          </w:p>
        </w:tc>
        <w:tc>
          <w:tcPr>
            <w:tcW w:w="464" w:type="pct"/>
          </w:tcPr>
          <w:p w14:paraId="01B59B28" w14:textId="77777777" w:rsidR="00A03B1B" w:rsidRPr="00A03B1B" w:rsidRDefault="00A03B1B" w:rsidP="00A03B1B">
            <w:pPr>
              <w:spacing w:after="60"/>
              <w:rPr>
                <w:iCs/>
                <w:sz w:val="20"/>
                <w:szCs w:val="20"/>
              </w:rPr>
            </w:pPr>
            <w:r w:rsidRPr="00A03B1B">
              <w:rPr>
                <w:iCs/>
                <w:sz w:val="20"/>
                <w:szCs w:val="20"/>
              </w:rPr>
              <w:t>MWh</w:t>
            </w:r>
          </w:p>
        </w:tc>
        <w:tc>
          <w:tcPr>
            <w:tcW w:w="3531" w:type="pct"/>
          </w:tcPr>
          <w:p w14:paraId="2F0DF6D1" w14:textId="77777777" w:rsidR="00A03B1B" w:rsidRPr="00A03B1B" w:rsidRDefault="00A03B1B" w:rsidP="00A03B1B">
            <w:pPr>
              <w:spacing w:after="60"/>
              <w:rPr>
                <w:i/>
                <w:iCs/>
                <w:sz w:val="20"/>
                <w:szCs w:val="20"/>
              </w:rPr>
            </w:pPr>
            <w:r w:rsidRPr="00A03B1B">
              <w:rPr>
                <w:i/>
                <w:iCs/>
                <w:sz w:val="20"/>
                <w:szCs w:val="20"/>
              </w:rPr>
              <w:t>Uplift Real-Time Adjusted Metered Load per Market Participant</w:t>
            </w:r>
            <w:r w:rsidRPr="00A03B1B">
              <w:rPr>
                <w:iCs/>
                <w:sz w:val="20"/>
                <w:szCs w:val="20"/>
              </w:rPr>
              <w:t xml:space="preserve">—The monthly sum of the AML represented by Market Participant </w:t>
            </w:r>
            <w:r w:rsidRPr="00A03B1B">
              <w:rPr>
                <w:i/>
                <w:iCs/>
                <w:sz w:val="20"/>
                <w:szCs w:val="20"/>
              </w:rPr>
              <w:t>mp</w:t>
            </w:r>
            <w:r w:rsidRPr="00A03B1B">
              <w:rPr>
                <w:iCs/>
                <w:sz w:val="20"/>
                <w:szCs w:val="20"/>
              </w:rPr>
              <w:t>, where the Market Participant is a QSE assigned to the registered Counter-Party.</w:t>
            </w:r>
          </w:p>
        </w:tc>
      </w:tr>
      <w:tr w:rsidR="00A03B1B" w:rsidRPr="00A03B1B" w14:paraId="659CFED4" w14:textId="77777777" w:rsidTr="00B31BB1">
        <w:trPr>
          <w:cantSplit/>
        </w:trPr>
        <w:tc>
          <w:tcPr>
            <w:tcW w:w="1005" w:type="pct"/>
          </w:tcPr>
          <w:p w14:paraId="53A7A751" w14:textId="77777777" w:rsidR="00A03B1B" w:rsidRPr="00A03B1B" w:rsidRDefault="00A03B1B" w:rsidP="00A03B1B">
            <w:pPr>
              <w:spacing w:after="60"/>
              <w:rPr>
                <w:iCs/>
                <w:sz w:val="20"/>
                <w:szCs w:val="20"/>
              </w:rPr>
            </w:pPr>
            <w:r w:rsidRPr="00A03B1B">
              <w:rPr>
                <w:rFonts w:eastAsia="Calibri"/>
                <w:iCs/>
                <w:sz w:val="20"/>
                <w:szCs w:val="20"/>
              </w:rPr>
              <w:t xml:space="preserve">RTQQES </w:t>
            </w:r>
            <w:r w:rsidRPr="00A03B1B">
              <w:rPr>
                <w:i/>
                <w:iCs/>
                <w:color w:val="000000"/>
                <w:kern w:val="24"/>
                <w:sz w:val="20"/>
                <w:szCs w:val="20"/>
                <w:vertAlign w:val="subscript"/>
              </w:rPr>
              <w:t>mp, p, i</w:t>
            </w:r>
          </w:p>
        </w:tc>
        <w:tc>
          <w:tcPr>
            <w:tcW w:w="464" w:type="pct"/>
          </w:tcPr>
          <w:p w14:paraId="61CAAD5C" w14:textId="77777777" w:rsidR="00A03B1B" w:rsidRPr="00A03B1B" w:rsidRDefault="00A03B1B" w:rsidP="00A03B1B">
            <w:pPr>
              <w:spacing w:after="60"/>
              <w:rPr>
                <w:iCs/>
                <w:sz w:val="20"/>
                <w:szCs w:val="20"/>
              </w:rPr>
            </w:pPr>
            <w:r w:rsidRPr="00A03B1B">
              <w:rPr>
                <w:iCs/>
                <w:sz w:val="20"/>
                <w:szCs w:val="20"/>
              </w:rPr>
              <w:t>MW</w:t>
            </w:r>
          </w:p>
        </w:tc>
        <w:tc>
          <w:tcPr>
            <w:tcW w:w="3531" w:type="pct"/>
          </w:tcPr>
          <w:p w14:paraId="37698195" w14:textId="77777777" w:rsidR="00A03B1B" w:rsidRPr="00A03B1B" w:rsidRDefault="00A03B1B" w:rsidP="00A03B1B">
            <w:pPr>
              <w:spacing w:after="60"/>
              <w:rPr>
                <w:i/>
                <w:iCs/>
                <w:sz w:val="20"/>
                <w:szCs w:val="20"/>
              </w:rPr>
            </w:pPr>
            <w:r w:rsidRPr="00A03B1B">
              <w:rPr>
                <w:i/>
                <w:iCs/>
                <w:sz w:val="20"/>
                <w:szCs w:val="20"/>
              </w:rPr>
              <w:t xml:space="preserve">QSE-to-QSE Energy </w:t>
            </w:r>
            <w:smartTag w:uri="urn:schemas-microsoft-com:office:smarttags" w:element="PersonName">
              <w:smartTag w:uri="urn:schemas-microsoft-com:office:smarttags" w:element="date">
                <w:r w:rsidRPr="00A03B1B">
                  <w:rPr>
                    <w:i/>
                    <w:iCs/>
                    <w:sz w:val="20"/>
                    <w:szCs w:val="20"/>
                  </w:rPr>
                  <w:t>Sale</w:t>
                </w:r>
              </w:smartTag>
            </w:smartTag>
            <w:r w:rsidRPr="00A03B1B">
              <w:rPr>
                <w:i/>
                <w:iCs/>
                <w:sz w:val="20"/>
                <w:szCs w:val="20"/>
              </w:rPr>
              <w:t xml:space="preserve"> per Market Participant per Settlement Point</w:t>
            </w:r>
            <w:r w:rsidRPr="00A03B1B">
              <w:rPr>
                <w:iCs/>
                <w:sz w:val="20"/>
                <w:szCs w:val="20"/>
              </w:rPr>
              <w:t xml:space="preserve">—The amount of MW sold by Market Participant </w:t>
            </w:r>
            <w:r w:rsidRPr="00A03B1B">
              <w:rPr>
                <w:i/>
                <w:iCs/>
                <w:sz w:val="20"/>
                <w:szCs w:val="20"/>
              </w:rPr>
              <w:t>mp</w:t>
            </w:r>
            <w:r w:rsidRPr="00A03B1B">
              <w:rPr>
                <w:iCs/>
                <w:sz w:val="20"/>
                <w:szCs w:val="20"/>
              </w:rPr>
              <w:t xml:space="preserve"> through Energy Trades at Settlement Point </w:t>
            </w:r>
            <w:r w:rsidRPr="00A03B1B">
              <w:rPr>
                <w:i/>
                <w:iCs/>
                <w:sz w:val="20"/>
                <w:szCs w:val="20"/>
              </w:rPr>
              <w:t>p</w:t>
            </w:r>
            <w:r w:rsidRPr="00A03B1B">
              <w:rPr>
                <w:iCs/>
                <w:sz w:val="20"/>
                <w:szCs w:val="20"/>
              </w:rPr>
              <w:t xml:space="preserve"> for the 15-minute Settlement Interval </w:t>
            </w:r>
            <w:r w:rsidRPr="00A03B1B">
              <w:rPr>
                <w:i/>
                <w:iCs/>
                <w:sz w:val="20"/>
                <w:szCs w:val="20"/>
              </w:rPr>
              <w:t>i</w:t>
            </w:r>
            <w:r w:rsidRPr="00A03B1B">
              <w:rPr>
                <w:iCs/>
                <w:sz w:val="20"/>
                <w:szCs w:val="20"/>
              </w:rPr>
              <w:t>, where the Market Participant is a QSE.</w:t>
            </w:r>
          </w:p>
        </w:tc>
      </w:tr>
      <w:tr w:rsidR="00A03B1B" w:rsidRPr="00A03B1B" w14:paraId="2E2BC164" w14:textId="77777777" w:rsidTr="00B31BB1">
        <w:trPr>
          <w:cantSplit/>
        </w:trPr>
        <w:tc>
          <w:tcPr>
            <w:tcW w:w="1005" w:type="pct"/>
          </w:tcPr>
          <w:p w14:paraId="52E8F2B7" w14:textId="77777777" w:rsidR="00A03B1B" w:rsidRPr="00A03B1B" w:rsidRDefault="00A03B1B" w:rsidP="00A03B1B">
            <w:pPr>
              <w:spacing w:after="60"/>
              <w:rPr>
                <w:iCs/>
                <w:sz w:val="20"/>
                <w:szCs w:val="20"/>
              </w:rPr>
            </w:pPr>
            <w:r w:rsidRPr="00A03B1B">
              <w:rPr>
                <w:rFonts w:eastAsia="Calibri"/>
                <w:iCs/>
                <w:sz w:val="20"/>
                <w:szCs w:val="20"/>
              </w:rPr>
              <w:t xml:space="preserve">URTQQES </w:t>
            </w:r>
            <w:r w:rsidRPr="00A03B1B">
              <w:rPr>
                <w:rFonts w:eastAsia="Calibri"/>
                <w:i/>
                <w:iCs/>
                <w:sz w:val="20"/>
                <w:szCs w:val="20"/>
                <w:vertAlign w:val="subscript"/>
              </w:rPr>
              <w:t>mp</w:t>
            </w:r>
          </w:p>
        </w:tc>
        <w:tc>
          <w:tcPr>
            <w:tcW w:w="464" w:type="pct"/>
          </w:tcPr>
          <w:p w14:paraId="4DB43F4E" w14:textId="77777777" w:rsidR="00A03B1B" w:rsidRPr="00A03B1B" w:rsidRDefault="00A03B1B" w:rsidP="00A03B1B">
            <w:pPr>
              <w:spacing w:after="60"/>
              <w:rPr>
                <w:iCs/>
                <w:sz w:val="20"/>
                <w:szCs w:val="20"/>
              </w:rPr>
            </w:pPr>
            <w:r w:rsidRPr="00A03B1B">
              <w:rPr>
                <w:iCs/>
                <w:sz w:val="20"/>
                <w:szCs w:val="20"/>
              </w:rPr>
              <w:t>MWh</w:t>
            </w:r>
          </w:p>
        </w:tc>
        <w:tc>
          <w:tcPr>
            <w:tcW w:w="3531" w:type="pct"/>
          </w:tcPr>
          <w:p w14:paraId="16ED7199" w14:textId="77777777" w:rsidR="00A03B1B" w:rsidRPr="00A03B1B" w:rsidRDefault="00A03B1B" w:rsidP="00A03B1B">
            <w:pPr>
              <w:spacing w:after="60"/>
              <w:rPr>
                <w:i/>
                <w:iCs/>
                <w:sz w:val="20"/>
                <w:szCs w:val="20"/>
              </w:rPr>
            </w:pPr>
            <w:r w:rsidRPr="00A03B1B">
              <w:rPr>
                <w:i/>
                <w:iCs/>
                <w:sz w:val="20"/>
                <w:szCs w:val="20"/>
              </w:rPr>
              <w:t xml:space="preserve">Uplift QSE-to-QSE Energy </w:t>
            </w:r>
            <w:smartTag w:uri="urn:schemas-microsoft-com:office:smarttags" w:element="PersonName">
              <w:smartTag w:uri="urn:schemas-microsoft-com:office:smarttags" w:element="date">
                <w:r w:rsidRPr="00A03B1B">
                  <w:rPr>
                    <w:i/>
                    <w:iCs/>
                    <w:sz w:val="20"/>
                    <w:szCs w:val="20"/>
                  </w:rPr>
                  <w:t>Sale</w:t>
                </w:r>
              </w:smartTag>
            </w:smartTag>
            <w:r w:rsidRPr="00A03B1B">
              <w:rPr>
                <w:i/>
                <w:iCs/>
                <w:sz w:val="20"/>
                <w:szCs w:val="20"/>
              </w:rPr>
              <w:t xml:space="preserve"> per Market Participant</w:t>
            </w:r>
            <w:r w:rsidRPr="00A03B1B">
              <w:rPr>
                <w:iCs/>
                <w:sz w:val="20"/>
                <w:szCs w:val="20"/>
              </w:rPr>
              <w:t xml:space="preserve">—The monthly sum of MW sold by Market Participant </w:t>
            </w:r>
            <w:r w:rsidRPr="00A03B1B">
              <w:rPr>
                <w:i/>
                <w:iCs/>
                <w:sz w:val="20"/>
                <w:szCs w:val="20"/>
              </w:rPr>
              <w:t>mp</w:t>
            </w:r>
            <w:r w:rsidRPr="00A03B1B">
              <w:rPr>
                <w:iCs/>
                <w:sz w:val="20"/>
                <w:szCs w:val="20"/>
              </w:rPr>
              <w:t xml:space="preserve"> through Energy Trades, where the Market Participant is a QSE assigned to the registered Counter-Party.</w:t>
            </w:r>
          </w:p>
        </w:tc>
      </w:tr>
      <w:tr w:rsidR="00A03B1B" w:rsidRPr="00A03B1B" w14:paraId="447E7F25" w14:textId="77777777" w:rsidTr="00B31BB1">
        <w:trPr>
          <w:cantSplit/>
        </w:trPr>
        <w:tc>
          <w:tcPr>
            <w:tcW w:w="1005" w:type="pct"/>
          </w:tcPr>
          <w:p w14:paraId="5FA6E5C1" w14:textId="77777777" w:rsidR="00A03B1B" w:rsidRPr="00A03B1B" w:rsidRDefault="00A03B1B" w:rsidP="00A03B1B">
            <w:pPr>
              <w:spacing w:after="60"/>
              <w:rPr>
                <w:iCs/>
                <w:sz w:val="20"/>
                <w:szCs w:val="20"/>
              </w:rPr>
            </w:pPr>
            <w:r w:rsidRPr="00A03B1B">
              <w:rPr>
                <w:rFonts w:eastAsia="Calibri"/>
                <w:iCs/>
                <w:sz w:val="20"/>
                <w:szCs w:val="20"/>
              </w:rPr>
              <w:t xml:space="preserve">RTQQEP </w:t>
            </w:r>
            <w:r w:rsidRPr="00A03B1B">
              <w:rPr>
                <w:i/>
                <w:iCs/>
                <w:color w:val="000000"/>
                <w:kern w:val="24"/>
                <w:sz w:val="20"/>
                <w:szCs w:val="20"/>
                <w:vertAlign w:val="subscript"/>
              </w:rPr>
              <w:t>mp, p, i</w:t>
            </w:r>
          </w:p>
        </w:tc>
        <w:tc>
          <w:tcPr>
            <w:tcW w:w="464" w:type="pct"/>
          </w:tcPr>
          <w:p w14:paraId="20C90172" w14:textId="77777777" w:rsidR="00A03B1B" w:rsidRPr="00A03B1B" w:rsidRDefault="00A03B1B" w:rsidP="00A03B1B">
            <w:pPr>
              <w:spacing w:after="60"/>
              <w:rPr>
                <w:iCs/>
                <w:sz w:val="20"/>
                <w:szCs w:val="20"/>
              </w:rPr>
            </w:pPr>
            <w:r w:rsidRPr="00A03B1B">
              <w:rPr>
                <w:iCs/>
                <w:sz w:val="20"/>
                <w:szCs w:val="20"/>
              </w:rPr>
              <w:t>MW</w:t>
            </w:r>
          </w:p>
        </w:tc>
        <w:tc>
          <w:tcPr>
            <w:tcW w:w="3531" w:type="pct"/>
          </w:tcPr>
          <w:p w14:paraId="5A492E35" w14:textId="77777777" w:rsidR="00A03B1B" w:rsidRPr="00A03B1B" w:rsidRDefault="00A03B1B" w:rsidP="00A03B1B">
            <w:pPr>
              <w:spacing w:after="60"/>
              <w:rPr>
                <w:i/>
                <w:iCs/>
                <w:sz w:val="20"/>
                <w:szCs w:val="20"/>
              </w:rPr>
            </w:pPr>
            <w:r w:rsidRPr="00A03B1B">
              <w:rPr>
                <w:i/>
                <w:iCs/>
                <w:sz w:val="20"/>
                <w:szCs w:val="20"/>
              </w:rPr>
              <w:t>QSE-to-QSE Energy Purchase per Market Participant per Settlement Point</w:t>
            </w:r>
            <w:r w:rsidRPr="00A03B1B">
              <w:rPr>
                <w:iCs/>
                <w:sz w:val="20"/>
                <w:szCs w:val="20"/>
              </w:rPr>
              <w:t xml:space="preserve">—The amount of MW bought by Market Participant </w:t>
            </w:r>
            <w:r w:rsidRPr="00A03B1B">
              <w:rPr>
                <w:i/>
                <w:iCs/>
                <w:sz w:val="20"/>
                <w:szCs w:val="20"/>
              </w:rPr>
              <w:t>mp</w:t>
            </w:r>
            <w:r w:rsidRPr="00A03B1B">
              <w:rPr>
                <w:iCs/>
                <w:sz w:val="20"/>
                <w:szCs w:val="20"/>
              </w:rPr>
              <w:t xml:space="preserve"> through Energy Trades at Settlement Point </w:t>
            </w:r>
            <w:r w:rsidRPr="00A03B1B">
              <w:rPr>
                <w:i/>
                <w:iCs/>
                <w:sz w:val="20"/>
                <w:szCs w:val="20"/>
              </w:rPr>
              <w:t>p</w:t>
            </w:r>
            <w:r w:rsidRPr="00A03B1B">
              <w:rPr>
                <w:iCs/>
                <w:sz w:val="20"/>
                <w:szCs w:val="20"/>
              </w:rPr>
              <w:t xml:space="preserve"> for the 15-minute Settlement Interval </w:t>
            </w:r>
            <w:r w:rsidRPr="00A03B1B">
              <w:rPr>
                <w:i/>
                <w:iCs/>
                <w:sz w:val="20"/>
                <w:szCs w:val="20"/>
              </w:rPr>
              <w:t>i</w:t>
            </w:r>
            <w:r w:rsidRPr="00A03B1B">
              <w:rPr>
                <w:iCs/>
                <w:sz w:val="20"/>
                <w:szCs w:val="20"/>
              </w:rPr>
              <w:t>, where the Market Participant is a QSE.</w:t>
            </w:r>
          </w:p>
        </w:tc>
      </w:tr>
      <w:tr w:rsidR="00A03B1B" w:rsidRPr="00A03B1B" w14:paraId="34367BB3" w14:textId="77777777" w:rsidTr="00B31BB1">
        <w:trPr>
          <w:cantSplit/>
        </w:trPr>
        <w:tc>
          <w:tcPr>
            <w:tcW w:w="1005" w:type="pct"/>
          </w:tcPr>
          <w:p w14:paraId="43E08AC1" w14:textId="77777777" w:rsidR="00A03B1B" w:rsidRPr="00A03B1B" w:rsidRDefault="00A03B1B" w:rsidP="00A03B1B">
            <w:pPr>
              <w:spacing w:after="60"/>
              <w:rPr>
                <w:iCs/>
                <w:sz w:val="20"/>
                <w:szCs w:val="20"/>
              </w:rPr>
            </w:pPr>
            <w:r w:rsidRPr="00A03B1B">
              <w:rPr>
                <w:rFonts w:eastAsia="Calibri"/>
                <w:iCs/>
                <w:sz w:val="20"/>
                <w:szCs w:val="20"/>
              </w:rPr>
              <w:t xml:space="preserve">URTQQEP </w:t>
            </w:r>
            <w:r w:rsidRPr="00A03B1B">
              <w:rPr>
                <w:rFonts w:eastAsia="Calibri"/>
                <w:i/>
                <w:iCs/>
                <w:sz w:val="20"/>
                <w:szCs w:val="20"/>
                <w:vertAlign w:val="subscript"/>
              </w:rPr>
              <w:t>mp</w:t>
            </w:r>
          </w:p>
        </w:tc>
        <w:tc>
          <w:tcPr>
            <w:tcW w:w="464" w:type="pct"/>
          </w:tcPr>
          <w:p w14:paraId="1837DF90" w14:textId="77777777" w:rsidR="00A03B1B" w:rsidRPr="00A03B1B" w:rsidRDefault="00A03B1B" w:rsidP="00A03B1B">
            <w:pPr>
              <w:spacing w:after="60"/>
              <w:rPr>
                <w:iCs/>
                <w:sz w:val="20"/>
                <w:szCs w:val="20"/>
              </w:rPr>
            </w:pPr>
            <w:r w:rsidRPr="00A03B1B">
              <w:rPr>
                <w:iCs/>
                <w:sz w:val="20"/>
                <w:szCs w:val="20"/>
              </w:rPr>
              <w:t>MWh</w:t>
            </w:r>
          </w:p>
        </w:tc>
        <w:tc>
          <w:tcPr>
            <w:tcW w:w="3531" w:type="pct"/>
          </w:tcPr>
          <w:p w14:paraId="32885BCC" w14:textId="77777777" w:rsidR="00A03B1B" w:rsidRPr="00A03B1B" w:rsidRDefault="00A03B1B" w:rsidP="00A03B1B">
            <w:pPr>
              <w:spacing w:after="60"/>
              <w:rPr>
                <w:iCs/>
                <w:sz w:val="20"/>
                <w:szCs w:val="20"/>
              </w:rPr>
            </w:pPr>
            <w:r w:rsidRPr="00A03B1B">
              <w:rPr>
                <w:i/>
                <w:iCs/>
                <w:sz w:val="20"/>
                <w:szCs w:val="20"/>
              </w:rPr>
              <w:t>Uplift QSE-to-QSE Energy Purchase per Market Participant</w:t>
            </w:r>
            <w:r w:rsidRPr="00A03B1B">
              <w:rPr>
                <w:iCs/>
                <w:sz w:val="20"/>
                <w:szCs w:val="20"/>
              </w:rPr>
              <w:t xml:space="preserve">—The monthly sum of MW bought by Market Participant </w:t>
            </w:r>
            <w:r w:rsidRPr="00A03B1B">
              <w:rPr>
                <w:i/>
                <w:iCs/>
                <w:sz w:val="20"/>
                <w:szCs w:val="20"/>
              </w:rPr>
              <w:t>mp</w:t>
            </w:r>
            <w:r w:rsidRPr="00A03B1B">
              <w:rPr>
                <w:iCs/>
                <w:sz w:val="20"/>
                <w:szCs w:val="20"/>
              </w:rPr>
              <w:t xml:space="preserve"> through Energy Trades, where the Market Participant is a QSE assigned to the registered Counter-Party.</w:t>
            </w:r>
          </w:p>
        </w:tc>
      </w:tr>
      <w:tr w:rsidR="00A03B1B" w:rsidRPr="00A03B1B" w14:paraId="0E6EDDC7" w14:textId="77777777" w:rsidTr="00B31BB1">
        <w:trPr>
          <w:cantSplit/>
        </w:trPr>
        <w:tc>
          <w:tcPr>
            <w:tcW w:w="1005" w:type="pct"/>
          </w:tcPr>
          <w:p w14:paraId="29344CA8" w14:textId="77777777" w:rsidR="00A03B1B" w:rsidRPr="00A03B1B" w:rsidRDefault="00A03B1B" w:rsidP="00A03B1B">
            <w:pPr>
              <w:spacing w:after="60"/>
              <w:rPr>
                <w:iCs/>
                <w:sz w:val="20"/>
                <w:szCs w:val="20"/>
              </w:rPr>
            </w:pPr>
            <w:r w:rsidRPr="00A03B1B">
              <w:rPr>
                <w:rFonts w:eastAsia="Calibri"/>
                <w:iCs/>
                <w:sz w:val="20"/>
                <w:szCs w:val="20"/>
              </w:rPr>
              <w:t xml:space="preserve">DAES </w:t>
            </w:r>
            <w:r w:rsidRPr="00A03B1B">
              <w:rPr>
                <w:i/>
                <w:iCs/>
                <w:color w:val="000000"/>
                <w:kern w:val="24"/>
                <w:sz w:val="20"/>
                <w:szCs w:val="20"/>
                <w:vertAlign w:val="subscript"/>
              </w:rPr>
              <w:t>mp, p, h</w:t>
            </w:r>
          </w:p>
        </w:tc>
        <w:tc>
          <w:tcPr>
            <w:tcW w:w="464" w:type="pct"/>
          </w:tcPr>
          <w:p w14:paraId="566D9F93" w14:textId="77777777" w:rsidR="00A03B1B" w:rsidRPr="00A03B1B" w:rsidRDefault="00A03B1B" w:rsidP="00A03B1B">
            <w:pPr>
              <w:spacing w:after="60"/>
              <w:rPr>
                <w:iCs/>
                <w:sz w:val="20"/>
                <w:szCs w:val="20"/>
              </w:rPr>
            </w:pPr>
            <w:r w:rsidRPr="00A03B1B">
              <w:rPr>
                <w:iCs/>
                <w:sz w:val="20"/>
                <w:szCs w:val="20"/>
              </w:rPr>
              <w:t>MW</w:t>
            </w:r>
          </w:p>
        </w:tc>
        <w:tc>
          <w:tcPr>
            <w:tcW w:w="3531" w:type="pct"/>
          </w:tcPr>
          <w:p w14:paraId="468F9C60" w14:textId="77777777" w:rsidR="00A03B1B" w:rsidRPr="00A03B1B" w:rsidRDefault="00A03B1B" w:rsidP="00A03B1B">
            <w:pPr>
              <w:spacing w:after="60"/>
              <w:rPr>
                <w:iCs/>
                <w:sz w:val="20"/>
                <w:szCs w:val="20"/>
              </w:rPr>
            </w:pPr>
            <w:r w:rsidRPr="00A03B1B">
              <w:rPr>
                <w:i/>
                <w:iCs/>
                <w:sz w:val="20"/>
                <w:szCs w:val="20"/>
              </w:rPr>
              <w:t>Day-Ahead Energy Sale per Market Participant per Settlement Point per hour</w:t>
            </w:r>
            <w:r w:rsidRPr="00A03B1B">
              <w:rPr>
                <w:iCs/>
                <w:sz w:val="20"/>
                <w:szCs w:val="20"/>
              </w:rPr>
              <w:t xml:space="preserve">—The total amount of energy represented by Market Participant </w:t>
            </w:r>
            <w:r w:rsidRPr="00A03B1B">
              <w:rPr>
                <w:i/>
                <w:iCs/>
                <w:sz w:val="20"/>
                <w:szCs w:val="20"/>
              </w:rPr>
              <w:t>mp</w:t>
            </w:r>
            <w:r w:rsidRPr="00A03B1B">
              <w:rPr>
                <w:iCs/>
                <w:sz w:val="20"/>
                <w:szCs w:val="20"/>
              </w:rPr>
              <w:t xml:space="preserve">’s cleared Three-Part Supply Offers in the DAM and cleared DAM Energy-Only Offers at Settlement Point </w:t>
            </w:r>
            <w:r w:rsidRPr="00A03B1B">
              <w:rPr>
                <w:i/>
                <w:iCs/>
                <w:sz w:val="20"/>
                <w:szCs w:val="20"/>
              </w:rPr>
              <w:t>p</w:t>
            </w:r>
            <w:r w:rsidRPr="00A03B1B">
              <w:rPr>
                <w:iCs/>
                <w:sz w:val="20"/>
                <w:szCs w:val="20"/>
              </w:rPr>
              <w:t xml:space="preserve">, for the hour </w:t>
            </w:r>
            <w:r w:rsidRPr="00A03B1B">
              <w:rPr>
                <w:i/>
                <w:iCs/>
                <w:sz w:val="20"/>
                <w:szCs w:val="20"/>
              </w:rPr>
              <w:t>h</w:t>
            </w:r>
            <w:r w:rsidRPr="00A03B1B">
              <w:rPr>
                <w:iCs/>
                <w:sz w:val="20"/>
                <w:szCs w:val="20"/>
              </w:rPr>
              <w:t>, where the Market Participant is a QSE.</w:t>
            </w:r>
          </w:p>
        </w:tc>
      </w:tr>
      <w:tr w:rsidR="00A03B1B" w:rsidRPr="00A03B1B" w14:paraId="5B27193A" w14:textId="77777777" w:rsidTr="00B31BB1">
        <w:trPr>
          <w:cantSplit/>
        </w:trPr>
        <w:tc>
          <w:tcPr>
            <w:tcW w:w="1005" w:type="pct"/>
          </w:tcPr>
          <w:p w14:paraId="4E3ED909" w14:textId="77777777" w:rsidR="00A03B1B" w:rsidRPr="00A03B1B" w:rsidRDefault="00A03B1B" w:rsidP="00A03B1B">
            <w:pPr>
              <w:spacing w:after="60"/>
              <w:rPr>
                <w:iCs/>
                <w:sz w:val="20"/>
                <w:szCs w:val="20"/>
              </w:rPr>
            </w:pPr>
            <w:r w:rsidRPr="00A03B1B">
              <w:rPr>
                <w:rFonts w:eastAsia="Calibri"/>
                <w:iCs/>
                <w:sz w:val="20"/>
                <w:szCs w:val="20"/>
              </w:rPr>
              <w:t xml:space="preserve">UDAES </w:t>
            </w:r>
            <w:r w:rsidRPr="00A03B1B">
              <w:rPr>
                <w:rFonts w:eastAsia="Calibri"/>
                <w:i/>
                <w:iCs/>
                <w:sz w:val="20"/>
                <w:szCs w:val="20"/>
                <w:vertAlign w:val="subscript"/>
              </w:rPr>
              <w:t>mp</w:t>
            </w:r>
          </w:p>
        </w:tc>
        <w:tc>
          <w:tcPr>
            <w:tcW w:w="464" w:type="pct"/>
          </w:tcPr>
          <w:p w14:paraId="5C18FB85" w14:textId="77777777" w:rsidR="00A03B1B" w:rsidRPr="00A03B1B" w:rsidRDefault="00A03B1B" w:rsidP="00A03B1B">
            <w:pPr>
              <w:spacing w:after="60"/>
              <w:rPr>
                <w:iCs/>
                <w:sz w:val="20"/>
                <w:szCs w:val="20"/>
              </w:rPr>
            </w:pPr>
            <w:r w:rsidRPr="00A03B1B">
              <w:rPr>
                <w:iCs/>
                <w:sz w:val="20"/>
                <w:szCs w:val="20"/>
              </w:rPr>
              <w:t>MWh</w:t>
            </w:r>
          </w:p>
        </w:tc>
        <w:tc>
          <w:tcPr>
            <w:tcW w:w="3531" w:type="pct"/>
          </w:tcPr>
          <w:p w14:paraId="45760192" w14:textId="77777777" w:rsidR="00A03B1B" w:rsidRPr="00A03B1B" w:rsidRDefault="00A03B1B" w:rsidP="00A03B1B">
            <w:pPr>
              <w:spacing w:after="60"/>
              <w:rPr>
                <w:i/>
                <w:iCs/>
                <w:sz w:val="20"/>
                <w:szCs w:val="20"/>
              </w:rPr>
            </w:pPr>
            <w:r w:rsidRPr="00A03B1B">
              <w:rPr>
                <w:i/>
                <w:iCs/>
                <w:sz w:val="20"/>
                <w:szCs w:val="20"/>
              </w:rPr>
              <w:t>Uplift Day-Ahead Energy Sale per Market Participant</w:t>
            </w:r>
            <w:r w:rsidRPr="00A03B1B">
              <w:rPr>
                <w:iCs/>
                <w:sz w:val="20"/>
                <w:szCs w:val="20"/>
              </w:rPr>
              <w:t xml:space="preserve">—The monthly total of energy represented by Market Participant </w:t>
            </w:r>
            <w:r w:rsidRPr="00A03B1B">
              <w:rPr>
                <w:i/>
                <w:iCs/>
                <w:sz w:val="20"/>
                <w:szCs w:val="20"/>
              </w:rPr>
              <w:t>mp</w:t>
            </w:r>
            <w:r w:rsidRPr="00A03B1B">
              <w:rPr>
                <w:iCs/>
                <w:sz w:val="20"/>
                <w:szCs w:val="20"/>
              </w:rPr>
              <w:t>’s cleared Three-Part Supply Offers in the DAM and cleared DAM Energy-Only Offer Curves, where the Market Participant is a QSE assigned to the registered Counter-Party.</w:t>
            </w:r>
          </w:p>
        </w:tc>
      </w:tr>
      <w:tr w:rsidR="00A03B1B" w:rsidRPr="00A03B1B" w14:paraId="0087C94B" w14:textId="77777777" w:rsidTr="00B31BB1">
        <w:trPr>
          <w:cantSplit/>
        </w:trPr>
        <w:tc>
          <w:tcPr>
            <w:tcW w:w="1005" w:type="pct"/>
          </w:tcPr>
          <w:p w14:paraId="05FFA216" w14:textId="77777777" w:rsidR="00A03B1B" w:rsidRPr="00A03B1B" w:rsidRDefault="00A03B1B" w:rsidP="00A03B1B">
            <w:pPr>
              <w:spacing w:after="60"/>
              <w:rPr>
                <w:iCs/>
                <w:sz w:val="20"/>
                <w:szCs w:val="20"/>
              </w:rPr>
            </w:pPr>
            <w:r w:rsidRPr="00A03B1B">
              <w:rPr>
                <w:rFonts w:eastAsia="Calibri"/>
                <w:iCs/>
                <w:sz w:val="20"/>
                <w:szCs w:val="20"/>
              </w:rPr>
              <w:t xml:space="preserve">DAEP </w:t>
            </w:r>
            <w:r w:rsidRPr="00A03B1B">
              <w:rPr>
                <w:i/>
                <w:iCs/>
                <w:color w:val="000000"/>
                <w:kern w:val="24"/>
                <w:sz w:val="20"/>
                <w:szCs w:val="20"/>
                <w:vertAlign w:val="subscript"/>
              </w:rPr>
              <w:t>mp, p, h</w:t>
            </w:r>
          </w:p>
        </w:tc>
        <w:tc>
          <w:tcPr>
            <w:tcW w:w="464" w:type="pct"/>
          </w:tcPr>
          <w:p w14:paraId="3AF9DB91" w14:textId="77777777" w:rsidR="00A03B1B" w:rsidRPr="00A03B1B" w:rsidRDefault="00A03B1B" w:rsidP="00A03B1B">
            <w:pPr>
              <w:spacing w:after="60"/>
              <w:rPr>
                <w:iCs/>
                <w:sz w:val="20"/>
                <w:szCs w:val="20"/>
              </w:rPr>
            </w:pPr>
            <w:r w:rsidRPr="00A03B1B">
              <w:rPr>
                <w:iCs/>
                <w:sz w:val="20"/>
                <w:szCs w:val="20"/>
              </w:rPr>
              <w:t>MW</w:t>
            </w:r>
          </w:p>
        </w:tc>
        <w:tc>
          <w:tcPr>
            <w:tcW w:w="3531" w:type="pct"/>
          </w:tcPr>
          <w:p w14:paraId="1E691EA6" w14:textId="77777777" w:rsidR="00A03B1B" w:rsidRPr="00A03B1B" w:rsidRDefault="00A03B1B" w:rsidP="00A03B1B">
            <w:pPr>
              <w:spacing w:after="60"/>
              <w:rPr>
                <w:iCs/>
                <w:sz w:val="20"/>
                <w:szCs w:val="20"/>
              </w:rPr>
            </w:pPr>
            <w:r w:rsidRPr="00A03B1B">
              <w:rPr>
                <w:i/>
                <w:iCs/>
                <w:sz w:val="20"/>
                <w:szCs w:val="20"/>
              </w:rPr>
              <w:t>Day-Ahead Energy Purchase per Market Participant per Settlement Point per hour</w:t>
            </w:r>
            <w:r w:rsidRPr="00A03B1B">
              <w:rPr>
                <w:iCs/>
                <w:sz w:val="20"/>
                <w:szCs w:val="20"/>
              </w:rPr>
              <w:t xml:space="preserve">—The total amount of energy represented by Market Participant </w:t>
            </w:r>
            <w:r w:rsidRPr="00A03B1B">
              <w:rPr>
                <w:i/>
                <w:iCs/>
                <w:sz w:val="20"/>
                <w:szCs w:val="20"/>
              </w:rPr>
              <w:t>mp</w:t>
            </w:r>
            <w:r w:rsidRPr="00A03B1B">
              <w:rPr>
                <w:iCs/>
                <w:sz w:val="20"/>
                <w:szCs w:val="20"/>
              </w:rPr>
              <w:t xml:space="preserve">’s cleared DAM Energy Bids at Settlement Point </w:t>
            </w:r>
            <w:r w:rsidRPr="00A03B1B">
              <w:rPr>
                <w:i/>
                <w:iCs/>
                <w:sz w:val="20"/>
                <w:szCs w:val="20"/>
              </w:rPr>
              <w:t>p</w:t>
            </w:r>
            <w:r w:rsidRPr="00A03B1B">
              <w:rPr>
                <w:iCs/>
                <w:sz w:val="20"/>
                <w:szCs w:val="20"/>
              </w:rPr>
              <w:t xml:space="preserve"> for the hour </w:t>
            </w:r>
            <w:r w:rsidRPr="00A03B1B">
              <w:rPr>
                <w:i/>
                <w:iCs/>
                <w:sz w:val="20"/>
                <w:szCs w:val="20"/>
              </w:rPr>
              <w:t>h</w:t>
            </w:r>
            <w:r w:rsidRPr="00A03B1B">
              <w:rPr>
                <w:iCs/>
                <w:sz w:val="20"/>
                <w:szCs w:val="20"/>
              </w:rPr>
              <w:t>, where the Market Participant is a QSE.</w:t>
            </w:r>
          </w:p>
          <w:tbl>
            <w:tblPr>
              <w:tblW w:w="6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6721"/>
            </w:tblGrid>
            <w:tr w:rsidR="00A03B1B" w:rsidRPr="00A03B1B" w14:paraId="3165B000" w14:textId="77777777" w:rsidTr="00B31BB1">
              <w:tc>
                <w:tcPr>
                  <w:tcW w:w="6721" w:type="dxa"/>
                  <w:shd w:val="pct12" w:color="auto" w:fill="auto"/>
                </w:tcPr>
                <w:p w14:paraId="41C97908" w14:textId="77777777" w:rsidR="00A03B1B" w:rsidRPr="00A03B1B" w:rsidRDefault="00A03B1B" w:rsidP="00A03B1B">
                  <w:pPr>
                    <w:spacing w:before="120" w:after="240"/>
                    <w:rPr>
                      <w:b/>
                      <w:i/>
                      <w:iCs/>
                      <w:szCs w:val="20"/>
                    </w:rPr>
                  </w:pPr>
                  <w:r w:rsidRPr="00A03B1B">
                    <w:rPr>
                      <w:b/>
                      <w:i/>
                      <w:iCs/>
                      <w:szCs w:val="20"/>
                    </w:rPr>
                    <w:t>[NPRR1188:  Replace the definition above with the following upon system implementation:]</w:t>
                  </w:r>
                </w:p>
                <w:p w14:paraId="6935009F" w14:textId="77777777" w:rsidR="00A03B1B" w:rsidRPr="00A03B1B" w:rsidRDefault="00A03B1B" w:rsidP="00A03B1B">
                  <w:pPr>
                    <w:spacing w:after="60"/>
                    <w:rPr>
                      <w:szCs w:val="20"/>
                    </w:rPr>
                  </w:pPr>
                  <w:r w:rsidRPr="00A03B1B">
                    <w:rPr>
                      <w:i/>
                      <w:iCs/>
                      <w:sz w:val="20"/>
                      <w:szCs w:val="20"/>
                    </w:rPr>
                    <w:t>Day-Ahead Energy Purchase per Market Participant per Settlement Point per hour</w:t>
                  </w:r>
                  <w:r w:rsidRPr="00A03B1B">
                    <w:rPr>
                      <w:iCs/>
                      <w:sz w:val="20"/>
                      <w:szCs w:val="20"/>
                    </w:rPr>
                    <w:t xml:space="preserve">—The total amount of energy represented by Market Participant </w:t>
                  </w:r>
                  <w:r w:rsidRPr="00A03B1B">
                    <w:rPr>
                      <w:i/>
                      <w:iCs/>
                      <w:sz w:val="20"/>
                      <w:szCs w:val="20"/>
                    </w:rPr>
                    <w:t>mp</w:t>
                  </w:r>
                  <w:r w:rsidRPr="00A03B1B">
                    <w:rPr>
                      <w:iCs/>
                      <w:sz w:val="20"/>
                      <w:szCs w:val="20"/>
                    </w:rPr>
                    <w:t xml:space="preserve">’s DAM Energy Bids and Energy Bid Curves, cleared in the DAM, at Settlement Point </w:t>
                  </w:r>
                  <w:r w:rsidRPr="00A03B1B">
                    <w:rPr>
                      <w:i/>
                      <w:iCs/>
                      <w:sz w:val="20"/>
                      <w:szCs w:val="20"/>
                    </w:rPr>
                    <w:t>p</w:t>
                  </w:r>
                  <w:r w:rsidRPr="00A03B1B">
                    <w:rPr>
                      <w:iCs/>
                      <w:sz w:val="20"/>
                      <w:szCs w:val="20"/>
                    </w:rPr>
                    <w:t xml:space="preserve"> for the hour </w:t>
                  </w:r>
                  <w:r w:rsidRPr="00A03B1B">
                    <w:rPr>
                      <w:i/>
                      <w:iCs/>
                      <w:sz w:val="20"/>
                      <w:szCs w:val="20"/>
                    </w:rPr>
                    <w:t>h</w:t>
                  </w:r>
                  <w:r w:rsidRPr="00A03B1B">
                    <w:rPr>
                      <w:iCs/>
                      <w:sz w:val="20"/>
                      <w:szCs w:val="20"/>
                    </w:rPr>
                    <w:t>, where the Market Participant is a QSE.</w:t>
                  </w:r>
                </w:p>
              </w:tc>
            </w:tr>
          </w:tbl>
          <w:p w14:paraId="251DBA7B" w14:textId="77777777" w:rsidR="00A03B1B" w:rsidRPr="00A03B1B" w:rsidRDefault="00A03B1B" w:rsidP="00A03B1B">
            <w:pPr>
              <w:spacing w:after="60"/>
              <w:rPr>
                <w:iCs/>
                <w:sz w:val="20"/>
                <w:szCs w:val="20"/>
              </w:rPr>
            </w:pPr>
          </w:p>
        </w:tc>
      </w:tr>
      <w:tr w:rsidR="00A03B1B" w:rsidRPr="00A03B1B" w14:paraId="08E64FB3" w14:textId="77777777" w:rsidTr="00B31BB1">
        <w:trPr>
          <w:cantSplit/>
        </w:trPr>
        <w:tc>
          <w:tcPr>
            <w:tcW w:w="1005" w:type="pct"/>
          </w:tcPr>
          <w:p w14:paraId="7441F618" w14:textId="77777777" w:rsidR="00A03B1B" w:rsidRPr="00A03B1B" w:rsidRDefault="00A03B1B" w:rsidP="00A03B1B">
            <w:pPr>
              <w:spacing w:after="60"/>
              <w:rPr>
                <w:iCs/>
                <w:sz w:val="20"/>
                <w:szCs w:val="20"/>
              </w:rPr>
            </w:pPr>
            <w:r w:rsidRPr="00A03B1B">
              <w:rPr>
                <w:rFonts w:eastAsia="Calibri"/>
                <w:iCs/>
                <w:sz w:val="20"/>
                <w:szCs w:val="20"/>
              </w:rPr>
              <w:lastRenderedPageBreak/>
              <w:t xml:space="preserve">UDAEP </w:t>
            </w:r>
            <w:r w:rsidRPr="00A03B1B">
              <w:rPr>
                <w:rFonts w:eastAsia="Calibri"/>
                <w:i/>
                <w:iCs/>
                <w:sz w:val="20"/>
                <w:szCs w:val="20"/>
                <w:vertAlign w:val="subscript"/>
              </w:rPr>
              <w:t>mp</w:t>
            </w:r>
          </w:p>
        </w:tc>
        <w:tc>
          <w:tcPr>
            <w:tcW w:w="464" w:type="pct"/>
          </w:tcPr>
          <w:p w14:paraId="218AEB3C" w14:textId="77777777" w:rsidR="00A03B1B" w:rsidRPr="00A03B1B" w:rsidRDefault="00A03B1B" w:rsidP="00A03B1B">
            <w:pPr>
              <w:spacing w:after="60"/>
              <w:rPr>
                <w:iCs/>
                <w:sz w:val="20"/>
                <w:szCs w:val="20"/>
              </w:rPr>
            </w:pPr>
            <w:r w:rsidRPr="00A03B1B">
              <w:rPr>
                <w:iCs/>
                <w:sz w:val="20"/>
                <w:szCs w:val="20"/>
              </w:rPr>
              <w:t>MWh</w:t>
            </w:r>
          </w:p>
        </w:tc>
        <w:tc>
          <w:tcPr>
            <w:tcW w:w="3531" w:type="pct"/>
          </w:tcPr>
          <w:p w14:paraId="696F2D31" w14:textId="77777777" w:rsidR="00A03B1B" w:rsidRPr="00A03B1B" w:rsidRDefault="00A03B1B" w:rsidP="00A03B1B">
            <w:pPr>
              <w:spacing w:after="60"/>
              <w:rPr>
                <w:i/>
                <w:iCs/>
                <w:sz w:val="20"/>
                <w:szCs w:val="20"/>
              </w:rPr>
            </w:pPr>
            <w:r w:rsidRPr="00A03B1B">
              <w:rPr>
                <w:i/>
                <w:iCs/>
                <w:sz w:val="20"/>
                <w:szCs w:val="20"/>
              </w:rPr>
              <w:t>Uplift Day-Ahead Energy Purchase per Market Participant</w:t>
            </w:r>
            <w:r w:rsidRPr="00A03B1B">
              <w:rPr>
                <w:iCs/>
                <w:sz w:val="20"/>
                <w:szCs w:val="20"/>
              </w:rPr>
              <w:t xml:space="preserve">—The monthly total of energy represented by Market Participant </w:t>
            </w:r>
            <w:r w:rsidRPr="00A03B1B">
              <w:rPr>
                <w:i/>
                <w:iCs/>
                <w:sz w:val="20"/>
                <w:szCs w:val="20"/>
              </w:rPr>
              <w:t>mp</w:t>
            </w:r>
            <w:r w:rsidRPr="00A03B1B">
              <w:rPr>
                <w:iCs/>
                <w:sz w:val="20"/>
                <w:szCs w:val="20"/>
              </w:rPr>
              <w:t>’s cleared DAM Energy Bids, where the Market Participant is a QSE assigned to the registered Counter-Party.</w:t>
            </w:r>
          </w:p>
          <w:tbl>
            <w:tblPr>
              <w:tblW w:w="6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6721"/>
            </w:tblGrid>
            <w:tr w:rsidR="00A03B1B" w:rsidRPr="00A03B1B" w14:paraId="54D22B3C" w14:textId="77777777" w:rsidTr="00B31BB1">
              <w:tc>
                <w:tcPr>
                  <w:tcW w:w="6721" w:type="dxa"/>
                  <w:shd w:val="pct12" w:color="auto" w:fill="auto"/>
                </w:tcPr>
                <w:p w14:paraId="6925AD2E" w14:textId="77777777" w:rsidR="00A03B1B" w:rsidRPr="00A03B1B" w:rsidRDefault="00A03B1B" w:rsidP="00A03B1B">
                  <w:pPr>
                    <w:spacing w:before="120" w:after="240"/>
                    <w:rPr>
                      <w:b/>
                      <w:i/>
                      <w:iCs/>
                      <w:szCs w:val="20"/>
                    </w:rPr>
                  </w:pPr>
                  <w:r w:rsidRPr="00A03B1B">
                    <w:rPr>
                      <w:b/>
                      <w:i/>
                      <w:iCs/>
                      <w:szCs w:val="20"/>
                    </w:rPr>
                    <w:t>[NPRR1188:  Replace the definition above with the following upon system implementation:]</w:t>
                  </w:r>
                </w:p>
                <w:p w14:paraId="6571ABA1" w14:textId="77777777" w:rsidR="00A03B1B" w:rsidRPr="00A03B1B" w:rsidRDefault="00A03B1B" w:rsidP="00A03B1B">
                  <w:pPr>
                    <w:spacing w:after="60"/>
                    <w:rPr>
                      <w:szCs w:val="20"/>
                    </w:rPr>
                  </w:pPr>
                  <w:r w:rsidRPr="00A03B1B">
                    <w:rPr>
                      <w:i/>
                      <w:iCs/>
                      <w:sz w:val="20"/>
                      <w:szCs w:val="20"/>
                    </w:rPr>
                    <w:t>Uplift Day-Ahead Energy Purchase per Market Participant</w:t>
                  </w:r>
                  <w:r w:rsidRPr="00A03B1B">
                    <w:rPr>
                      <w:iCs/>
                      <w:sz w:val="20"/>
                      <w:szCs w:val="20"/>
                    </w:rPr>
                    <w:t xml:space="preserve">—The monthly total of energy represented by Market Participant </w:t>
                  </w:r>
                  <w:r w:rsidRPr="00A03B1B">
                    <w:rPr>
                      <w:i/>
                      <w:iCs/>
                      <w:sz w:val="20"/>
                      <w:szCs w:val="20"/>
                    </w:rPr>
                    <w:t>mp</w:t>
                  </w:r>
                  <w:r w:rsidRPr="00A03B1B">
                    <w:rPr>
                      <w:iCs/>
                      <w:sz w:val="20"/>
                      <w:szCs w:val="20"/>
                    </w:rPr>
                    <w:t>’s DAM Energy Bids and Energy Bid Curves, cleared in the DAM, where the Market Participant is a QSE assigned to the registered Counter-Party.</w:t>
                  </w:r>
                </w:p>
              </w:tc>
            </w:tr>
          </w:tbl>
          <w:p w14:paraId="1DD17E48" w14:textId="77777777" w:rsidR="00A03B1B" w:rsidRPr="00A03B1B" w:rsidRDefault="00A03B1B" w:rsidP="00A03B1B">
            <w:pPr>
              <w:spacing w:after="60"/>
              <w:rPr>
                <w:i/>
                <w:iCs/>
                <w:sz w:val="20"/>
                <w:szCs w:val="20"/>
              </w:rPr>
            </w:pPr>
          </w:p>
        </w:tc>
      </w:tr>
      <w:tr w:rsidR="00A03B1B" w:rsidRPr="00A03B1B" w14:paraId="29EF265E" w14:textId="77777777" w:rsidTr="00B31BB1">
        <w:trPr>
          <w:cantSplit/>
        </w:trPr>
        <w:tc>
          <w:tcPr>
            <w:tcW w:w="1005" w:type="pct"/>
          </w:tcPr>
          <w:p w14:paraId="068C3AB5" w14:textId="77777777" w:rsidR="00A03B1B" w:rsidRPr="00A03B1B" w:rsidRDefault="00A03B1B" w:rsidP="00A03B1B">
            <w:pPr>
              <w:spacing w:after="60"/>
              <w:rPr>
                <w:iCs/>
                <w:sz w:val="20"/>
                <w:szCs w:val="20"/>
              </w:rPr>
            </w:pPr>
            <w:r w:rsidRPr="00A03B1B">
              <w:rPr>
                <w:iCs/>
                <w:sz w:val="20"/>
                <w:szCs w:val="20"/>
              </w:rPr>
              <w:t xml:space="preserve">RTOBL </w:t>
            </w:r>
            <w:r w:rsidRPr="00A03B1B">
              <w:rPr>
                <w:i/>
                <w:iCs/>
                <w:sz w:val="20"/>
                <w:szCs w:val="20"/>
                <w:vertAlign w:val="subscript"/>
              </w:rPr>
              <w:t>mp, (j, k), h</w:t>
            </w:r>
          </w:p>
        </w:tc>
        <w:tc>
          <w:tcPr>
            <w:tcW w:w="464" w:type="pct"/>
          </w:tcPr>
          <w:p w14:paraId="4CB4D977" w14:textId="77777777" w:rsidR="00A03B1B" w:rsidRPr="00A03B1B" w:rsidRDefault="00A03B1B" w:rsidP="00A03B1B">
            <w:pPr>
              <w:spacing w:after="60"/>
              <w:rPr>
                <w:iCs/>
                <w:sz w:val="20"/>
                <w:szCs w:val="20"/>
              </w:rPr>
            </w:pPr>
            <w:r w:rsidRPr="00A03B1B">
              <w:rPr>
                <w:iCs/>
                <w:sz w:val="20"/>
                <w:szCs w:val="20"/>
              </w:rPr>
              <w:t>MW</w:t>
            </w:r>
          </w:p>
        </w:tc>
        <w:tc>
          <w:tcPr>
            <w:tcW w:w="3531" w:type="pct"/>
          </w:tcPr>
          <w:p w14:paraId="51078E69" w14:textId="77777777" w:rsidR="00A03B1B" w:rsidRPr="00A03B1B" w:rsidRDefault="00A03B1B" w:rsidP="00A03B1B">
            <w:pPr>
              <w:spacing w:after="60"/>
              <w:rPr>
                <w:iCs/>
                <w:sz w:val="20"/>
                <w:szCs w:val="20"/>
              </w:rPr>
            </w:pPr>
            <w:r w:rsidRPr="00A03B1B">
              <w:rPr>
                <w:i/>
                <w:iCs/>
                <w:sz w:val="20"/>
                <w:szCs w:val="20"/>
              </w:rPr>
              <w:t>Real-Time Obligation per Market Participant per source and sink pair per hour</w:t>
            </w:r>
            <w:r w:rsidRPr="00A03B1B">
              <w:rPr>
                <w:iCs/>
                <w:sz w:val="20"/>
                <w:szCs w:val="20"/>
              </w:rPr>
              <w:t xml:space="preserve">—The number of Market Participant </w:t>
            </w:r>
            <w:r w:rsidRPr="00A03B1B">
              <w:rPr>
                <w:i/>
                <w:iCs/>
                <w:sz w:val="20"/>
                <w:szCs w:val="20"/>
              </w:rPr>
              <w:t>mp</w:t>
            </w:r>
            <w:r w:rsidRPr="00A03B1B">
              <w:rPr>
                <w:iCs/>
                <w:sz w:val="20"/>
                <w:szCs w:val="20"/>
              </w:rPr>
              <w:t xml:space="preserve">’s Point-to-Point (PTP) Obligations with the source </w:t>
            </w:r>
            <w:r w:rsidRPr="00A03B1B">
              <w:rPr>
                <w:i/>
                <w:iCs/>
                <w:sz w:val="20"/>
                <w:szCs w:val="20"/>
              </w:rPr>
              <w:t>j</w:t>
            </w:r>
            <w:r w:rsidRPr="00A03B1B">
              <w:rPr>
                <w:iCs/>
                <w:sz w:val="20"/>
                <w:szCs w:val="20"/>
              </w:rPr>
              <w:t xml:space="preserve"> and the sink </w:t>
            </w:r>
            <w:r w:rsidRPr="00A03B1B">
              <w:rPr>
                <w:i/>
                <w:iCs/>
                <w:sz w:val="20"/>
                <w:szCs w:val="20"/>
              </w:rPr>
              <w:t>k</w:t>
            </w:r>
            <w:r w:rsidRPr="00A03B1B">
              <w:rPr>
                <w:iCs/>
                <w:sz w:val="20"/>
                <w:szCs w:val="20"/>
              </w:rPr>
              <w:t xml:space="preserve"> settled in Real-Time for the hour </w:t>
            </w:r>
            <w:r w:rsidRPr="00A03B1B">
              <w:rPr>
                <w:i/>
                <w:iCs/>
                <w:sz w:val="20"/>
                <w:szCs w:val="20"/>
              </w:rPr>
              <w:t>h</w:t>
            </w:r>
            <w:r w:rsidRPr="00A03B1B">
              <w:rPr>
                <w:iCs/>
                <w:sz w:val="20"/>
                <w:szCs w:val="20"/>
              </w:rPr>
              <w:t>, and where the Market Participant is a QSE.</w:t>
            </w:r>
          </w:p>
        </w:tc>
      </w:tr>
      <w:tr w:rsidR="00A03B1B" w:rsidRPr="00A03B1B" w14:paraId="43AA82C2" w14:textId="77777777" w:rsidTr="00B31BB1">
        <w:trPr>
          <w:cantSplit/>
        </w:trPr>
        <w:tc>
          <w:tcPr>
            <w:tcW w:w="1005" w:type="pct"/>
          </w:tcPr>
          <w:p w14:paraId="569F9DEB" w14:textId="77777777" w:rsidR="00A03B1B" w:rsidRPr="00A03B1B" w:rsidRDefault="00A03B1B" w:rsidP="00A03B1B">
            <w:pPr>
              <w:spacing w:after="60"/>
              <w:rPr>
                <w:bCs/>
                <w:iCs/>
                <w:sz w:val="20"/>
                <w:szCs w:val="20"/>
              </w:rPr>
            </w:pPr>
            <w:r w:rsidRPr="00A03B1B">
              <w:rPr>
                <w:rFonts w:eastAsia="Calibri"/>
                <w:iCs/>
                <w:sz w:val="20"/>
                <w:szCs w:val="20"/>
              </w:rPr>
              <w:t xml:space="preserve">URTOBL </w:t>
            </w:r>
            <w:r w:rsidRPr="00A03B1B">
              <w:rPr>
                <w:rFonts w:eastAsia="Calibri"/>
                <w:i/>
                <w:iCs/>
                <w:sz w:val="20"/>
                <w:szCs w:val="20"/>
                <w:vertAlign w:val="subscript"/>
              </w:rPr>
              <w:t>mp</w:t>
            </w:r>
          </w:p>
        </w:tc>
        <w:tc>
          <w:tcPr>
            <w:tcW w:w="464" w:type="pct"/>
          </w:tcPr>
          <w:p w14:paraId="447A1BEF" w14:textId="77777777" w:rsidR="00A03B1B" w:rsidRPr="00A03B1B" w:rsidRDefault="00A03B1B" w:rsidP="00A03B1B">
            <w:pPr>
              <w:spacing w:after="60"/>
              <w:rPr>
                <w:bCs/>
                <w:iCs/>
                <w:sz w:val="20"/>
                <w:szCs w:val="20"/>
              </w:rPr>
            </w:pPr>
            <w:r w:rsidRPr="00A03B1B">
              <w:rPr>
                <w:iCs/>
                <w:sz w:val="20"/>
                <w:szCs w:val="20"/>
              </w:rPr>
              <w:t>MWh</w:t>
            </w:r>
          </w:p>
        </w:tc>
        <w:tc>
          <w:tcPr>
            <w:tcW w:w="3531" w:type="pct"/>
          </w:tcPr>
          <w:p w14:paraId="1B8E7851" w14:textId="77777777" w:rsidR="00A03B1B" w:rsidRPr="00A03B1B" w:rsidRDefault="00A03B1B" w:rsidP="00A03B1B">
            <w:pPr>
              <w:spacing w:after="60"/>
              <w:rPr>
                <w:bCs/>
                <w:i/>
                <w:iCs/>
                <w:sz w:val="20"/>
                <w:szCs w:val="20"/>
              </w:rPr>
            </w:pPr>
            <w:r w:rsidRPr="00A03B1B">
              <w:rPr>
                <w:i/>
                <w:iCs/>
                <w:sz w:val="20"/>
                <w:szCs w:val="20"/>
              </w:rPr>
              <w:t>Uplift Real-Time Obligation per Market Participant</w:t>
            </w:r>
            <w:r w:rsidRPr="00A03B1B">
              <w:rPr>
                <w:iCs/>
                <w:sz w:val="20"/>
                <w:szCs w:val="20"/>
              </w:rPr>
              <w:t xml:space="preserve">—The monthly total of Market Participant </w:t>
            </w:r>
            <w:r w:rsidRPr="00A03B1B">
              <w:rPr>
                <w:i/>
                <w:iCs/>
                <w:sz w:val="20"/>
                <w:szCs w:val="20"/>
              </w:rPr>
              <w:t>mp</w:t>
            </w:r>
            <w:r w:rsidRPr="00A03B1B">
              <w:rPr>
                <w:iCs/>
                <w:sz w:val="20"/>
                <w:szCs w:val="20"/>
              </w:rPr>
              <w:t>’s PTP Obligations settled in Real-Time, counting the quantity only once per source and sink pair, and where the Market Participant is a QSE assigned to the registered Counter-Party.</w:t>
            </w:r>
          </w:p>
        </w:tc>
      </w:tr>
      <w:tr w:rsidR="00A03B1B" w:rsidRPr="00A03B1B" w14:paraId="45FC7AD0" w14:textId="77777777" w:rsidTr="00B31BB1">
        <w:trPr>
          <w:cantSplit/>
        </w:trPr>
        <w:tc>
          <w:tcPr>
            <w:tcW w:w="1005" w:type="pct"/>
          </w:tcPr>
          <w:p w14:paraId="7F672351" w14:textId="77777777" w:rsidR="00A03B1B" w:rsidRPr="00A03B1B" w:rsidRDefault="00A03B1B" w:rsidP="00A03B1B">
            <w:pPr>
              <w:spacing w:after="60"/>
              <w:rPr>
                <w:bCs/>
                <w:iCs/>
                <w:sz w:val="20"/>
                <w:szCs w:val="20"/>
              </w:rPr>
            </w:pPr>
            <w:r w:rsidRPr="00A03B1B">
              <w:rPr>
                <w:bCs/>
                <w:iCs/>
                <w:sz w:val="20"/>
                <w:szCs w:val="20"/>
              </w:rPr>
              <w:t xml:space="preserve">RTOBLLO </w:t>
            </w:r>
            <w:r w:rsidRPr="00A03B1B">
              <w:rPr>
                <w:bCs/>
                <w:i/>
                <w:iCs/>
                <w:sz w:val="20"/>
                <w:szCs w:val="20"/>
                <w:vertAlign w:val="subscript"/>
              </w:rPr>
              <w:t>q, (j, k)</w:t>
            </w:r>
          </w:p>
        </w:tc>
        <w:tc>
          <w:tcPr>
            <w:tcW w:w="464" w:type="pct"/>
          </w:tcPr>
          <w:p w14:paraId="32C2C846" w14:textId="77777777" w:rsidR="00A03B1B" w:rsidRPr="00A03B1B" w:rsidRDefault="00A03B1B" w:rsidP="00A03B1B">
            <w:pPr>
              <w:spacing w:after="60"/>
              <w:rPr>
                <w:bCs/>
                <w:iCs/>
                <w:sz w:val="20"/>
                <w:szCs w:val="20"/>
              </w:rPr>
            </w:pPr>
            <w:r w:rsidRPr="00A03B1B">
              <w:rPr>
                <w:bCs/>
                <w:iCs/>
                <w:sz w:val="20"/>
                <w:szCs w:val="20"/>
              </w:rPr>
              <w:t>MW</w:t>
            </w:r>
          </w:p>
        </w:tc>
        <w:tc>
          <w:tcPr>
            <w:tcW w:w="3531" w:type="pct"/>
          </w:tcPr>
          <w:p w14:paraId="7589E3FE" w14:textId="77777777" w:rsidR="00A03B1B" w:rsidRPr="00A03B1B" w:rsidRDefault="00A03B1B" w:rsidP="00A03B1B">
            <w:pPr>
              <w:spacing w:after="60"/>
              <w:rPr>
                <w:bCs/>
                <w:i/>
                <w:iCs/>
                <w:sz w:val="20"/>
                <w:szCs w:val="20"/>
              </w:rPr>
            </w:pPr>
            <w:r w:rsidRPr="00A03B1B">
              <w:rPr>
                <w:bCs/>
                <w:i/>
                <w:iCs/>
                <w:sz w:val="20"/>
                <w:szCs w:val="20"/>
              </w:rPr>
              <w:t>Real-Time Obligation with Links to an Option per QSE per pair of source and sink</w:t>
            </w:r>
            <w:r w:rsidRPr="00A03B1B">
              <w:rPr>
                <w:bCs/>
                <w:iCs/>
                <w:sz w:val="20"/>
                <w:szCs w:val="20"/>
              </w:rPr>
              <w:sym w:font="Symbol" w:char="F0BE"/>
            </w:r>
            <w:r w:rsidRPr="00A03B1B">
              <w:rPr>
                <w:bCs/>
                <w:iCs/>
                <w:sz w:val="20"/>
                <w:szCs w:val="20"/>
              </w:rPr>
              <w:t xml:space="preserve">The total MW of the QSE’s PTP Obligation with Links to an Option Bids cleared in the DAM and settled in Real-Time for the source </w:t>
            </w:r>
            <w:r w:rsidRPr="00A03B1B">
              <w:rPr>
                <w:bCs/>
                <w:i/>
                <w:iCs/>
                <w:sz w:val="20"/>
                <w:szCs w:val="20"/>
              </w:rPr>
              <w:t>j</w:t>
            </w:r>
            <w:r w:rsidRPr="00A03B1B">
              <w:rPr>
                <w:bCs/>
                <w:iCs/>
                <w:sz w:val="20"/>
                <w:szCs w:val="20"/>
              </w:rPr>
              <w:t xml:space="preserve"> and the sink </w:t>
            </w:r>
            <w:r w:rsidRPr="00A03B1B">
              <w:rPr>
                <w:bCs/>
                <w:i/>
                <w:iCs/>
                <w:sz w:val="20"/>
                <w:szCs w:val="20"/>
              </w:rPr>
              <w:t>k</w:t>
            </w:r>
            <w:r w:rsidRPr="00A03B1B">
              <w:rPr>
                <w:bCs/>
                <w:iCs/>
                <w:sz w:val="20"/>
                <w:szCs w:val="20"/>
              </w:rPr>
              <w:t xml:space="preserve"> for the hour.</w:t>
            </w:r>
          </w:p>
        </w:tc>
      </w:tr>
      <w:tr w:rsidR="00A03B1B" w:rsidRPr="00A03B1B" w14:paraId="20AB895A" w14:textId="77777777" w:rsidTr="00B31BB1">
        <w:trPr>
          <w:cantSplit/>
        </w:trPr>
        <w:tc>
          <w:tcPr>
            <w:tcW w:w="1005" w:type="pct"/>
          </w:tcPr>
          <w:p w14:paraId="02005B01" w14:textId="77777777" w:rsidR="00A03B1B" w:rsidRPr="00A03B1B" w:rsidRDefault="00A03B1B" w:rsidP="00A03B1B">
            <w:pPr>
              <w:spacing w:after="60"/>
              <w:rPr>
                <w:bCs/>
                <w:iCs/>
                <w:sz w:val="20"/>
                <w:szCs w:val="20"/>
              </w:rPr>
            </w:pPr>
            <w:r w:rsidRPr="00A03B1B">
              <w:rPr>
                <w:bCs/>
                <w:iCs/>
                <w:sz w:val="20"/>
                <w:szCs w:val="20"/>
              </w:rPr>
              <w:t xml:space="preserve">URTOBLLO </w:t>
            </w:r>
            <w:r w:rsidRPr="00A03B1B">
              <w:rPr>
                <w:bCs/>
                <w:i/>
                <w:iCs/>
                <w:sz w:val="20"/>
                <w:szCs w:val="20"/>
                <w:vertAlign w:val="subscript"/>
              </w:rPr>
              <w:t>q, (j, k)</w:t>
            </w:r>
          </w:p>
        </w:tc>
        <w:tc>
          <w:tcPr>
            <w:tcW w:w="464" w:type="pct"/>
          </w:tcPr>
          <w:p w14:paraId="62AFD5E1" w14:textId="77777777" w:rsidR="00A03B1B" w:rsidRPr="00A03B1B" w:rsidRDefault="00A03B1B" w:rsidP="00A03B1B">
            <w:pPr>
              <w:spacing w:after="60"/>
              <w:rPr>
                <w:bCs/>
                <w:iCs/>
                <w:sz w:val="20"/>
                <w:szCs w:val="20"/>
              </w:rPr>
            </w:pPr>
            <w:r w:rsidRPr="00A03B1B">
              <w:rPr>
                <w:bCs/>
                <w:iCs/>
                <w:sz w:val="20"/>
                <w:szCs w:val="20"/>
              </w:rPr>
              <w:t>MW</w:t>
            </w:r>
          </w:p>
        </w:tc>
        <w:tc>
          <w:tcPr>
            <w:tcW w:w="3531" w:type="pct"/>
          </w:tcPr>
          <w:p w14:paraId="0EAD1281" w14:textId="77777777" w:rsidR="00A03B1B" w:rsidRPr="00A03B1B" w:rsidRDefault="00A03B1B" w:rsidP="00A03B1B">
            <w:pPr>
              <w:spacing w:after="60"/>
              <w:rPr>
                <w:bCs/>
                <w:i/>
                <w:iCs/>
                <w:sz w:val="20"/>
                <w:szCs w:val="20"/>
              </w:rPr>
            </w:pPr>
            <w:r w:rsidRPr="00A03B1B">
              <w:rPr>
                <w:bCs/>
                <w:i/>
                <w:iCs/>
                <w:sz w:val="20"/>
                <w:szCs w:val="20"/>
              </w:rPr>
              <w:t>Uplift Real-Time Obligation with Links to an Option per QSE per pair of source and sink</w:t>
            </w:r>
            <w:r w:rsidRPr="00A03B1B">
              <w:rPr>
                <w:bCs/>
                <w:iCs/>
                <w:sz w:val="20"/>
                <w:szCs w:val="20"/>
              </w:rPr>
              <w:sym w:font="Symbol" w:char="F0BE"/>
            </w:r>
            <w:r w:rsidRPr="00A03B1B">
              <w:rPr>
                <w:bCs/>
                <w:iCs/>
                <w:sz w:val="20"/>
                <w:szCs w:val="20"/>
              </w:rPr>
              <w:t xml:space="preserve">The monthly total of </w:t>
            </w:r>
            <w:r w:rsidRPr="00A03B1B">
              <w:rPr>
                <w:iCs/>
                <w:sz w:val="20"/>
                <w:szCs w:val="20"/>
              </w:rPr>
              <w:t xml:space="preserve">Market Participant </w:t>
            </w:r>
            <w:r w:rsidRPr="00A03B1B">
              <w:rPr>
                <w:i/>
                <w:iCs/>
                <w:sz w:val="20"/>
                <w:szCs w:val="20"/>
              </w:rPr>
              <w:t>mp</w:t>
            </w:r>
            <w:r w:rsidRPr="00A03B1B">
              <w:rPr>
                <w:iCs/>
                <w:sz w:val="20"/>
                <w:szCs w:val="20"/>
              </w:rPr>
              <w:t xml:space="preserve">’s </w:t>
            </w:r>
            <w:r w:rsidRPr="00A03B1B">
              <w:rPr>
                <w:bCs/>
                <w:iCs/>
                <w:sz w:val="20"/>
                <w:szCs w:val="20"/>
              </w:rPr>
              <w:t xml:space="preserve">MW of PTP Obligation with Links to Options Bids cleared in the DAM and settled in Real-Time for the source </w:t>
            </w:r>
            <w:r w:rsidRPr="00A03B1B">
              <w:rPr>
                <w:bCs/>
                <w:i/>
                <w:iCs/>
                <w:sz w:val="20"/>
                <w:szCs w:val="20"/>
              </w:rPr>
              <w:t>j</w:t>
            </w:r>
            <w:r w:rsidRPr="00A03B1B">
              <w:rPr>
                <w:bCs/>
                <w:iCs/>
                <w:sz w:val="20"/>
                <w:szCs w:val="20"/>
              </w:rPr>
              <w:t xml:space="preserve"> and the sink </w:t>
            </w:r>
            <w:r w:rsidRPr="00A03B1B">
              <w:rPr>
                <w:bCs/>
                <w:i/>
                <w:iCs/>
                <w:sz w:val="20"/>
                <w:szCs w:val="20"/>
              </w:rPr>
              <w:t>k</w:t>
            </w:r>
            <w:r w:rsidRPr="00A03B1B">
              <w:rPr>
                <w:bCs/>
                <w:iCs/>
                <w:sz w:val="20"/>
                <w:szCs w:val="20"/>
              </w:rPr>
              <w:t xml:space="preserve"> for the hour,</w:t>
            </w:r>
            <w:r w:rsidRPr="00A03B1B">
              <w:rPr>
                <w:iCs/>
                <w:sz w:val="20"/>
                <w:szCs w:val="20"/>
              </w:rPr>
              <w:t xml:space="preserve"> where the Market Participant is a QSE assigned to the registered Counter-Party.</w:t>
            </w:r>
          </w:p>
        </w:tc>
      </w:tr>
      <w:tr w:rsidR="00A03B1B" w:rsidRPr="00A03B1B" w14:paraId="5745B451" w14:textId="77777777" w:rsidTr="00B31BB1">
        <w:trPr>
          <w:cantSplit/>
        </w:trPr>
        <w:tc>
          <w:tcPr>
            <w:tcW w:w="1005" w:type="pct"/>
          </w:tcPr>
          <w:p w14:paraId="6FC0F4CB" w14:textId="77777777" w:rsidR="00A03B1B" w:rsidRPr="00A03B1B" w:rsidRDefault="00A03B1B" w:rsidP="00A03B1B">
            <w:pPr>
              <w:spacing w:after="60"/>
              <w:rPr>
                <w:iCs/>
                <w:sz w:val="20"/>
                <w:szCs w:val="20"/>
              </w:rPr>
            </w:pPr>
            <w:r w:rsidRPr="00A03B1B">
              <w:rPr>
                <w:bCs/>
                <w:iCs/>
                <w:sz w:val="20"/>
                <w:szCs w:val="20"/>
              </w:rPr>
              <w:t xml:space="preserve">DAOPT </w:t>
            </w:r>
            <w:r w:rsidRPr="00A03B1B">
              <w:rPr>
                <w:rFonts w:eastAsia="Calibri"/>
                <w:i/>
                <w:iCs/>
                <w:sz w:val="20"/>
                <w:szCs w:val="20"/>
                <w:vertAlign w:val="subscript"/>
              </w:rPr>
              <w:t>mp</w:t>
            </w:r>
            <w:r w:rsidRPr="00A03B1B">
              <w:rPr>
                <w:bCs/>
                <w:i/>
                <w:iCs/>
                <w:sz w:val="20"/>
                <w:szCs w:val="20"/>
                <w:vertAlign w:val="subscript"/>
              </w:rPr>
              <w:t>, (j, k), h</w:t>
            </w:r>
          </w:p>
        </w:tc>
        <w:tc>
          <w:tcPr>
            <w:tcW w:w="464" w:type="pct"/>
          </w:tcPr>
          <w:p w14:paraId="587C0B4D" w14:textId="77777777" w:rsidR="00A03B1B" w:rsidRPr="00A03B1B" w:rsidRDefault="00A03B1B" w:rsidP="00A03B1B">
            <w:pPr>
              <w:spacing w:after="60"/>
              <w:rPr>
                <w:iCs/>
                <w:sz w:val="20"/>
                <w:szCs w:val="20"/>
              </w:rPr>
            </w:pPr>
            <w:r w:rsidRPr="00A03B1B">
              <w:rPr>
                <w:bCs/>
                <w:iCs/>
                <w:sz w:val="20"/>
                <w:szCs w:val="20"/>
              </w:rPr>
              <w:t>MW</w:t>
            </w:r>
          </w:p>
        </w:tc>
        <w:tc>
          <w:tcPr>
            <w:tcW w:w="3531" w:type="pct"/>
          </w:tcPr>
          <w:p w14:paraId="29CA770B" w14:textId="77777777" w:rsidR="00A03B1B" w:rsidRPr="00A03B1B" w:rsidRDefault="00A03B1B" w:rsidP="00A03B1B">
            <w:pPr>
              <w:spacing w:after="60"/>
              <w:rPr>
                <w:bCs/>
                <w:iCs/>
                <w:sz w:val="20"/>
                <w:szCs w:val="20"/>
              </w:rPr>
            </w:pPr>
            <w:r w:rsidRPr="00A03B1B">
              <w:rPr>
                <w:bCs/>
                <w:i/>
                <w:iCs/>
                <w:sz w:val="20"/>
                <w:szCs w:val="20"/>
              </w:rPr>
              <w:t>Day-Ahead Option per Market Participant per source and sink pair per hour</w:t>
            </w:r>
            <w:r w:rsidRPr="00A03B1B">
              <w:rPr>
                <w:bCs/>
                <w:iCs/>
                <w:sz w:val="20"/>
                <w:szCs w:val="20"/>
              </w:rPr>
              <w:sym w:font="Symbol" w:char="F0BE"/>
            </w:r>
            <w:r w:rsidRPr="00A03B1B">
              <w:rPr>
                <w:bCs/>
                <w:iCs/>
                <w:sz w:val="20"/>
                <w:szCs w:val="20"/>
              </w:rPr>
              <w:t xml:space="preserve">The number of </w:t>
            </w:r>
            <w:r w:rsidRPr="00A03B1B">
              <w:rPr>
                <w:iCs/>
                <w:sz w:val="20"/>
                <w:szCs w:val="20"/>
              </w:rPr>
              <w:t xml:space="preserve">Market Participant </w:t>
            </w:r>
            <w:r w:rsidRPr="00A03B1B">
              <w:rPr>
                <w:i/>
                <w:iCs/>
                <w:sz w:val="20"/>
                <w:szCs w:val="20"/>
              </w:rPr>
              <w:t>mp</w:t>
            </w:r>
            <w:r w:rsidRPr="00A03B1B">
              <w:rPr>
                <w:iCs/>
                <w:sz w:val="20"/>
                <w:szCs w:val="20"/>
              </w:rPr>
              <w:t xml:space="preserve">’s </w:t>
            </w:r>
            <w:r w:rsidRPr="00A03B1B">
              <w:rPr>
                <w:bCs/>
                <w:iCs/>
                <w:sz w:val="20"/>
                <w:szCs w:val="20"/>
              </w:rPr>
              <w:t xml:space="preserve">PTP Options with the source </w:t>
            </w:r>
            <w:r w:rsidRPr="00A03B1B">
              <w:rPr>
                <w:bCs/>
                <w:i/>
                <w:iCs/>
                <w:sz w:val="20"/>
                <w:szCs w:val="20"/>
              </w:rPr>
              <w:t>j</w:t>
            </w:r>
            <w:r w:rsidRPr="00A03B1B">
              <w:rPr>
                <w:bCs/>
                <w:iCs/>
                <w:sz w:val="20"/>
                <w:szCs w:val="20"/>
              </w:rPr>
              <w:t xml:space="preserve"> and the sink </w:t>
            </w:r>
            <w:r w:rsidRPr="00A03B1B">
              <w:rPr>
                <w:bCs/>
                <w:i/>
                <w:iCs/>
                <w:sz w:val="20"/>
                <w:szCs w:val="20"/>
              </w:rPr>
              <w:t>k</w:t>
            </w:r>
            <w:r w:rsidRPr="00A03B1B">
              <w:rPr>
                <w:bCs/>
                <w:iCs/>
                <w:sz w:val="20"/>
                <w:szCs w:val="20"/>
              </w:rPr>
              <w:t xml:space="preserve"> owned in the DAM for the hour </w:t>
            </w:r>
            <w:r w:rsidRPr="00A03B1B">
              <w:rPr>
                <w:bCs/>
                <w:i/>
                <w:iCs/>
                <w:sz w:val="20"/>
                <w:szCs w:val="20"/>
              </w:rPr>
              <w:t>h</w:t>
            </w:r>
            <w:r w:rsidRPr="00A03B1B">
              <w:rPr>
                <w:bCs/>
                <w:iCs/>
                <w:sz w:val="20"/>
                <w:szCs w:val="20"/>
              </w:rPr>
              <w:t>,</w:t>
            </w:r>
            <w:r w:rsidRPr="00A03B1B">
              <w:rPr>
                <w:iCs/>
                <w:sz w:val="20"/>
                <w:szCs w:val="20"/>
              </w:rPr>
              <w:t xml:space="preserve"> and where the Market Participant is a CRR Account Holder.</w:t>
            </w:r>
            <w:r w:rsidRPr="00A03B1B">
              <w:rPr>
                <w:bCs/>
                <w:iCs/>
                <w:sz w:val="20"/>
                <w:szCs w:val="20"/>
              </w:rPr>
              <w:t xml:space="preserve"> </w:t>
            </w:r>
          </w:p>
        </w:tc>
      </w:tr>
      <w:tr w:rsidR="00A03B1B" w:rsidRPr="00A03B1B" w14:paraId="0384C063" w14:textId="77777777" w:rsidTr="00B31BB1">
        <w:trPr>
          <w:cantSplit/>
        </w:trPr>
        <w:tc>
          <w:tcPr>
            <w:tcW w:w="1005" w:type="pct"/>
          </w:tcPr>
          <w:p w14:paraId="282360AB" w14:textId="77777777" w:rsidR="00A03B1B" w:rsidRPr="00A03B1B" w:rsidRDefault="00A03B1B" w:rsidP="00A03B1B">
            <w:pPr>
              <w:spacing w:after="60"/>
              <w:rPr>
                <w:bCs/>
                <w:iCs/>
                <w:sz w:val="20"/>
                <w:szCs w:val="20"/>
              </w:rPr>
            </w:pPr>
            <w:r w:rsidRPr="00A03B1B">
              <w:rPr>
                <w:rFonts w:eastAsia="Calibri"/>
                <w:iCs/>
                <w:sz w:val="20"/>
                <w:szCs w:val="20"/>
              </w:rPr>
              <w:t xml:space="preserve">UDAOPT </w:t>
            </w:r>
            <w:r w:rsidRPr="00A03B1B">
              <w:rPr>
                <w:rFonts w:eastAsia="Calibri"/>
                <w:i/>
                <w:iCs/>
                <w:sz w:val="20"/>
                <w:szCs w:val="20"/>
                <w:vertAlign w:val="subscript"/>
              </w:rPr>
              <w:t>mp</w:t>
            </w:r>
          </w:p>
        </w:tc>
        <w:tc>
          <w:tcPr>
            <w:tcW w:w="464" w:type="pct"/>
          </w:tcPr>
          <w:p w14:paraId="70404068" w14:textId="77777777" w:rsidR="00A03B1B" w:rsidRPr="00A03B1B" w:rsidRDefault="00A03B1B" w:rsidP="00A03B1B">
            <w:pPr>
              <w:spacing w:after="60"/>
              <w:rPr>
                <w:bCs/>
                <w:iCs/>
                <w:sz w:val="20"/>
                <w:szCs w:val="20"/>
              </w:rPr>
            </w:pPr>
            <w:r w:rsidRPr="00A03B1B">
              <w:rPr>
                <w:iCs/>
                <w:sz w:val="20"/>
                <w:szCs w:val="20"/>
              </w:rPr>
              <w:t>MWh</w:t>
            </w:r>
          </w:p>
        </w:tc>
        <w:tc>
          <w:tcPr>
            <w:tcW w:w="3531" w:type="pct"/>
          </w:tcPr>
          <w:p w14:paraId="6BF3D023" w14:textId="77777777" w:rsidR="00A03B1B" w:rsidRPr="00A03B1B" w:rsidRDefault="00A03B1B" w:rsidP="00A03B1B">
            <w:pPr>
              <w:spacing w:after="60"/>
              <w:rPr>
                <w:i/>
                <w:iCs/>
                <w:sz w:val="20"/>
                <w:szCs w:val="20"/>
              </w:rPr>
            </w:pPr>
            <w:r w:rsidRPr="00A03B1B">
              <w:rPr>
                <w:bCs/>
                <w:i/>
                <w:iCs/>
                <w:sz w:val="20"/>
                <w:szCs w:val="20"/>
              </w:rPr>
              <w:t>Uplift Day-Ahead Option per Market Participant</w:t>
            </w:r>
            <w:r w:rsidRPr="00A03B1B">
              <w:rPr>
                <w:bCs/>
                <w:iCs/>
                <w:sz w:val="20"/>
                <w:szCs w:val="20"/>
              </w:rPr>
              <w:sym w:font="Symbol" w:char="F0BE"/>
            </w:r>
            <w:r w:rsidRPr="00A03B1B">
              <w:rPr>
                <w:bCs/>
                <w:iCs/>
                <w:sz w:val="20"/>
                <w:szCs w:val="20"/>
              </w:rPr>
              <w:t xml:space="preserve">The monthly total of </w:t>
            </w:r>
            <w:r w:rsidRPr="00A03B1B">
              <w:rPr>
                <w:iCs/>
                <w:sz w:val="20"/>
                <w:szCs w:val="20"/>
              </w:rPr>
              <w:t xml:space="preserve">Market Participant </w:t>
            </w:r>
            <w:r w:rsidRPr="00A03B1B">
              <w:rPr>
                <w:i/>
                <w:iCs/>
                <w:sz w:val="20"/>
                <w:szCs w:val="20"/>
              </w:rPr>
              <w:t>mp</w:t>
            </w:r>
            <w:r w:rsidRPr="00A03B1B">
              <w:rPr>
                <w:iCs/>
                <w:sz w:val="20"/>
                <w:szCs w:val="20"/>
              </w:rPr>
              <w:t xml:space="preserve">’s </w:t>
            </w:r>
            <w:r w:rsidRPr="00A03B1B">
              <w:rPr>
                <w:bCs/>
                <w:iCs/>
                <w:sz w:val="20"/>
                <w:szCs w:val="20"/>
              </w:rPr>
              <w:t>PTP Options owned in the DAM</w:t>
            </w:r>
            <w:r w:rsidRPr="00A03B1B">
              <w:rPr>
                <w:iCs/>
                <w:sz w:val="20"/>
                <w:szCs w:val="20"/>
              </w:rPr>
              <w:t>, counting the ownership quantity only once per source and sink pair, and where the Market Participant is a CRR Account Holder assigned to the registered Counter-Party.</w:t>
            </w:r>
          </w:p>
        </w:tc>
      </w:tr>
      <w:tr w:rsidR="00A03B1B" w:rsidRPr="00A03B1B" w14:paraId="474AE42C" w14:textId="77777777" w:rsidTr="00B31BB1">
        <w:trPr>
          <w:cantSplit/>
        </w:trPr>
        <w:tc>
          <w:tcPr>
            <w:tcW w:w="1005" w:type="pct"/>
          </w:tcPr>
          <w:p w14:paraId="16D53836" w14:textId="77777777" w:rsidR="00A03B1B" w:rsidRPr="00A03B1B" w:rsidRDefault="00A03B1B" w:rsidP="00A03B1B">
            <w:pPr>
              <w:spacing w:after="60"/>
              <w:rPr>
                <w:bCs/>
                <w:iCs/>
                <w:sz w:val="20"/>
                <w:szCs w:val="20"/>
              </w:rPr>
            </w:pPr>
            <w:r w:rsidRPr="00A03B1B">
              <w:rPr>
                <w:bCs/>
                <w:iCs/>
                <w:sz w:val="20"/>
                <w:szCs w:val="20"/>
              </w:rPr>
              <w:t xml:space="preserve">DAOBL </w:t>
            </w:r>
            <w:r w:rsidRPr="00A03B1B">
              <w:rPr>
                <w:rFonts w:eastAsia="Calibri"/>
                <w:i/>
                <w:iCs/>
                <w:sz w:val="20"/>
                <w:szCs w:val="20"/>
                <w:vertAlign w:val="subscript"/>
              </w:rPr>
              <w:t>mp</w:t>
            </w:r>
            <w:r w:rsidRPr="00A03B1B">
              <w:rPr>
                <w:i/>
                <w:iCs/>
                <w:sz w:val="20"/>
                <w:szCs w:val="20"/>
                <w:vertAlign w:val="subscript"/>
              </w:rPr>
              <w:t xml:space="preserve">, </w:t>
            </w:r>
            <w:r w:rsidRPr="00A03B1B">
              <w:rPr>
                <w:bCs/>
                <w:i/>
                <w:iCs/>
                <w:sz w:val="20"/>
                <w:szCs w:val="20"/>
                <w:vertAlign w:val="subscript"/>
              </w:rPr>
              <w:t>(j, k), h</w:t>
            </w:r>
          </w:p>
        </w:tc>
        <w:tc>
          <w:tcPr>
            <w:tcW w:w="464" w:type="pct"/>
          </w:tcPr>
          <w:p w14:paraId="0CDA2379" w14:textId="77777777" w:rsidR="00A03B1B" w:rsidRPr="00A03B1B" w:rsidRDefault="00A03B1B" w:rsidP="00A03B1B">
            <w:pPr>
              <w:spacing w:after="60"/>
              <w:rPr>
                <w:iCs/>
                <w:sz w:val="20"/>
                <w:szCs w:val="20"/>
              </w:rPr>
            </w:pPr>
            <w:r w:rsidRPr="00A03B1B">
              <w:rPr>
                <w:bCs/>
                <w:iCs/>
                <w:sz w:val="20"/>
                <w:szCs w:val="20"/>
              </w:rPr>
              <w:t>MW</w:t>
            </w:r>
          </w:p>
        </w:tc>
        <w:tc>
          <w:tcPr>
            <w:tcW w:w="3531" w:type="pct"/>
          </w:tcPr>
          <w:p w14:paraId="278F80BF" w14:textId="77777777" w:rsidR="00A03B1B" w:rsidRPr="00A03B1B" w:rsidRDefault="00A03B1B" w:rsidP="00A03B1B">
            <w:pPr>
              <w:spacing w:after="60"/>
              <w:rPr>
                <w:iCs/>
                <w:sz w:val="20"/>
                <w:szCs w:val="20"/>
              </w:rPr>
            </w:pPr>
            <w:r w:rsidRPr="00A03B1B">
              <w:rPr>
                <w:i/>
                <w:iCs/>
                <w:sz w:val="20"/>
                <w:szCs w:val="20"/>
              </w:rPr>
              <w:t xml:space="preserve">Day-Ahead Obligation per </w:t>
            </w:r>
            <w:r w:rsidRPr="00A03B1B">
              <w:rPr>
                <w:bCs/>
                <w:i/>
                <w:iCs/>
                <w:sz w:val="20"/>
                <w:szCs w:val="20"/>
              </w:rPr>
              <w:t xml:space="preserve">Market Participant </w:t>
            </w:r>
            <w:r w:rsidRPr="00A03B1B">
              <w:rPr>
                <w:i/>
                <w:iCs/>
                <w:sz w:val="20"/>
                <w:szCs w:val="20"/>
              </w:rPr>
              <w:t>per source and sink pair per hour</w:t>
            </w:r>
            <w:r w:rsidRPr="00A03B1B">
              <w:rPr>
                <w:iCs/>
                <w:sz w:val="20"/>
                <w:szCs w:val="20"/>
              </w:rPr>
              <w:t>—</w:t>
            </w:r>
            <w:r w:rsidRPr="00A03B1B">
              <w:rPr>
                <w:bCs/>
                <w:iCs/>
                <w:sz w:val="20"/>
                <w:szCs w:val="20"/>
              </w:rPr>
              <w:t xml:space="preserve">The number of </w:t>
            </w:r>
            <w:r w:rsidRPr="00A03B1B">
              <w:rPr>
                <w:iCs/>
                <w:sz w:val="20"/>
                <w:szCs w:val="20"/>
              </w:rPr>
              <w:t xml:space="preserve">Market Participant </w:t>
            </w:r>
            <w:r w:rsidRPr="00A03B1B">
              <w:rPr>
                <w:i/>
                <w:iCs/>
                <w:sz w:val="20"/>
                <w:szCs w:val="20"/>
              </w:rPr>
              <w:t>mp</w:t>
            </w:r>
            <w:r w:rsidRPr="00A03B1B">
              <w:rPr>
                <w:iCs/>
                <w:sz w:val="20"/>
                <w:szCs w:val="20"/>
              </w:rPr>
              <w:t xml:space="preserve">’s </w:t>
            </w:r>
            <w:r w:rsidRPr="00A03B1B">
              <w:rPr>
                <w:bCs/>
                <w:iCs/>
                <w:sz w:val="20"/>
                <w:szCs w:val="20"/>
              </w:rPr>
              <w:t>PT</w:t>
            </w:r>
            <w:r w:rsidRPr="00A03B1B">
              <w:rPr>
                <w:iCs/>
                <w:sz w:val="20"/>
                <w:szCs w:val="20"/>
              </w:rPr>
              <w:t>P</w:t>
            </w:r>
            <w:r w:rsidRPr="00A03B1B">
              <w:rPr>
                <w:bCs/>
                <w:iCs/>
                <w:sz w:val="20"/>
                <w:szCs w:val="20"/>
              </w:rPr>
              <w:t xml:space="preserve"> Obligations with the source </w:t>
            </w:r>
            <w:r w:rsidRPr="00A03B1B">
              <w:rPr>
                <w:bCs/>
                <w:i/>
                <w:iCs/>
                <w:sz w:val="20"/>
                <w:szCs w:val="20"/>
              </w:rPr>
              <w:t>j</w:t>
            </w:r>
            <w:r w:rsidRPr="00A03B1B">
              <w:rPr>
                <w:bCs/>
                <w:iCs/>
                <w:sz w:val="20"/>
                <w:szCs w:val="20"/>
              </w:rPr>
              <w:t xml:space="preserve"> and the sink </w:t>
            </w:r>
            <w:r w:rsidRPr="00A03B1B">
              <w:rPr>
                <w:bCs/>
                <w:i/>
                <w:iCs/>
                <w:sz w:val="20"/>
                <w:szCs w:val="20"/>
              </w:rPr>
              <w:t>k</w:t>
            </w:r>
            <w:r w:rsidRPr="00A03B1B">
              <w:rPr>
                <w:bCs/>
                <w:iCs/>
                <w:sz w:val="20"/>
                <w:szCs w:val="20"/>
              </w:rPr>
              <w:t xml:space="preserve"> owned in the DAM for the hour </w:t>
            </w:r>
            <w:r w:rsidRPr="00A03B1B">
              <w:rPr>
                <w:bCs/>
                <w:i/>
                <w:iCs/>
                <w:sz w:val="20"/>
                <w:szCs w:val="20"/>
              </w:rPr>
              <w:t>h</w:t>
            </w:r>
            <w:r w:rsidRPr="00A03B1B">
              <w:rPr>
                <w:iCs/>
                <w:sz w:val="20"/>
                <w:szCs w:val="20"/>
              </w:rPr>
              <w:t xml:space="preserve">, and where the Market Participant is a CRR Account Holder.  </w:t>
            </w:r>
          </w:p>
        </w:tc>
      </w:tr>
      <w:tr w:rsidR="00A03B1B" w:rsidRPr="00A03B1B" w14:paraId="6C83B65C" w14:textId="77777777" w:rsidTr="00B31BB1">
        <w:trPr>
          <w:cantSplit/>
        </w:trPr>
        <w:tc>
          <w:tcPr>
            <w:tcW w:w="1005" w:type="pct"/>
          </w:tcPr>
          <w:p w14:paraId="1F203C16" w14:textId="77777777" w:rsidR="00A03B1B" w:rsidRPr="00A03B1B" w:rsidRDefault="00A03B1B" w:rsidP="00A03B1B">
            <w:pPr>
              <w:spacing w:after="60"/>
              <w:rPr>
                <w:iCs/>
                <w:sz w:val="20"/>
                <w:szCs w:val="20"/>
              </w:rPr>
            </w:pPr>
            <w:r w:rsidRPr="00A03B1B">
              <w:rPr>
                <w:rFonts w:eastAsia="Calibri"/>
                <w:iCs/>
                <w:sz w:val="20"/>
                <w:szCs w:val="20"/>
              </w:rPr>
              <w:t xml:space="preserve">UDAOBL </w:t>
            </w:r>
            <w:r w:rsidRPr="00A03B1B">
              <w:rPr>
                <w:rFonts w:eastAsia="Calibri"/>
                <w:i/>
                <w:iCs/>
                <w:sz w:val="20"/>
                <w:szCs w:val="20"/>
                <w:vertAlign w:val="subscript"/>
              </w:rPr>
              <w:t>mp</w:t>
            </w:r>
          </w:p>
        </w:tc>
        <w:tc>
          <w:tcPr>
            <w:tcW w:w="464" w:type="pct"/>
          </w:tcPr>
          <w:p w14:paraId="32ADD223" w14:textId="77777777" w:rsidR="00A03B1B" w:rsidRPr="00A03B1B" w:rsidRDefault="00A03B1B" w:rsidP="00A03B1B">
            <w:pPr>
              <w:spacing w:after="60"/>
              <w:rPr>
                <w:iCs/>
                <w:sz w:val="20"/>
                <w:szCs w:val="20"/>
              </w:rPr>
            </w:pPr>
            <w:r w:rsidRPr="00A03B1B">
              <w:rPr>
                <w:iCs/>
                <w:sz w:val="20"/>
                <w:szCs w:val="20"/>
              </w:rPr>
              <w:t>MWh</w:t>
            </w:r>
          </w:p>
        </w:tc>
        <w:tc>
          <w:tcPr>
            <w:tcW w:w="3531" w:type="pct"/>
          </w:tcPr>
          <w:p w14:paraId="516360C1" w14:textId="77777777" w:rsidR="00A03B1B" w:rsidRPr="00A03B1B" w:rsidRDefault="00A03B1B" w:rsidP="00A03B1B">
            <w:pPr>
              <w:spacing w:after="60"/>
              <w:rPr>
                <w:i/>
                <w:iCs/>
                <w:sz w:val="20"/>
                <w:szCs w:val="20"/>
              </w:rPr>
            </w:pPr>
            <w:r w:rsidRPr="00A03B1B">
              <w:rPr>
                <w:bCs/>
                <w:i/>
                <w:iCs/>
                <w:sz w:val="20"/>
                <w:szCs w:val="20"/>
              </w:rPr>
              <w:t>Uplift Day-Ahead Obligation per Market Participant</w:t>
            </w:r>
            <w:r w:rsidRPr="00A03B1B">
              <w:rPr>
                <w:bCs/>
                <w:iCs/>
                <w:sz w:val="20"/>
                <w:szCs w:val="20"/>
              </w:rPr>
              <w:sym w:font="Symbol" w:char="F0BE"/>
            </w:r>
            <w:r w:rsidRPr="00A03B1B">
              <w:rPr>
                <w:bCs/>
                <w:iCs/>
                <w:sz w:val="20"/>
                <w:szCs w:val="20"/>
              </w:rPr>
              <w:t xml:space="preserve">The monthly total of </w:t>
            </w:r>
            <w:r w:rsidRPr="00A03B1B">
              <w:rPr>
                <w:iCs/>
                <w:sz w:val="20"/>
                <w:szCs w:val="20"/>
              </w:rPr>
              <w:t xml:space="preserve">Market Participant </w:t>
            </w:r>
            <w:r w:rsidRPr="00A03B1B">
              <w:rPr>
                <w:i/>
                <w:iCs/>
                <w:sz w:val="20"/>
                <w:szCs w:val="20"/>
              </w:rPr>
              <w:t>mp</w:t>
            </w:r>
            <w:r w:rsidRPr="00A03B1B">
              <w:rPr>
                <w:iCs/>
                <w:sz w:val="20"/>
                <w:szCs w:val="20"/>
              </w:rPr>
              <w:t xml:space="preserve">’s </w:t>
            </w:r>
            <w:r w:rsidRPr="00A03B1B">
              <w:rPr>
                <w:bCs/>
                <w:iCs/>
                <w:sz w:val="20"/>
                <w:szCs w:val="20"/>
              </w:rPr>
              <w:t>PTP Obligations owned in the DAM</w:t>
            </w:r>
            <w:r w:rsidRPr="00A03B1B">
              <w:rPr>
                <w:iCs/>
                <w:sz w:val="20"/>
                <w:szCs w:val="20"/>
              </w:rPr>
              <w:t>, counting the ownership quantity only once per source and sink pair, where the Market Participant is a CRR Account Holder assigned to the registered Counter-Party.</w:t>
            </w:r>
          </w:p>
        </w:tc>
      </w:tr>
      <w:tr w:rsidR="00A03B1B" w:rsidRPr="00A03B1B" w14:paraId="61F29E9A"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13F7D6FE" w14:textId="77777777" w:rsidR="00A03B1B" w:rsidRPr="00A03B1B" w:rsidRDefault="00A03B1B" w:rsidP="00A03B1B">
            <w:pPr>
              <w:spacing w:after="60"/>
              <w:rPr>
                <w:rFonts w:eastAsia="Calibri"/>
                <w:iCs/>
                <w:sz w:val="20"/>
                <w:szCs w:val="20"/>
              </w:rPr>
            </w:pPr>
            <w:r w:rsidRPr="00A03B1B">
              <w:rPr>
                <w:iCs/>
                <w:sz w:val="20"/>
                <w:szCs w:val="20"/>
              </w:rPr>
              <w:t xml:space="preserve">OPTS </w:t>
            </w:r>
            <w:r w:rsidRPr="00A03B1B">
              <w:rPr>
                <w:rFonts w:eastAsia="Calibri"/>
                <w:i/>
                <w:iCs/>
                <w:sz w:val="20"/>
                <w:szCs w:val="20"/>
                <w:vertAlign w:val="subscript"/>
              </w:rPr>
              <w:t>mp</w:t>
            </w:r>
            <w:r w:rsidRPr="00A03B1B">
              <w:rPr>
                <w:i/>
                <w:iCs/>
                <w:sz w:val="20"/>
                <w:szCs w:val="20"/>
                <w:vertAlign w:val="subscript"/>
              </w:rPr>
              <w:t>, (j, k), a, h</w:t>
            </w:r>
          </w:p>
        </w:tc>
        <w:tc>
          <w:tcPr>
            <w:tcW w:w="464" w:type="pct"/>
            <w:tcBorders>
              <w:top w:val="single" w:sz="6" w:space="0" w:color="auto"/>
              <w:left w:val="single" w:sz="6" w:space="0" w:color="auto"/>
              <w:bottom w:val="single" w:sz="6" w:space="0" w:color="auto"/>
              <w:right w:val="single" w:sz="6" w:space="0" w:color="auto"/>
            </w:tcBorders>
          </w:tcPr>
          <w:p w14:paraId="25FF9396" w14:textId="77777777" w:rsidR="00A03B1B" w:rsidRPr="00A03B1B" w:rsidRDefault="00A03B1B" w:rsidP="00A03B1B">
            <w:pPr>
              <w:spacing w:after="60"/>
              <w:rPr>
                <w:iCs/>
                <w:sz w:val="20"/>
                <w:szCs w:val="20"/>
              </w:rPr>
            </w:pPr>
            <w:r w:rsidRPr="00A03B1B">
              <w:rPr>
                <w:iCs/>
                <w:sz w:val="20"/>
                <w:szCs w:val="20"/>
              </w:rPr>
              <w:t>MW</w:t>
            </w:r>
          </w:p>
        </w:tc>
        <w:tc>
          <w:tcPr>
            <w:tcW w:w="3531" w:type="pct"/>
            <w:tcBorders>
              <w:top w:val="single" w:sz="6" w:space="0" w:color="auto"/>
              <w:left w:val="single" w:sz="6" w:space="0" w:color="auto"/>
              <w:bottom w:val="single" w:sz="6" w:space="0" w:color="auto"/>
              <w:right w:val="single" w:sz="4" w:space="0" w:color="auto"/>
            </w:tcBorders>
          </w:tcPr>
          <w:p w14:paraId="58CD95A4" w14:textId="77777777" w:rsidR="00A03B1B" w:rsidRPr="00A03B1B" w:rsidRDefault="00A03B1B" w:rsidP="00A03B1B">
            <w:pPr>
              <w:spacing w:after="60"/>
              <w:rPr>
                <w:bCs/>
                <w:i/>
                <w:iCs/>
                <w:sz w:val="20"/>
                <w:szCs w:val="20"/>
              </w:rPr>
            </w:pPr>
            <w:r w:rsidRPr="00A03B1B">
              <w:rPr>
                <w:i/>
                <w:iCs/>
                <w:sz w:val="20"/>
                <w:szCs w:val="20"/>
              </w:rPr>
              <w:t xml:space="preserve">PTP Option Sale </w:t>
            </w:r>
            <w:r w:rsidRPr="00A03B1B">
              <w:rPr>
                <w:bCs/>
                <w:i/>
                <w:iCs/>
                <w:sz w:val="20"/>
                <w:szCs w:val="20"/>
              </w:rPr>
              <w:t xml:space="preserve">per Market Participant </w:t>
            </w:r>
            <w:r w:rsidRPr="00A03B1B">
              <w:rPr>
                <w:i/>
                <w:iCs/>
                <w:sz w:val="20"/>
                <w:szCs w:val="20"/>
              </w:rPr>
              <w:t>per source and sink pair per CRR Auction per hour</w:t>
            </w:r>
            <w:r w:rsidRPr="00A03B1B">
              <w:rPr>
                <w:iCs/>
                <w:sz w:val="20"/>
                <w:szCs w:val="20"/>
              </w:rPr>
              <w:t xml:space="preserve">—The MW quantity that represents the total of Market Participant </w:t>
            </w:r>
            <w:r w:rsidRPr="00A03B1B">
              <w:rPr>
                <w:i/>
                <w:iCs/>
                <w:sz w:val="20"/>
                <w:szCs w:val="20"/>
              </w:rPr>
              <w:t>mp</w:t>
            </w:r>
            <w:r w:rsidRPr="00A03B1B">
              <w:rPr>
                <w:iCs/>
                <w:sz w:val="20"/>
                <w:szCs w:val="20"/>
              </w:rPr>
              <w:t xml:space="preserve">’s PTP Option offers with the source </w:t>
            </w:r>
            <w:r w:rsidRPr="00A03B1B">
              <w:rPr>
                <w:i/>
                <w:iCs/>
                <w:sz w:val="20"/>
                <w:szCs w:val="20"/>
              </w:rPr>
              <w:t>j</w:t>
            </w:r>
            <w:r w:rsidRPr="00A03B1B">
              <w:rPr>
                <w:iCs/>
                <w:sz w:val="20"/>
                <w:szCs w:val="20"/>
              </w:rPr>
              <w:t xml:space="preserve"> and the sink </w:t>
            </w:r>
            <w:r w:rsidRPr="00A03B1B">
              <w:rPr>
                <w:i/>
                <w:iCs/>
                <w:sz w:val="20"/>
                <w:szCs w:val="20"/>
              </w:rPr>
              <w:t>k</w:t>
            </w:r>
            <w:r w:rsidRPr="00A03B1B">
              <w:rPr>
                <w:iCs/>
                <w:sz w:val="20"/>
                <w:szCs w:val="20"/>
              </w:rPr>
              <w:t xml:space="preserve"> awarded in CRR Auction </w:t>
            </w:r>
            <w:r w:rsidRPr="00A03B1B">
              <w:rPr>
                <w:i/>
                <w:iCs/>
                <w:sz w:val="20"/>
                <w:szCs w:val="20"/>
              </w:rPr>
              <w:t>a</w:t>
            </w:r>
            <w:r w:rsidRPr="00A03B1B">
              <w:rPr>
                <w:iCs/>
                <w:sz w:val="20"/>
                <w:szCs w:val="20"/>
              </w:rPr>
              <w:t xml:space="preserve">, for the hour </w:t>
            </w:r>
            <w:r w:rsidRPr="00A03B1B">
              <w:rPr>
                <w:i/>
                <w:iCs/>
                <w:sz w:val="20"/>
                <w:szCs w:val="20"/>
              </w:rPr>
              <w:t>h</w:t>
            </w:r>
            <w:r w:rsidRPr="00A03B1B">
              <w:rPr>
                <w:iCs/>
                <w:sz w:val="20"/>
                <w:szCs w:val="20"/>
              </w:rPr>
              <w:t>, where the Market Participant is a CRR Account Holder.</w:t>
            </w:r>
          </w:p>
        </w:tc>
      </w:tr>
      <w:tr w:rsidR="00A03B1B" w:rsidRPr="00A03B1B" w14:paraId="513D58C1"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33BB549C" w14:textId="77777777" w:rsidR="00A03B1B" w:rsidRPr="00A03B1B" w:rsidRDefault="00A03B1B" w:rsidP="00A03B1B">
            <w:pPr>
              <w:spacing w:after="60"/>
              <w:rPr>
                <w:rFonts w:eastAsia="Calibri"/>
                <w:iCs/>
                <w:sz w:val="20"/>
                <w:szCs w:val="20"/>
              </w:rPr>
            </w:pPr>
            <w:r w:rsidRPr="00A03B1B">
              <w:rPr>
                <w:rFonts w:eastAsia="Calibri"/>
                <w:iCs/>
                <w:sz w:val="20"/>
                <w:szCs w:val="20"/>
              </w:rPr>
              <w:lastRenderedPageBreak/>
              <w:t xml:space="preserve">UOPTS </w:t>
            </w:r>
            <w:r w:rsidRPr="00A03B1B">
              <w:rPr>
                <w:rFonts w:eastAsia="Calibri"/>
                <w:i/>
                <w:iCs/>
                <w:sz w:val="20"/>
                <w:szCs w:val="20"/>
                <w:vertAlign w:val="subscript"/>
              </w:rPr>
              <w:t>mp</w:t>
            </w:r>
          </w:p>
        </w:tc>
        <w:tc>
          <w:tcPr>
            <w:tcW w:w="464" w:type="pct"/>
            <w:tcBorders>
              <w:top w:val="single" w:sz="6" w:space="0" w:color="auto"/>
              <w:left w:val="single" w:sz="6" w:space="0" w:color="auto"/>
              <w:bottom w:val="single" w:sz="6" w:space="0" w:color="auto"/>
              <w:right w:val="single" w:sz="6" w:space="0" w:color="auto"/>
            </w:tcBorders>
          </w:tcPr>
          <w:p w14:paraId="34A9B645" w14:textId="77777777" w:rsidR="00A03B1B" w:rsidRPr="00A03B1B" w:rsidRDefault="00A03B1B" w:rsidP="00A03B1B">
            <w:pPr>
              <w:spacing w:after="60"/>
              <w:rPr>
                <w:iCs/>
                <w:sz w:val="20"/>
                <w:szCs w:val="20"/>
              </w:rPr>
            </w:pPr>
            <w:r w:rsidRPr="00A03B1B">
              <w:rPr>
                <w:iCs/>
                <w:sz w:val="20"/>
                <w:szCs w:val="20"/>
              </w:rPr>
              <w:t>MWh</w:t>
            </w:r>
          </w:p>
        </w:tc>
        <w:tc>
          <w:tcPr>
            <w:tcW w:w="3531" w:type="pct"/>
            <w:tcBorders>
              <w:top w:val="single" w:sz="6" w:space="0" w:color="auto"/>
              <w:left w:val="single" w:sz="6" w:space="0" w:color="auto"/>
              <w:bottom w:val="single" w:sz="6" w:space="0" w:color="auto"/>
              <w:right w:val="single" w:sz="4" w:space="0" w:color="auto"/>
            </w:tcBorders>
          </w:tcPr>
          <w:p w14:paraId="6DC2477C" w14:textId="77777777" w:rsidR="00A03B1B" w:rsidRPr="00A03B1B" w:rsidRDefault="00A03B1B" w:rsidP="00A03B1B">
            <w:pPr>
              <w:spacing w:after="60"/>
              <w:rPr>
                <w:bCs/>
                <w:i/>
                <w:iCs/>
                <w:sz w:val="20"/>
                <w:szCs w:val="20"/>
              </w:rPr>
            </w:pPr>
            <w:r w:rsidRPr="00A03B1B">
              <w:rPr>
                <w:i/>
                <w:iCs/>
                <w:sz w:val="20"/>
                <w:szCs w:val="20"/>
              </w:rPr>
              <w:t xml:space="preserve">Uplift PTP Option Sale </w:t>
            </w:r>
            <w:r w:rsidRPr="00A03B1B">
              <w:rPr>
                <w:bCs/>
                <w:i/>
                <w:iCs/>
                <w:sz w:val="20"/>
                <w:szCs w:val="20"/>
              </w:rPr>
              <w:t>per Market Participant</w:t>
            </w:r>
            <w:r w:rsidRPr="00A03B1B">
              <w:rPr>
                <w:iCs/>
                <w:sz w:val="20"/>
                <w:szCs w:val="20"/>
              </w:rPr>
              <w:t xml:space="preserve">—The MW quantity that represents the monthly total of Market Participant </w:t>
            </w:r>
            <w:r w:rsidRPr="00A03B1B">
              <w:rPr>
                <w:i/>
                <w:iCs/>
                <w:sz w:val="20"/>
                <w:szCs w:val="20"/>
              </w:rPr>
              <w:t>mp</w:t>
            </w:r>
            <w:r w:rsidRPr="00A03B1B">
              <w:rPr>
                <w:iCs/>
                <w:sz w:val="20"/>
                <w:szCs w:val="20"/>
              </w:rPr>
              <w:t>’s PTP Option offers awarded in CRR Auctions, counting the awarded quantity only once per source and sink pair, where the Market Participant is a CRR Account Holder assigned to the registered Counter-Party.</w:t>
            </w:r>
          </w:p>
        </w:tc>
      </w:tr>
      <w:tr w:rsidR="00A03B1B" w:rsidRPr="00A03B1B" w14:paraId="39A1D254"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3982D5EE" w14:textId="77777777" w:rsidR="00A03B1B" w:rsidRPr="00A03B1B" w:rsidRDefault="00A03B1B" w:rsidP="00A03B1B">
            <w:pPr>
              <w:spacing w:after="60"/>
              <w:rPr>
                <w:rFonts w:eastAsia="Calibri"/>
                <w:iCs/>
                <w:sz w:val="20"/>
                <w:szCs w:val="20"/>
              </w:rPr>
            </w:pPr>
            <w:r w:rsidRPr="00A03B1B">
              <w:rPr>
                <w:iCs/>
                <w:sz w:val="20"/>
                <w:szCs w:val="20"/>
              </w:rPr>
              <w:t xml:space="preserve">OBLS </w:t>
            </w:r>
            <w:r w:rsidRPr="00A03B1B">
              <w:rPr>
                <w:rFonts w:eastAsia="Calibri"/>
                <w:i/>
                <w:iCs/>
                <w:sz w:val="20"/>
                <w:szCs w:val="20"/>
                <w:vertAlign w:val="subscript"/>
              </w:rPr>
              <w:t>mp</w:t>
            </w:r>
            <w:r w:rsidRPr="00A03B1B">
              <w:rPr>
                <w:i/>
                <w:iCs/>
                <w:sz w:val="20"/>
                <w:szCs w:val="20"/>
                <w:vertAlign w:val="subscript"/>
              </w:rPr>
              <w:t>, (j, k), a, h</w:t>
            </w:r>
          </w:p>
        </w:tc>
        <w:tc>
          <w:tcPr>
            <w:tcW w:w="464" w:type="pct"/>
            <w:tcBorders>
              <w:top w:val="single" w:sz="6" w:space="0" w:color="auto"/>
              <w:left w:val="single" w:sz="6" w:space="0" w:color="auto"/>
              <w:bottom w:val="single" w:sz="6" w:space="0" w:color="auto"/>
              <w:right w:val="single" w:sz="6" w:space="0" w:color="auto"/>
            </w:tcBorders>
          </w:tcPr>
          <w:p w14:paraId="6B55E1ED" w14:textId="77777777" w:rsidR="00A03B1B" w:rsidRPr="00A03B1B" w:rsidRDefault="00A03B1B" w:rsidP="00A03B1B">
            <w:pPr>
              <w:spacing w:after="60"/>
              <w:rPr>
                <w:iCs/>
                <w:sz w:val="20"/>
                <w:szCs w:val="20"/>
              </w:rPr>
            </w:pPr>
            <w:r w:rsidRPr="00A03B1B">
              <w:rPr>
                <w:iCs/>
                <w:sz w:val="20"/>
                <w:szCs w:val="20"/>
              </w:rPr>
              <w:t>MW</w:t>
            </w:r>
          </w:p>
        </w:tc>
        <w:tc>
          <w:tcPr>
            <w:tcW w:w="3531" w:type="pct"/>
            <w:tcBorders>
              <w:top w:val="single" w:sz="6" w:space="0" w:color="auto"/>
              <w:left w:val="single" w:sz="6" w:space="0" w:color="auto"/>
              <w:bottom w:val="single" w:sz="6" w:space="0" w:color="auto"/>
              <w:right w:val="single" w:sz="4" w:space="0" w:color="auto"/>
            </w:tcBorders>
          </w:tcPr>
          <w:p w14:paraId="58C93277" w14:textId="77777777" w:rsidR="00A03B1B" w:rsidRPr="00A03B1B" w:rsidRDefault="00A03B1B" w:rsidP="00A03B1B">
            <w:pPr>
              <w:spacing w:after="60"/>
              <w:rPr>
                <w:bCs/>
                <w:i/>
                <w:iCs/>
                <w:sz w:val="20"/>
                <w:szCs w:val="20"/>
              </w:rPr>
            </w:pPr>
            <w:r w:rsidRPr="00A03B1B">
              <w:rPr>
                <w:i/>
                <w:iCs/>
                <w:sz w:val="20"/>
                <w:szCs w:val="20"/>
              </w:rPr>
              <w:t xml:space="preserve">PTP Obligation Sale per </w:t>
            </w:r>
            <w:r w:rsidRPr="00A03B1B">
              <w:rPr>
                <w:bCs/>
                <w:i/>
                <w:iCs/>
                <w:sz w:val="20"/>
                <w:szCs w:val="20"/>
              </w:rPr>
              <w:t xml:space="preserve">Market Participant </w:t>
            </w:r>
            <w:r w:rsidRPr="00A03B1B">
              <w:rPr>
                <w:i/>
                <w:iCs/>
                <w:sz w:val="20"/>
                <w:szCs w:val="20"/>
              </w:rPr>
              <w:t>per source and sink pair per CRR Auction per hour</w:t>
            </w:r>
            <w:r w:rsidRPr="00A03B1B">
              <w:rPr>
                <w:iCs/>
                <w:sz w:val="20"/>
                <w:szCs w:val="20"/>
              </w:rPr>
              <w:t xml:space="preserve">—The MW quantity that represents the total of Market Participant </w:t>
            </w:r>
            <w:r w:rsidRPr="00A03B1B">
              <w:rPr>
                <w:i/>
                <w:iCs/>
                <w:sz w:val="20"/>
                <w:szCs w:val="20"/>
              </w:rPr>
              <w:t>mp</w:t>
            </w:r>
            <w:r w:rsidRPr="00A03B1B">
              <w:rPr>
                <w:iCs/>
                <w:sz w:val="20"/>
                <w:szCs w:val="20"/>
              </w:rPr>
              <w:t xml:space="preserve">’s PTP Obligation offers with the source </w:t>
            </w:r>
            <w:r w:rsidRPr="00A03B1B">
              <w:rPr>
                <w:i/>
                <w:iCs/>
                <w:sz w:val="20"/>
                <w:szCs w:val="20"/>
              </w:rPr>
              <w:t>j</w:t>
            </w:r>
            <w:r w:rsidRPr="00A03B1B">
              <w:rPr>
                <w:iCs/>
                <w:sz w:val="20"/>
                <w:szCs w:val="20"/>
              </w:rPr>
              <w:t xml:space="preserve"> and the sink </w:t>
            </w:r>
            <w:r w:rsidRPr="00A03B1B">
              <w:rPr>
                <w:i/>
                <w:iCs/>
                <w:sz w:val="20"/>
                <w:szCs w:val="20"/>
              </w:rPr>
              <w:t>k</w:t>
            </w:r>
            <w:r w:rsidRPr="00A03B1B">
              <w:rPr>
                <w:iCs/>
                <w:sz w:val="20"/>
                <w:szCs w:val="20"/>
              </w:rPr>
              <w:t xml:space="preserve"> awarded in CRR Auction </w:t>
            </w:r>
            <w:r w:rsidRPr="00A03B1B">
              <w:rPr>
                <w:i/>
                <w:iCs/>
                <w:sz w:val="20"/>
                <w:szCs w:val="20"/>
              </w:rPr>
              <w:t>a</w:t>
            </w:r>
            <w:r w:rsidRPr="00A03B1B">
              <w:rPr>
                <w:iCs/>
                <w:sz w:val="20"/>
                <w:szCs w:val="20"/>
              </w:rPr>
              <w:t xml:space="preserve">, for the hour </w:t>
            </w:r>
            <w:r w:rsidRPr="00A03B1B">
              <w:rPr>
                <w:i/>
                <w:iCs/>
                <w:sz w:val="20"/>
                <w:szCs w:val="20"/>
              </w:rPr>
              <w:t>h</w:t>
            </w:r>
            <w:r w:rsidRPr="00A03B1B">
              <w:rPr>
                <w:iCs/>
                <w:sz w:val="20"/>
                <w:szCs w:val="20"/>
              </w:rPr>
              <w:t>, where the Market Participant is a CRR Account Holder.</w:t>
            </w:r>
          </w:p>
        </w:tc>
      </w:tr>
      <w:tr w:rsidR="00A03B1B" w:rsidRPr="00A03B1B" w14:paraId="52810D2F"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100EA4DA" w14:textId="77777777" w:rsidR="00A03B1B" w:rsidRPr="00A03B1B" w:rsidRDefault="00A03B1B" w:rsidP="00A03B1B">
            <w:pPr>
              <w:spacing w:after="60"/>
              <w:rPr>
                <w:rFonts w:eastAsia="Calibri"/>
                <w:iCs/>
                <w:sz w:val="20"/>
                <w:szCs w:val="20"/>
              </w:rPr>
            </w:pPr>
            <w:r w:rsidRPr="00A03B1B">
              <w:rPr>
                <w:rFonts w:eastAsia="Calibri"/>
                <w:iCs/>
                <w:sz w:val="20"/>
                <w:szCs w:val="20"/>
              </w:rPr>
              <w:t xml:space="preserve">UOBLS </w:t>
            </w:r>
            <w:r w:rsidRPr="00A03B1B">
              <w:rPr>
                <w:rFonts w:eastAsia="Calibri"/>
                <w:i/>
                <w:iCs/>
                <w:sz w:val="20"/>
                <w:szCs w:val="20"/>
                <w:vertAlign w:val="subscript"/>
              </w:rPr>
              <w:t>mp</w:t>
            </w:r>
          </w:p>
        </w:tc>
        <w:tc>
          <w:tcPr>
            <w:tcW w:w="464" w:type="pct"/>
            <w:tcBorders>
              <w:top w:val="single" w:sz="6" w:space="0" w:color="auto"/>
              <w:left w:val="single" w:sz="6" w:space="0" w:color="auto"/>
              <w:bottom w:val="single" w:sz="6" w:space="0" w:color="auto"/>
              <w:right w:val="single" w:sz="6" w:space="0" w:color="auto"/>
            </w:tcBorders>
          </w:tcPr>
          <w:p w14:paraId="1CD70BD9" w14:textId="77777777" w:rsidR="00A03B1B" w:rsidRPr="00A03B1B" w:rsidRDefault="00A03B1B" w:rsidP="00A03B1B">
            <w:pPr>
              <w:spacing w:after="60"/>
              <w:rPr>
                <w:iCs/>
                <w:sz w:val="20"/>
                <w:szCs w:val="20"/>
              </w:rPr>
            </w:pPr>
            <w:r w:rsidRPr="00A03B1B">
              <w:rPr>
                <w:iCs/>
                <w:sz w:val="20"/>
                <w:szCs w:val="20"/>
              </w:rPr>
              <w:t>MWh</w:t>
            </w:r>
          </w:p>
        </w:tc>
        <w:tc>
          <w:tcPr>
            <w:tcW w:w="3531" w:type="pct"/>
            <w:tcBorders>
              <w:top w:val="single" w:sz="6" w:space="0" w:color="auto"/>
              <w:left w:val="single" w:sz="6" w:space="0" w:color="auto"/>
              <w:bottom w:val="single" w:sz="6" w:space="0" w:color="auto"/>
              <w:right w:val="single" w:sz="4" w:space="0" w:color="auto"/>
            </w:tcBorders>
          </w:tcPr>
          <w:p w14:paraId="00EE56B5" w14:textId="77777777" w:rsidR="00A03B1B" w:rsidRPr="00A03B1B" w:rsidRDefault="00A03B1B" w:rsidP="00A03B1B">
            <w:pPr>
              <w:spacing w:after="60"/>
              <w:rPr>
                <w:bCs/>
                <w:i/>
                <w:iCs/>
                <w:sz w:val="20"/>
                <w:szCs w:val="20"/>
              </w:rPr>
            </w:pPr>
            <w:r w:rsidRPr="00A03B1B">
              <w:rPr>
                <w:i/>
                <w:iCs/>
                <w:sz w:val="20"/>
                <w:szCs w:val="20"/>
              </w:rPr>
              <w:t xml:space="preserve">Uplift PTP Obligation Sale </w:t>
            </w:r>
            <w:r w:rsidRPr="00A03B1B">
              <w:rPr>
                <w:bCs/>
                <w:i/>
                <w:iCs/>
                <w:sz w:val="20"/>
                <w:szCs w:val="20"/>
              </w:rPr>
              <w:t>per Market Participant</w:t>
            </w:r>
            <w:r w:rsidRPr="00A03B1B">
              <w:rPr>
                <w:iCs/>
                <w:sz w:val="20"/>
                <w:szCs w:val="20"/>
              </w:rPr>
              <w:t xml:space="preserve">—The MW quantity that represents the monthly total of Market Participant </w:t>
            </w:r>
            <w:r w:rsidRPr="00A03B1B">
              <w:rPr>
                <w:i/>
                <w:iCs/>
                <w:sz w:val="20"/>
                <w:szCs w:val="20"/>
              </w:rPr>
              <w:t>mp</w:t>
            </w:r>
            <w:r w:rsidRPr="00A03B1B">
              <w:rPr>
                <w:iCs/>
                <w:sz w:val="20"/>
                <w:szCs w:val="20"/>
              </w:rPr>
              <w:t>’s PTP Obligation offers awarded in CRR Auctions, counting the quantity only once per source and sink pair, where the Market Participant is a CRR Account Holder assigned to the registered Counter-Party.</w:t>
            </w:r>
          </w:p>
        </w:tc>
      </w:tr>
      <w:tr w:rsidR="00A03B1B" w:rsidRPr="00A03B1B" w14:paraId="38A9F836"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3BE39D17" w14:textId="77777777" w:rsidR="00A03B1B" w:rsidRPr="00A03B1B" w:rsidRDefault="00A03B1B" w:rsidP="00A03B1B">
            <w:pPr>
              <w:spacing w:after="60"/>
              <w:rPr>
                <w:rFonts w:eastAsia="Calibri"/>
                <w:iCs/>
                <w:sz w:val="20"/>
                <w:szCs w:val="20"/>
              </w:rPr>
            </w:pPr>
            <w:r w:rsidRPr="00A03B1B">
              <w:rPr>
                <w:iCs/>
                <w:sz w:val="20"/>
                <w:szCs w:val="20"/>
              </w:rPr>
              <w:t xml:space="preserve">OPTP </w:t>
            </w:r>
            <w:r w:rsidRPr="00A03B1B">
              <w:rPr>
                <w:rFonts w:eastAsia="Calibri"/>
                <w:i/>
                <w:iCs/>
                <w:sz w:val="20"/>
                <w:szCs w:val="20"/>
                <w:vertAlign w:val="subscript"/>
              </w:rPr>
              <w:t>mp</w:t>
            </w:r>
            <w:r w:rsidRPr="00A03B1B">
              <w:rPr>
                <w:i/>
                <w:iCs/>
                <w:sz w:val="20"/>
                <w:szCs w:val="20"/>
                <w:vertAlign w:val="subscript"/>
              </w:rPr>
              <w:t>, (j, k), a, h</w:t>
            </w:r>
          </w:p>
        </w:tc>
        <w:tc>
          <w:tcPr>
            <w:tcW w:w="464" w:type="pct"/>
            <w:tcBorders>
              <w:top w:val="single" w:sz="6" w:space="0" w:color="auto"/>
              <w:left w:val="single" w:sz="6" w:space="0" w:color="auto"/>
              <w:bottom w:val="single" w:sz="6" w:space="0" w:color="auto"/>
              <w:right w:val="single" w:sz="6" w:space="0" w:color="auto"/>
            </w:tcBorders>
          </w:tcPr>
          <w:p w14:paraId="260E5891" w14:textId="77777777" w:rsidR="00A03B1B" w:rsidRPr="00A03B1B" w:rsidRDefault="00A03B1B" w:rsidP="00A03B1B">
            <w:pPr>
              <w:spacing w:after="60"/>
              <w:rPr>
                <w:iCs/>
                <w:sz w:val="20"/>
                <w:szCs w:val="20"/>
              </w:rPr>
            </w:pPr>
            <w:r w:rsidRPr="00A03B1B">
              <w:rPr>
                <w:iCs/>
                <w:sz w:val="20"/>
                <w:szCs w:val="20"/>
              </w:rPr>
              <w:t>MW</w:t>
            </w:r>
          </w:p>
        </w:tc>
        <w:tc>
          <w:tcPr>
            <w:tcW w:w="3531" w:type="pct"/>
            <w:tcBorders>
              <w:top w:val="single" w:sz="6" w:space="0" w:color="auto"/>
              <w:left w:val="single" w:sz="6" w:space="0" w:color="auto"/>
              <w:bottom w:val="single" w:sz="6" w:space="0" w:color="auto"/>
              <w:right w:val="single" w:sz="4" w:space="0" w:color="auto"/>
            </w:tcBorders>
          </w:tcPr>
          <w:p w14:paraId="0F688B05" w14:textId="77777777" w:rsidR="00A03B1B" w:rsidRPr="00A03B1B" w:rsidRDefault="00A03B1B" w:rsidP="00A03B1B">
            <w:pPr>
              <w:spacing w:after="60"/>
              <w:rPr>
                <w:bCs/>
                <w:i/>
                <w:iCs/>
                <w:sz w:val="20"/>
                <w:szCs w:val="20"/>
              </w:rPr>
            </w:pPr>
            <w:r w:rsidRPr="00A03B1B">
              <w:rPr>
                <w:i/>
                <w:iCs/>
                <w:sz w:val="20"/>
                <w:szCs w:val="20"/>
              </w:rPr>
              <w:t xml:space="preserve">PTP Option Purchase per </w:t>
            </w:r>
            <w:r w:rsidRPr="00A03B1B">
              <w:rPr>
                <w:bCs/>
                <w:i/>
                <w:iCs/>
                <w:sz w:val="20"/>
                <w:szCs w:val="20"/>
              </w:rPr>
              <w:t xml:space="preserve">Market Participant </w:t>
            </w:r>
            <w:r w:rsidRPr="00A03B1B">
              <w:rPr>
                <w:i/>
                <w:iCs/>
                <w:sz w:val="20"/>
                <w:szCs w:val="20"/>
              </w:rPr>
              <w:t>per source and sink pair per CRR Auction per hour</w:t>
            </w:r>
            <w:r w:rsidRPr="00A03B1B">
              <w:rPr>
                <w:iCs/>
                <w:sz w:val="20"/>
                <w:szCs w:val="20"/>
              </w:rPr>
              <w:t xml:space="preserve">—The MW quantity that represents the total of Market Participant </w:t>
            </w:r>
            <w:r w:rsidRPr="00A03B1B">
              <w:rPr>
                <w:i/>
                <w:iCs/>
                <w:sz w:val="20"/>
                <w:szCs w:val="20"/>
              </w:rPr>
              <w:t>mp</w:t>
            </w:r>
            <w:r w:rsidRPr="00A03B1B">
              <w:rPr>
                <w:iCs/>
                <w:sz w:val="20"/>
                <w:szCs w:val="20"/>
              </w:rPr>
              <w:t xml:space="preserve">’s PTP Option bids with the source </w:t>
            </w:r>
            <w:r w:rsidRPr="00A03B1B">
              <w:rPr>
                <w:i/>
                <w:iCs/>
                <w:sz w:val="20"/>
                <w:szCs w:val="20"/>
              </w:rPr>
              <w:t>j</w:t>
            </w:r>
            <w:r w:rsidRPr="00A03B1B">
              <w:rPr>
                <w:iCs/>
                <w:sz w:val="20"/>
                <w:szCs w:val="20"/>
              </w:rPr>
              <w:t xml:space="preserve"> and the sink </w:t>
            </w:r>
            <w:r w:rsidRPr="00A03B1B">
              <w:rPr>
                <w:i/>
                <w:iCs/>
                <w:sz w:val="20"/>
                <w:szCs w:val="20"/>
              </w:rPr>
              <w:t>k</w:t>
            </w:r>
            <w:r w:rsidRPr="00A03B1B">
              <w:rPr>
                <w:iCs/>
                <w:sz w:val="20"/>
                <w:szCs w:val="20"/>
              </w:rPr>
              <w:t xml:space="preserve"> awarded in CRR Auction </w:t>
            </w:r>
            <w:r w:rsidRPr="00A03B1B">
              <w:rPr>
                <w:i/>
                <w:iCs/>
                <w:sz w:val="20"/>
                <w:szCs w:val="20"/>
              </w:rPr>
              <w:t>a</w:t>
            </w:r>
            <w:r w:rsidRPr="00A03B1B">
              <w:rPr>
                <w:iCs/>
                <w:sz w:val="20"/>
                <w:szCs w:val="20"/>
              </w:rPr>
              <w:t xml:space="preserve">, for the hour </w:t>
            </w:r>
            <w:r w:rsidRPr="00A03B1B">
              <w:rPr>
                <w:i/>
                <w:iCs/>
                <w:sz w:val="20"/>
                <w:szCs w:val="20"/>
              </w:rPr>
              <w:t>h</w:t>
            </w:r>
            <w:r w:rsidRPr="00A03B1B">
              <w:rPr>
                <w:iCs/>
                <w:sz w:val="20"/>
                <w:szCs w:val="20"/>
              </w:rPr>
              <w:t>, where the Market Participant is a CRR Account Holder.</w:t>
            </w:r>
          </w:p>
        </w:tc>
      </w:tr>
      <w:tr w:rsidR="00A03B1B" w:rsidRPr="00A03B1B" w14:paraId="4611C114"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6BA40EB3" w14:textId="77777777" w:rsidR="00A03B1B" w:rsidRPr="00A03B1B" w:rsidRDefault="00A03B1B" w:rsidP="00A03B1B">
            <w:pPr>
              <w:spacing w:after="60"/>
              <w:rPr>
                <w:rFonts w:eastAsia="Calibri"/>
                <w:iCs/>
                <w:sz w:val="20"/>
                <w:szCs w:val="20"/>
              </w:rPr>
            </w:pPr>
            <w:r w:rsidRPr="00A03B1B">
              <w:rPr>
                <w:rFonts w:eastAsia="Calibri"/>
                <w:iCs/>
                <w:sz w:val="20"/>
                <w:szCs w:val="20"/>
              </w:rPr>
              <w:t xml:space="preserve">UOPTP </w:t>
            </w:r>
            <w:r w:rsidRPr="00A03B1B">
              <w:rPr>
                <w:rFonts w:eastAsia="Calibri"/>
                <w:i/>
                <w:iCs/>
                <w:sz w:val="20"/>
                <w:szCs w:val="20"/>
                <w:vertAlign w:val="subscript"/>
              </w:rPr>
              <w:t>mp</w:t>
            </w:r>
          </w:p>
        </w:tc>
        <w:tc>
          <w:tcPr>
            <w:tcW w:w="464" w:type="pct"/>
            <w:tcBorders>
              <w:top w:val="single" w:sz="6" w:space="0" w:color="auto"/>
              <w:left w:val="single" w:sz="6" w:space="0" w:color="auto"/>
              <w:bottom w:val="single" w:sz="6" w:space="0" w:color="auto"/>
              <w:right w:val="single" w:sz="6" w:space="0" w:color="auto"/>
            </w:tcBorders>
          </w:tcPr>
          <w:p w14:paraId="0FD4D620" w14:textId="77777777" w:rsidR="00A03B1B" w:rsidRPr="00A03B1B" w:rsidRDefault="00A03B1B" w:rsidP="00A03B1B">
            <w:pPr>
              <w:spacing w:after="60"/>
              <w:rPr>
                <w:iCs/>
                <w:sz w:val="20"/>
                <w:szCs w:val="20"/>
              </w:rPr>
            </w:pPr>
            <w:r w:rsidRPr="00A03B1B">
              <w:rPr>
                <w:iCs/>
                <w:sz w:val="20"/>
                <w:szCs w:val="20"/>
              </w:rPr>
              <w:t>MWh</w:t>
            </w:r>
          </w:p>
        </w:tc>
        <w:tc>
          <w:tcPr>
            <w:tcW w:w="3531" w:type="pct"/>
            <w:tcBorders>
              <w:top w:val="single" w:sz="6" w:space="0" w:color="auto"/>
              <w:left w:val="single" w:sz="6" w:space="0" w:color="auto"/>
              <w:bottom w:val="single" w:sz="6" w:space="0" w:color="auto"/>
              <w:right w:val="single" w:sz="4" w:space="0" w:color="auto"/>
            </w:tcBorders>
          </w:tcPr>
          <w:p w14:paraId="73274F15" w14:textId="77777777" w:rsidR="00A03B1B" w:rsidRPr="00A03B1B" w:rsidRDefault="00A03B1B" w:rsidP="00A03B1B">
            <w:pPr>
              <w:spacing w:after="60"/>
              <w:rPr>
                <w:bCs/>
                <w:i/>
                <w:iCs/>
                <w:sz w:val="20"/>
                <w:szCs w:val="20"/>
              </w:rPr>
            </w:pPr>
            <w:r w:rsidRPr="00A03B1B">
              <w:rPr>
                <w:i/>
                <w:iCs/>
                <w:sz w:val="20"/>
                <w:szCs w:val="20"/>
              </w:rPr>
              <w:t xml:space="preserve">Uplift PTP Option Purchase per </w:t>
            </w:r>
            <w:r w:rsidRPr="00A03B1B">
              <w:rPr>
                <w:bCs/>
                <w:i/>
                <w:iCs/>
                <w:sz w:val="20"/>
                <w:szCs w:val="20"/>
              </w:rPr>
              <w:t>Market Participant</w:t>
            </w:r>
            <w:r w:rsidRPr="00A03B1B">
              <w:rPr>
                <w:iCs/>
                <w:sz w:val="20"/>
                <w:szCs w:val="20"/>
              </w:rPr>
              <w:t xml:space="preserve">—The MW quantity that represents the monthly total of Market Participant </w:t>
            </w:r>
            <w:r w:rsidRPr="00A03B1B">
              <w:rPr>
                <w:i/>
                <w:iCs/>
                <w:sz w:val="20"/>
                <w:szCs w:val="20"/>
              </w:rPr>
              <w:t>mp</w:t>
            </w:r>
            <w:r w:rsidRPr="00A03B1B">
              <w:rPr>
                <w:iCs/>
                <w:sz w:val="20"/>
                <w:szCs w:val="20"/>
              </w:rPr>
              <w:t>’s PTP Option bids awarded in CRR Auctions, counting the quantity only once per source and sink pair, where the Market Participant is a CRR Account Holder assigned to the registered Counter-Party.</w:t>
            </w:r>
          </w:p>
        </w:tc>
      </w:tr>
      <w:tr w:rsidR="00A03B1B" w:rsidRPr="00A03B1B" w14:paraId="51B1F807"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3228FE33" w14:textId="77777777" w:rsidR="00A03B1B" w:rsidRPr="00A03B1B" w:rsidRDefault="00A03B1B" w:rsidP="00A03B1B">
            <w:pPr>
              <w:spacing w:after="60"/>
              <w:rPr>
                <w:rFonts w:eastAsia="Calibri"/>
                <w:iCs/>
                <w:sz w:val="20"/>
                <w:szCs w:val="20"/>
              </w:rPr>
            </w:pPr>
            <w:r w:rsidRPr="00A03B1B">
              <w:rPr>
                <w:iCs/>
                <w:sz w:val="20"/>
                <w:szCs w:val="20"/>
              </w:rPr>
              <w:t xml:space="preserve">OBLP </w:t>
            </w:r>
            <w:r w:rsidRPr="00A03B1B">
              <w:rPr>
                <w:rFonts w:eastAsia="Calibri"/>
                <w:i/>
                <w:iCs/>
                <w:sz w:val="20"/>
                <w:szCs w:val="20"/>
                <w:vertAlign w:val="subscript"/>
              </w:rPr>
              <w:t>mp</w:t>
            </w:r>
            <w:r w:rsidRPr="00A03B1B">
              <w:rPr>
                <w:i/>
                <w:iCs/>
                <w:sz w:val="20"/>
                <w:szCs w:val="20"/>
                <w:vertAlign w:val="subscript"/>
              </w:rPr>
              <w:t>, (j, k), a, h</w:t>
            </w:r>
          </w:p>
        </w:tc>
        <w:tc>
          <w:tcPr>
            <w:tcW w:w="464" w:type="pct"/>
            <w:tcBorders>
              <w:top w:val="single" w:sz="6" w:space="0" w:color="auto"/>
              <w:left w:val="single" w:sz="6" w:space="0" w:color="auto"/>
              <w:bottom w:val="single" w:sz="6" w:space="0" w:color="auto"/>
              <w:right w:val="single" w:sz="6" w:space="0" w:color="auto"/>
            </w:tcBorders>
          </w:tcPr>
          <w:p w14:paraId="69ACAD83" w14:textId="77777777" w:rsidR="00A03B1B" w:rsidRPr="00A03B1B" w:rsidRDefault="00A03B1B" w:rsidP="00A03B1B">
            <w:pPr>
              <w:spacing w:after="60"/>
              <w:rPr>
                <w:iCs/>
                <w:sz w:val="20"/>
                <w:szCs w:val="20"/>
              </w:rPr>
            </w:pPr>
            <w:r w:rsidRPr="00A03B1B">
              <w:rPr>
                <w:iCs/>
                <w:sz w:val="20"/>
                <w:szCs w:val="20"/>
              </w:rPr>
              <w:t>MW</w:t>
            </w:r>
          </w:p>
        </w:tc>
        <w:tc>
          <w:tcPr>
            <w:tcW w:w="3531" w:type="pct"/>
            <w:tcBorders>
              <w:top w:val="single" w:sz="6" w:space="0" w:color="auto"/>
              <w:left w:val="single" w:sz="6" w:space="0" w:color="auto"/>
              <w:bottom w:val="single" w:sz="6" w:space="0" w:color="auto"/>
              <w:right w:val="single" w:sz="4" w:space="0" w:color="auto"/>
            </w:tcBorders>
          </w:tcPr>
          <w:p w14:paraId="20896344" w14:textId="77777777" w:rsidR="00A03B1B" w:rsidRPr="00A03B1B" w:rsidRDefault="00A03B1B" w:rsidP="00A03B1B">
            <w:pPr>
              <w:spacing w:after="60"/>
              <w:rPr>
                <w:bCs/>
                <w:i/>
                <w:iCs/>
                <w:sz w:val="20"/>
                <w:szCs w:val="20"/>
              </w:rPr>
            </w:pPr>
            <w:r w:rsidRPr="00A03B1B">
              <w:rPr>
                <w:i/>
                <w:iCs/>
                <w:sz w:val="20"/>
                <w:szCs w:val="20"/>
              </w:rPr>
              <w:t xml:space="preserve">PTP Obligation Purchase per </w:t>
            </w:r>
            <w:r w:rsidRPr="00A03B1B">
              <w:rPr>
                <w:bCs/>
                <w:i/>
                <w:iCs/>
                <w:sz w:val="20"/>
                <w:szCs w:val="20"/>
              </w:rPr>
              <w:t xml:space="preserve">Market Participant </w:t>
            </w:r>
            <w:r w:rsidRPr="00A03B1B">
              <w:rPr>
                <w:i/>
                <w:iCs/>
                <w:sz w:val="20"/>
                <w:szCs w:val="20"/>
              </w:rPr>
              <w:t>per source and sink pair per CRR Auction per hour</w:t>
            </w:r>
            <w:r w:rsidRPr="00A03B1B">
              <w:rPr>
                <w:iCs/>
                <w:sz w:val="20"/>
                <w:szCs w:val="20"/>
              </w:rPr>
              <w:t xml:space="preserve">—The MW quantity that represents the total of Market Participant </w:t>
            </w:r>
            <w:r w:rsidRPr="00A03B1B">
              <w:rPr>
                <w:i/>
                <w:iCs/>
                <w:sz w:val="20"/>
                <w:szCs w:val="20"/>
              </w:rPr>
              <w:t>mp</w:t>
            </w:r>
            <w:r w:rsidRPr="00A03B1B">
              <w:rPr>
                <w:iCs/>
                <w:sz w:val="20"/>
                <w:szCs w:val="20"/>
              </w:rPr>
              <w:t xml:space="preserve">’s PTP Obligation bids with the source </w:t>
            </w:r>
            <w:r w:rsidRPr="00A03B1B">
              <w:rPr>
                <w:i/>
                <w:iCs/>
                <w:sz w:val="20"/>
                <w:szCs w:val="20"/>
              </w:rPr>
              <w:t>j</w:t>
            </w:r>
            <w:r w:rsidRPr="00A03B1B">
              <w:rPr>
                <w:iCs/>
                <w:sz w:val="20"/>
                <w:szCs w:val="20"/>
              </w:rPr>
              <w:t xml:space="preserve"> and the sink </w:t>
            </w:r>
            <w:r w:rsidRPr="00A03B1B">
              <w:rPr>
                <w:i/>
                <w:iCs/>
                <w:sz w:val="20"/>
                <w:szCs w:val="20"/>
              </w:rPr>
              <w:t>k</w:t>
            </w:r>
            <w:r w:rsidRPr="00A03B1B">
              <w:rPr>
                <w:iCs/>
                <w:sz w:val="20"/>
                <w:szCs w:val="20"/>
              </w:rPr>
              <w:t xml:space="preserve"> awarded in CRR Auction </w:t>
            </w:r>
            <w:r w:rsidRPr="00A03B1B">
              <w:rPr>
                <w:i/>
                <w:iCs/>
                <w:sz w:val="20"/>
                <w:szCs w:val="20"/>
              </w:rPr>
              <w:t>a</w:t>
            </w:r>
            <w:r w:rsidRPr="00A03B1B">
              <w:rPr>
                <w:iCs/>
                <w:sz w:val="20"/>
                <w:szCs w:val="20"/>
              </w:rPr>
              <w:t xml:space="preserve">, for the hour </w:t>
            </w:r>
            <w:r w:rsidRPr="00A03B1B">
              <w:rPr>
                <w:i/>
                <w:iCs/>
                <w:sz w:val="20"/>
                <w:szCs w:val="20"/>
              </w:rPr>
              <w:t>h</w:t>
            </w:r>
            <w:r w:rsidRPr="00A03B1B">
              <w:rPr>
                <w:iCs/>
                <w:sz w:val="20"/>
                <w:szCs w:val="20"/>
              </w:rPr>
              <w:t>, where the Market Participant is a CRR Account Holder.</w:t>
            </w:r>
          </w:p>
        </w:tc>
      </w:tr>
      <w:tr w:rsidR="00A03B1B" w:rsidRPr="00A03B1B" w14:paraId="265BA651"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3384F398" w14:textId="77777777" w:rsidR="00A03B1B" w:rsidRPr="00A03B1B" w:rsidRDefault="00A03B1B" w:rsidP="00A03B1B">
            <w:pPr>
              <w:spacing w:after="60"/>
              <w:rPr>
                <w:rFonts w:eastAsia="Calibri"/>
                <w:iCs/>
                <w:sz w:val="20"/>
                <w:szCs w:val="20"/>
              </w:rPr>
            </w:pPr>
            <w:r w:rsidRPr="00A03B1B">
              <w:rPr>
                <w:rFonts w:eastAsia="Calibri"/>
                <w:iCs/>
                <w:sz w:val="20"/>
                <w:szCs w:val="20"/>
              </w:rPr>
              <w:t>UOBLP</w:t>
            </w:r>
            <w:r w:rsidRPr="00A03B1B">
              <w:rPr>
                <w:rFonts w:eastAsia="Calibri"/>
                <w:i/>
                <w:iCs/>
                <w:sz w:val="20"/>
                <w:szCs w:val="20"/>
              </w:rPr>
              <w:t xml:space="preserve"> </w:t>
            </w:r>
            <w:r w:rsidRPr="00A03B1B">
              <w:rPr>
                <w:rFonts w:eastAsia="Calibri"/>
                <w:i/>
                <w:iCs/>
                <w:sz w:val="20"/>
                <w:szCs w:val="20"/>
                <w:vertAlign w:val="subscript"/>
              </w:rPr>
              <w:t>mp</w:t>
            </w:r>
          </w:p>
        </w:tc>
        <w:tc>
          <w:tcPr>
            <w:tcW w:w="464" w:type="pct"/>
            <w:tcBorders>
              <w:top w:val="single" w:sz="6" w:space="0" w:color="auto"/>
              <w:left w:val="single" w:sz="6" w:space="0" w:color="auto"/>
              <w:bottom w:val="single" w:sz="6" w:space="0" w:color="auto"/>
              <w:right w:val="single" w:sz="6" w:space="0" w:color="auto"/>
            </w:tcBorders>
          </w:tcPr>
          <w:p w14:paraId="0E81D9E6" w14:textId="77777777" w:rsidR="00A03B1B" w:rsidRPr="00A03B1B" w:rsidRDefault="00A03B1B" w:rsidP="00A03B1B">
            <w:pPr>
              <w:spacing w:after="60"/>
              <w:rPr>
                <w:iCs/>
                <w:sz w:val="20"/>
                <w:szCs w:val="20"/>
              </w:rPr>
            </w:pPr>
            <w:r w:rsidRPr="00A03B1B">
              <w:rPr>
                <w:iCs/>
                <w:sz w:val="20"/>
                <w:szCs w:val="20"/>
              </w:rPr>
              <w:t>MWh</w:t>
            </w:r>
          </w:p>
        </w:tc>
        <w:tc>
          <w:tcPr>
            <w:tcW w:w="3531" w:type="pct"/>
            <w:tcBorders>
              <w:top w:val="single" w:sz="6" w:space="0" w:color="auto"/>
              <w:left w:val="single" w:sz="6" w:space="0" w:color="auto"/>
              <w:bottom w:val="single" w:sz="6" w:space="0" w:color="auto"/>
              <w:right w:val="single" w:sz="4" w:space="0" w:color="auto"/>
            </w:tcBorders>
          </w:tcPr>
          <w:p w14:paraId="26911191" w14:textId="77777777" w:rsidR="00A03B1B" w:rsidRPr="00A03B1B" w:rsidRDefault="00A03B1B" w:rsidP="00A03B1B">
            <w:pPr>
              <w:spacing w:after="60"/>
              <w:rPr>
                <w:bCs/>
                <w:i/>
                <w:iCs/>
                <w:sz w:val="20"/>
                <w:szCs w:val="20"/>
              </w:rPr>
            </w:pPr>
            <w:r w:rsidRPr="00A03B1B">
              <w:rPr>
                <w:i/>
                <w:iCs/>
                <w:sz w:val="20"/>
                <w:szCs w:val="20"/>
              </w:rPr>
              <w:t xml:space="preserve">Uplift PTP Obligation Purchase per </w:t>
            </w:r>
            <w:r w:rsidRPr="00A03B1B">
              <w:rPr>
                <w:bCs/>
                <w:i/>
                <w:iCs/>
                <w:sz w:val="20"/>
                <w:szCs w:val="20"/>
              </w:rPr>
              <w:t>Market Participant</w:t>
            </w:r>
            <w:r w:rsidRPr="00A03B1B">
              <w:rPr>
                <w:iCs/>
                <w:sz w:val="20"/>
                <w:szCs w:val="20"/>
              </w:rPr>
              <w:t xml:space="preserve">—The MW quantity that represents the monthly total of Market Participant </w:t>
            </w:r>
            <w:r w:rsidRPr="00A03B1B">
              <w:rPr>
                <w:i/>
                <w:iCs/>
                <w:sz w:val="20"/>
                <w:szCs w:val="20"/>
              </w:rPr>
              <w:t>mp</w:t>
            </w:r>
            <w:r w:rsidRPr="00A03B1B">
              <w:rPr>
                <w:iCs/>
                <w:sz w:val="20"/>
                <w:szCs w:val="20"/>
              </w:rPr>
              <w:t>’s PTP Obligation bids awarded in CRR Auctions, counting the quantity only once per source and sink pair, where the Market Participant is a CRR Account Holder assigned to the registered Counter-Party.</w:t>
            </w:r>
          </w:p>
        </w:tc>
      </w:tr>
      <w:tr w:rsidR="00A03B1B" w:rsidRPr="00A03B1B" w14:paraId="48880485" w14:textId="77777777" w:rsidTr="00B31BB1">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7"/>
            </w:tblGrid>
            <w:tr w:rsidR="00A03B1B" w:rsidRPr="00A03B1B" w14:paraId="4961CB34" w14:textId="77777777" w:rsidTr="00B31BB1">
              <w:trPr>
                <w:trHeight w:val="206"/>
              </w:trPr>
              <w:tc>
                <w:tcPr>
                  <w:tcW w:w="9427" w:type="dxa"/>
                  <w:shd w:val="pct12" w:color="auto" w:fill="auto"/>
                </w:tcPr>
                <w:p w14:paraId="25084592" w14:textId="77777777" w:rsidR="00A03B1B" w:rsidRPr="00A03B1B" w:rsidRDefault="00A03B1B" w:rsidP="00A03B1B">
                  <w:pPr>
                    <w:spacing w:before="120" w:after="240"/>
                    <w:rPr>
                      <w:b/>
                      <w:i/>
                      <w:iCs/>
                      <w:lang w:val="x-none" w:eastAsia="x-none"/>
                    </w:rPr>
                  </w:pPr>
                  <w:r w:rsidRPr="00A03B1B">
                    <w:rPr>
                      <w:b/>
                      <w:i/>
                      <w:iCs/>
                      <w:lang w:val="x-none" w:eastAsia="x-none"/>
                    </w:rPr>
                    <w:t>[NPRR</w:t>
                  </w:r>
                  <w:r w:rsidRPr="00A03B1B">
                    <w:rPr>
                      <w:b/>
                      <w:i/>
                      <w:iCs/>
                      <w:lang w:eastAsia="x-none"/>
                    </w:rPr>
                    <w:t>1201</w:t>
                  </w:r>
                  <w:r w:rsidRPr="00A03B1B">
                    <w:rPr>
                      <w:b/>
                      <w:i/>
                      <w:iCs/>
                      <w:lang w:val="x-none" w:eastAsia="x-none"/>
                    </w:rPr>
                    <w:t xml:space="preserve">:  </w:t>
                  </w:r>
                  <w:r w:rsidRPr="00A03B1B">
                    <w:rPr>
                      <w:b/>
                      <w:i/>
                      <w:iCs/>
                      <w:lang w:eastAsia="x-none"/>
                    </w:rPr>
                    <w:t>Delete</w:t>
                  </w:r>
                  <w:r w:rsidRPr="00A03B1B">
                    <w:rPr>
                      <w:b/>
                      <w:i/>
                      <w:iCs/>
                      <w:lang w:val="x-none" w:eastAsia="x-none"/>
                    </w:rPr>
                    <w:t xml:space="preserve"> the variables </w:t>
                  </w:r>
                  <w:r w:rsidRPr="00A03B1B">
                    <w:rPr>
                      <w:b/>
                      <w:i/>
                      <w:iCs/>
                      <w:lang w:eastAsia="x-none"/>
                    </w:rPr>
                    <w:t>“</w:t>
                  </w:r>
                  <w:r w:rsidRPr="00A03B1B">
                    <w:rPr>
                      <w:b/>
                      <w:i/>
                      <w:iCs/>
                      <w:lang w:val="x-none" w:eastAsia="x-none"/>
                    </w:rPr>
                    <w:t xml:space="preserve">OPTS </w:t>
                  </w:r>
                  <w:r w:rsidRPr="00A03B1B">
                    <w:rPr>
                      <w:rFonts w:eastAsia="Calibri"/>
                      <w:b/>
                      <w:i/>
                      <w:iCs/>
                      <w:vertAlign w:val="subscript"/>
                      <w:lang w:val="x-none" w:eastAsia="x-none"/>
                    </w:rPr>
                    <w:t>mp</w:t>
                  </w:r>
                  <w:r w:rsidRPr="00A03B1B">
                    <w:rPr>
                      <w:b/>
                      <w:i/>
                      <w:iCs/>
                      <w:vertAlign w:val="subscript"/>
                      <w:lang w:val="x-none" w:eastAsia="x-none"/>
                    </w:rPr>
                    <w:t>, (j, k), a, h</w:t>
                  </w:r>
                  <w:r w:rsidRPr="00A03B1B">
                    <w:rPr>
                      <w:b/>
                      <w:i/>
                      <w:iCs/>
                      <w:lang w:eastAsia="x-none"/>
                    </w:rPr>
                    <w:t>”, “</w:t>
                  </w:r>
                  <w:r w:rsidRPr="00A03B1B">
                    <w:rPr>
                      <w:rFonts w:eastAsia="Calibri"/>
                      <w:b/>
                      <w:i/>
                      <w:iCs/>
                      <w:lang w:val="x-none" w:eastAsia="x-none"/>
                    </w:rPr>
                    <w:t xml:space="preserve">UOPTS </w:t>
                  </w:r>
                  <w:r w:rsidRPr="00A03B1B">
                    <w:rPr>
                      <w:rFonts w:eastAsia="Calibri"/>
                      <w:b/>
                      <w:i/>
                      <w:iCs/>
                      <w:vertAlign w:val="subscript"/>
                      <w:lang w:val="x-none" w:eastAsia="x-none"/>
                    </w:rPr>
                    <w:t>mp</w:t>
                  </w:r>
                  <w:r w:rsidRPr="00A03B1B">
                    <w:rPr>
                      <w:b/>
                      <w:i/>
                      <w:iCs/>
                      <w:lang w:eastAsia="x-none"/>
                    </w:rPr>
                    <w:t>”, “</w:t>
                  </w:r>
                  <w:r w:rsidRPr="00A03B1B">
                    <w:rPr>
                      <w:b/>
                      <w:i/>
                      <w:iCs/>
                      <w:lang w:val="x-none" w:eastAsia="x-none"/>
                    </w:rPr>
                    <w:t xml:space="preserve">OBLS </w:t>
                  </w:r>
                  <w:r w:rsidRPr="00A03B1B">
                    <w:rPr>
                      <w:rFonts w:eastAsia="Calibri"/>
                      <w:b/>
                      <w:i/>
                      <w:iCs/>
                      <w:vertAlign w:val="subscript"/>
                      <w:lang w:val="x-none" w:eastAsia="x-none"/>
                    </w:rPr>
                    <w:t>mp</w:t>
                  </w:r>
                  <w:r w:rsidRPr="00A03B1B">
                    <w:rPr>
                      <w:b/>
                      <w:i/>
                      <w:iCs/>
                      <w:vertAlign w:val="subscript"/>
                      <w:lang w:val="x-none" w:eastAsia="x-none"/>
                    </w:rPr>
                    <w:t>, (j, k), a, h</w:t>
                  </w:r>
                  <w:r w:rsidRPr="00A03B1B">
                    <w:rPr>
                      <w:b/>
                      <w:i/>
                      <w:iCs/>
                      <w:lang w:eastAsia="x-none"/>
                    </w:rPr>
                    <w:t>”, “</w:t>
                  </w:r>
                  <w:r w:rsidRPr="00A03B1B">
                    <w:rPr>
                      <w:rFonts w:eastAsia="Calibri"/>
                      <w:b/>
                      <w:i/>
                      <w:iCs/>
                      <w:lang w:val="x-none" w:eastAsia="x-none"/>
                    </w:rPr>
                    <w:t xml:space="preserve">UOBLS </w:t>
                  </w:r>
                  <w:r w:rsidRPr="00A03B1B">
                    <w:rPr>
                      <w:rFonts w:eastAsia="Calibri"/>
                      <w:b/>
                      <w:i/>
                      <w:iCs/>
                      <w:vertAlign w:val="subscript"/>
                      <w:lang w:val="x-none" w:eastAsia="x-none"/>
                    </w:rPr>
                    <w:t>mp</w:t>
                  </w:r>
                  <w:r w:rsidRPr="00A03B1B">
                    <w:rPr>
                      <w:b/>
                      <w:i/>
                      <w:iCs/>
                      <w:lang w:eastAsia="x-none"/>
                    </w:rPr>
                    <w:t>”, “</w:t>
                  </w:r>
                  <w:r w:rsidRPr="00A03B1B">
                    <w:rPr>
                      <w:b/>
                      <w:i/>
                      <w:iCs/>
                      <w:lang w:val="x-none" w:eastAsia="x-none"/>
                    </w:rPr>
                    <w:t xml:space="preserve">OPTP </w:t>
                  </w:r>
                  <w:r w:rsidRPr="00A03B1B">
                    <w:rPr>
                      <w:rFonts w:eastAsia="Calibri"/>
                      <w:b/>
                      <w:i/>
                      <w:iCs/>
                      <w:vertAlign w:val="subscript"/>
                      <w:lang w:val="x-none" w:eastAsia="x-none"/>
                    </w:rPr>
                    <w:t>mp</w:t>
                  </w:r>
                  <w:r w:rsidRPr="00A03B1B">
                    <w:rPr>
                      <w:b/>
                      <w:i/>
                      <w:iCs/>
                      <w:vertAlign w:val="subscript"/>
                      <w:lang w:val="x-none" w:eastAsia="x-none"/>
                    </w:rPr>
                    <w:t>, (j, k), a, h</w:t>
                  </w:r>
                  <w:r w:rsidRPr="00A03B1B">
                    <w:rPr>
                      <w:b/>
                      <w:i/>
                      <w:iCs/>
                      <w:lang w:eastAsia="x-none"/>
                    </w:rPr>
                    <w:t>”, “</w:t>
                  </w:r>
                  <w:r w:rsidRPr="00A03B1B">
                    <w:rPr>
                      <w:rFonts w:eastAsia="Calibri"/>
                      <w:b/>
                      <w:i/>
                      <w:iCs/>
                      <w:lang w:val="x-none" w:eastAsia="x-none"/>
                    </w:rPr>
                    <w:t xml:space="preserve">UOPTP </w:t>
                  </w:r>
                  <w:r w:rsidRPr="00A03B1B">
                    <w:rPr>
                      <w:rFonts w:eastAsia="Calibri"/>
                      <w:b/>
                      <w:i/>
                      <w:iCs/>
                      <w:vertAlign w:val="subscript"/>
                      <w:lang w:val="x-none" w:eastAsia="x-none"/>
                    </w:rPr>
                    <w:t>mp</w:t>
                  </w:r>
                  <w:r w:rsidRPr="00A03B1B">
                    <w:rPr>
                      <w:b/>
                      <w:i/>
                      <w:iCs/>
                      <w:lang w:eastAsia="x-none"/>
                    </w:rPr>
                    <w:t>”, “</w:t>
                  </w:r>
                  <w:r w:rsidRPr="00A03B1B">
                    <w:rPr>
                      <w:b/>
                      <w:i/>
                      <w:iCs/>
                      <w:lang w:val="x-none" w:eastAsia="x-none"/>
                    </w:rPr>
                    <w:t xml:space="preserve">OBLP </w:t>
                  </w:r>
                  <w:r w:rsidRPr="00A03B1B">
                    <w:rPr>
                      <w:rFonts w:eastAsia="Calibri"/>
                      <w:b/>
                      <w:i/>
                      <w:iCs/>
                      <w:vertAlign w:val="subscript"/>
                      <w:lang w:val="x-none" w:eastAsia="x-none"/>
                    </w:rPr>
                    <w:t>mp</w:t>
                  </w:r>
                  <w:r w:rsidRPr="00A03B1B">
                    <w:rPr>
                      <w:b/>
                      <w:i/>
                      <w:iCs/>
                      <w:vertAlign w:val="subscript"/>
                      <w:lang w:val="x-none" w:eastAsia="x-none"/>
                    </w:rPr>
                    <w:t>, (j, k), a, h</w:t>
                  </w:r>
                  <w:r w:rsidRPr="00A03B1B">
                    <w:rPr>
                      <w:b/>
                      <w:i/>
                      <w:iCs/>
                      <w:lang w:eastAsia="x-none"/>
                    </w:rPr>
                    <w:t>”, “</w:t>
                  </w:r>
                  <w:r w:rsidRPr="00A03B1B">
                    <w:rPr>
                      <w:rFonts w:eastAsia="Calibri"/>
                      <w:b/>
                      <w:i/>
                      <w:iCs/>
                      <w:lang w:val="x-none" w:eastAsia="x-none"/>
                    </w:rPr>
                    <w:t xml:space="preserve">UOBLP </w:t>
                  </w:r>
                  <w:r w:rsidRPr="00A03B1B">
                    <w:rPr>
                      <w:rFonts w:eastAsia="Calibri"/>
                      <w:b/>
                      <w:i/>
                      <w:iCs/>
                      <w:vertAlign w:val="subscript"/>
                      <w:lang w:val="x-none" w:eastAsia="x-none"/>
                    </w:rPr>
                    <w:t>mp</w:t>
                  </w:r>
                  <w:r w:rsidRPr="00A03B1B">
                    <w:rPr>
                      <w:b/>
                      <w:i/>
                      <w:iCs/>
                      <w:lang w:eastAsia="x-none"/>
                    </w:rPr>
                    <w:t>” above</w:t>
                  </w:r>
                  <w:r w:rsidRPr="00A03B1B">
                    <w:rPr>
                      <w:b/>
                      <w:i/>
                      <w:iCs/>
                      <w:lang w:val="x-none" w:eastAsia="x-none"/>
                    </w:rPr>
                    <w:t xml:space="preserve"> upon system implementation</w:t>
                  </w:r>
                  <w:r w:rsidRPr="00A03B1B">
                    <w:rPr>
                      <w:b/>
                      <w:i/>
                      <w:iCs/>
                      <w:lang w:eastAsia="x-none"/>
                    </w:rPr>
                    <w:t>.</w:t>
                  </w:r>
                  <w:r w:rsidRPr="00A03B1B">
                    <w:rPr>
                      <w:b/>
                      <w:i/>
                      <w:iCs/>
                      <w:lang w:val="x-none" w:eastAsia="x-none"/>
                    </w:rPr>
                    <w:t>]</w:t>
                  </w:r>
                </w:p>
              </w:tc>
            </w:tr>
          </w:tbl>
          <w:p w14:paraId="47BD6993" w14:textId="77777777" w:rsidR="00A03B1B" w:rsidRPr="00A03B1B" w:rsidRDefault="00A03B1B" w:rsidP="00A03B1B">
            <w:pPr>
              <w:spacing w:after="60"/>
              <w:rPr>
                <w:i/>
                <w:iCs/>
                <w:sz w:val="20"/>
                <w:szCs w:val="20"/>
              </w:rPr>
            </w:pPr>
          </w:p>
        </w:tc>
      </w:tr>
      <w:tr w:rsidR="00A03B1B" w:rsidRPr="00A03B1B" w14:paraId="3030FFD4"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25222D2C" w14:textId="77777777" w:rsidR="00A03B1B" w:rsidRPr="00A03B1B" w:rsidRDefault="00A03B1B" w:rsidP="00A03B1B">
            <w:pPr>
              <w:spacing w:after="60"/>
              <w:rPr>
                <w:rFonts w:eastAsia="Calibri"/>
                <w:iCs/>
                <w:sz w:val="20"/>
                <w:szCs w:val="20"/>
              </w:rPr>
            </w:pPr>
            <w:r w:rsidRPr="00A03B1B">
              <w:rPr>
                <w:sz w:val="20"/>
                <w:szCs w:val="20"/>
              </w:rPr>
              <w:t>UWSLTOT</w:t>
            </w:r>
            <w:r w:rsidRPr="00A03B1B">
              <w:rPr>
                <w:i/>
                <w:sz w:val="20"/>
                <w:szCs w:val="20"/>
                <w:vertAlign w:val="subscript"/>
              </w:rPr>
              <w:t xml:space="preserve"> mp</w:t>
            </w:r>
          </w:p>
        </w:tc>
        <w:tc>
          <w:tcPr>
            <w:tcW w:w="464" w:type="pct"/>
            <w:tcBorders>
              <w:top w:val="single" w:sz="6" w:space="0" w:color="auto"/>
              <w:left w:val="single" w:sz="6" w:space="0" w:color="auto"/>
              <w:bottom w:val="single" w:sz="6" w:space="0" w:color="auto"/>
              <w:right w:val="single" w:sz="6" w:space="0" w:color="auto"/>
            </w:tcBorders>
          </w:tcPr>
          <w:p w14:paraId="2B2BB612" w14:textId="77777777" w:rsidR="00A03B1B" w:rsidRPr="00A03B1B" w:rsidRDefault="00A03B1B" w:rsidP="00A03B1B">
            <w:pPr>
              <w:spacing w:after="60"/>
              <w:rPr>
                <w:iCs/>
                <w:sz w:val="20"/>
                <w:szCs w:val="20"/>
              </w:rPr>
            </w:pPr>
            <w:r w:rsidRPr="00A03B1B">
              <w:rPr>
                <w:sz w:val="20"/>
                <w:szCs w:val="20"/>
              </w:rPr>
              <w:t>MWh</w:t>
            </w:r>
          </w:p>
        </w:tc>
        <w:tc>
          <w:tcPr>
            <w:tcW w:w="3531" w:type="pct"/>
            <w:tcBorders>
              <w:top w:val="single" w:sz="6" w:space="0" w:color="auto"/>
              <w:left w:val="single" w:sz="6" w:space="0" w:color="auto"/>
              <w:bottom w:val="single" w:sz="6" w:space="0" w:color="auto"/>
              <w:right w:val="single" w:sz="4" w:space="0" w:color="auto"/>
            </w:tcBorders>
          </w:tcPr>
          <w:p w14:paraId="46F49626" w14:textId="77777777" w:rsidR="00A03B1B" w:rsidRPr="00A03B1B" w:rsidRDefault="00A03B1B" w:rsidP="00A03B1B">
            <w:pPr>
              <w:spacing w:after="60"/>
              <w:rPr>
                <w:bCs/>
                <w:i/>
                <w:iCs/>
                <w:sz w:val="20"/>
                <w:szCs w:val="20"/>
              </w:rPr>
            </w:pPr>
            <w:r w:rsidRPr="00A03B1B">
              <w:rPr>
                <w:i/>
                <w:sz w:val="20"/>
                <w:szCs w:val="20"/>
              </w:rPr>
              <w:t>Uplift Metered Energy for Wholesale Storage Load at bus per Market Participant</w:t>
            </w:r>
            <w:r w:rsidRPr="00A03B1B">
              <w:rPr>
                <w:sz w:val="20"/>
                <w:szCs w:val="20"/>
              </w:rPr>
              <w:sym w:font="Symbol" w:char="F0BE"/>
            </w:r>
            <w:r w:rsidRPr="00A03B1B">
              <w:rPr>
                <w:sz w:val="20"/>
                <w:szCs w:val="20"/>
              </w:rPr>
              <w:t xml:space="preserve">The monthly sum of Market Participant </w:t>
            </w:r>
            <w:r w:rsidRPr="00A03B1B">
              <w:rPr>
                <w:i/>
                <w:sz w:val="20"/>
                <w:szCs w:val="20"/>
              </w:rPr>
              <w:t>mp</w:t>
            </w:r>
            <w:r w:rsidRPr="00A03B1B">
              <w:rPr>
                <w:sz w:val="20"/>
                <w:szCs w:val="20"/>
              </w:rPr>
              <w:t>’s Wholesale Storage Load (WSL) energy metered by the Settlement Meter which measures WSL.</w:t>
            </w:r>
          </w:p>
        </w:tc>
      </w:tr>
      <w:tr w:rsidR="00A03B1B" w:rsidRPr="00A03B1B" w14:paraId="4E105C11"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62D3418E" w14:textId="77777777" w:rsidR="00A03B1B" w:rsidRPr="00A03B1B" w:rsidRDefault="00A03B1B" w:rsidP="00A03B1B">
            <w:pPr>
              <w:spacing w:after="60"/>
              <w:rPr>
                <w:rFonts w:eastAsia="Calibri"/>
                <w:iCs/>
                <w:sz w:val="20"/>
                <w:szCs w:val="20"/>
              </w:rPr>
            </w:pPr>
            <w:r w:rsidRPr="00A03B1B">
              <w:rPr>
                <w:bCs/>
                <w:sz w:val="20"/>
                <w:szCs w:val="20"/>
              </w:rPr>
              <w:t xml:space="preserve">MEBL </w:t>
            </w:r>
            <w:r w:rsidRPr="00A03B1B">
              <w:rPr>
                <w:bCs/>
                <w:i/>
                <w:sz w:val="20"/>
                <w:szCs w:val="20"/>
                <w:vertAlign w:val="subscript"/>
              </w:rPr>
              <w:t>mp, r, b</w:t>
            </w:r>
          </w:p>
        </w:tc>
        <w:tc>
          <w:tcPr>
            <w:tcW w:w="464" w:type="pct"/>
            <w:tcBorders>
              <w:top w:val="single" w:sz="6" w:space="0" w:color="auto"/>
              <w:left w:val="single" w:sz="6" w:space="0" w:color="auto"/>
              <w:bottom w:val="single" w:sz="6" w:space="0" w:color="auto"/>
              <w:right w:val="single" w:sz="6" w:space="0" w:color="auto"/>
            </w:tcBorders>
          </w:tcPr>
          <w:p w14:paraId="5D86C0BF" w14:textId="77777777" w:rsidR="00A03B1B" w:rsidRPr="00A03B1B" w:rsidRDefault="00A03B1B" w:rsidP="00A03B1B">
            <w:pPr>
              <w:spacing w:after="60"/>
              <w:rPr>
                <w:iCs/>
                <w:sz w:val="20"/>
                <w:szCs w:val="20"/>
              </w:rPr>
            </w:pPr>
            <w:r w:rsidRPr="00A03B1B">
              <w:rPr>
                <w:sz w:val="20"/>
                <w:szCs w:val="20"/>
              </w:rPr>
              <w:t>MWh</w:t>
            </w:r>
          </w:p>
        </w:tc>
        <w:tc>
          <w:tcPr>
            <w:tcW w:w="3531" w:type="pct"/>
            <w:tcBorders>
              <w:top w:val="single" w:sz="6" w:space="0" w:color="auto"/>
              <w:left w:val="single" w:sz="6" w:space="0" w:color="auto"/>
              <w:bottom w:val="single" w:sz="6" w:space="0" w:color="auto"/>
              <w:right w:val="single" w:sz="4" w:space="0" w:color="auto"/>
            </w:tcBorders>
          </w:tcPr>
          <w:p w14:paraId="159D4943" w14:textId="77777777" w:rsidR="00A03B1B" w:rsidRPr="00A03B1B" w:rsidRDefault="00A03B1B" w:rsidP="00A03B1B">
            <w:pPr>
              <w:spacing w:after="60"/>
              <w:rPr>
                <w:bCs/>
                <w:i/>
                <w:iCs/>
                <w:sz w:val="20"/>
                <w:szCs w:val="20"/>
              </w:rPr>
            </w:pPr>
            <w:r w:rsidRPr="00A03B1B">
              <w:rPr>
                <w:i/>
                <w:sz w:val="20"/>
                <w:szCs w:val="20"/>
              </w:rPr>
              <w:t>Metered Energy for Wholesale Storage Load at bus</w:t>
            </w:r>
            <w:r w:rsidRPr="00A03B1B">
              <w:rPr>
                <w:sz w:val="20"/>
                <w:szCs w:val="20"/>
              </w:rPr>
              <w:sym w:font="Symbol" w:char="F0BE"/>
            </w:r>
            <w:r w:rsidRPr="00A03B1B">
              <w:rPr>
                <w:sz w:val="20"/>
                <w:szCs w:val="20"/>
              </w:rPr>
              <w:t xml:space="preserve">The WSL energy metered by the Settlement Meter which measures WSL for the 15-minute Settlement Interval represented as a negative value, for the Market Participant </w:t>
            </w:r>
            <w:r w:rsidRPr="00A03B1B">
              <w:rPr>
                <w:i/>
                <w:sz w:val="20"/>
                <w:szCs w:val="20"/>
              </w:rPr>
              <w:t>mp</w:t>
            </w:r>
            <w:r w:rsidRPr="00A03B1B">
              <w:rPr>
                <w:sz w:val="20"/>
                <w:szCs w:val="20"/>
              </w:rPr>
              <w:t xml:space="preserve">, Resource </w:t>
            </w:r>
            <w:r w:rsidRPr="00A03B1B">
              <w:rPr>
                <w:i/>
                <w:sz w:val="20"/>
                <w:szCs w:val="20"/>
              </w:rPr>
              <w:t>r</w:t>
            </w:r>
            <w:r w:rsidRPr="00A03B1B">
              <w:rPr>
                <w:sz w:val="20"/>
                <w:szCs w:val="20"/>
              </w:rPr>
              <w:t xml:space="preserve">, at bus </w:t>
            </w:r>
            <w:r w:rsidRPr="00A03B1B">
              <w:rPr>
                <w:i/>
                <w:sz w:val="20"/>
                <w:szCs w:val="20"/>
              </w:rPr>
              <w:t>b</w:t>
            </w:r>
            <w:r w:rsidRPr="00A03B1B">
              <w:rPr>
                <w:sz w:val="20"/>
                <w:szCs w:val="20"/>
              </w:rPr>
              <w:t xml:space="preserve">.  </w:t>
            </w:r>
          </w:p>
        </w:tc>
      </w:tr>
      <w:tr w:rsidR="00A03B1B" w:rsidRPr="00A03B1B" w14:paraId="7AD875AD"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64A8D203" w14:textId="77777777" w:rsidR="00A03B1B" w:rsidRPr="00A03B1B" w:rsidRDefault="00A03B1B" w:rsidP="00A03B1B">
            <w:pPr>
              <w:spacing w:after="60"/>
              <w:rPr>
                <w:bCs/>
                <w:sz w:val="20"/>
                <w:szCs w:val="20"/>
              </w:rPr>
            </w:pPr>
            <w:r w:rsidRPr="00A03B1B">
              <w:rPr>
                <w:iCs/>
                <w:sz w:val="20"/>
                <w:szCs w:val="20"/>
              </w:rPr>
              <w:lastRenderedPageBreak/>
              <w:t>UDAASOAWD</w:t>
            </w:r>
            <w:r w:rsidRPr="00A03B1B">
              <w:rPr>
                <w:i/>
                <w:iCs/>
                <w:sz w:val="20"/>
                <w:szCs w:val="20"/>
                <w:vertAlign w:val="subscript"/>
              </w:rPr>
              <w:t xml:space="preserve"> mp</w:t>
            </w:r>
          </w:p>
        </w:tc>
        <w:tc>
          <w:tcPr>
            <w:tcW w:w="464" w:type="pct"/>
            <w:tcBorders>
              <w:top w:val="single" w:sz="6" w:space="0" w:color="auto"/>
              <w:left w:val="single" w:sz="6" w:space="0" w:color="auto"/>
              <w:bottom w:val="single" w:sz="6" w:space="0" w:color="auto"/>
              <w:right w:val="single" w:sz="6" w:space="0" w:color="auto"/>
            </w:tcBorders>
          </w:tcPr>
          <w:p w14:paraId="3B8DB520" w14:textId="77777777" w:rsidR="00A03B1B" w:rsidRPr="00A03B1B" w:rsidRDefault="00A03B1B" w:rsidP="00A03B1B">
            <w:pPr>
              <w:spacing w:after="60"/>
              <w:rPr>
                <w:sz w:val="20"/>
                <w:szCs w:val="20"/>
              </w:rPr>
            </w:pPr>
            <w:r w:rsidRPr="00A03B1B">
              <w:rPr>
                <w:iCs/>
                <w:sz w:val="20"/>
                <w:szCs w:val="20"/>
              </w:rPr>
              <w:t>MWh</w:t>
            </w:r>
          </w:p>
        </w:tc>
        <w:tc>
          <w:tcPr>
            <w:tcW w:w="3531" w:type="pct"/>
            <w:tcBorders>
              <w:top w:val="single" w:sz="6" w:space="0" w:color="auto"/>
              <w:left w:val="single" w:sz="6" w:space="0" w:color="auto"/>
              <w:bottom w:val="single" w:sz="6" w:space="0" w:color="auto"/>
              <w:right w:val="single" w:sz="4" w:space="0" w:color="auto"/>
            </w:tcBorders>
          </w:tcPr>
          <w:p w14:paraId="466A6604" w14:textId="77777777" w:rsidR="00A03B1B" w:rsidRPr="00A03B1B" w:rsidRDefault="00A03B1B" w:rsidP="00A03B1B">
            <w:pPr>
              <w:spacing w:after="60"/>
              <w:rPr>
                <w:i/>
                <w:sz w:val="20"/>
                <w:szCs w:val="20"/>
              </w:rPr>
            </w:pPr>
            <w:r w:rsidRPr="00A03B1B">
              <w:rPr>
                <w:i/>
                <w:iCs/>
                <w:sz w:val="20"/>
                <w:szCs w:val="20"/>
              </w:rPr>
              <w:t>Uplift Day-Ahead Ancillary Service Only Award per Market Participant—</w:t>
            </w:r>
            <w:r w:rsidRPr="00A03B1B">
              <w:rPr>
                <w:iCs/>
                <w:sz w:val="20"/>
                <w:szCs w:val="20"/>
              </w:rPr>
              <w:t xml:space="preserve">The monthly total of Market Participant </w:t>
            </w:r>
            <w:r w:rsidRPr="00A03B1B">
              <w:rPr>
                <w:i/>
                <w:iCs/>
                <w:sz w:val="20"/>
                <w:szCs w:val="20"/>
              </w:rPr>
              <w:t xml:space="preserve">mp’s </w:t>
            </w:r>
            <w:r w:rsidRPr="00A03B1B">
              <w:rPr>
                <w:iCs/>
                <w:sz w:val="20"/>
                <w:szCs w:val="20"/>
              </w:rPr>
              <w:t>Ancillary Service Only Offers awarded in DAM, where the Market Participant is a QSE assigned to the registered Counter-Party.</w:t>
            </w:r>
          </w:p>
        </w:tc>
      </w:tr>
      <w:tr w:rsidR="00A03B1B" w:rsidRPr="00A03B1B" w14:paraId="48DF0DA0"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5D275FF6" w14:textId="77777777" w:rsidR="00A03B1B" w:rsidRPr="00A03B1B" w:rsidRDefault="00A03B1B" w:rsidP="00A03B1B">
            <w:pPr>
              <w:spacing w:after="60"/>
              <w:rPr>
                <w:bCs/>
                <w:sz w:val="20"/>
                <w:szCs w:val="20"/>
              </w:rPr>
            </w:pPr>
            <w:r w:rsidRPr="00A03B1B">
              <w:rPr>
                <w:iCs/>
                <w:sz w:val="20"/>
                <w:szCs w:val="20"/>
              </w:rPr>
              <w:t xml:space="preserve">DARUOAWD </w:t>
            </w:r>
            <w:r w:rsidRPr="00A03B1B">
              <w:rPr>
                <w:i/>
                <w:iCs/>
                <w:sz w:val="20"/>
                <w:szCs w:val="20"/>
                <w:vertAlign w:val="subscript"/>
              </w:rPr>
              <w:t>mp, h</w:t>
            </w:r>
          </w:p>
        </w:tc>
        <w:tc>
          <w:tcPr>
            <w:tcW w:w="464" w:type="pct"/>
            <w:tcBorders>
              <w:top w:val="single" w:sz="6" w:space="0" w:color="auto"/>
              <w:left w:val="single" w:sz="6" w:space="0" w:color="auto"/>
              <w:bottom w:val="single" w:sz="6" w:space="0" w:color="auto"/>
              <w:right w:val="single" w:sz="6" w:space="0" w:color="auto"/>
            </w:tcBorders>
          </w:tcPr>
          <w:p w14:paraId="4A9952C8" w14:textId="77777777" w:rsidR="00A03B1B" w:rsidRPr="00A03B1B" w:rsidRDefault="00A03B1B" w:rsidP="00A03B1B">
            <w:pPr>
              <w:spacing w:after="60"/>
              <w:rPr>
                <w:sz w:val="20"/>
                <w:szCs w:val="20"/>
              </w:rPr>
            </w:pPr>
            <w:r w:rsidRPr="00A03B1B">
              <w:rPr>
                <w:iCs/>
                <w:sz w:val="20"/>
                <w:szCs w:val="20"/>
              </w:rPr>
              <w:t>MW</w:t>
            </w:r>
          </w:p>
        </w:tc>
        <w:tc>
          <w:tcPr>
            <w:tcW w:w="3531" w:type="pct"/>
            <w:tcBorders>
              <w:top w:val="single" w:sz="6" w:space="0" w:color="auto"/>
              <w:left w:val="single" w:sz="6" w:space="0" w:color="auto"/>
              <w:bottom w:val="single" w:sz="6" w:space="0" w:color="auto"/>
              <w:right w:val="single" w:sz="4" w:space="0" w:color="auto"/>
            </w:tcBorders>
          </w:tcPr>
          <w:p w14:paraId="7709AA81" w14:textId="77777777" w:rsidR="00A03B1B" w:rsidRPr="00A03B1B" w:rsidRDefault="00A03B1B" w:rsidP="00A03B1B">
            <w:pPr>
              <w:spacing w:after="60"/>
              <w:rPr>
                <w:i/>
                <w:sz w:val="20"/>
                <w:szCs w:val="20"/>
              </w:rPr>
            </w:pPr>
            <w:r w:rsidRPr="00A03B1B">
              <w:rPr>
                <w:i/>
                <w:iCs/>
                <w:sz w:val="20"/>
                <w:szCs w:val="20"/>
              </w:rPr>
              <w:t>Day-Ahead Reg-Up Only Award per Market Participant</w:t>
            </w:r>
            <w:r w:rsidRPr="00A03B1B">
              <w:rPr>
                <w:iCs/>
                <w:sz w:val="20"/>
                <w:szCs w:val="20"/>
              </w:rPr>
              <w:sym w:font="Symbol" w:char="F0BE"/>
            </w:r>
            <w:r w:rsidRPr="00A03B1B">
              <w:rPr>
                <w:iCs/>
                <w:sz w:val="20"/>
                <w:szCs w:val="20"/>
              </w:rPr>
              <w:t xml:space="preserve">The Reg-Up Only capacity quantity awarded in the DAM to the Market Participant </w:t>
            </w:r>
            <w:r w:rsidRPr="00A03B1B">
              <w:rPr>
                <w:i/>
                <w:iCs/>
                <w:sz w:val="20"/>
                <w:szCs w:val="20"/>
              </w:rPr>
              <w:t>mp</w:t>
            </w:r>
            <w:r w:rsidRPr="00A03B1B">
              <w:rPr>
                <w:iCs/>
                <w:sz w:val="20"/>
                <w:szCs w:val="20"/>
              </w:rPr>
              <w:t xml:space="preserve"> for the hour </w:t>
            </w:r>
            <w:r w:rsidRPr="00A03B1B">
              <w:rPr>
                <w:i/>
                <w:iCs/>
                <w:sz w:val="20"/>
                <w:szCs w:val="20"/>
              </w:rPr>
              <w:t>h</w:t>
            </w:r>
            <w:r w:rsidRPr="00A03B1B">
              <w:rPr>
                <w:iCs/>
                <w:sz w:val="20"/>
                <w:szCs w:val="20"/>
              </w:rPr>
              <w:t>.</w:t>
            </w:r>
          </w:p>
        </w:tc>
      </w:tr>
      <w:tr w:rsidR="00A03B1B" w:rsidRPr="00A03B1B" w14:paraId="23804A4A"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301A8938" w14:textId="77777777" w:rsidR="00A03B1B" w:rsidRPr="00A03B1B" w:rsidRDefault="00A03B1B" w:rsidP="00A03B1B">
            <w:pPr>
              <w:spacing w:after="60"/>
              <w:rPr>
                <w:bCs/>
                <w:sz w:val="20"/>
                <w:szCs w:val="20"/>
              </w:rPr>
            </w:pPr>
            <w:r w:rsidRPr="00A03B1B">
              <w:rPr>
                <w:iCs/>
                <w:sz w:val="20"/>
                <w:szCs w:val="20"/>
              </w:rPr>
              <w:t xml:space="preserve">DARDOAWD </w:t>
            </w:r>
            <w:r w:rsidRPr="00A03B1B">
              <w:rPr>
                <w:i/>
                <w:iCs/>
                <w:sz w:val="20"/>
                <w:szCs w:val="20"/>
                <w:vertAlign w:val="subscript"/>
              </w:rPr>
              <w:t>mp, h</w:t>
            </w:r>
          </w:p>
        </w:tc>
        <w:tc>
          <w:tcPr>
            <w:tcW w:w="464" w:type="pct"/>
            <w:tcBorders>
              <w:top w:val="single" w:sz="6" w:space="0" w:color="auto"/>
              <w:left w:val="single" w:sz="6" w:space="0" w:color="auto"/>
              <w:bottom w:val="single" w:sz="6" w:space="0" w:color="auto"/>
              <w:right w:val="single" w:sz="6" w:space="0" w:color="auto"/>
            </w:tcBorders>
          </w:tcPr>
          <w:p w14:paraId="050EF7DF" w14:textId="77777777" w:rsidR="00A03B1B" w:rsidRPr="00A03B1B" w:rsidRDefault="00A03B1B" w:rsidP="00A03B1B">
            <w:pPr>
              <w:spacing w:after="60"/>
              <w:rPr>
                <w:sz w:val="20"/>
                <w:szCs w:val="20"/>
              </w:rPr>
            </w:pPr>
            <w:r w:rsidRPr="00A03B1B">
              <w:rPr>
                <w:iCs/>
                <w:sz w:val="20"/>
                <w:szCs w:val="20"/>
              </w:rPr>
              <w:t>MW</w:t>
            </w:r>
          </w:p>
        </w:tc>
        <w:tc>
          <w:tcPr>
            <w:tcW w:w="3531" w:type="pct"/>
            <w:tcBorders>
              <w:top w:val="single" w:sz="6" w:space="0" w:color="auto"/>
              <w:left w:val="single" w:sz="6" w:space="0" w:color="auto"/>
              <w:bottom w:val="single" w:sz="6" w:space="0" w:color="auto"/>
              <w:right w:val="single" w:sz="4" w:space="0" w:color="auto"/>
            </w:tcBorders>
          </w:tcPr>
          <w:p w14:paraId="2A47E747" w14:textId="77777777" w:rsidR="00A03B1B" w:rsidRPr="00A03B1B" w:rsidRDefault="00A03B1B" w:rsidP="00A03B1B">
            <w:pPr>
              <w:spacing w:after="60"/>
              <w:rPr>
                <w:i/>
                <w:sz w:val="20"/>
                <w:szCs w:val="20"/>
              </w:rPr>
            </w:pPr>
            <w:r w:rsidRPr="00A03B1B">
              <w:rPr>
                <w:i/>
                <w:iCs/>
                <w:sz w:val="20"/>
                <w:szCs w:val="20"/>
              </w:rPr>
              <w:t>Day-Ahead Reg-Down Only Award per Market Participant</w:t>
            </w:r>
            <w:r w:rsidRPr="00A03B1B">
              <w:rPr>
                <w:iCs/>
                <w:sz w:val="20"/>
                <w:szCs w:val="20"/>
              </w:rPr>
              <w:sym w:font="Symbol" w:char="F0BE"/>
            </w:r>
            <w:r w:rsidRPr="00A03B1B">
              <w:rPr>
                <w:iCs/>
                <w:sz w:val="20"/>
                <w:szCs w:val="20"/>
              </w:rPr>
              <w:t xml:space="preserve">The Reg-Down Only capacity quantity awarded in the DAM to the Market Participant </w:t>
            </w:r>
            <w:r w:rsidRPr="00A03B1B">
              <w:rPr>
                <w:i/>
                <w:iCs/>
                <w:sz w:val="20"/>
                <w:szCs w:val="20"/>
              </w:rPr>
              <w:t>mp</w:t>
            </w:r>
            <w:r w:rsidRPr="00A03B1B">
              <w:rPr>
                <w:iCs/>
                <w:sz w:val="20"/>
                <w:szCs w:val="20"/>
              </w:rPr>
              <w:t xml:space="preserve"> for the hour </w:t>
            </w:r>
            <w:r w:rsidRPr="00A03B1B">
              <w:rPr>
                <w:i/>
                <w:iCs/>
                <w:sz w:val="20"/>
                <w:szCs w:val="20"/>
              </w:rPr>
              <w:t>h</w:t>
            </w:r>
            <w:r w:rsidRPr="00A03B1B">
              <w:rPr>
                <w:iCs/>
                <w:sz w:val="20"/>
                <w:szCs w:val="20"/>
              </w:rPr>
              <w:t>.</w:t>
            </w:r>
          </w:p>
        </w:tc>
      </w:tr>
      <w:tr w:rsidR="00A03B1B" w:rsidRPr="00A03B1B" w14:paraId="5F0E3083"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0BAEB4E7" w14:textId="77777777" w:rsidR="00A03B1B" w:rsidRPr="00A03B1B" w:rsidRDefault="00A03B1B" w:rsidP="00A03B1B">
            <w:pPr>
              <w:spacing w:after="60"/>
              <w:rPr>
                <w:bCs/>
                <w:sz w:val="20"/>
                <w:szCs w:val="20"/>
              </w:rPr>
            </w:pPr>
            <w:r w:rsidRPr="00A03B1B">
              <w:rPr>
                <w:iCs/>
                <w:sz w:val="20"/>
                <w:szCs w:val="20"/>
              </w:rPr>
              <w:t xml:space="preserve">DARROAWD </w:t>
            </w:r>
            <w:r w:rsidRPr="00A03B1B">
              <w:rPr>
                <w:i/>
                <w:iCs/>
                <w:sz w:val="20"/>
                <w:szCs w:val="20"/>
                <w:vertAlign w:val="subscript"/>
              </w:rPr>
              <w:t>mp, h</w:t>
            </w:r>
          </w:p>
        </w:tc>
        <w:tc>
          <w:tcPr>
            <w:tcW w:w="464" w:type="pct"/>
            <w:tcBorders>
              <w:top w:val="single" w:sz="6" w:space="0" w:color="auto"/>
              <w:left w:val="single" w:sz="6" w:space="0" w:color="auto"/>
              <w:bottom w:val="single" w:sz="6" w:space="0" w:color="auto"/>
              <w:right w:val="single" w:sz="6" w:space="0" w:color="auto"/>
            </w:tcBorders>
          </w:tcPr>
          <w:p w14:paraId="485EC85A" w14:textId="77777777" w:rsidR="00A03B1B" w:rsidRPr="00A03B1B" w:rsidRDefault="00A03B1B" w:rsidP="00A03B1B">
            <w:pPr>
              <w:spacing w:after="60"/>
              <w:rPr>
                <w:sz w:val="20"/>
                <w:szCs w:val="20"/>
              </w:rPr>
            </w:pPr>
            <w:r w:rsidRPr="00A03B1B">
              <w:rPr>
                <w:iCs/>
                <w:sz w:val="20"/>
                <w:szCs w:val="20"/>
              </w:rPr>
              <w:t>MW</w:t>
            </w:r>
          </w:p>
        </w:tc>
        <w:tc>
          <w:tcPr>
            <w:tcW w:w="3531" w:type="pct"/>
            <w:tcBorders>
              <w:top w:val="single" w:sz="6" w:space="0" w:color="auto"/>
              <w:left w:val="single" w:sz="6" w:space="0" w:color="auto"/>
              <w:bottom w:val="single" w:sz="6" w:space="0" w:color="auto"/>
              <w:right w:val="single" w:sz="4" w:space="0" w:color="auto"/>
            </w:tcBorders>
          </w:tcPr>
          <w:p w14:paraId="7738F4A4" w14:textId="77777777" w:rsidR="00A03B1B" w:rsidRPr="00A03B1B" w:rsidRDefault="00A03B1B" w:rsidP="00A03B1B">
            <w:pPr>
              <w:spacing w:after="60"/>
              <w:rPr>
                <w:i/>
                <w:sz w:val="20"/>
                <w:szCs w:val="20"/>
              </w:rPr>
            </w:pPr>
            <w:r w:rsidRPr="00A03B1B">
              <w:rPr>
                <w:i/>
                <w:iCs/>
                <w:sz w:val="20"/>
                <w:szCs w:val="20"/>
              </w:rPr>
              <w:t>Day-Ahead Responsive Reserve Only Award per Market Participant</w:t>
            </w:r>
            <w:r w:rsidRPr="00A03B1B">
              <w:rPr>
                <w:iCs/>
                <w:sz w:val="20"/>
                <w:szCs w:val="20"/>
              </w:rPr>
              <w:sym w:font="Symbol" w:char="F0BE"/>
            </w:r>
            <w:r w:rsidRPr="00A03B1B">
              <w:rPr>
                <w:iCs/>
                <w:sz w:val="20"/>
                <w:szCs w:val="20"/>
              </w:rPr>
              <w:t xml:space="preserve"> The Responsive Reserve (RRS) Only capacity quantity awarded in the DAM to the Market Participant </w:t>
            </w:r>
            <w:r w:rsidRPr="00A03B1B">
              <w:rPr>
                <w:i/>
                <w:iCs/>
                <w:sz w:val="20"/>
                <w:szCs w:val="20"/>
              </w:rPr>
              <w:t>mp</w:t>
            </w:r>
            <w:r w:rsidRPr="00A03B1B">
              <w:rPr>
                <w:iCs/>
                <w:sz w:val="20"/>
                <w:szCs w:val="20"/>
              </w:rPr>
              <w:t xml:space="preserve"> for the hour </w:t>
            </w:r>
            <w:r w:rsidRPr="00A03B1B">
              <w:rPr>
                <w:i/>
                <w:iCs/>
                <w:sz w:val="20"/>
                <w:szCs w:val="20"/>
              </w:rPr>
              <w:t>h</w:t>
            </w:r>
            <w:r w:rsidRPr="00A03B1B">
              <w:rPr>
                <w:iCs/>
                <w:sz w:val="20"/>
                <w:szCs w:val="20"/>
              </w:rPr>
              <w:t>.</w:t>
            </w:r>
          </w:p>
        </w:tc>
      </w:tr>
      <w:tr w:rsidR="00A03B1B" w:rsidRPr="00A03B1B" w14:paraId="14085698"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3E67F206" w14:textId="77777777" w:rsidR="00A03B1B" w:rsidRPr="00A03B1B" w:rsidRDefault="00A03B1B" w:rsidP="00A03B1B">
            <w:pPr>
              <w:spacing w:after="60"/>
              <w:rPr>
                <w:bCs/>
                <w:sz w:val="20"/>
                <w:szCs w:val="20"/>
              </w:rPr>
            </w:pPr>
            <w:r w:rsidRPr="00A03B1B">
              <w:rPr>
                <w:iCs/>
                <w:sz w:val="20"/>
                <w:szCs w:val="20"/>
              </w:rPr>
              <w:t xml:space="preserve">DANSOAWD </w:t>
            </w:r>
            <w:r w:rsidRPr="00A03B1B">
              <w:rPr>
                <w:i/>
                <w:iCs/>
                <w:sz w:val="20"/>
                <w:szCs w:val="20"/>
                <w:vertAlign w:val="subscript"/>
              </w:rPr>
              <w:t>mp, h</w:t>
            </w:r>
          </w:p>
        </w:tc>
        <w:tc>
          <w:tcPr>
            <w:tcW w:w="464" w:type="pct"/>
            <w:tcBorders>
              <w:top w:val="single" w:sz="6" w:space="0" w:color="auto"/>
              <w:left w:val="single" w:sz="6" w:space="0" w:color="auto"/>
              <w:bottom w:val="single" w:sz="6" w:space="0" w:color="auto"/>
              <w:right w:val="single" w:sz="6" w:space="0" w:color="auto"/>
            </w:tcBorders>
          </w:tcPr>
          <w:p w14:paraId="34BCA141" w14:textId="77777777" w:rsidR="00A03B1B" w:rsidRPr="00A03B1B" w:rsidRDefault="00A03B1B" w:rsidP="00A03B1B">
            <w:pPr>
              <w:spacing w:after="60"/>
              <w:rPr>
                <w:sz w:val="20"/>
                <w:szCs w:val="20"/>
              </w:rPr>
            </w:pPr>
            <w:r w:rsidRPr="00A03B1B">
              <w:rPr>
                <w:iCs/>
                <w:sz w:val="20"/>
                <w:szCs w:val="20"/>
              </w:rPr>
              <w:t>MW</w:t>
            </w:r>
          </w:p>
        </w:tc>
        <w:tc>
          <w:tcPr>
            <w:tcW w:w="3531" w:type="pct"/>
            <w:tcBorders>
              <w:top w:val="single" w:sz="6" w:space="0" w:color="auto"/>
              <w:left w:val="single" w:sz="6" w:space="0" w:color="auto"/>
              <w:bottom w:val="single" w:sz="6" w:space="0" w:color="auto"/>
              <w:right w:val="single" w:sz="4" w:space="0" w:color="auto"/>
            </w:tcBorders>
          </w:tcPr>
          <w:p w14:paraId="4383029F" w14:textId="77777777" w:rsidR="00A03B1B" w:rsidRPr="00A03B1B" w:rsidRDefault="00A03B1B" w:rsidP="00A03B1B">
            <w:pPr>
              <w:spacing w:after="60"/>
              <w:rPr>
                <w:i/>
                <w:sz w:val="20"/>
                <w:szCs w:val="20"/>
              </w:rPr>
            </w:pPr>
            <w:r w:rsidRPr="00A03B1B">
              <w:rPr>
                <w:i/>
                <w:iCs/>
                <w:sz w:val="20"/>
                <w:szCs w:val="20"/>
              </w:rPr>
              <w:t>Day-Ahead Non-Spin Only Award per Market Participant</w:t>
            </w:r>
            <w:r w:rsidRPr="00A03B1B">
              <w:rPr>
                <w:iCs/>
                <w:sz w:val="20"/>
                <w:szCs w:val="20"/>
              </w:rPr>
              <w:sym w:font="Symbol" w:char="F0BE"/>
            </w:r>
            <w:r w:rsidRPr="00A03B1B">
              <w:rPr>
                <w:iCs/>
                <w:sz w:val="20"/>
                <w:szCs w:val="20"/>
              </w:rPr>
              <w:t xml:space="preserve">The Non-Spin Only capacity quantity awarded in the DAM to the Market Participant </w:t>
            </w:r>
            <w:r w:rsidRPr="00A03B1B">
              <w:rPr>
                <w:i/>
                <w:iCs/>
                <w:sz w:val="20"/>
                <w:szCs w:val="20"/>
              </w:rPr>
              <w:t>mp</w:t>
            </w:r>
            <w:r w:rsidRPr="00A03B1B">
              <w:rPr>
                <w:iCs/>
                <w:sz w:val="20"/>
                <w:szCs w:val="20"/>
              </w:rPr>
              <w:t xml:space="preserve"> for the hour </w:t>
            </w:r>
            <w:r w:rsidRPr="00A03B1B">
              <w:rPr>
                <w:i/>
                <w:iCs/>
                <w:sz w:val="20"/>
                <w:szCs w:val="20"/>
              </w:rPr>
              <w:t>h</w:t>
            </w:r>
            <w:r w:rsidRPr="00A03B1B">
              <w:rPr>
                <w:iCs/>
                <w:sz w:val="20"/>
                <w:szCs w:val="20"/>
              </w:rPr>
              <w:t>.</w:t>
            </w:r>
          </w:p>
        </w:tc>
      </w:tr>
      <w:tr w:rsidR="00A03B1B" w:rsidRPr="00A03B1B" w14:paraId="2C80E0AA"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1EEECDFA" w14:textId="77777777" w:rsidR="00A03B1B" w:rsidRPr="00A03B1B" w:rsidRDefault="00A03B1B" w:rsidP="00A03B1B">
            <w:pPr>
              <w:spacing w:after="60"/>
              <w:rPr>
                <w:bCs/>
                <w:sz w:val="20"/>
                <w:szCs w:val="20"/>
              </w:rPr>
            </w:pPr>
            <w:r w:rsidRPr="00A03B1B">
              <w:rPr>
                <w:iCs/>
                <w:sz w:val="20"/>
                <w:szCs w:val="20"/>
              </w:rPr>
              <w:t xml:space="preserve">DAECROAWD </w:t>
            </w:r>
            <w:r w:rsidRPr="00A03B1B">
              <w:rPr>
                <w:i/>
                <w:iCs/>
                <w:sz w:val="20"/>
                <w:szCs w:val="20"/>
                <w:vertAlign w:val="subscript"/>
              </w:rPr>
              <w:t>mp, h</w:t>
            </w:r>
          </w:p>
        </w:tc>
        <w:tc>
          <w:tcPr>
            <w:tcW w:w="464" w:type="pct"/>
            <w:tcBorders>
              <w:top w:val="single" w:sz="6" w:space="0" w:color="auto"/>
              <w:left w:val="single" w:sz="6" w:space="0" w:color="auto"/>
              <w:bottom w:val="single" w:sz="6" w:space="0" w:color="auto"/>
              <w:right w:val="single" w:sz="6" w:space="0" w:color="auto"/>
            </w:tcBorders>
          </w:tcPr>
          <w:p w14:paraId="4A60B19B" w14:textId="77777777" w:rsidR="00A03B1B" w:rsidRPr="00A03B1B" w:rsidRDefault="00A03B1B" w:rsidP="00A03B1B">
            <w:pPr>
              <w:spacing w:after="60"/>
              <w:rPr>
                <w:sz w:val="20"/>
                <w:szCs w:val="20"/>
              </w:rPr>
            </w:pPr>
            <w:r w:rsidRPr="00A03B1B">
              <w:rPr>
                <w:iCs/>
                <w:sz w:val="20"/>
                <w:szCs w:val="20"/>
              </w:rPr>
              <w:t>MW</w:t>
            </w:r>
          </w:p>
        </w:tc>
        <w:tc>
          <w:tcPr>
            <w:tcW w:w="3531" w:type="pct"/>
            <w:tcBorders>
              <w:top w:val="single" w:sz="6" w:space="0" w:color="auto"/>
              <w:left w:val="single" w:sz="6" w:space="0" w:color="auto"/>
              <w:bottom w:val="single" w:sz="6" w:space="0" w:color="auto"/>
              <w:right w:val="single" w:sz="4" w:space="0" w:color="auto"/>
            </w:tcBorders>
          </w:tcPr>
          <w:p w14:paraId="7A8A7394" w14:textId="77777777" w:rsidR="00A03B1B" w:rsidRPr="00A03B1B" w:rsidRDefault="00A03B1B" w:rsidP="00A03B1B">
            <w:pPr>
              <w:spacing w:after="60"/>
              <w:rPr>
                <w:i/>
                <w:sz w:val="20"/>
                <w:szCs w:val="20"/>
              </w:rPr>
            </w:pPr>
            <w:r w:rsidRPr="00A03B1B">
              <w:rPr>
                <w:i/>
                <w:iCs/>
                <w:sz w:val="20"/>
                <w:szCs w:val="20"/>
              </w:rPr>
              <w:t>Day-Ahead ERCOT Contingency Reserve Service Only Award per Market Participant</w:t>
            </w:r>
            <w:r w:rsidRPr="00A03B1B">
              <w:rPr>
                <w:iCs/>
                <w:sz w:val="20"/>
                <w:szCs w:val="20"/>
              </w:rPr>
              <w:sym w:font="Symbol" w:char="F0BE"/>
            </w:r>
            <w:r w:rsidRPr="00A03B1B">
              <w:rPr>
                <w:iCs/>
                <w:sz w:val="20"/>
                <w:szCs w:val="20"/>
              </w:rPr>
              <w:t xml:space="preserve">The ERCOT Contingency Reserve Service (ECRS) Only capacity quantity awarded in the DAM to the Market Participant </w:t>
            </w:r>
            <w:r w:rsidRPr="00A03B1B">
              <w:rPr>
                <w:i/>
                <w:iCs/>
                <w:sz w:val="20"/>
                <w:szCs w:val="20"/>
              </w:rPr>
              <w:t>mp</w:t>
            </w:r>
            <w:r w:rsidRPr="00A03B1B">
              <w:rPr>
                <w:iCs/>
                <w:sz w:val="20"/>
                <w:szCs w:val="20"/>
              </w:rPr>
              <w:t xml:space="preserve"> for the hour </w:t>
            </w:r>
            <w:r w:rsidRPr="00A03B1B">
              <w:rPr>
                <w:i/>
                <w:iCs/>
                <w:sz w:val="20"/>
                <w:szCs w:val="20"/>
              </w:rPr>
              <w:t>h</w:t>
            </w:r>
            <w:r w:rsidRPr="00A03B1B">
              <w:rPr>
                <w:iCs/>
                <w:sz w:val="20"/>
                <w:szCs w:val="20"/>
              </w:rPr>
              <w:t>.</w:t>
            </w:r>
          </w:p>
        </w:tc>
      </w:tr>
      <w:tr w:rsidR="00A03B1B" w:rsidRPr="00A03B1B" w14:paraId="2EE8182C" w14:textId="77777777" w:rsidTr="00B31BB1">
        <w:trPr>
          <w:cantSplit/>
          <w:ins w:id="1839" w:author="ERCOT" w:date="2025-12-09T12:21:00Z"/>
        </w:trPr>
        <w:tc>
          <w:tcPr>
            <w:tcW w:w="1005" w:type="pct"/>
            <w:tcBorders>
              <w:top w:val="single" w:sz="6" w:space="0" w:color="auto"/>
              <w:left w:val="single" w:sz="4" w:space="0" w:color="auto"/>
              <w:bottom w:val="single" w:sz="6" w:space="0" w:color="auto"/>
              <w:right w:val="single" w:sz="6" w:space="0" w:color="auto"/>
            </w:tcBorders>
          </w:tcPr>
          <w:p w14:paraId="6737A2D0" w14:textId="77777777" w:rsidR="00A03B1B" w:rsidRPr="00A03B1B" w:rsidRDefault="00A03B1B" w:rsidP="00A03B1B">
            <w:pPr>
              <w:spacing w:after="60"/>
              <w:rPr>
                <w:ins w:id="1840" w:author="ERCOT" w:date="2025-12-09T12:21:00Z"/>
                <w:rFonts w:eastAsia="Calibri"/>
                <w:iCs/>
                <w:sz w:val="20"/>
                <w:szCs w:val="20"/>
              </w:rPr>
            </w:pPr>
            <w:ins w:id="1841" w:author="ERCOT" w:date="2025-12-09T12:21:00Z">
              <w:r w:rsidRPr="00A03B1B">
                <w:rPr>
                  <w:rFonts w:eastAsia="SimSun"/>
                  <w:sz w:val="20"/>
                  <w:szCs w:val="20"/>
                </w:rPr>
                <w:t xml:space="preserve">DADRROAWD </w:t>
              </w:r>
              <w:r w:rsidRPr="00A03B1B">
                <w:rPr>
                  <w:rFonts w:eastAsia="SimSun"/>
                  <w:i/>
                  <w:sz w:val="20"/>
                  <w:szCs w:val="20"/>
                  <w:vertAlign w:val="subscript"/>
                </w:rPr>
                <w:t>mp, h</w:t>
              </w:r>
            </w:ins>
          </w:p>
        </w:tc>
        <w:tc>
          <w:tcPr>
            <w:tcW w:w="464" w:type="pct"/>
            <w:tcBorders>
              <w:top w:val="single" w:sz="6" w:space="0" w:color="auto"/>
              <w:left w:val="single" w:sz="6" w:space="0" w:color="auto"/>
              <w:bottom w:val="single" w:sz="6" w:space="0" w:color="auto"/>
              <w:right w:val="single" w:sz="6" w:space="0" w:color="auto"/>
            </w:tcBorders>
          </w:tcPr>
          <w:p w14:paraId="5C6DE339" w14:textId="77777777" w:rsidR="00A03B1B" w:rsidRPr="00A03B1B" w:rsidRDefault="00A03B1B" w:rsidP="00A03B1B">
            <w:pPr>
              <w:spacing w:after="60"/>
              <w:rPr>
                <w:ins w:id="1842" w:author="ERCOT" w:date="2025-12-09T12:21:00Z"/>
                <w:iCs/>
                <w:sz w:val="20"/>
                <w:szCs w:val="20"/>
              </w:rPr>
            </w:pPr>
            <w:ins w:id="1843" w:author="ERCOT" w:date="2025-12-09T12:21:00Z">
              <w:r w:rsidRPr="00A03B1B">
                <w:rPr>
                  <w:rFonts w:eastAsia="SimSun"/>
                  <w:sz w:val="20"/>
                  <w:szCs w:val="20"/>
                </w:rPr>
                <w:t>MW</w:t>
              </w:r>
            </w:ins>
          </w:p>
        </w:tc>
        <w:tc>
          <w:tcPr>
            <w:tcW w:w="3531" w:type="pct"/>
            <w:tcBorders>
              <w:top w:val="single" w:sz="6" w:space="0" w:color="auto"/>
              <w:left w:val="single" w:sz="6" w:space="0" w:color="auto"/>
              <w:bottom w:val="single" w:sz="6" w:space="0" w:color="auto"/>
              <w:right w:val="single" w:sz="4" w:space="0" w:color="auto"/>
            </w:tcBorders>
          </w:tcPr>
          <w:p w14:paraId="7EB2DD7E" w14:textId="77777777" w:rsidR="00A03B1B" w:rsidRPr="00A03B1B" w:rsidRDefault="00A03B1B" w:rsidP="00A03B1B">
            <w:pPr>
              <w:spacing w:after="60"/>
              <w:rPr>
                <w:ins w:id="1844" w:author="ERCOT" w:date="2025-12-09T12:21:00Z"/>
                <w:i/>
                <w:iCs/>
                <w:sz w:val="20"/>
                <w:szCs w:val="20"/>
              </w:rPr>
            </w:pPr>
            <w:ins w:id="1845" w:author="ERCOT" w:date="2025-12-09T12:21:00Z">
              <w:r w:rsidRPr="00A03B1B">
                <w:rPr>
                  <w:rFonts w:eastAsia="SimSun"/>
                  <w:i/>
                  <w:sz w:val="20"/>
                  <w:szCs w:val="20"/>
                </w:rPr>
                <w:t>Day-Ahead Dispatchable Reliability Reserve Service</w:t>
              </w:r>
              <w:r w:rsidRPr="00A03B1B">
                <w:rPr>
                  <w:rFonts w:eastAsia="SimSun"/>
                  <w:i/>
                  <w:iCs/>
                  <w:sz w:val="20"/>
                  <w:szCs w:val="20"/>
                </w:rPr>
                <w:t>-</w:t>
              </w:r>
              <w:r w:rsidRPr="00A03B1B">
                <w:rPr>
                  <w:rFonts w:eastAsia="SimSun"/>
                  <w:i/>
                  <w:sz w:val="20"/>
                  <w:szCs w:val="20"/>
                </w:rPr>
                <w:t>Only Award per Market Participant</w:t>
              </w:r>
              <w:r w:rsidRPr="00A03B1B">
                <w:rPr>
                  <w:rFonts w:eastAsia="Symbol"/>
                  <w:sz w:val="20"/>
                  <w:szCs w:val="20"/>
                </w:rPr>
                <w:t xml:space="preserve">¾ </w:t>
              </w:r>
              <w:r w:rsidRPr="00A03B1B">
                <w:rPr>
                  <w:rFonts w:eastAsia="SimSun"/>
                  <w:sz w:val="20"/>
                  <w:szCs w:val="20"/>
                </w:rPr>
                <w:t xml:space="preserve">The Dispatchable Reliability Reserve Service (DRRS)-only capacity quantity awarded in the DAM to the Market Participant </w:t>
              </w:r>
              <w:r w:rsidRPr="00A03B1B">
                <w:rPr>
                  <w:rFonts w:eastAsia="SimSun"/>
                  <w:i/>
                  <w:sz w:val="20"/>
                  <w:szCs w:val="20"/>
                </w:rPr>
                <w:t>mp</w:t>
              </w:r>
              <w:r w:rsidRPr="00A03B1B">
                <w:rPr>
                  <w:rFonts w:eastAsia="SimSun"/>
                  <w:sz w:val="20"/>
                  <w:szCs w:val="20"/>
                </w:rPr>
                <w:t xml:space="preserve"> for the hour </w:t>
              </w:r>
              <w:r w:rsidRPr="00A03B1B">
                <w:rPr>
                  <w:rFonts w:eastAsia="SimSun"/>
                  <w:i/>
                  <w:sz w:val="20"/>
                  <w:szCs w:val="20"/>
                </w:rPr>
                <w:t>h</w:t>
              </w:r>
              <w:r w:rsidRPr="00A03B1B">
                <w:rPr>
                  <w:rFonts w:eastAsia="SimSun"/>
                  <w:sz w:val="20"/>
                  <w:szCs w:val="20"/>
                </w:rPr>
                <w:t>.</w:t>
              </w:r>
            </w:ins>
          </w:p>
        </w:tc>
      </w:tr>
      <w:tr w:rsidR="00A03B1B" w:rsidRPr="00A03B1B" w14:paraId="262B2C24"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18F40AF5" w14:textId="77777777" w:rsidR="00A03B1B" w:rsidRPr="00A03B1B" w:rsidRDefault="00A03B1B" w:rsidP="00A03B1B">
            <w:pPr>
              <w:spacing w:after="60"/>
              <w:rPr>
                <w:rFonts w:eastAsia="Calibri"/>
                <w:iCs/>
                <w:sz w:val="20"/>
                <w:szCs w:val="20"/>
              </w:rPr>
            </w:pPr>
            <w:r w:rsidRPr="00A03B1B">
              <w:rPr>
                <w:rFonts w:eastAsia="Calibri"/>
                <w:iCs/>
                <w:sz w:val="20"/>
                <w:szCs w:val="20"/>
              </w:rPr>
              <w:t>USOGTOT</w:t>
            </w:r>
            <w:r w:rsidRPr="00A03B1B">
              <w:rPr>
                <w:rFonts w:eastAsia="Calibri"/>
                <w:i/>
                <w:iCs/>
                <w:sz w:val="20"/>
                <w:szCs w:val="20"/>
              </w:rPr>
              <w:t xml:space="preserve"> </w:t>
            </w:r>
            <w:r w:rsidRPr="00A03B1B">
              <w:rPr>
                <w:rFonts w:eastAsia="Calibri"/>
                <w:i/>
                <w:iCs/>
                <w:sz w:val="20"/>
                <w:szCs w:val="20"/>
                <w:vertAlign w:val="subscript"/>
              </w:rPr>
              <w:t>mp</w:t>
            </w:r>
          </w:p>
        </w:tc>
        <w:tc>
          <w:tcPr>
            <w:tcW w:w="464" w:type="pct"/>
            <w:tcBorders>
              <w:top w:val="single" w:sz="6" w:space="0" w:color="auto"/>
              <w:left w:val="single" w:sz="6" w:space="0" w:color="auto"/>
              <w:bottom w:val="single" w:sz="6" w:space="0" w:color="auto"/>
              <w:right w:val="single" w:sz="6" w:space="0" w:color="auto"/>
            </w:tcBorders>
          </w:tcPr>
          <w:p w14:paraId="65550A9B" w14:textId="77777777" w:rsidR="00A03B1B" w:rsidRPr="00A03B1B" w:rsidRDefault="00A03B1B" w:rsidP="00A03B1B">
            <w:pPr>
              <w:spacing w:after="60"/>
              <w:rPr>
                <w:iCs/>
                <w:sz w:val="20"/>
                <w:szCs w:val="20"/>
              </w:rPr>
            </w:pPr>
            <w:r w:rsidRPr="00A03B1B">
              <w:rPr>
                <w:iCs/>
                <w:sz w:val="20"/>
                <w:szCs w:val="20"/>
              </w:rPr>
              <w:t>MWh</w:t>
            </w:r>
          </w:p>
        </w:tc>
        <w:tc>
          <w:tcPr>
            <w:tcW w:w="3531" w:type="pct"/>
            <w:tcBorders>
              <w:top w:val="single" w:sz="6" w:space="0" w:color="auto"/>
              <w:left w:val="single" w:sz="6" w:space="0" w:color="auto"/>
              <w:bottom w:val="single" w:sz="6" w:space="0" w:color="auto"/>
              <w:right w:val="single" w:sz="4" w:space="0" w:color="auto"/>
            </w:tcBorders>
          </w:tcPr>
          <w:p w14:paraId="0A84BF98" w14:textId="77777777" w:rsidR="00A03B1B" w:rsidRPr="00A03B1B" w:rsidRDefault="00A03B1B" w:rsidP="00A03B1B">
            <w:pPr>
              <w:spacing w:after="60"/>
              <w:rPr>
                <w:bCs/>
                <w:i/>
                <w:iCs/>
                <w:sz w:val="20"/>
                <w:szCs w:val="20"/>
              </w:rPr>
            </w:pPr>
            <w:r w:rsidRPr="00A03B1B">
              <w:rPr>
                <w:i/>
                <w:iCs/>
                <w:sz w:val="20"/>
                <w:szCs w:val="20"/>
              </w:rPr>
              <w:t>Uplift Real-Time Settlement Only Generator Site per Market Participant</w:t>
            </w:r>
            <w:r w:rsidRPr="00A03B1B">
              <w:rPr>
                <w:iCs/>
                <w:sz w:val="20"/>
                <w:szCs w:val="20"/>
              </w:rPr>
              <w:t xml:space="preserve">—The monthly sum of Real-Time energy produced by Settlement Only Generators (SOGs) represented by Market Participant </w:t>
            </w:r>
            <w:r w:rsidRPr="00A03B1B">
              <w:rPr>
                <w:i/>
                <w:iCs/>
                <w:sz w:val="20"/>
                <w:szCs w:val="20"/>
              </w:rPr>
              <w:t>mp</w:t>
            </w:r>
            <w:r w:rsidRPr="00A03B1B">
              <w:rPr>
                <w:iCs/>
                <w:sz w:val="20"/>
                <w:szCs w:val="20"/>
              </w:rPr>
              <w:t xml:space="preserve">, where the Market Participant is a QSE assigned to the registered Counter-Party.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369"/>
            </w:tblGrid>
            <w:tr w:rsidR="00A03B1B" w:rsidRPr="00A03B1B" w14:paraId="41F3F3E4" w14:textId="77777777" w:rsidTr="00B31BB1">
              <w:trPr>
                <w:trHeight w:val="206"/>
              </w:trPr>
              <w:tc>
                <w:tcPr>
                  <w:tcW w:w="0" w:type="auto"/>
                  <w:shd w:val="pct12" w:color="auto" w:fill="auto"/>
                </w:tcPr>
                <w:p w14:paraId="21B6D12F" w14:textId="77777777" w:rsidR="00A03B1B" w:rsidRPr="00A03B1B" w:rsidRDefault="00A03B1B" w:rsidP="00A03B1B">
                  <w:pPr>
                    <w:spacing w:before="120" w:after="240"/>
                    <w:rPr>
                      <w:b/>
                      <w:i/>
                      <w:iCs/>
                      <w:lang w:val="x-none" w:eastAsia="x-none"/>
                    </w:rPr>
                  </w:pPr>
                  <w:r w:rsidRPr="00A03B1B">
                    <w:rPr>
                      <w:b/>
                      <w:i/>
                      <w:iCs/>
                      <w:lang w:val="x-none" w:eastAsia="x-none"/>
                    </w:rPr>
                    <w:t>[NPRR</w:t>
                  </w:r>
                  <w:r w:rsidRPr="00A03B1B">
                    <w:rPr>
                      <w:b/>
                      <w:i/>
                      <w:iCs/>
                      <w:lang w:eastAsia="x-none"/>
                    </w:rPr>
                    <w:t>995</w:t>
                  </w:r>
                  <w:r w:rsidRPr="00A03B1B">
                    <w:rPr>
                      <w:b/>
                      <w:i/>
                      <w:iCs/>
                      <w:lang w:val="x-none" w:eastAsia="x-none"/>
                    </w:rPr>
                    <w:t>:  Replace the definition above with the following upon system implementation:]</w:t>
                  </w:r>
                </w:p>
                <w:p w14:paraId="7D83BCEE" w14:textId="77777777" w:rsidR="00A03B1B" w:rsidRPr="00A03B1B" w:rsidRDefault="00A03B1B" w:rsidP="00A03B1B">
                  <w:pPr>
                    <w:spacing w:after="60"/>
                    <w:rPr>
                      <w:iCs/>
                      <w:sz w:val="20"/>
                      <w:szCs w:val="20"/>
                    </w:rPr>
                  </w:pPr>
                  <w:r w:rsidRPr="00A03B1B">
                    <w:rPr>
                      <w:i/>
                      <w:iCs/>
                      <w:sz w:val="20"/>
                      <w:szCs w:val="20"/>
                    </w:rPr>
                    <w:t>Uplift Real-Time Settlement Only Generator Site per Market Participant</w:t>
                  </w:r>
                  <w:r w:rsidRPr="00A03B1B">
                    <w:rPr>
                      <w:iCs/>
                      <w:sz w:val="20"/>
                      <w:szCs w:val="20"/>
                    </w:rPr>
                    <w:t xml:space="preserve">—The monthly sum of Real-Time energy produced by </w:t>
                  </w:r>
                  <w:r w:rsidRPr="00A03B1B" w:rsidDel="005D0F36">
                    <w:rPr>
                      <w:iCs/>
                      <w:sz w:val="20"/>
                      <w:szCs w:val="20"/>
                    </w:rPr>
                    <w:t>Settlement Only Generators (SOGs)</w:t>
                  </w:r>
                  <w:r w:rsidRPr="00A03B1B">
                    <w:rPr>
                      <w:iCs/>
                      <w:sz w:val="20"/>
                      <w:szCs w:val="20"/>
                    </w:rPr>
                    <w:t>, Settlement Only Distribution Generators</w:t>
                  </w:r>
                  <w:r w:rsidRPr="00A03B1B" w:rsidDel="005D0F36">
                    <w:rPr>
                      <w:iCs/>
                      <w:sz w:val="20"/>
                      <w:szCs w:val="20"/>
                    </w:rPr>
                    <w:t xml:space="preserve"> </w:t>
                  </w:r>
                  <w:r w:rsidRPr="00A03B1B">
                    <w:rPr>
                      <w:iCs/>
                      <w:sz w:val="20"/>
                      <w:szCs w:val="20"/>
                    </w:rPr>
                    <w:t xml:space="preserve">(SODGs), Settlement Only Transmission Generators (SOTGs), Settlement Only Distribution Energy Storage Systems (SODESSs), or Settlement Only Transmission Energy Storage Systems (SOTESSs) represented by Market Participant </w:t>
                  </w:r>
                  <w:r w:rsidRPr="00A03B1B">
                    <w:rPr>
                      <w:i/>
                      <w:iCs/>
                      <w:sz w:val="20"/>
                      <w:szCs w:val="20"/>
                    </w:rPr>
                    <w:t>mp</w:t>
                  </w:r>
                  <w:r w:rsidRPr="00A03B1B">
                    <w:rPr>
                      <w:iCs/>
                      <w:sz w:val="20"/>
                      <w:szCs w:val="20"/>
                    </w:rPr>
                    <w:t>, where the Market Participant is a QSE assigned to the registered Counter-Party.</w:t>
                  </w:r>
                </w:p>
              </w:tc>
            </w:tr>
          </w:tbl>
          <w:p w14:paraId="46E04E5D" w14:textId="77777777" w:rsidR="00A03B1B" w:rsidRPr="00A03B1B" w:rsidRDefault="00A03B1B" w:rsidP="00A03B1B">
            <w:pPr>
              <w:spacing w:after="60"/>
              <w:rPr>
                <w:bCs/>
                <w:i/>
                <w:iCs/>
                <w:sz w:val="20"/>
                <w:szCs w:val="20"/>
              </w:rPr>
            </w:pPr>
          </w:p>
        </w:tc>
      </w:tr>
      <w:tr w:rsidR="00A03B1B" w:rsidRPr="00A03B1B" w14:paraId="1177D7EF" w14:textId="77777777" w:rsidTr="00B31BB1">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A03B1B" w:rsidRPr="00A03B1B" w14:paraId="0E02C779" w14:textId="77777777" w:rsidTr="00B31BB1">
              <w:trPr>
                <w:trHeight w:val="206"/>
              </w:trPr>
              <w:tc>
                <w:tcPr>
                  <w:tcW w:w="9535" w:type="dxa"/>
                  <w:shd w:val="pct12" w:color="auto" w:fill="auto"/>
                </w:tcPr>
                <w:p w14:paraId="61491933" w14:textId="77777777" w:rsidR="00A03B1B" w:rsidRPr="00A03B1B" w:rsidRDefault="00A03B1B" w:rsidP="00A03B1B">
                  <w:pPr>
                    <w:spacing w:before="120" w:after="240"/>
                    <w:rPr>
                      <w:b/>
                      <w:i/>
                      <w:iCs/>
                      <w:lang w:val="x-none" w:eastAsia="x-none"/>
                    </w:rPr>
                  </w:pPr>
                  <w:r w:rsidRPr="00A03B1B">
                    <w:rPr>
                      <w:b/>
                      <w:i/>
                      <w:iCs/>
                      <w:lang w:val="x-none" w:eastAsia="x-none"/>
                    </w:rPr>
                    <w:t>[NPRR</w:t>
                  </w:r>
                  <w:r w:rsidRPr="00A03B1B">
                    <w:rPr>
                      <w:b/>
                      <w:i/>
                      <w:iCs/>
                      <w:lang w:eastAsia="x-none"/>
                    </w:rPr>
                    <w:t>R995</w:t>
                  </w:r>
                  <w:r w:rsidRPr="00A03B1B">
                    <w:rPr>
                      <w:b/>
                      <w:i/>
                      <w:iCs/>
                      <w:lang w:val="x-none" w:eastAsia="x-none"/>
                    </w:rPr>
                    <w:t xml:space="preserve">:  </w:t>
                  </w:r>
                  <w:r w:rsidRPr="00A03B1B">
                    <w:rPr>
                      <w:b/>
                      <w:i/>
                      <w:iCs/>
                      <w:lang w:eastAsia="x-none"/>
                    </w:rPr>
                    <w:t>Insert</w:t>
                  </w:r>
                  <w:r w:rsidRPr="00A03B1B">
                    <w:rPr>
                      <w:b/>
                      <w:i/>
                      <w:iCs/>
                      <w:lang w:val="x-none" w:eastAsia="x-none"/>
                    </w:rPr>
                    <w:t xml:space="preserve"> the variable</w:t>
                  </w:r>
                  <w:r w:rsidRPr="00A03B1B">
                    <w:rPr>
                      <w:b/>
                      <w:i/>
                      <w:iCs/>
                      <w:lang w:eastAsia="x-none"/>
                    </w:rPr>
                    <w:t xml:space="preserve"> “</w:t>
                  </w:r>
                  <w:r w:rsidRPr="00A03B1B">
                    <w:rPr>
                      <w:rFonts w:eastAsia="Calibri"/>
                      <w:b/>
                      <w:i/>
                      <w:iCs/>
                      <w:lang w:val="x-none" w:eastAsia="x-none"/>
                    </w:rPr>
                    <w:t xml:space="preserve">USOCLTOT </w:t>
                  </w:r>
                  <w:r w:rsidRPr="00A03B1B">
                    <w:rPr>
                      <w:rFonts w:eastAsia="Calibri"/>
                      <w:b/>
                      <w:i/>
                      <w:iCs/>
                      <w:vertAlign w:val="subscript"/>
                      <w:lang w:val="x-none" w:eastAsia="x-none"/>
                    </w:rPr>
                    <w:t>mp</w:t>
                  </w:r>
                  <w:r w:rsidRPr="00A03B1B">
                    <w:rPr>
                      <w:b/>
                      <w:i/>
                      <w:iCs/>
                      <w:lang w:eastAsia="x-none"/>
                    </w:rPr>
                    <w:t>”</w:t>
                  </w:r>
                  <w:r w:rsidRPr="00A03B1B">
                    <w:rPr>
                      <w:b/>
                      <w:i/>
                      <w:iCs/>
                      <w:lang w:val="x-none" w:eastAsia="x-none"/>
                    </w:rPr>
                    <w:t xml:space="preserve"> </w:t>
                  </w:r>
                  <w:r w:rsidRPr="00A03B1B">
                    <w:rPr>
                      <w:b/>
                      <w:i/>
                      <w:iCs/>
                      <w:lang w:eastAsia="x-none"/>
                    </w:rPr>
                    <w:t>below</w:t>
                  </w:r>
                  <w:r w:rsidRPr="00A03B1B">
                    <w:rPr>
                      <w:b/>
                      <w:i/>
                      <w:iCs/>
                      <w:lang w:val="x-none" w:eastAsia="x-none"/>
                    </w:rPr>
                    <w:t xml:space="preserve"> upon system implementation:]</w:t>
                  </w: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2"/>
                    <w:gridCol w:w="736"/>
                    <w:gridCol w:w="6039"/>
                  </w:tblGrid>
                  <w:tr w:rsidR="00A03B1B" w:rsidRPr="00A03B1B" w14:paraId="37F761A8" w14:textId="77777777" w:rsidTr="00B31BB1">
                    <w:trPr>
                      <w:cantSplit/>
                    </w:trPr>
                    <w:tc>
                      <w:tcPr>
                        <w:tcW w:w="1325" w:type="pct"/>
                        <w:tcBorders>
                          <w:bottom w:val="single" w:sz="4" w:space="0" w:color="auto"/>
                        </w:tcBorders>
                      </w:tcPr>
                      <w:p w14:paraId="4C58953D" w14:textId="77777777" w:rsidR="00A03B1B" w:rsidRPr="00A03B1B" w:rsidRDefault="00A03B1B" w:rsidP="00A03B1B">
                        <w:pPr>
                          <w:spacing w:after="60"/>
                          <w:rPr>
                            <w:sz w:val="20"/>
                            <w:szCs w:val="20"/>
                          </w:rPr>
                        </w:pPr>
                        <w:r w:rsidRPr="00A03B1B">
                          <w:rPr>
                            <w:rFonts w:eastAsia="Calibri"/>
                            <w:sz w:val="20"/>
                            <w:szCs w:val="20"/>
                          </w:rPr>
                          <w:t>USOCLTOT</w:t>
                        </w:r>
                        <w:r w:rsidRPr="00A03B1B">
                          <w:rPr>
                            <w:rFonts w:eastAsia="Calibri"/>
                            <w:i/>
                            <w:sz w:val="20"/>
                            <w:szCs w:val="20"/>
                          </w:rPr>
                          <w:t xml:space="preserve"> </w:t>
                        </w:r>
                        <w:r w:rsidRPr="00A03B1B">
                          <w:rPr>
                            <w:rFonts w:eastAsia="Calibri"/>
                            <w:i/>
                            <w:sz w:val="20"/>
                            <w:szCs w:val="20"/>
                            <w:vertAlign w:val="subscript"/>
                          </w:rPr>
                          <w:t>mp</w:t>
                        </w:r>
                      </w:p>
                    </w:tc>
                    <w:tc>
                      <w:tcPr>
                        <w:tcW w:w="399" w:type="pct"/>
                        <w:tcBorders>
                          <w:bottom w:val="single" w:sz="4" w:space="0" w:color="auto"/>
                        </w:tcBorders>
                      </w:tcPr>
                      <w:p w14:paraId="7D622B95" w14:textId="77777777" w:rsidR="00A03B1B" w:rsidRPr="00A03B1B" w:rsidRDefault="00A03B1B" w:rsidP="00A03B1B">
                        <w:pPr>
                          <w:spacing w:after="60"/>
                          <w:rPr>
                            <w:sz w:val="20"/>
                            <w:szCs w:val="20"/>
                          </w:rPr>
                        </w:pPr>
                        <w:r w:rsidRPr="00A03B1B">
                          <w:rPr>
                            <w:sz w:val="20"/>
                            <w:szCs w:val="20"/>
                          </w:rPr>
                          <w:t>MWh</w:t>
                        </w:r>
                      </w:p>
                    </w:tc>
                    <w:tc>
                      <w:tcPr>
                        <w:tcW w:w="3275" w:type="pct"/>
                        <w:tcBorders>
                          <w:bottom w:val="single" w:sz="4" w:space="0" w:color="auto"/>
                        </w:tcBorders>
                      </w:tcPr>
                      <w:p w14:paraId="3A2EFEF2" w14:textId="77777777" w:rsidR="00A03B1B" w:rsidRPr="00A03B1B" w:rsidRDefault="00A03B1B" w:rsidP="00A03B1B">
                        <w:pPr>
                          <w:spacing w:after="60"/>
                          <w:rPr>
                            <w:i/>
                            <w:sz w:val="20"/>
                            <w:szCs w:val="20"/>
                          </w:rPr>
                        </w:pPr>
                        <w:r w:rsidRPr="00A03B1B">
                          <w:rPr>
                            <w:i/>
                            <w:sz w:val="20"/>
                            <w:szCs w:val="20"/>
                          </w:rPr>
                          <w:t>Uplift Real-Time Settlement Only Charging Load per Market Participant</w:t>
                        </w:r>
                        <w:r w:rsidRPr="00A03B1B">
                          <w:rPr>
                            <w:sz w:val="20"/>
                            <w:szCs w:val="20"/>
                          </w:rPr>
                          <w:t xml:space="preserve">—The monthly sum of Real-Time charging Load that is WSL by SODESSs and SOTESSs represented by Market Participant </w:t>
                        </w:r>
                        <w:r w:rsidRPr="00A03B1B">
                          <w:rPr>
                            <w:i/>
                            <w:sz w:val="20"/>
                            <w:szCs w:val="20"/>
                          </w:rPr>
                          <w:t>mp</w:t>
                        </w:r>
                        <w:r w:rsidRPr="00A03B1B">
                          <w:rPr>
                            <w:sz w:val="20"/>
                            <w:szCs w:val="20"/>
                          </w:rPr>
                          <w:t xml:space="preserve">, where the Market Participant is a QSE assigned to the registered Counter-Party. </w:t>
                        </w:r>
                      </w:p>
                    </w:tc>
                  </w:tr>
                </w:tbl>
                <w:p w14:paraId="286A3868" w14:textId="77777777" w:rsidR="00A03B1B" w:rsidRPr="00A03B1B" w:rsidRDefault="00A03B1B" w:rsidP="00A03B1B">
                  <w:pPr>
                    <w:spacing w:after="60"/>
                    <w:rPr>
                      <w:i/>
                      <w:sz w:val="20"/>
                      <w:szCs w:val="20"/>
                    </w:rPr>
                  </w:pPr>
                </w:p>
              </w:tc>
            </w:tr>
          </w:tbl>
          <w:p w14:paraId="1BAB30B2" w14:textId="77777777" w:rsidR="00A03B1B" w:rsidRPr="00A03B1B" w:rsidRDefault="00A03B1B" w:rsidP="00A03B1B">
            <w:pPr>
              <w:spacing w:after="60"/>
              <w:rPr>
                <w:i/>
                <w:iCs/>
                <w:sz w:val="20"/>
                <w:szCs w:val="20"/>
              </w:rPr>
            </w:pPr>
          </w:p>
        </w:tc>
      </w:tr>
      <w:tr w:rsidR="00A03B1B" w:rsidRPr="00A03B1B" w14:paraId="2044660B" w14:textId="77777777" w:rsidTr="00B31BB1">
        <w:tc>
          <w:tcPr>
            <w:tcW w:w="1005" w:type="pct"/>
            <w:tcBorders>
              <w:top w:val="single" w:sz="6" w:space="0" w:color="auto"/>
              <w:left w:val="single" w:sz="4" w:space="0" w:color="auto"/>
              <w:bottom w:val="single" w:sz="6" w:space="0" w:color="auto"/>
              <w:right w:val="single" w:sz="6" w:space="0" w:color="auto"/>
            </w:tcBorders>
          </w:tcPr>
          <w:p w14:paraId="3DA3B94D" w14:textId="77777777" w:rsidR="00A03B1B" w:rsidRPr="00A03B1B" w:rsidRDefault="00A03B1B" w:rsidP="00A03B1B">
            <w:pPr>
              <w:spacing w:after="60"/>
              <w:rPr>
                <w:sz w:val="20"/>
                <w:szCs w:val="20"/>
              </w:rPr>
            </w:pPr>
            <w:r w:rsidRPr="00A03B1B">
              <w:rPr>
                <w:iCs/>
                <w:sz w:val="20"/>
                <w:szCs w:val="20"/>
              </w:rPr>
              <w:lastRenderedPageBreak/>
              <w:t xml:space="preserve">RTMGSOGZ </w:t>
            </w:r>
            <w:r w:rsidRPr="00A03B1B">
              <w:rPr>
                <w:i/>
                <w:iCs/>
                <w:sz w:val="20"/>
                <w:szCs w:val="20"/>
                <w:vertAlign w:val="subscript"/>
              </w:rPr>
              <w:t>mp. p, i</w:t>
            </w:r>
          </w:p>
        </w:tc>
        <w:tc>
          <w:tcPr>
            <w:tcW w:w="464" w:type="pct"/>
            <w:tcBorders>
              <w:top w:val="single" w:sz="6" w:space="0" w:color="auto"/>
              <w:left w:val="single" w:sz="6" w:space="0" w:color="auto"/>
              <w:bottom w:val="single" w:sz="6" w:space="0" w:color="auto"/>
              <w:right w:val="single" w:sz="6" w:space="0" w:color="auto"/>
            </w:tcBorders>
          </w:tcPr>
          <w:p w14:paraId="4D0891C5" w14:textId="77777777" w:rsidR="00A03B1B" w:rsidRPr="00A03B1B" w:rsidRDefault="00A03B1B" w:rsidP="00A03B1B">
            <w:pPr>
              <w:spacing w:after="60"/>
              <w:rPr>
                <w:sz w:val="20"/>
                <w:szCs w:val="20"/>
              </w:rPr>
            </w:pPr>
            <w:r w:rsidRPr="00A03B1B">
              <w:rPr>
                <w:iCs/>
                <w:sz w:val="20"/>
                <w:szCs w:val="20"/>
              </w:rPr>
              <w:t>MWh</w:t>
            </w:r>
          </w:p>
        </w:tc>
        <w:tc>
          <w:tcPr>
            <w:tcW w:w="3531" w:type="pct"/>
            <w:tcBorders>
              <w:top w:val="single" w:sz="6" w:space="0" w:color="auto"/>
              <w:left w:val="single" w:sz="6" w:space="0" w:color="auto"/>
              <w:bottom w:val="single" w:sz="6" w:space="0" w:color="auto"/>
              <w:right w:val="single" w:sz="4" w:space="0" w:color="auto"/>
            </w:tcBorders>
          </w:tcPr>
          <w:p w14:paraId="5CCD0164" w14:textId="77777777" w:rsidR="00A03B1B" w:rsidRPr="00A03B1B" w:rsidRDefault="00A03B1B" w:rsidP="00A03B1B">
            <w:pPr>
              <w:spacing w:after="60"/>
              <w:rPr>
                <w:iCs/>
                <w:sz w:val="20"/>
                <w:szCs w:val="20"/>
              </w:rPr>
            </w:pPr>
            <w:r w:rsidRPr="00A03B1B">
              <w:rPr>
                <w:i/>
                <w:iCs/>
                <w:sz w:val="20"/>
                <w:szCs w:val="20"/>
              </w:rPr>
              <w:t>Real-Time Metered Generation from Settlement Only Generators Zonal per QSE per Settlement Point</w:t>
            </w:r>
            <w:r w:rsidRPr="00A03B1B">
              <w:rPr>
                <w:iCs/>
                <w:sz w:val="20"/>
                <w:szCs w:val="20"/>
              </w:rPr>
              <w:t xml:space="preserve">—The total Real-Time energy produced by Settlement Only Transmission Self-Generators (SOTSGs) for the Market Participant </w:t>
            </w:r>
            <w:r w:rsidRPr="00A03B1B">
              <w:rPr>
                <w:i/>
                <w:iCs/>
                <w:sz w:val="20"/>
                <w:szCs w:val="20"/>
              </w:rPr>
              <w:t>mp</w:t>
            </w:r>
            <w:r w:rsidRPr="00A03B1B">
              <w:rPr>
                <w:iCs/>
                <w:sz w:val="20"/>
                <w:szCs w:val="20"/>
              </w:rPr>
              <w:t xml:space="preserve"> in Load Zone Settlement Point </w:t>
            </w:r>
            <w:r w:rsidRPr="00A03B1B">
              <w:rPr>
                <w:i/>
                <w:iCs/>
                <w:sz w:val="20"/>
                <w:szCs w:val="20"/>
              </w:rPr>
              <w:t>p</w:t>
            </w:r>
            <w:r w:rsidRPr="00A03B1B">
              <w:rPr>
                <w:iCs/>
                <w:sz w:val="20"/>
                <w:szCs w:val="20"/>
              </w:rPr>
              <w:t>, for the 15-minute Settlement Interval.  MWh quantities for Energy Storage System (ESS), Settlement Only Distribution Generators (SODGs), and Settlement Only Transmission Generators (SOTGs) at sites where the ESS capacity constitutes more than 50% of the total SOG nameplate capacity will be included in this value.  MWh quantities for SODGs and SOTGs that opted out of nodal pricing pursuant to Section 6.6.3.8,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369"/>
            </w:tblGrid>
            <w:tr w:rsidR="00A03B1B" w:rsidRPr="00A03B1B" w14:paraId="0CC5ABD4" w14:textId="77777777" w:rsidTr="00B31BB1">
              <w:trPr>
                <w:trHeight w:val="206"/>
              </w:trPr>
              <w:tc>
                <w:tcPr>
                  <w:tcW w:w="0" w:type="auto"/>
                  <w:shd w:val="pct12" w:color="auto" w:fill="auto"/>
                </w:tcPr>
                <w:p w14:paraId="3FBB3677" w14:textId="77777777" w:rsidR="00A03B1B" w:rsidRPr="00A03B1B" w:rsidRDefault="00A03B1B" w:rsidP="00A03B1B">
                  <w:pPr>
                    <w:spacing w:before="120" w:after="240"/>
                    <w:rPr>
                      <w:b/>
                      <w:i/>
                      <w:iCs/>
                      <w:lang w:val="x-none" w:eastAsia="x-none"/>
                    </w:rPr>
                  </w:pPr>
                  <w:r w:rsidRPr="00A03B1B">
                    <w:rPr>
                      <w:b/>
                      <w:i/>
                      <w:iCs/>
                      <w:lang w:val="x-none" w:eastAsia="x-none"/>
                    </w:rPr>
                    <w:t>[NPRR</w:t>
                  </w:r>
                  <w:r w:rsidRPr="00A03B1B">
                    <w:rPr>
                      <w:b/>
                      <w:i/>
                      <w:iCs/>
                      <w:lang w:eastAsia="x-none"/>
                    </w:rPr>
                    <w:t>995</w:t>
                  </w:r>
                  <w:r w:rsidRPr="00A03B1B">
                    <w:rPr>
                      <w:b/>
                      <w:i/>
                      <w:iCs/>
                      <w:lang w:val="x-none" w:eastAsia="x-none"/>
                    </w:rPr>
                    <w:t>:  Replace the definition above with the following upon system implementation:]</w:t>
                  </w:r>
                </w:p>
                <w:p w14:paraId="0C25449B" w14:textId="77777777" w:rsidR="00A03B1B" w:rsidRPr="00A03B1B" w:rsidRDefault="00A03B1B" w:rsidP="00A03B1B">
                  <w:pPr>
                    <w:spacing w:after="60"/>
                    <w:rPr>
                      <w:iCs/>
                      <w:sz w:val="20"/>
                      <w:szCs w:val="20"/>
                    </w:rPr>
                  </w:pPr>
                  <w:r w:rsidRPr="00A03B1B">
                    <w:rPr>
                      <w:i/>
                      <w:iCs/>
                      <w:sz w:val="20"/>
                      <w:szCs w:val="20"/>
                    </w:rPr>
                    <w:t>Real-Time Metered Generation from Settlement Only Generators Zonal per QSE per Settlement Point</w:t>
                  </w:r>
                  <w:r w:rsidRPr="00A03B1B">
                    <w:rPr>
                      <w:iCs/>
                      <w:sz w:val="20"/>
                      <w:szCs w:val="20"/>
                    </w:rPr>
                    <w:t xml:space="preserve">—The total Real-Time energy produced by Settlement Only Transmission Self-Generators (SOTSGs) for the Market Participant </w:t>
                  </w:r>
                  <w:r w:rsidRPr="00A03B1B">
                    <w:rPr>
                      <w:i/>
                      <w:iCs/>
                      <w:sz w:val="20"/>
                      <w:szCs w:val="20"/>
                    </w:rPr>
                    <w:t>mp</w:t>
                  </w:r>
                  <w:r w:rsidRPr="00A03B1B">
                    <w:rPr>
                      <w:iCs/>
                      <w:sz w:val="20"/>
                      <w:szCs w:val="20"/>
                    </w:rPr>
                    <w:t xml:space="preserve"> in Load Zone Settlement Point </w:t>
                  </w:r>
                  <w:r w:rsidRPr="00A03B1B">
                    <w:rPr>
                      <w:i/>
                      <w:iCs/>
                      <w:sz w:val="20"/>
                      <w:szCs w:val="20"/>
                    </w:rPr>
                    <w:t>p</w:t>
                  </w:r>
                  <w:r w:rsidRPr="00A03B1B">
                    <w:rPr>
                      <w:iCs/>
                      <w:sz w:val="20"/>
                      <w:szCs w:val="20"/>
                    </w:rPr>
                    <w:t>, for the 15-minute Settlement Interval.  MWh quantities for Energy Storage System (ESS), SODGs, and SOTGs at sites where the ESS capacity constitutes more than 50% of the total SOG nameplate capacity will be included in this value.  MWh quantities for SODGs and SOTGs that opted out of nodal pricing pursuant to Section 6.6.3.8, Real-Time Payment or Charge for Energy from a Settlement Only Distribution Generator (SODG), Settlement Only Transmission Generator (SOTG), Settlement Only Distribution Energy Storage System (SODESS), or Settlement Only Transmission Energy Storage System (SOTESS), will also be included in this value.</w:t>
                  </w:r>
                </w:p>
              </w:tc>
            </w:tr>
          </w:tbl>
          <w:p w14:paraId="165D9C5D" w14:textId="77777777" w:rsidR="00A03B1B" w:rsidRPr="00A03B1B" w:rsidRDefault="00A03B1B" w:rsidP="00A03B1B">
            <w:pPr>
              <w:spacing w:after="60"/>
              <w:rPr>
                <w:i/>
                <w:sz w:val="20"/>
                <w:szCs w:val="20"/>
              </w:rPr>
            </w:pPr>
          </w:p>
        </w:tc>
      </w:tr>
      <w:tr w:rsidR="00A03B1B" w:rsidRPr="00A03B1B" w14:paraId="44842287"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7B0B67B1" w14:textId="77777777" w:rsidR="00A03B1B" w:rsidRPr="00A03B1B" w:rsidRDefault="00A03B1B" w:rsidP="00A03B1B">
            <w:pPr>
              <w:spacing w:after="60"/>
              <w:rPr>
                <w:sz w:val="20"/>
                <w:szCs w:val="20"/>
              </w:rPr>
            </w:pPr>
            <w:r w:rsidRPr="00A03B1B">
              <w:rPr>
                <w:iCs/>
                <w:sz w:val="20"/>
                <w:szCs w:val="20"/>
              </w:rPr>
              <w:t>MEBSOGNET</w:t>
            </w:r>
            <w:r w:rsidRPr="00A03B1B">
              <w:rPr>
                <w:i/>
                <w:iCs/>
                <w:sz w:val="20"/>
                <w:szCs w:val="20"/>
                <w:vertAlign w:val="subscript"/>
              </w:rPr>
              <w:t xml:space="preserve"> q, gsc</w:t>
            </w:r>
          </w:p>
        </w:tc>
        <w:tc>
          <w:tcPr>
            <w:tcW w:w="464" w:type="pct"/>
            <w:tcBorders>
              <w:top w:val="single" w:sz="6" w:space="0" w:color="auto"/>
              <w:left w:val="single" w:sz="6" w:space="0" w:color="auto"/>
              <w:bottom w:val="single" w:sz="6" w:space="0" w:color="auto"/>
              <w:right w:val="single" w:sz="6" w:space="0" w:color="auto"/>
            </w:tcBorders>
          </w:tcPr>
          <w:p w14:paraId="7F95FE3D" w14:textId="77777777" w:rsidR="00A03B1B" w:rsidRPr="00A03B1B" w:rsidRDefault="00A03B1B" w:rsidP="00A03B1B">
            <w:pPr>
              <w:spacing w:after="60"/>
              <w:rPr>
                <w:sz w:val="20"/>
                <w:szCs w:val="20"/>
              </w:rPr>
            </w:pPr>
            <w:r w:rsidRPr="00A03B1B">
              <w:rPr>
                <w:iCs/>
                <w:sz w:val="20"/>
                <w:szCs w:val="20"/>
              </w:rPr>
              <w:t>MWh</w:t>
            </w:r>
          </w:p>
        </w:tc>
        <w:tc>
          <w:tcPr>
            <w:tcW w:w="3531" w:type="pct"/>
            <w:tcBorders>
              <w:top w:val="single" w:sz="6" w:space="0" w:color="auto"/>
              <w:left w:val="single" w:sz="6" w:space="0" w:color="auto"/>
              <w:bottom w:val="single" w:sz="6" w:space="0" w:color="auto"/>
              <w:right w:val="single" w:sz="4" w:space="0" w:color="auto"/>
            </w:tcBorders>
          </w:tcPr>
          <w:p w14:paraId="38475DA0" w14:textId="77777777" w:rsidR="00A03B1B" w:rsidRPr="00A03B1B" w:rsidRDefault="00A03B1B" w:rsidP="00A03B1B">
            <w:pPr>
              <w:spacing w:after="60"/>
              <w:rPr>
                <w:iCs/>
                <w:sz w:val="20"/>
                <w:szCs w:val="20"/>
              </w:rPr>
            </w:pPr>
            <w:r w:rsidRPr="00A03B1B">
              <w:rPr>
                <w:i/>
                <w:iCs/>
                <w:sz w:val="20"/>
                <w:szCs w:val="20"/>
              </w:rPr>
              <w:t>Net Metered energy at gsc for an SODG or SOTG Site</w:t>
            </w:r>
            <w:r w:rsidRPr="00A03B1B">
              <w:rPr>
                <w:iCs/>
                <w:sz w:val="20"/>
                <w:szCs w:val="20"/>
              </w:rPr>
              <w:sym w:font="Symbol" w:char="F0BE"/>
            </w:r>
            <w:r w:rsidRPr="00A03B1B">
              <w:rPr>
                <w:iCs/>
                <w:sz w:val="20"/>
                <w:szCs w:val="20"/>
              </w:rPr>
              <w:t>The net sum for all Settlement Meters for SODG or SOTG site</w:t>
            </w:r>
            <w:r w:rsidRPr="00A03B1B">
              <w:rPr>
                <w:i/>
                <w:iCs/>
                <w:sz w:val="20"/>
                <w:szCs w:val="20"/>
              </w:rPr>
              <w:t xml:space="preserve"> gsc</w:t>
            </w:r>
            <w:r w:rsidRPr="00A03B1B">
              <w:rPr>
                <w:iCs/>
                <w:sz w:val="20"/>
                <w:szCs w:val="20"/>
              </w:rPr>
              <w:t xml:space="preserve"> represented by QSE </w:t>
            </w:r>
            <w:r w:rsidRPr="00A03B1B">
              <w:rPr>
                <w:i/>
                <w:iCs/>
                <w:sz w:val="20"/>
                <w:szCs w:val="20"/>
              </w:rPr>
              <w:t>q</w:t>
            </w:r>
            <w:r w:rsidRPr="00A03B1B">
              <w:rPr>
                <w:iCs/>
                <w:sz w:val="20"/>
                <w:szCs w:val="20"/>
              </w:rPr>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369"/>
            </w:tblGrid>
            <w:tr w:rsidR="00A03B1B" w:rsidRPr="00A03B1B" w14:paraId="7EEB1ED5" w14:textId="77777777" w:rsidTr="00B31BB1">
              <w:trPr>
                <w:trHeight w:val="206"/>
              </w:trPr>
              <w:tc>
                <w:tcPr>
                  <w:tcW w:w="0" w:type="auto"/>
                  <w:shd w:val="pct12" w:color="auto" w:fill="auto"/>
                </w:tcPr>
                <w:p w14:paraId="24DF9985" w14:textId="77777777" w:rsidR="00A03B1B" w:rsidRPr="00A03B1B" w:rsidRDefault="00A03B1B" w:rsidP="00A03B1B">
                  <w:pPr>
                    <w:spacing w:before="120" w:after="240"/>
                    <w:rPr>
                      <w:b/>
                      <w:i/>
                      <w:iCs/>
                      <w:lang w:val="x-none" w:eastAsia="x-none"/>
                    </w:rPr>
                  </w:pPr>
                  <w:r w:rsidRPr="00A03B1B">
                    <w:rPr>
                      <w:b/>
                      <w:i/>
                      <w:iCs/>
                      <w:lang w:val="x-none" w:eastAsia="x-none"/>
                    </w:rPr>
                    <w:t>[NPRR</w:t>
                  </w:r>
                  <w:r w:rsidRPr="00A03B1B">
                    <w:rPr>
                      <w:b/>
                      <w:i/>
                      <w:iCs/>
                      <w:lang w:eastAsia="x-none"/>
                    </w:rPr>
                    <w:t>995</w:t>
                  </w:r>
                  <w:r w:rsidRPr="00A03B1B">
                    <w:rPr>
                      <w:b/>
                      <w:i/>
                      <w:iCs/>
                      <w:lang w:val="x-none" w:eastAsia="x-none"/>
                    </w:rPr>
                    <w:t>:  Replace the definition above with the following upon system implementation:]</w:t>
                  </w:r>
                </w:p>
                <w:p w14:paraId="3111475A" w14:textId="77777777" w:rsidR="00A03B1B" w:rsidRPr="00A03B1B" w:rsidRDefault="00A03B1B" w:rsidP="00A03B1B">
                  <w:pPr>
                    <w:spacing w:after="60"/>
                    <w:rPr>
                      <w:iCs/>
                      <w:sz w:val="20"/>
                      <w:szCs w:val="20"/>
                    </w:rPr>
                  </w:pPr>
                  <w:r w:rsidRPr="00A03B1B">
                    <w:rPr>
                      <w:i/>
                      <w:iCs/>
                      <w:sz w:val="20"/>
                      <w:szCs w:val="20"/>
                    </w:rPr>
                    <w:t>Net Metered energy at gsc for an SODG, SOTG, SODESS, or SOTESS Site</w:t>
                  </w:r>
                  <w:r w:rsidRPr="00A03B1B">
                    <w:rPr>
                      <w:iCs/>
                      <w:sz w:val="20"/>
                      <w:szCs w:val="20"/>
                    </w:rPr>
                    <w:sym w:font="Symbol" w:char="F0BE"/>
                  </w:r>
                  <w:r w:rsidRPr="00A03B1B">
                    <w:rPr>
                      <w:iCs/>
                      <w:sz w:val="20"/>
                      <w:szCs w:val="20"/>
                    </w:rPr>
                    <w:t xml:space="preserve">The net sum for all Settlement Meters for SODG, SOTG, SODESS, or SOTESS site </w:t>
                  </w:r>
                  <w:r w:rsidRPr="00A03B1B">
                    <w:rPr>
                      <w:i/>
                      <w:iCs/>
                      <w:sz w:val="20"/>
                      <w:szCs w:val="20"/>
                    </w:rPr>
                    <w:t>gsc</w:t>
                  </w:r>
                  <w:r w:rsidRPr="00A03B1B">
                    <w:rPr>
                      <w:iCs/>
                      <w:sz w:val="20"/>
                      <w:szCs w:val="20"/>
                    </w:rPr>
                    <w:t xml:space="preserve"> represented by QSE </w:t>
                  </w:r>
                  <w:r w:rsidRPr="00A03B1B">
                    <w:rPr>
                      <w:i/>
                      <w:iCs/>
                      <w:sz w:val="20"/>
                      <w:szCs w:val="20"/>
                    </w:rPr>
                    <w:t xml:space="preserve">q </w:t>
                  </w:r>
                  <w:r w:rsidRPr="00A03B1B">
                    <w:rPr>
                      <w:iCs/>
                      <w:sz w:val="20"/>
                      <w:szCs w:val="20"/>
                    </w:rPr>
                    <w:t>for the 15-minute Settlement Interval.  A positive value indicates an injection of power to the ERCOT System.</w:t>
                  </w:r>
                </w:p>
              </w:tc>
            </w:tr>
          </w:tbl>
          <w:p w14:paraId="1D0ADB19" w14:textId="77777777" w:rsidR="00A03B1B" w:rsidRPr="00A03B1B" w:rsidRDefault="00A03B1B" w:rsidP="00A03B1B">
            <w:pPr>
              <w:spacing w:after="60"/>
              <w:rPr>
                <w:i/>
                <w:sz w:val="20"/>
                <w:szCs w:val="20"/>
              </w:rPr>
            </w:pPr>
          </w:p>
        </w:tc>
      </w:tr>
      <w:tr w:rsidR="00A03B1B" w:rsidRPr="00A03B1B" w14:paraId="429F57FE" w14:textId="77777777" w:rsidTr="00B31BB1">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A03B1B" w:rsidRPr="00A03B1B" w14:paraId="54F9EF10" w14:textId="77777777" w:rsidTr="00B31BB1">
              <w:trPr>
                <w:trHeight w:val="206"/>
              </w:trPr>
              <w:tc>
                <w:tcPr>
                  <w:tcW w:w="9535" w:type="dxa"/>
                  <w:shd w:val="pct12" w:color="auto" w:fill="auto"/>
                </w:tcPr>
                <w:p w14:paraId="1C2D63B8" w14:textId="77777777" w:rsidR="00A03B1B" w:rsidRPr="00A03B1B" w:rsidRDefault="00A03B1B" w:rsidP="00A03B1B">
                  <w:pPr>
                    <w:spacing w:before="120" w:after="240"/>
                    <w:rPr>
                      <w:b/>
                      <w:i/>
                      <w:iCs/>
                      <w:lang w:val="x-none" w:eastAsia="x-none"/>
                    </w:rPr>
                  </w:pPr>
                  <w:r w:rsidRPr="00A03B1B">
                    <w:rPr>
                      <w:b/>
                      <w:i/>
                      <w:iCs/>
                      <w:lang w:val="x-none" w:eastAsia="x-none"/>
                    </w:rPr>
                    <w:t>[NPRR</w:t>
                  </w:r>
                  <w:r w:rsidRPr="00A03B1B">
                    <w:rPr>
                      <w:b/>
                      <w:i/>
                      <w:iCs/>
                      <w:lang w:eastAsia="x-none"/>
                    </w:rPr>
                    <w:t>R995</w:t>
                  </w:r>
                  <w:r w:rsidRPr="00A03B1B">
                    <w:rPr>
                      <w:b/>
                      <w:i/>
                      <w:iCs/>
                      <w:lang w:val="x-none" w:eastAsia="x-none"/>
                    </w:rPr>
                    <w:t xml:space="preserve">:  </w:t>
                  </w:r>
                  <w:r w:rsidRPr="00A03B1B">
                    <w:rPr>
                      <w:b/>
                      <w:i/>
                      <w:iCs/>
                      <w:lang w:eastAsia="x-none"/>
                    </w:rPr>
                    <w:t>Insert</w:t>
                  </w:r>
                  <w:r w:rsidRPr="00A03B1B">
                    <w:rPr>
                      <w:b/>
                      <w:i/>
                      <w:iCs/>
                      <w:lang w:val="x-none" w:eastAsia="x-none"/>
                    </w:rPr>
                    <w:t xml:space="preserve"> the variable</w:t>
                  </w:r>
                  <w:r w:rsidRPr="00A03B1B">
                    <w:rPr>
                      <w:b/>
                      <w:i/>
                      <w:iCs/>
                      <w:lang w:eastAsia="x-none"/>
                    </w:rPr>
                    <w:t xml:space="preserve"> “</w:t>
                  </w:r>
                  <w:r w:rsidRPr="00A03B1B">
                    <w:rPr>
                      <w:rFonts w:eastAsia="Calibri"/>
                      <w:b/>
                      <w:i/>
                      <w:iCs/>
                      <w:lang w:val="x-none" w:eastAsia="x-none"/>
                    </w:rPr>
                    <w:t>WSOL</w:t>
                  </w:r>
                  <w:r w:rsidRPr="00A03B1B">
                    <w:rPr>
                      <w:rFonts w:eastAsia="Calibri"/>
                      <w:b/>
                      <w:i/>
                      <w:iCs/>
                      <w:vertAlign w:val="subscript"/>
                      <w:lang w:val="x-none" w:eastAsia="x-none"/>
                    </w:rPr>
                    <w:t xml:space="preserve"> mp, gsc, b</w:t>
                  </w:r>
                  <w:r w:rsidRPr="00A03B1B">
                    <w:rPr>
                      <w:b/>
                      <w:i/>
                      <w:iCs/>
                      <w:lang w:eastAsia="x-none"/>
                    </w:rPr>
                    <w:t>”</w:t>
                  </w:r>
                  <w:r w:rsidRPr="00A03B1B">
                    <w:rPr>
                      <w:b/>
                      <w:i/>
                      <w:iCs/>
                      <w:lang w:val="x-none" w:eastAsia="x-none"/>
                    </w:rPr>
                    <w:t xml:space="preserve"> </w:t>
                  </w:r>
                  <w:r w:rsidRPr="00A03B1B">
                    <w:rPr>
                      <w:b/>
                      <w:i/>
                      <w:iCs/>
                      <w:lang w:eastAsia="x-none"/>
                    </w:rPr>
                    <w:t>below</w:t>
                  </w:r>
                  <w:r w:rsidRPr="00A03B1B">
                    <w:rPr>
                      <w:b/>
                      <w:i/>
                      <w:iCs/>
                      <w:lang w:val="x-none" w:eastAsia="x-none"/>
                    </w:rPr>
                    <w:t xml:space="preserve"> upon system implementation:]</w:t>
                  </w:r>
                </w:p>
                <w:tbl>
                  <w:tblPr>
                    <w:tblW w:w="48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5858"/>
                  </w:tblGrid>
                  <w:tr w:rsidR="00A03B1B" w:rsidRPr="00A03B1B" w14:paraId="0AAB694E" w14:textId="77777777" w:rsidTr="00B31BB1">
                    <w:trPr>
                      <w:cantSplit/>
                    </w:trPr>
                    <w:tc>
                      <w:tcPr>
                        <w:tcW w:w="1352" w:type="pct"/>
                        <w:tcBorders>
                          <w:bottom w:val="single" w:sz="4" w:space="0" w:color="auto"/>
                        </w:tcBorders>
                      </w:tcPr>
                      <w:p w14:paraId="1457590C" w14:textId="77777777" w:rsidR="00A03B1B" w:rsidRPr="00A03B1B" w:rsidRDefault="00A03B1B" w:rsidP="00A03B1B">
                        <w:pPr>
                          <w:spacing w:after="60"/>
                          <w:rPr>
                            <w:sz w:val="20"/>
                            <w:szCs w:val="20"/>
                          </w:rPr>
                        </w:pPr>
                        <w:r w:rsidRPr="00A03B1B">
                          <w:rPr>
                            <w:sz w:val="20"/>
                            <w:szCs w:val="20"/>
                          </w:rPr>
                          <w:t xml:space="preserve">WSOL </w:t>
                        </w:r>
                        <w:r w:rsidRPr="00A03B1B">
                          <w:rPr>
                            <w:i/>
                            <w:sz w:val="20"/>
                            <w:szCs w:val="20"/>
                            <w:vertAlign w:val="subscript"/>
                          </w:rPr>
                          <w:t>mp, gsc, b</w:t>
                        </w:r>
                      </w:p>
                    </w:tc>
                    <w:tc>
                      <w:tcPr>
                        <w:tcW w:w="407" w:type="pct"/>
                        <w:tcBorders>
                          <w:bottom w:val="single" w:sz="4" w:space="0" w:color="auto"/>
                        </w:tcBorders>
                      </w:tcPr>
                      <w:p w14:paraId="75FFD49B" w14:textId="77777777" w:rsidR="00A03B1B" w:rsidRPr="00A03B1B" w:rsidRDefault="00A03B1B" w:rsidP="00A03B1B">
                        <w:pPr>
                          <w:spacing w:after="60"/>
                          <w:rPr>
                            <w:sz w:val="20"/>
                            <w:szCs w:val="20"/>
                          </w:rPr>
                        </w:pPr>
                        <w:r w:rsidRPr="00A03B1B">
                          <w:rPr>
                            <w:sz w:val="20"/>
                            <w:szCs w:val="20"/>
                          </w:rPr>
                          <w:t>MWh</w:t>
                        </w:r>
                      </w:p>
                    </w:tc>
                    <w:tc>
                      <w:tcPr>
                        <w:tcW w:w="3241" w:type="pct"/>
                        <w:tcBorders>
                          <w:bottom w:val="single" w:sz="4" w:space="0" w:color="auto"/>
                        </w:tcBorders>
                      </w:tcPr>
                      <w:p w14:paraId="728C47CD" w14:textId="77777777" w:rsidR="00A03B1B" w:rsidRPr="00A03B1B" w:rsidRDefault="00A03B1B" w:rsidP="00A03B1B">
                        <w:pPr>
                          <w:spacing w:after="60"/>
                          <w:rPr>
                            <w:i/>
                            <w:sz w:val="20"/>
                            <w:szCs w:val="20"/>
                          </w:rPr>
                        </w:pPr>
                        <w:r w:rsidRPr="00A03B1B">
                          <w:rPr>
                            <w:i/>
                            <w:sz w:val="20"/>
                            <w:szCs w:val="20"/>
                          </w:rPr>
                          <w:t>WSL for an SODESS or SOTESS Site</w:t>
                        </w:r>
                        <w:r w:rsidRPr="00A03B1B">
                          <w:rPr>
                            <w:sz w:val="20"/>
                            <w:szCs w:val="20"/>
                          </w:rPr>
                          <w:sym w:font="Symbol" w:char="F0BE"/>
                        </w:r>
                        <w:r w:rsidRPr="00A03B1B">
                          <w:rPr>
                            <w:sz w:val="20"/>
                            <w:szCs w:val="20"/>
                          </w:rPr>
                          <w:t xml:space="preserve">The WSL as measured for an for SODESS or SOTESS site </w:t>
                        </w:r>
                        <w:r w:rsidRPr="00A03B1B">
                          <w:rPr>
                            <w:i/>
                            <w:sz w:val="20"/>
                            <w:szCs w:val="20"/>
                          </w:rPr>
                          <w:t xml:space="preserve">gsc </w:t>
                        </w:r>
                        <w:r w:rsidRPr="00A03B1B">
                          <w:rPr>
                            <w:sz w:val="20"/>
                            <w:szCs w:val="20"/>
                          </w:rPr>
                          <w:t xml:space="preserve">at Electrical Bus </w:t>
                        </w:r>
                        <w:r w:rsidRPr="00A03B1B">
                          <w:rPr>
                            <w:i/>
                            <w:sz w:val="20"/>
                            <w:szCs w:val="20"/>
                          </w:rPr>
                          <w:t>b</w:t>
                        </w:r>
                        <w:r w:rsidRPr="00A03B1B">
                          <w:rPr>
                            <w:sz w:val="20"/>
                            <w:szCs w:val="20"/>
                          </w:rPr>
                          <w:t xml:space="preserve">, represented by the Market Participant </w:t>
                        </w:r>
                        <w:r w:rsidRPr="00A03B1B">
                          <w:rPr>
                            <w:i/>
                            <w:sz w:val="20"/>
                            <w:szCs w:val="20"/>
                          </w:rPr>
                          <w:t>mp,</w:t>
                        </w:r>
                        <w:r w:rsidRPr="00A03B1B">
                          <w:rPr>
                            <w:sz w:val="20"/>
                            <w:szCs w:val="20"/>
                          </w:rPr>
                          <w:t xml:space="preserve"> represented as a negative value, for the 15-minute Settlement Interval.</w:t>
                        </w:r>
                      </w:p>
                    </w:tc>
                  </w:tr>
                </w:tbl>
                <w:p w14:paraId="6CF3831D" w14:textId="77777777" w:rsidR="00A03B1B" w:rsidRPr="00A03B1B" w:rsidRDefault="00A03B1B" w:rsidP="00A03B1B">
                  <w:pPr>
                    <w:spacing w:after="60"/>
                    <w:rPr>
                      <w:i/>
                      <w:sz w:val="20"/>
                      <w:szCs w:val="20"/>
                    </w:rPr>
                  </w:pPr>
                </w:p>
              </w:tc>
            </w:tr>
          </w:tbl>
          <w:p w14:paraId="135518A6" w14:textId="77777777" w:rsidR="00A03B1B" w:rsidRPr="00A03B1B" w:rsidRDefault="00A03B1B" w:rsidP="00A03B1B">
            <w:pPr>
              <w:spacing w:after="60"/>
              <w:rPr>
                <w:i/>
                <w:iCs/>
                <w:sz w:val="20"/>
                <w:szCs w:val="20"/>
              </w:rPr>
            </w:pPr>
          </w:p>
        </w:tc>
      </w:tr>
      <w:tr w:rsidR="00A03B1B" w:rsidRPr="00A03B1B" w14:paraId="7147C61F"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75FF943F" w14:textId="77777777" w:rsidR="00A03B1B" w:rsidRPr="00A03B1B" w:rsidRDefault="00A03B1B" w:rsidP="00A03B1B">
            <w:pPr>
              <w:spacing w:after="60"/>
              <w:rPr>
                <w:rFonts w:eastAsia="Calibri"/>
                <w:i/>
                <w:iCs/>
                <w:sz w:val="20"/>
                <w:szCs w:val="20"/>
              </w:rPr>
            </w:pPr>
            <w:r w:rsidRPr="00A03B1B">
              <w:rPr>
                <w:rFonts w:eastAsia="Calibri"/>
                <w:i/>
                <w:iCs/>
                <w:sz w:val="20"/>
                <w:szCs w:val="20"/>
              </w:rPr>
              <w:t>cp</w:t>
            </w:r>
          </w:p>
        </w:tc>
        <w:tc>
          <w:tcPr>
            <w:tcW w:w="464" w:type="pct"/>
            <w:tcBorders>
              <w:top w:val="single" w:sz="6" w:space="0" w:color="auto"/>
              <w:left w:val="single" w:sz="6" w:space="0" w:color="auto"/>
              <w:bottom w:val="single" w:sz="6" w:space="0" w:color="auto"/>
              <w:right w:val="single" w:sz="6" w:space="0" w:color="auto"/>
            </w:tcBorders>
          </w:tcPr>
          <w:p w14:paraId="68E72115" w14:textId="77777777" w:rsidR="00A03B1B" w:rsidRPr="00A03B1B" w:rsidRDefault="00A03B1B" w:rsidP="00A03B1B">
            <w:pPr>
              <w:spacing w:after="60"/>
              <w:rPr>
                <w:iCs/>
                <w:sz w:val="20"/>
                <w:szCs w:val="20"/>
              </w:rPr>
            </w:pPr>
            <w:r w:rsidRPr="00A03B1B">
              <w:rPr>
                <w:iCs/>
                <w:sz w:val="20"/>
                <w:szCs w:val="20"/>
              </w:rPr>
              <w:t>none</w:t>
            </w:r>
          </w:p>
        </w:tc>
        <w:tc>
          <w:tcPr>
            <w:tcW w:w="3531" w:type="pct"/>
            <w:tcBorders>
              <w:top w:val="single" w:sz="6" w:space="0" w:color="auto"/>
              <w:left w:val="single" w:sz="6" w:space="0" w:color="auto"/>
              <w:bottom w:val="single" w:sz="6" w:space="0" w:color="auto"/>
              <w:right w:val="single" w:sz="4" w:space="0" w:color="auto"/>
            </w:tcBorders>
          </w:tcPr>
          <w:p w14:paraId="05ED0790" w14:textId="77777777" w:rsidR="00A03B1B" w:rsidRPr="00A03B1B" w:rsidRDefault="00A03B1B" w:rsidP="00A03B1B">
            <w:pPr>
              <w:spacing w:after="60"/>
              <w:rPr>
                <w:bCs/>
                <w:iCs/>
                <w:sz w:val="20"/>
                <w:szCs w:val="20"/>
              </w:rPr>
            </w:pPr>
            <w:r w:rsidRPr="00A03B1B">
              <w:rPr>
                <w:bCs/>
                <w:iCs/>
                <w:sz w:val="20"/>
                <w:szCs w:val="20"/>
              </w:rPr>
              <w:t>A registered Counter-Party.</w:t>
            </w:r>
          </w:p>
        </w:tc>
      </w:tr>
      <w:tr w:rsidR="00A03B1B" w:rsidRPr="00A03B1B" w14:paraId="3E1EE825"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698896E9" w14:textId="77777777" w:rsidR="00A03B1B" w:rsidRPr="00A03B1B" w:rsidRDefault="00A03B1B" w:rsidP="00A03B1B">
            <w:pPr>
              <w:spacing w:after="60"/>
              <w:rPr>
                <w:rFonts w:eastAsia="Calibri"/>
                <w:i/>
                <w:iCs/>
                <w:sz w:val="20"/>
                <w:szCs w:val="20"/>
              </w:rPr>
            </w:pPr>
            <w:r w:rsidRPr="00A03B1B">
              <w:rPr>
                <w:rFonts w:eastAsia="Calibri"/>
                <w:i/>
                <w:iCs/>
                <w:sz w:val="20"/>
                <w:szCs w:val="20"/>
              </w:rPr>
              <w:lastRenderedPageBreak/>
              <w:t>mp</w:t>
            </w:r>
          </w:p>
        </w:tc>
        <w:tc>
          <w:tcPr>
            <w:tcW w:w="464" w:type="pct"/>
            <w:tcBorders>
              <w:top w:val="single" w:sz="6" w:space="0" w:color="auto"/>
              <w:left w:val="single" w:sz="6" w:space="0" w:color="auto"/>
              <w:bottom w:val="single" w:sz="6" w:space="0" w:color="auto"/>
              <w:right w:val="single" w:sz="6" w:space="0" w:color="auto"/>
            </w:tcBorders>
          </w:tcPr>
          <w:p w14:paraId="38124807" w14:textId="77777777" w:rsidR="00A03B1B" w:rsidRPr="00A03B1B" w:rsidRDefault="00A03B1B" w:rsidP="00A03B1B">
            <w:pPr>
              <w:spacing w:after="60"/>
              <w:rPr>
                <w:iCs/>
                <w:sz w:val="20"/>
                <w:szCs w:val="20"/>
              </w:rPr>
            </w:pPr>
            <w:r w:rsidRPr="00A03B1B">
              <w:rPr>
                <w:iCs/>
                <w:sz w:val="20"/>
                <w:szCs w:val="20"/>
              </w:rPr>
              <w:t>none</w:t>
            </w:r>
          </w:p>
        </w:tc>
        <w:tc>
          <w:tcPr>
            <w:tcW w:w="3531" w:type="pct"/>
            <w:tcBorders>
              <w:top w:val="single" w:sz="6" w:space="0" w:color="auto"/>
              <w:left w:val="single" w:sz="6" w:space="0" w:color="auto"/>
              <w:bottom w:val="single" w:sz="6" w:space="0" w:color="auto"/>
              <w:right w:val="single" w:sz="4" w:space="0" w:color="auto"/>
            </w:tcBorders>
          </w:tcPr>
          <w:p w14:paraId="30621726" w14:textId="77777777" w:rsidR="00A03B1B" w:rsidRPr="00A03B1B" w:rsidRDefault="00A03B1B" w:rsidP="00A03B1B">
            <w:pPr>
              <w:spacing w:after="60"/>
              <w:rPr>
                <w:bCs/>
                <w:iCs/>
                <w:sz w:val="20"/>
                <w:szCs w:val="20"/>
              </w:rPr>
            </w:pPr>
            <w:r w:rsidRPr="00A03B1B">
              <w:rPr>
                <w:bCs/>
                <w:iCs/>
                <w:sz w:val="20"/>
                <w:szCs w:val="20"/>
              </w:rPr>
              <w:t xml:space="preserve">A Market Participant with </w:t>
            </w:r>
            <w:r w:rsidRPr="00A03B1B">
              <w:rPr>
                <w:iCs/>
                <w:sz w:val="20"/>
                <w:szCs w:val="20"/>
              </w:rPr>
              <w:t xml:space="preserve">MWh activity </w:t>
            </w:r>
            <w:r w:rsidRPr="00A03B1B">
              <w:rPr>
                <w:bCs/>
                <w:iCs/>
                <w:sz w:val="20"/>
                <w:szCs w:val="20"/>
              </w:rPr>
              <w:t>in the reference month that is a currently-registered QSE or CRR Account Holder or that voluntarily terminated its QSE or CRR Account Holder registration.</w:t>
            </w:r>
          </w:p>
        </w:tc>
      </w:tr>
      <w:tr w:rsidR="00A03B1B" w:rsidRPr="00A03B1B" w14:paraId="6A0BD1C8"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42BC9707" w14:textId="77777777" w:rsidR="00A03B1B" w:rsidRPr="00A03B1B" w:rsidRDefault="00A03B1B" w:rsidP="00A03B1B">
            <w:pPr>
              <w:spacing w:after="60"/>
              <w:rPr>
                <w:rFonts w:eastAsia="Calibri"/>
                <w:i/>
                <w:iCs/>
                <w:sz w:val="20"/>
                <w:szCs w:val="20"/>
              </w:rPr>
            </w:pPr>
            <w:r w:rsidRPr="00A03B1B">
              <w:rPr>
                <w:rFonts w:eastAsia="Calibri"/>
                <w:i/>
                <w:iCs/>
                <w:sz w:val="20"/>
                <w:szCs w:val="20"/>
              </w:rPr>
              <w:t>j</w:t>
            </w:r>
          </w:p>
        </w:tc>
        <w:tc>
          <w:tcPr>
            <w:tcW w:w="464" w:type="pct"/>
            <w:tcBorders>
              <w:top w:val="single" w:sz="6" w:space="0" w:color="auto"/>
              <w:left w:val="single" w:sz="6" w:space="0" w:color="auto"/>
              <w:bottom w:val="single" w:sz="6" w:space="0" w:color="auto"/>
              <w:right w:val="single" w:sz="6" w:space="0" w:color="auto"/>
            </w:tcBorders>
          </w:tcPr>
          <w:p w14:paraId="57FABB3D" w14:textId="77777777" w:rsidR="00A03B1B" w:rsidRPr="00A03B1B" w:rsidRDefault="00A03B1B" w:rsidP="00A03B1B">
            <w:pPr>
              <w:spacing w:after="60"/>
              <w:rPr>
                <w:iCs/>
                <w:sz w:val="20"/>
                <w:szCs w:val="20"/>
              </w:rPr>
            </w:pPr>
            <w:r w:rsidRPr="00A03B1B">
              <w:rPr>
                <w:iCs/>
                <w:sz w:val="20"/>
                <w:szCs w:val="20"/>
              </w:rPr>
              <w:t>none</w:t>
            </w:r>
          </w:p>
        </w:tc>
        <w:tc>
          <w:tcPr>
            <w:tcW w:w="3531" w:type="pct"/>
            <w:tcBorders>
              <w:top w:val="single" w:sz="6" w:space="0" w:color="auto"/>
              <w:left w:val="single" w:sz="6" w:space="0" w:color="auto"/>
              <w:bottom w:val="single" w:sz="6" w:space="0" w:color="auto"/>
              <w:right w:val="single" w:sz="4" w:space="0" w:color="auto"/>
            </w:tcBorders>
          </w:tcPr>
          <w:p w14:paraId="48EDE8E1" w14:textId="77777777" w:rsidR="00A03B1B" w:rsidRPr="00A03B1B" w:rsidRDefault="00A03B1B" w:rsidP="00A03B1B">
            <w:pPr>
              <w:spacing w:after="60"/>
              <w:rPr>
                <w:bCs/>
                <w:iCs/>
                <w:sz w:val="20"/>
                <w:szCs w:val="20"/>
              </w:rPr>
            </w:pPr>
            <w:r w:rsidRPr="00A03B1B">
              <w:rPr>
                <w:bCs/>
                <w:iCs/>
                <w:sz w:val="20"/>
                <w:szCs w:val="20"/>
              </w:rPr>
              <w:t>A source Settlement Point.</w:t>
            </w:r>
          </w:p>
        </w:tc>
      </w:tr>
      <w:tr w:rsidR="00A03B1B" w:rsidRPr="00A03B1B" w14:paraId="23B3FE27"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627BE1E3" w14:textId="77777777" w:rsidR="00A03B1B" w:rsidRPr="00A03B1B" w:rsidRDefault="00A03B1B" w:rsidP="00A03B1B">
            <w:pPr>
              <w:spacing w:after="60"/>
              <w:rPr>
                <w:rFonts w:eastAsia="Calibri"/>
                <w:i/>
                <w:iCs/>
                <w:sz w:val="20"/>
                <w:szCs w:val="20"/>
              </w:rPr>
            </w:pPr>
            <w:r w:rsidRPr="00A03B1B">
              <w:rPr>
                <w:rFonts w:eastAsia="Calibri"/>
                <w:i/>
                <w:iCs/>
                <w:sz w:val="20"/>
                <w:szCs w:val="20"/>
              </w:rPr>
              <w:t>k</w:t>
            </w:r>
          </w:p>
        </w:tc>
        <w:tc>
          <w:tcPr>
            <w:tcW w:w="464" w:type="pct"/>
            <w:tcBorders>
              <w:top w:val="single" w:sz="6" w:space="0" w:color="auto"/>
              <w:left w:val="single" w:sz="6" w:space="0" w:color="auto"/>
              <w:bottom w:val="single" w:sz="6" w:space="0" w:color="auto"/>
              <w:right w:val="single" w:sz="6" w:space="0" w:color="auto"/>
            </w:tcBorders>
          </w:tcPr>
          <w:p w14:paraId="4595A173" w14:textId="77777777" w:rsidR="00A03B1B" w:rsidRPr="00A03B1B" w:rsidRDefault="00A03B1B" w:rsidP="00A03B1B">
            <w:pPr>
              <w:spacing w:after="60"/>
              <w:rPr>
                <w:iCs/>
                <w:sz w:val="20"/>
                <w:szCs w:val="20"/>
              </w:rPr>
            </w:pPr>
            <w:r w:rsidRPr="00A03B1B">
              <w:rPr>
                <w:iCs/>
                <w:sz w:val="20"/>
                <w:szCs w:val="20"/>
              </w:rPr>
              <w:t>none</w:t>
            </w:r>
          </w:p>
        </w:tc>
        <w:tc>
          <w:tcPr>
            <w:tcW w:w="3531" w:type="pct"/>
            <w:tcBorders>
              <w:top w:val="single" w:sz="6" w:space="0" w:color="auto"/>
              <w:left w:val="single" w:sz="6" w:space="0" w:color="auto"/>
              <w:bottom w:val="single" w:sz="6" w:space="0" w:color="auto"/>
              <w:right w:val="single" w:sz="4" w:space="0" w:color="auto"/>
            </w:tcBorders>
          </w:tcPr>
          <w:p w14:paraId="185F8668" w14:textId="77777777" w:rsidR="00A03B1B" w:rsidRPr="00A03B1B" w:rsidRDefault="00A03B1B" w:rsidP="00A03B1B">
            <w:pPr>
              <w:spacing w:after="60"/>
              <w:rPr>
                <w:bCs/>
                <w:iCs/>
                <w:sz w:val="20"/>
                <w:szCs w:val="20"/>
              </w:rPr>
            </w:pPr>
            <w:r w:rsidRPr="00A03B1B">
              <w:rPr>
                <w:bCs/>
                <w:iCs/>
                <w:sz w:val="20"/>
                <w:szCs w:val="20"/>
              </w:rPr>
              <w:t>A sink Settlement Point.</w:t>
            </w:r>
          </w:p>
        </w:tc>
      </w:tr>
      <w:tr w:rsidR="00A03B1B" w:rsidRPr="00A03B1B" w14:paraId="49CA1F87"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4B29E4C0" w14:textId="77777777" w:rsidR="00A03B1B" w:rsidRPr="00A03B1B" w:rsidRDefault="00A03B1B" w:rsidP="00A03B1B">
            <w:pPr>
              <w:spacing w:after="60"/>
              <w:rPr>
                <w:rFonts w:eastAsia="Calibri"/>
                <w:i/>
                <w:iCs/>
                <w:sz w:val="20"/>
                <w:szCs w:val="20"/>
              </w:rPr>
            </w:pPr>
            <w:r w:rsidRPr="00A03B1B">
              <w:rPr>
                <w:rFonts w:eastAsia="Calibri"/>
                <w:i/>
                <w:iCs/>
                <w:sz w:val="20"/>
                <w:szCs w:val="20"/>
              </w:rPr>
              <w:t>a</w:t>
            </w:r>
          </w:p>
        </w:tc>
        <w:tc>
          <w:tcPr>
            <w:tcW w:w="464" w:type="pct"/>
            <w:tcBorders>
              <w:top w:val="single" w:sz="6" w:space="0" w:color="auto"/>
              <w:left w:val="single" w:sz="6" w:space="0" w:color="auto"/>
              <w:bottom w:val="single" w:sz="6" w:space="0" w:color="auto"/>
              <w:right w:val="single" w:sz="6" w:space="0" w:color="auto"/>
            </w:tcBorders>
          </w:tcPr>
          <w:p w14:paraId="213977A3" w14:textId="77777777" w:rsidR="00A03B1B" w:rsidRPr="00A03B1B" w:rsidRDefault="00A03B1B" w:rsidP="00A03B1B">
            <w:pPr>
              <w:spacing w:after="60"/>
              <w:rPr>
                <w:iCs/>
                <w:sz w:val="20"/>
                <w:szCs w:val="20"/>
              </w:rPr>
            </w:pPr>
            <w:r w:rsidRPr="00A03B1B">
              <w:rPr>
                <w:iCs/>
                <w:sz w:val="20"/>
                <w:szCs w:val="20"/>
              </w:rPr>
              <w:t>none</w:t>
            </w:r>
          </w:p>
        </w:tc>
        <w:tc>
          <w:tcPr>
            <w:tcW w:w="3531" w:type="pct"/>
            <w:tcBorders>
              <w:top w:val="single" w:sz="6" w:space="0" w:color="auto"/>
              <w:left w:val="single" w:sz="6" w:space="0" w:color="auto"/>
              <w:bottom w:val="single" w:sz="6" w:space="0" w:color="auto"/>
              <w:right w:val="single" w:sz="4" w:space="0" w:color="auto"/>
            </w:tcBorders>
          </w:tcPr>
          <w:p w14:paraId="34AF728B" w14:textId="77777777" w:rsidR="00A03B1B" w:rsidRPr="00A03B1B" w:rsidRDefault="00A03B1B" w:rsidP="00A03B1B">
            <w:pPr>
              <w:spacing w:after="60"/>
              <w:rPr>
                <w:bCs/>
                <w:iCs/>
                <w:sz w:val="20"/>
                <w:szCs w:val="20"/>
              </w:rPr>
            </w:pPr>
            <w:r w:rsidRPr="00A03B1B">
              <w:rPr>
                <w:bCs/>
                <w:iCs/>
                <w:sz w:val="20"/>
                <w:szCs w:val="20"/>
              </w:rPr>
              <w:t>A CRR Auction.</w:t>
            </w:r>
          </w:p>
        </w:tc>
      </w:tr>
      <w:tr w:rsidR="00A03B1B" w:rsidRPr="00A03B1B" w14:paraId="702D8A54"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6A28607F" w14:textId="77777777" w:rsidR="00A03B1B" w:rsidRPr="00A03B1B" w:rsidRDefault="00A03B1B" w:rsidP="00A03B1B">
            <w:pPr>
              <w:spacing w:after="60"/>
              <w:rPr>
                <w:rFonts w:eastAsia="Calibri"/>
                <w:i/>
                <w:iCs/>
                <w:sz w:val="20"/>
                <w:szCs w:val="20"/>
              </w:rPr>
            </w:pPr>
            <w:r w:rsidRPr="00A03B1B">
              <w:rPr>
                <w:rFonts w:eastAsia="Calibri"/>
                <w:i/>
                <w:iCs/>
                <w:sz w:val="20"/>
                <w:szCs w:val="20"/>
              </w:rPr>
              <w:t>p</w:t>
            </w:r>
          </w:p>
        </w:tc>
        <w:tc>
          <w:tcPr>
            <w:tcW w:w="464" w:type="pct"/>
            <w:tcBorders>
              <w:top w:val="single" w:sz="6" w:space="0" w:color="auto"/>
              <w:left w:val="single" w:sz="6" w:space="0" w:color="auto"/>
              <w:bottom w:val="single" w:sz="6" w:space="0" w:color="auto"/>
              <w:right w:val="single" w:sz="6" w:space="0" w:color="auto"/>
            </w:tcBorders>
          </w:tcPr>
          <w:p w14:paraId="2A0ADBE7" w14:textId="77777777" w:rsidR="00A03B1B" w:rsidRPr="00A03B1B" w:rsidRDefault="00A03B1B" w:rsidP="00A03B1B">
            <w:pPr>
              <w:spacing w:after="60"/>
              <w:rPr>
                <w:iCs/>
                <w:sz w:val="20"/>
                <w:szCs w:val="20"/>
              </w:rPr>
            </w:pPr>
            <w:r w:rsidRPr="00A03B1B">
              <w:rPr>
                <w:iCs/>
                <w:sz w:val="20"/>
                <w:szCs w:val="20"/>
              </w:rPr>
              <w:t>none</w:t>
            </w:r>
          </w:p>
        </w:tc>
        <w:tc>
          <w:tcPr>
            <w:tcW w:w="3531" w:type="pct"/>
            <w:tcBorders>
              <w:top w:val="single" w:sz="6" w:space="0" w:color="auto"/>
              <w:left w:val="single" w:sz="6" w:space="0" w:color="auto"/>
              <w:bottom w:val="single" w:sz="6" w:space="0" w:color="auto"/>
              <w:right w:val="single" w:sz="4" w:space="0" w:color="auto"/>
            </w:tcBorders>
          </w:tcPr>
          <w:p w14:paraId="7DA2F8BE" w14:textId="77777777" w:rsidR="00A03B1B" w:rsidRPr="00A03B1B" w:rsidRDefault="00A03B1B" w:rsidP="00A03B1B">
            <w:pPr>
              <w:spacing w:after="60"/>
              <w:rPr>
                <w:bCs/>
                <w:iCs/>
                <w:sz w:val="20"/>
                <w:szCs w:val="20"/>
              </w:rPr>
            </w:pPr>
            <w:r w:rsidRPr="00A03B1B">
              <w:rPr>
                <w:bCs/>
                <w:iCs/>
                <w:sz w:val="20"/>
                <w:szCs w:val="20"/>
              </w:rPr>
              <w:t>A Settlement Point.</w:t>
            </w:r>
          </w:p>
        </w:tc>
      </w:tr>
      <w:tr w:rsidR="00A03B1B" w:rsidRPr="00A03B1B" w14:paraId="4EFB8932"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1E20BBB8" w14:textId="77777777" w:rsidR="00A03B1B" w:rsidRPr="00A03B1B" w:rsidRDefault="00A03B1B" w:rsidP="00A03B1B">
            <w:pPr>
              <w:spacing w:after="60"/>
              <w:rPr>
                <w:rFonts w:eastAsia="Calibri"/>
                <w:i/>
                <w:iCs/>
                <w:sz w:val="20"/>
                <w:szCs w:val="20"/>
              </w:rPr>
            </w:pPr>
            <w:r w:rsidRPr="00A03B1B">
              <w:rPr>
                <w:rFonts w:eastAsia="Calibri"/>
                <w:i/>
                <w:iCs/>
                <w:sz w:val="20"/>
                <w:szCs w:val="20"/>
              </w:rPr>
              <w:t>i</w:t>
            </w:r>
          </w:p>
        </w:tc>
        <w:tc>
          <w:tcPr>
            <w:tcW w:w="464" w:type="pct"/>
            <w:tcBorders>
              <w:top w:val="single" w:sz="6" w:space="0" w:color="auto"/>
              <w:left w:val="single" w:sz="6" w:space="0" w:color="auto"/>
              <w:bottom w:val="single" w:sz="6" w:space="0" w:color="auto"/>
              <w:right w:val="single" w:sz="6" w:space="0" w:color="auto"/>
            </w:tcBorders>
          </w:tcPr>
          <w:p w14:paraId="68CE376A" w14:textId="77777777" w:rsidR="00A03B1B" w:rsidRPr="00A03B1B" w:rsidRDefault="00A03B1B" w:rsidP="00A03B1B">
            <w:pPr>
              <w:spacing w:after="60"/>
              <w:rPr>
                <w:iCs/>
                <w:sz w:val="20"/>
                <w:szCs w:val="20"/>
              </w:rPr>
            </w:pPr>
            <w:r w:rsidRPr="00A03B1B">
              <w:rPr>
                <w:iCs/>
                <w:sz w:val="20"/>
                <w:szCs w:val="20"/>
              </w:rPr>
              <w:t>none</w:t>
            </w:r>
          </w:p>
        </w:tc>
        <w:tc>
          <w:tcPr>
            <w:tcW w:w="3531" w:type="pct"/>
            <w:tcBorders>
              <w:top w:val="single" w:sz="6" w:space="0" w:color="auto"/>
              <w:left w:val="single" w:sz="6" w:space="0" w:color="auto"/>
              <w:bottom w:val="single" w:sz="6" w:space="0" w:color="auto"/>
              <w:right w:val="single" w:sz="4" w:space="0" w:color="auto"/>
            </w:tcBorders>
          </w:tcPr>
          <w:p w14:paraId="4A30D8D7" w14:textId="77777777" w:rsidR="00A03B1B" w:rsidRPr="00A03B1B" w:rsidRDefault="00A03B1B" w:rsidP="00A03B1B">
            <w:pPr>
              <w:spacing w:after="60"/>
              <w:rPr>
                <w:bCs/>
                <w:iCs/>
                <w:sz w:val="20"/>
                <w:szCs w:val="20"/>
              </w:rPr>
            </w:pPr>
            <w:r w:rsidRPr="00A03B1B">
              <w:rPr>
                <w:bCs/>
                <w:iCs/>
                <w:sz w:val="20"/>
                <w:szCs w:val="20"/>
              </w:rPr>
              <w:t>A 15-minute Settlement Interval.</w:t>
            </w:r>
          </w:p>
        </w:tc>
      </w:tr>
      <w:tr w:rsidR="00A03B1B" w:rsidRPr="00A03B1B" w14:paraId="7527E193"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22CB1BE2" w14:textId="77777777" w:rsidR="00A03B1B" w:rsidRPr="00A03B1B" w:rsidRDefault="00A03B1B" w:rsidP="00A03B1B">
            <w:pPr>
              <w:spacing w:after="60"/>
              <w:rPr>
                <w:rFonts w:eastAsia="Calibri"/>
                <w:i/>
                <w:iCs/>
                <w:sz w:val="20"/>
                <w:szCs w:val="20"/>
              </w:rPr>
            </w:pPr>
            <w:r w:rsidRPr="00A03B1B">
              <w:rPr>
                <w:rFonts w:eastAsia="Calibri"/>
                <w:i/>
                <w:iCs/>
                <w:sz w:val="20"/>
                <w:szCs w:val="20"/>
              </w:rPr>
              <w:t>h</w:t>
            </w:r>
          </w:p>
        </w:tc>
        <w:tc>
          <w:tcPr>
            <w:tcW w:w="464" w:type="pct"/>
            <w:tcBorders>
              <w:top w:val="single" w:sz="6" w:space="0" w:color="auto"/>
              <w:left w:val="single" w:sz="6" w:space="0" w:color="auto"/>
              <w:bottom w:val="single" w:sz="6" w:space="0" w:color="auto"/>
              <w:right w:val="single" w:sz="6" w:space="0" w:color="auto"/>
            </w:tcBorders>
          </w:tcPr>
          <w:p w14:paraId="64F962F9" w14:textId="77777777" w:rsidR="00A03B1B" w:rsidRPr="00A03B1B" w:rsidRDefault="00A03B1B" w:rsidP="00A03B1B">
            <w:pPr>
              <w:spacing w:after="60"/>
              <w:rPr>
                <w:iCs/>
                <w:sz w:val="20"/>
                <w:szCs w:val="20"/>
              </w:rPr>
            </w:pPr>
            <w:r w:rsidRPr="00A03B1B">
              <w:rPr>
                <w:iCs/>
                <w:sz w:val="20"/>
                <w:szCs w:val="20"/>
              </w:rPr>
              <w:t>none</w:t>
            </w:r>
          </w:p>
        </w:tc>
        <w:tc>
          <w:tcPr>
            <w:tcW w:w="3531" w:type="pct"/>
            <w:tcBorders>
              <w:top w:val="single" w:sz="6" w:space="0" w:color="auto"/>
              <w:left w:val="single" w:sz="6" w:space="0" w:color="auto"/>
              <w:bottom w:val="single" w:sz="6" w:space="0" w:color="auto"/>
              <w:right w:val="single" w:sz="4" w:space="0" w:color="auto"/>
            </w:tcBorders>
          </w:tcPr>
          <w:p w14:paraId="4E56DB4C" w14:textId="77777777" w:rsidR="00A03B1B" w:rsidRPr="00A03B1B" w:rsidRDefault="00A03B1B" w:rsidP="00A03B1B">
            <w:pPr>
              <w:spacing w:after="60"/>
              <w:rPr>
                <w:bCs/>
                <w:iCs/>
                <w:sz w:val="20"/>
                <w:szCs w:val="20"/>
              </w:rPr>
            </w:pPr>
            <w:r w:rsidRPr="00A03B1B">
              <w:rPr>
                <w:bCs/>
                <w:iCs/>
                <w:sz w:val="20"/>
                <w:szCs w:val="20"/>
              </w:rPr>
              <w:t xml:space="preserve">The hour that includes the Settlement Interval i. </w:t>
            </w:r>
          </w:p>
        </w:tc>
      </w:tr>
      <w:tr w:rsidR="00A03B1B" w:rsidRPr="00A03B1B" w14:paraId="2621BBCB"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1605C4FB" w14:textId="77777777" w:rsidR="00A03B1B" w:rsidRPr="00A03B1B" w:rsidRDefault="00A03B1B" w:rsidP="00A03B1B">
            <w:pPr>
              <w:spacing w:after="60"/>
              <w:rPr>
                <w:rFonts w:eastAsia="Calibri"/>
                <w:i/>
                <w:iCs/>
                <w:sz w:val="20"/>
                <w:szCs w:val="20"/>
              </w:rPr>
            </w:pPr>
            <w:r w:rsidRPr="00A03B1B">
              <w:rPr>
                <w:rFonts w:eastAsia="Calibri"/>
                <w:i/>
                <w:iCs/>
                <w:sz w:val="20"/>
                <w:szCs w:val="20"/>
              </w:rPr>
              <w:t>r</w:t>
            </w:r>
          </w:p>
        </w:tc>
        <w:tc>
          <w:tcPr>
            <w:tcW w:w="464" w:type="pct"/>
            <w:tcBorders>
              <w:top w:val="single" w:sz="6" w:space="0" w:color="auto"/>
              <w:left w:val="single" w:sz="6" w:space="0" w:color="auto"/>
              <w:bottom w:val="single" w:sz="6" w:space="0" w:color="auto"/>
              <w:right w:val="single" w:sz="6" w:space="0" w:color="auto"/>
            </w:tcBorders>
          </w:tcPr>
          <w:p w14:paraId="76629F55" w14:textId="77777777" w:rsidR="00A03B1B" w:rsidRPr="00A03B1B" w:rsidRDefault="00A03B1B" w:rsidP="00A03B1B">
            <w:pPr>
              <w:spacing w:after="60"/>
              <w:rPr>
                <w:iCs/>
                <w:sz w:val="20"/>
                <w:szCs w:val="20"/>
              </w:rPr>
            </w:pPr>
            <w:r w:rsidRPr="00A03B1B">
              <w:rPr>
                <w:iCs/>
                <w:sz w:val="20"/>
                <w:szCs w:val="20"/>
              </w:rPr>
              <w:t xml:space="preserve">none </w:t>
            </w:r>
          </w:p>
        </w:tc>
        <w:tc>
          <w:tcPr>
            <w:tcW w:w="3531" w:type="pct"/>
            <w:tcBorders>
              <w:top w:val="single" w:sz="6" w:space="0" w:color="auto"/>
              <w:left w:val="single" w:sz="6" w:space="0" w:color="auto"/>
              <w:bottom w:val="single" w:sz="6" w:space="0" w:color="auto"/>
              <w:right w:val="single" w:sz="4" w:space="0" w:color="auto"/>
            </w:tcBorders>
          </w:tcPr>
          <w:p w14:paraId="40876B07" w14:textId="77777777" w:rsidR="00A03B1B" w:rsidRPr="00A03B1B" w:rsidRDefault="00A03B1B" w:rsidP="00A03B1B">
            <w:pPr>
              <w:spacing w:after="60"/>
              <w:rPr>
                <w:bCs/>
                <w:iCs/>
                <w:sz w:val="20"/>
                <w:szCs w:val="20"/>
              </w:rPr>
            </w:pPr>
            <w:r w:rsidRPr="00A03B1B">
              <w:rPr>
                <w:bCs/>
                <w:iCs/>
                <w:sz w:val="20"/>
                <w:szCs w:val="20"/>
              </w:rPr>
              <w:t xml:space="preserve">A Resource. </w:t>
            </w:r>
          </w:p>
        </w:tc>
      </w:tr>
      <w:tr w:rsidR="00A03B1B" w:rsidRPr="00A03B1B" w14:paraId="15281259"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772E22D3" w14:textId="77777777" w:rsidR="00A03B1B" w:rsidRPr="00A03B1B" w:rsidRDefault="00A03B1B" w:rsidP="00A03B1B">
            <w:pPr>
              <w:spacing w:after="60"/>
              <w:rPr>
                <w:rFonts w:eastAsia="Calibri"/>
                <w:i/>
                <w:iCs/>
                <w:sz w:val="20"/>
                <w:szCs w:val="20"/>
              </w:rPr>
            </w:pPr>
            <w:r w:rsidRPr="00A03B1B">
              <w:rPr>
                <w:i/>
                <w:iCs/>
                <w:sz w:val="20"/>
                <w:szCs w:val="20"/>
              </w:rPr>
              <w:t>gsc</w:t>
            </w:r>
          </w:p>
        </w:tc>
        <w:tc>
          <w:tcPr>
            <w:tcW w:w="464" w:type="pct"/>
            <w:tcBorders>
              <w:top w:val="single" w:sz="6" w:space="0" w:color="auto"/>
              <w:left w:val="single" w:sz="6" w:space="0" w:color="auto"/>
              <w:bottom w:val="single" w:sz="6" w:space="0" w:color="auto"/>
              <w:right w:val="single" w:sz="6" w:space="0" w:color="auto"/>
            </w:tcBorders>
          </w:tcPr>
          <w:p w14:paraId="3FFAEED1" w14:textId="77777777" w:rsidR="00A03B1B" w:rsidRPr="00A03B1B" w:rsidRDefault="00A03B1B" w:rsidP="00A03B1B">
            <w:pPr>
              <w:spacing w:after="60"/>
              <w:rPr>
                <w:iCs/>
                <w:sz w:val="20"/>
                <w:szCs w:val="20"/>
              </w:rPr>
            </w:pPr>
            <w:r w:rsidRPr="00A03B1B">
              <w:rPr>
                <w:iCs/>
                <w:sz w:val="20"/>
                <w:szCs w:val="20"/>
              </w:rPr>
              <w:t>none</w:t>
            </w:r>
          </w:p>
        </w:tc>
        <w:tc>
          <w:tcPr>
            <w:tcW w:w="3531" w:type="pct"/>
            <w:tcBorders>
              <w:top w:val="single" w:sz="6" w:space="0" w:color="auto"/>
              <w:left w:val="single" w:sz="6" w:space="0" w:color="auto"/>
              <w:bottom w:val="single" w:sz="6" w:space="0" w:color="auto"/>
              <w:right w:val="single" w:sz="4" w:space="0" w:color="auto"/>
            </w:tcBorders>
          </w:tcPr>
          <w:p w14:paraId="18A88CA3" w14:textId="77777777" w:rsidR="00A03B1B" w:rsidRPr="00A03B1B" w:rsidRDefault="00A03B1B" w:rsidP="00A03B1B">
            <w:pPr>
              <w:spacing w:after="60"/>
              <w:rPr>
                <w:bCs/>
                <w:iCs/>
                <w:sz w:val="20"/>
                <w:szCs w:val="20"/>
              </w:rPr>
            </w:pPr>
            <w:r w:rsidRPr="00A03B1B">
              <w:rPr>
                <w:iCs/>
                <w:sz w:val="20"/>
                <w:szCs w:val="20"/>
              </w:rPr>
              <w:t>A generation site code.</w:t>
            </w:r>
          </w:p>
        </w:tc>
      </w:tr>
      <w:tr w:rsidR="00A03B1B" w:rsidRPr="00A03B1B" w14:paraId="7ED7F3EA"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3D549E99" w14:textId="77777777" w:rsidR="00A03B1B" w:rsidRPr="00A03B1B" w:rsidRDefault="00A03B1B" w:rsidP="00A03B1B">
            <w:pPr>
              <w:spacing w:after="60"/>
              <w:rPr>
                <w:rFonts w:eastAsia="Calibri"/>
                <w:i/>
                <w:iCs/>
                <w:sz w:val="20"/>
                <w:szCs w:val="20"/>
              </w:rPr>
            </w:pPr>
            <w:r w:rsidRPr="00A03B1B">
              <w:rPr>
                <w:i/>
                <w:iCs/>
                <w:sz w:val="20"/>
                <w:szCs w:val="20"/>
              </w:rPr>
              <w:t>b</w:t>
            </w:r>
          </w:p>
        </w:tc>
        <w:tc>
          <w:tcPr>
            <w:tcW w:w="464" w:type="pct"/>
            <w:tcBorders>
              <w:top w:val="single" w:sz="6" w:space="0" w:color="auto"/>
              <w:left w:val="single" w:sz="6" w:space="0" w:color="auto"/>
              <w:bottom w:val="single" w:sz="6" w:space="0" w:color="auto"/>
              <w:right w:val="single" w:sz="6" w:space="0" w:color="auto"/>
            </w:tcBorders>
          </w:tcPr>
          <w:p w14:paraId="72552B3F" w14:textId="77777777" w:rsidR="00A03B1B" w:rsidRPr="00A03B1B" w:rsidRDefault="00A03B1B" w:rsidP="00A03B1B">
            <w:pPr>
              <w:spacing w:after="60"/>
              <w:rPr>
                <w:iCs/>
                <w:sz w:val="20"/>
                <w:szCs w:val="20"/>
              </w:rPr>
            </w:pPr>
            <w:r w:rsidRPr="00A03B1B">
              <w:rPr>
                <w:iCs/>
                <w:sz w:val="20"/>
                <w:szCs w:val="20"/>
              </w:rPr>
              <w:t>none</w:t>
            </w:r>
          </w:p>
        </w:tc>
        <w:tc>
          <w:tcPr>
            <w:tcW w:w="3531" w:type="pct"/>
            <w:tcBorders>
              <w:top w:val="single" w:sz="6" w:space="0" w:color="auto"/>
              <w:left w:val="single" w:sz="6" w:space="0" w:color="auto"/>
              <w:bottom w:val="single" w:sz="6" w:space="0" w:color="auto"/>
              <w:right w:val="single" w:sz="4" w:space="0" w:color="auto"/>
            </w:tcBorders>
          </w:tcPr>
          <w:p w14:paraId="4868FDA8" w14:textId="77777777" w:rsidR="00A03B1B" w:rsidRPr="00A03B1B" w:rsidRDefault="00A03B1B" w:rsidP="00A03B1B">
            <w:pPr>
              <w:spacing w:after="60"/>
              <w:rPr>
                <w:bCs/>
                <w:iCs/>
                <w:sz w:val="20"/>
                <w:szCs w:val="20"/>
              </w:rPr>
            </w:pPr>
            <w:r w:rsidRPr="00A03B1B">
              <w:rPr>
                <w:iCs/>
                <w:sz w:val="20"/>
                <w:szCs w:val="20"/>
              </w:rPr>
              <w:t>An Electrical Bus.</w:t>
            </w:r>
          </w:p>
        </w:tc>
      </w:tr>
    </w:tbl>
    <w:p w14:paraId="3DB548B3" w14:textId="77777777" w:rsidR="00A03B1B" w:rsidRPr="00A03B1B" w:rsidRDefault="00A03B1B" w:rsidP="00A03B1B">
      <w:pPr>
        <w:tabs>
          <w:tab w:val="left" w:pos="720"/>
        </w:tabs>
        <w:spacing w:before="240" w:after="240"/>
        <w:ind w:left="720" w:hanging="720"/>
        <w:rPr>
          <w:szCs w:val="20"/>
        </w:rPr>
      </w:pPr>
      <w:r w:rsidRPr="00A03B1B">
        <w:rPr>
          <w:szCs w:val="20"/>
        </w:rPr>
        <w:t>(3)</w:t>
      </w:r>
      <w:r w:rsidRPr="00A03B1B">
        <w:rPr>
          <w:szCs w:val="20"/>
        </w:rPr>
        <w:tab/>
        <w:t>The uplifted short-paid amount will be allocated to the Market Participants (QSEs or CRR Account Holders) assigned to a registered Counter-Party based on the pro-rata share of MWhs that the QSE or CRR Account Holder contributed to its Counter-Party’s maximum MWh activity ratio share.</w:t>
      </w:r>
    </w:p>
    <w:p w14:paraId="6EB2DC0F" w14:textId="77777777" w:rsidR="00A03B1B" w:rsidRPr="00A03B1B" w:rsidRDefault="00A03B1B" w:rsidP="00A03B1B">
      <w:pPr>
        <w:tabs>
          <w:tab w:val="left" w:pos="720"/>
        </w:tabs>
        <w:spacing w:after="240"/>
        <w:ind w:left="720" w:hanging="720"/>
        <w:rPr>
          <w:szCs w:val="20"/>
        </w:rPr>
      </w:pPr>
      <w:r w:rsidRPr="00A03B1B">
        <w:rPr>
          <w:szCs w:val="20"/>
        </w:rPr>
        <w:t>(4)</w:t>
      </w:r>
      <w:r w:rsidRPr="00A03B1B">
        <w:rPr>
          <w:szCs w:val="20"/>
        </w:rP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5EB10DE7" w14:textId="77777777" w:rsidR="00A03B1B" w:rsidRPr="00A03B1B" w:rsidRDefault="00A03B1B" w:rsidP="00A03B1B">
      <w:pPr>
        <w:spacing w:after="240"/>
        <w:ind w:left="720" w:hanging="720"/>
        <w:rPr>
          <w:iCs/>
          <w:szCs w:val="20"/>
        </w:rPr>
      </w:pPr>
      <w:r w:rsidRPr="00A03B1B">
        <w:rPr>
          <w:iCs/>
          <w:szCs w:val="20"/>
        </w:rPr>
        <w:t>(5)</w:t>
      </w:r>
      <w:r w:rsidRPr="00A03B1B">
        <w:rPr>
          <w:iCs/>
          <w:szCs w:val="20"/>
        </w:rPr>
        <w:tab/>
        <w:t>ERCOT shall issue Default Uplift Invoices no earlier than 90 days following a short-pay of a Settlement Invoice on the date specified in the Settlement Calendar.  The Invoice Recipient is responsible for accessing the Invoice on the MIS Certified Area once posted by ERCOT.</w:t>
      </w:r>
    </w:p>
    <w:p w14:paraId="496F4AD5" w14:textId="77777777" w:rsidR="00A03B1B" w:rsidRPr="00A03B1B" w:rsidRDefault="00A03B1B" w:rsidP="00A03B1B">
      <w:pPr>
        <w:spacing w:after="240"/>
        <w:ind w:left="720" w:hanging="720"/>
        <w:rPr>
          <w:szCs w:val="20"/>
        </w:rPr>
      </w:pPr>
      <w:r w:rsidRPr="00A03B1B">
        <w:rPr>
          <w:szCs w:val="20"/>
        </w:rPr>
        <w:t>(6)</w:t>
      </w:r>
      <w:r w:rsidRPr="00A03B1B">
        <w:rPr>
          <w:szCs w:val="20"/>
        </w:rPr>
        <w:tab/>
        <w:t>Each Default Uplift Invoice must contain:</w:t>
      </w:r>
    </w:p>
    <w:p w14:paraId="4D96A724" w14:textId="77777777" w:rsidR="00A03B1B" w:rsidRPr="00A03B1B" w:rsidRDefault="00A03B1B" w:rsidP="00A03B1B">
      <w:pPr>
        <w:spacing w:after="240"/>
        <w:ind w:left="1440" w:hanging="720"/>
        <w:rPr>
          <w:szCs w:val="20"/>
        </w:rPr>
      </w:pPr>
      <w:r w:rsidRPr="00A03B1B">
        <w:rPr>
          <w:szCs w:val="20"/>
        </w:rPr>
        <w:t>(a)</w:t>
      </w:r>
      <w:r w:rsidRPr="00A03B1B">
        <w:rPr>
          <w:szCs w:val="20"/>
        </w:rPr>
        <w:tab/>
        <w:t>The Invoice Recipient’s name;</w:t>
      </w:r>
    </w:p>
    <w:p w14:paraId="27970126" w14:textId="77777777" w:rsidR="00A03B1B" w:rsidRPr="00A03B1B" w:rsidRDefault="00A03B1B" w:rsidP="00A03B1B">
      <w:pPr>
        <w:spacing w:after="240"/>
        <w:ind w:left="1440" w:hanging="720"/>
        <w:rPr>
          <w:szCs w:val="20"/>
        </w:rPr>
      </w:pPr>
      <w:r w:rsidRPr="00A03B1B">
        <w:rPr>
          <w:szCs w:val="20"/>
        </w:rPr>
        <w:t>(b)</w:t>
      </w:r>
      <w:r w:rsidRPr="00A03B1B">
        <w:rPr>
          <w:szCs w:val="20"/>
        </w:rPr>
        <w:tab/>
        <w:t>The ERCOT identifier (Settlement identification number issued by ERCOT);</w:t>
      </w:r>
    </w:p>
    <w:p w14:paraId="6713C5F3" w14:textId="77777777" w:rsidR="00A03B1B" w:rsidRPr="00A03B1B" w:rsidRDefault="00A03B1B" w:rsidP="00A03B1B">
      <w:pPr>
        <w:spacing w:after="240"/>
        <w:ind w:left="1440" w:hanging="720"/>
        <w:rPr>
          <w:szCs w:val="20"/>
        </w:rPr>
      </w:pPr>
      <w:r w:rsidRPr="00A03B1B">
        <w:rPr>
          <w:szCs w:val="20"/>
        </w:rPr>
        <w:t>(c)</w:t>
      </w:r>
      <w:r w:rsidRPr="00A03B1B">
        <w:rPr>
          <w:szCs w:val="20"/>
        </w:rPr>
        <w:tab/>
        <w:t>Net Amount Due or Payable – the aggregate summary of all charges owed by a Default Uplift Invoice Recipient;</w:t>
      </w:r>
    </w:p>
    <w:p w14:paraId="7C9DEF7D" w14:textId="77777777" w:rsidR="00A03B1B" w:rsidRPr="00A03B1B" w:rsidRDefault="00A03B1B" w:rsidP="00A03B1B">
      <w:pPr>
        <w:spacing w:after="240"/>
        <w:ind w:left="1440" w:hanging="720"/>
        <w:rPr>
          <w:szCs w:val="20"/>
        </w:rPr>
      </w:pPr>
      <w:r w:rsidRPr="00A03B1B">
        <w:rPr>
          <w:szCs w:val="20"/>
        </w:rPr>
        <w:t>(d)</w:t>
      </w:r>
      <w:r w:rsidRPr="00A03B1B">
        <w:rPr>
          <w:szCs w:val="20"/>
        </w:rPr>
        <w:tab/>
        <w:t>Run Date – the date on which ERCOT created and published the Default Uplift Invoice;</w:t>
      </w:r>
    </w:p>
    <w:p w14:paraId="51F9840C" w14:textId="77777777" w:rsidR="00A03B1B" w:rsidRPr="00A03B1B" w:rsidRDefault="00A03B1B" w:rsidP="00A03B1B">
      <w:pPr>
        <w:spacing w:after="240"/>
        <w:ind w:left="1440" w:hanging="720"/>
        <w:rPr>
          <w:szCs w:val="20"/>
        </w:rPr>
      </w:pPr>
      <w:r w:rsidRPr="00A03B1B">
        <w:rPr>
          <w:szCs w:val="20"/>
        </w:rPr>
        <w:t>(e)</w:t>
      </w:r>
      <w:r w:rsidRPr="00A03B1B">
        <w:rPr>
          <w:szCs w:val="20"/>
        </w:rPr>
        <w:tab/>
        <w:t>Invoice Reference Number – a unique number generated by the ERCOT applications for payment tracking purposes;</w:t>
      </w:r>
    </w:p>
    <w:p w14:paraId="6C4BA117" w14:textId="77777777" w:rsidR="00A03B1B" w:rsidRPr="00A03B1B" w:rsidRDefault="00A03B1B" w:rsidP="00A03B1B">
      <w:pPr>
        <w:spacing w:after="240"/>
        <w:ind w:left="1440" w:hanging="720"/>
        <w:rPr>
          <w:szCs w:val="20"/>
        </w:rPr>
      </w:pPr>
      <w:r w:rsidRPr="00A03B1B">
        <w:rPr>
          <w:szCs w:val="20"/>
        </w:rPr>
        <w:t>(f)</w:t>
      </w:r>
      <w:r w:rsidRPr="00A03B1B">
        <w:rPr>
          <w:szCs w:val="20"/>
        </w:rPr>
        <w:tab/>
        <w:t>Default Uplift Invoice Reference – an identification code used to reference the amount uplifted;</w:t>
      </w:r>
    </w:p>
    <w:p w14:paraId="2C6FDC4E" w14:textId="77777777" w:rsidR="00A03B1B" w:rsidRPr="00A03B1B" w:rsidRDefault="00A03B1B" w:rsidP="00A03B1B">
      <w:pPr>
        <w:spacing w:after="240"/>
        <w:ind w:left="1440" w:hanging="720"/>
        <w:rPr>
          <w:szCs w:val="20"/>
        </w:rPr>
      </w:pPr>
      <w:r w:rsidRPr="00A03B1B">
        <w:rPr>
          <w:szCs w:val="20"/>
        </w:rPr>
        <w:lastRenderedPageBreak/>
        <w:t>(g)</w:t>
      </w:r>
      <w:r w:rsidRPr="00A03B1B">
        <w:rPr>
          <w:szCs w:val="20"/>
        </w:rPr>
        <w:tab/>
        <w:t>Payment Date and Time – the date and time that Default Uplift Invoice amounts must be paid;</w:t>
      </w:r>
    </w:p>
    <w:p w14:paraId="5A635402" w14:textId="77777777" w:rsidR="00A03B1B" w:rsidRPr="00A03B1B" w:rsidRDefault="00A03B1B" w:rsidP="00A03B1B">
      <w:pPr>
        <w:spacing w:after="240"/>
        <w:ind w:left="1440" w:hanging="720"/>
        <w:rPr>
          <w:szCs w:val="20"/>
        </w:rPr>
      </w:pPr>
      <w:r w:rsidRPr="00A03B1B">
        <w:rPr>
          <w:szCs w:val="20"/>
        </w:rPr>
        <w:t>(h)</w:t>
      </w:r>
      <w:r w:rsidRPr="00A03B1B">
        <w:rPr>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2F9AA8FE" w14:textId="77777777" w:rsidR="00A03B1B" w:rsidRPr="00A03B1B" w:rsidRDefault="00A03B1B" w:rsidP="00A03B1B">
      <w:pPr>
        <w:spacing w:after="240"/>
        <w:ind w:left="1440" w:hanging="720"/>
        <w:rPr>
          <w:iCs/>
          <w:szCs w:val="20"/>
        </w:rPr>
      </w:pPr>
      <w:r w:rsidRPr="00A03B1B">
        <w:rPr>
          <w:iCs/>
          <w:szCs w:val="20"/>
        </w:rPr>
        <w:t>(i)</w:t>
      </w:r>
      <w:r w:rsidRPr="00A03B1B">
        <w:rPr>
          <w:iCs/>
          <w:szCs w:val="20"/>
        </w:rPr>
        <w:tab/>
        <w:t>Overdue Terms – the terms that would apply if the Market Participant makes a late payment.</w:t>
      </w:r>
    </w:p>
    <w:p w14:paraId="5B51F110" w14:textId="77777777" w:rsidR="00A03B1B" w:rsidRPr="00A03B1B" w:rsidRDefault="00A03B1B" w:rsidP="00A03B1B">
      <w:pPr>
        <w:spacing w:after="240"/>
        <w:ind w:left="720" w:hanging="720"/>
        <w:rPr>
          <w:iCs/>
          <w:szCs w:val="20"/>
        </w:rPr>
      </w:pPr>
      <w:r w:rsidRPr="00A03B1B">
        <w:rPr>
          <w:iCs/>
          <w:szCs w:val="20"/>
        </w:rPr>
        <w:t>(7)</w:t>
      </w:r>
      <w:r w:rsidRPr="00A03B1B">
        <w:rPr>
          <w:iCs/>
          <w:szCs w:val="20"/>
        </w:rPr>
        <w:tab/>
        <w:t>Each Invoice Recipient shall pay any net debit shown on the Default Uplift Invoice on the payment due date whether or not there is any Settlement and billing dispute regarding the amount of the debit.</w:t>
      </w:r>
    </w:p>
    <w:bookmarkEnd w:id="1805"/>
    <w:p w14:paraId="7199D604" w14:textId="77777777" w:rsidR="00A03B1B" w:rsidRPr="00A03B1B" w:rsidRDefault="00A03B1B" w:rsidP="00A03B1B">
      <w:pPr>
        <w:tabs>
          <w:tab w:val="left" w:pos="1620"/>
        </w:tabs>
        <w:spacing w:before="480" w:after="240"/>
        <w:rPr>
          <w:rFonts w:eastAsia="SimSun"/>
        </w:rPr>
      </w:pPr>
      <w:r w:rsidRPr="00A03B1B">
        <w:rPr>
          <w:rFonts w:eastAsia="SimSun"/>
          <w:b/>
          <w:bCs/>
          <w:i/>
          <w:iCs/>
        </w:rPr>
        <w:t>16.11.4.3.1</w:t>
      </w:r>
      <w:r w:rsidRPr="00A03B1B">
        <w:rPr>
          <w:rFonts w:eastAsia="SimSun"/>
        </w:rPr>
        <w:tab/>
      </w:r>
      <w:r w:rsidRPr="00A03B1B">
        <w:rPr>
          <w:rFonts w:eastAsia="SimSun"/>
          <w:b/>
          <w:bCs/>
          <w:i/>
          <w:iCs/>
        </w:rPr>
        <w:t>Day-Ahead Liability Estimate</w:t>
      </w:r>
    </w:p>
    <w:p w14:paraId="35B4442D" w14:textId="77777777" w:rsidR="00A03B1B" w:rsidRPr="00A03B1B" w:rsidRDefault="00A03B1B" w:rsidP="00A03B1B">
      <w:pPr>
        <w:spacing w:after="240"/>
        <w:ind w:left="720" w:hanging="720"/>
        <w:rPr>
          <w:rFonts w:eastAsia="SimSun"/>
        </w:rPr>
      </w:pPr>
      <w:r w:rsidRPr="00A03B1B">
        <w:rPr>
          <w:rFonts w:eastAsia="SimSun"/>
        </w:rPr>
        <w:t>(1)</w:t>
      </w:r>
      <w:r w:rsidRPr="00A03B1B">
        <w:rPr>
          <w:rFonts w:eastAsia="SimSun"/>
        </w:rPr>
        <w:tab/>
        <w:t>ERCOT shall estimate Day-Ahead Liability (DAL) for an Operating Day as the sum of estimates for the following DAM Settlement charges and payments:</w:t>
      </w:r>
    </w:p>
    <w:p w14:paraId="5FA83B67" w14:textId="77777777" w:rsidR="00A03B1B" w:rsidRPr="00A03B1B" w:rsidRDefault="00A03B1B" w:rsidP="00A03B1B">
      <w:pPr>
        <w:spacing w:after="240"/>
        <w:ind w:left="720"/>
        <w:rPr>
          <w:rFonts w:eastAsia="SimSun"/>
        </w:rPr>
      </w:pPr>
      <w:r w:rsidRPr="00A03B1B">
        <w:rPr>
          <w:rFonts w:eastAsia="SimSun"/>
        </w:rPr>
        <w:t>(a)</w:t>
      </w:r>
      <w:r w:rsidRPr="00A03B1B">
        <w:rPr>
          <w:rFonts w:eastAsia="SimSun"/>
        </w:rPr>
        <w:tab/>
        <w:t>Section 4.6.2.1, Day-Ahead Energy Payment;</w:t>
      </w:r>
    </w:p>
    <w:p w14:paraId="53FBBC14" w14:textId="77777777" w:rsidR="00A03B1B" w:rsidRPr="00A03B1B" w:rsidRDefault="00A03B1B" w:rsidP="00A03B1B">
      <w:pPr>
        <w:spacing w:after="240"/>
        <w:ind w:left="720"/>
        <w:rPr>
          <w:rFonts w:eastAsia="SimSun"/>
        </w:rPr>
      </w:pPr>
      <w:r w:rsidRPr="00A03B1B">
        <w:rPr>
          <w:rFonts w:eastAsia="SimSun"/>
        </w:rPr>
        <w:t>(b)</w:t>
      </w:r>
      <w:r w:rsidRPr="00A03B1B">
        <w:rPr>
          <w:rFonts w:eastAsia="SimSun"/>
        </w:rPr>
        <w:tab/>
        <w:t>Section 4.6.2.2, Day-Ahead Energy Charge;</w:t>
      </w:r>
    </w:p>
    <w:p w14:paraId="7B6B270D" w14:textId="77777777" w:rsidR="00A03B1B" w:rsidRPr="00A03B1B" w:rsidRDefault="00A03B1B" w:rsidP="00A03B1B">
      <w:pPr>
        <w:spacing w:after="240"/>
        <w:ind w:left="720"/>
        <w:rPr>
          <w:rFonts w:eastAsia="SimSun"/>
        </w:rPr>
      </w:pPr>
      <w:r w:rsidRPr="00A03B1B">
        <w:rPr>
          <w:rFonts w:eastAsia="SimSun"/>
        </w:rPr>
        <w:t>(c)</w:t>
      </w:r>
      <w:r w:rsidRPr="00A03B1B">
        <w:rPr>
          <w:rFonts w:eastAsia="SimSun"/>
        </w:rPr>
        <w:tab/>
        <w:t>Section 4.6.3, Settlement for PTP Obligations Bought in DAM;</w:t>
      </w:r>
    </w:p>
    <w:p w14:paraId="58C60B1E" w14:textId="77777777" w:rsidR="00A03B1B" w:rsidRPr="00A03B1B" w:rsidRDefault="00A03B1B" w:rsidP="00A03B1B">
      <w:pPr>
        <w:spacing w:after="240"/>
        <w:ind w:left="720"/>
        <w:rPr>
          <w:rFonts w:eastAsia="SimSun"/>
        </w:rPr>
      </w:pPr>
      <w:r w:rsidRPr="00A03B1B">
        <w:rPr>
          <w:rFonts w:eastAsia="SimSun"/>
        </w:rPr>
        <w:t>(d)</w:t>
      </w:r>
      <w:r w:rsidRPr="00A03B1B">
        <w:rPr>
          <w:rFonts w:eastAsia="SimSun"/>
        </w:rPr>
        <w:tab/>
        <w:t>Section 4.6.4.1.1, Regulation Up Service Payment;</w:t>
      </w:r>
    </w:p>
    <w:p w14:paraId="40A55F3B" w14:textId="77777777" w:rsidR="00A03B1B" w:rsidRPr="00A03B1B" w:rsidRDefault="00A03B1B" w:rsidP="00A03B1B">
      <w:pPr>
        <w:spacing w:after="240"/>
        <w:ind w:left="720"/>
        <w:rPr>
          <w:rFonts w:eastAsia="SimSun"/>
        </w:rPr>
      </w:pPr>
      <w:r w:rsidRPr="00A03B1B">
        <w:rPr>
          <w:rFonts w:eastAsia="SimSun"/>
        </w:rPr>
        <w:t>(e)</w:t>
      </w:r>
      <w:r w:rsidRPr="00A03B1B">
        <w:rPr>
          <w:rFonts w:eastAsia="SimSun"/>
        </w:rPr>
        <w:tab/>
        <w:t>Section 4.6.4.1.2, Regulation Down Service Payment;</w:t>
      </w:r>
    </w:p>
    <w:p w14:paraId="23433267" w14:textId="77777777" w:rsidR="00A03B1B" w:rsidRPr="00A03B1B" w:rsidRDefault="00A03B1B" w:rsidP="00A03B1B">
      <w:pPr>
        <w:spacing w:after="240"/>
        <w:ind w:left="720"/>
        <w:rPr>
          <w:rFonts w:eastAsia="SimSun"/>
        </w:rPr>
      </w:pPr>
      <w:r w:rsidRPr="00A03B1B">
        <w:rPr>
          <w:rFonts w:eastAsia="SimSun"/>
        </w:rPr>
        <w:t>(f)</w:t>
      </w:r>
      <w:r w:rsidRPr="00A03B1B">
        <w:rPr>
          <w:rFonts w:eastAsia="SimSun"/>
        </w:rPr>
        <w:tab/>
        <w:t xml:space="preserve">Section 4.6.4.1.3, Responsive Reserve </w:t>
      </w:r>
      <w:del w:id="1846" w:author="ERCOT" w:date="2024-02-29T21:11:00Z">
        <w:r w:rsidRPr="00A03B1B" w:rsidDel="3A7BA4E8">
          <w:rPr>
            <w:rFonts w:eastAsia="SimSun"/>
          </w:rPr>
          <w:delText>Service</w:delText>
        </w:r>
      </w:del>
      <w:del w:id="1847" w:author="ERCOT" w:date="2025-10-24T21:18:00Z">
        <w:r w:rsidRPr="00A03B1B">
          <w:rPr>
            <w:rFonts w:eastAsia="SimSun"/>
          </w:rPr>
          <w:delText xml:space="preserve"> </w:delText>
        </w:r>
      </w:del>
      <w:r w:rsidRPr="00A03B1B">
        <w:rPr>
          <w:rFonts w:eastAsia="SimSun"/>
        </w:rPr>
        <w:t>Payment;</w:t>
      </w:r>
    </w:p>
    <w:p w14:paraId="63F15655" w14:textId="77777777" w:rsidR="00A03B1B" w:rsidRPr="00A03B1B" w:rsidRDefault="00A03B1B" w:rsidP="00A03B1B">
      <w:pPr>
        <w:spacing w:after="240"/>
        <w:ind w:left="720"/>
        <w:rPr>
          <w:rFonts w:eastAsia="SimSun"/>
        </w:rPr>
      </w:pPr>
      <w:r w:rsidRPr="00A03B1B">
        <w:rPr>
          <w:rFonts w:eastAsia="SimSun"/>
        </w:rPr>
        <w:t>(g)</w:t>
      </w:r>
      <w:r w:rsidRPr="00A03B1B">
        <w:rPr>
          <w:rFonts w:eastAsia="SimSun"/>
        </w:rPr>
        <w:tab/>
        <w:t>Section 4.6.4.1.4, Non-Spinning Reserve Service Payment;</w:t>
      </w:r>
    </w:p>
    <w:p w14:paraId="3C89EE92" w14:textId="77777777" w:rsidR="00A03B1B" w:rsidRPr="00A03B1B" w:rsidRDefault="00A03B1B" w:rsidP="00A03B1B">
      <w:pPr>
        <w:spacing w:after="240"/>
        <w:ind w:left="720"/>
        <w:rPr>
          <w:ins w:id="1848" w:author="ERCOT" w:date="2024-02-29T21:08:00Z"/>
          <w:rFonts w:eastAsia="SimSun"/>
        </w:rPr>
      </w:pPr>
      <w:r w:rsidRPr="00A03B1B">
        <w:rPr>
          <w:rFonts w:eastAsia="SimSun"/>
        </w:rPr>
        <w:t>(h)</w:t>
      </w:r>
      <w:r w:rsidRPr="00A03B1B">
        <w:rPr>
          <w:rFonts w:eastAsia="SimSun"/>
        </w:rPr>
        <w:tab/>
        <w:t>Section 4.6.4.1.5, ERCOT Contingency Reserve Service Payment;</w:t>
      </w:r>
    </w:p>
    <w:p w14:paraId="12921BE7" w14:textId="77777777" w:rsidR="00A03B1B" w:rsidRPr="00A03B1B" w:rsidRDefault="00A03B1B" w:rsidP="00A03B1B">
      <w:pPr>
        <w:spacing w:after="240"/>
        <w:ind w:left="720"/>
        <w:rPr>
          <w:rFonts w:eastAsia="SimSun"/>
        </w:rPr>
      </w:pPr>
      <w:ins w:id="1849" w:author="ERCOT" w:date="2024-02-29T21:08:00Z">
        <w:r w:rsidRPr="00A03B1B">
          <w:rPr>
            <w:rFonts w:eastAsia="SimSun"/>
          </w:rPr>
          <w:t>(i)</w:t>
        </w:r>
        <w:r w:rsidRPr="00A03B1B">
          <w:rPr>
            <w:rFonts w:eastAsia="SimSun"/>
          </w:rPr>
          <w:tab/>
          <w:t>Section 4.6.4.1.6, Dispatchable Reliability Reserve Service Payment;</w:t>
        </w:r>
      </w:ins>
    </w:p>
    <w:p w14:paraId="0A451DA0" w14:textId="77777777" w:rsidR="00A03B1B" w:rsidRPr="00A03B1B" w:rsidRDefault="00A03B1B" w:rsidP="00A03B1B">
      <w:pPr>
        <w:spacing w:after="240"/>
        <w:ind w:left="720"/>
        <w:rPr>
          <w:rFonts w:eastAsia="SimSun"/>
        </w:rPr>
      </w:pPr>
      <w:r w:rsidRPr="00A03B1B">
        <w:rPr>
          <w:rFonts w:eastAsia="SimSun"/>
        </w:rPr>
        <w:t>(</w:t>
      </w:r>
      <w:del w:id="1850" w:author="ERCOT" w:date="2024-02-29T21:08:00Z">
        <w:r w:rsidRPr="00A03B1B" w:rsidDel="3A7BA4E8">
          <w:rPr>
            <w:rFonts w:eastAsia="SimSun"/>
          </w:rPr>
          <w:delText>i</w:delText>
        </w:r>
      </w:del>
      <w:ins w:id="1851" w:author="ERCOT" w:date="2024-02-29T21:08:00Z">
        <w:r w:rsidRPr="00A03B1B">
          <w:rPr>
            <w:rFonts w:eastAsia="SimSun"/>
          </w:rPr>
          <w:t>j</w:t>
        </w:r>
      </w:ins>
      <w:r w:rsidRPr="00A03B1B">
        <w:rPr>
          <w:rFonts w:eastAsia="SimSun"/>
        </w:rPr>
        <w:t>)</w:t>
      </w:r>
      <w:r w:rsidRPr="00A03B1B">
        <w:rPr>
          <w:rFonts w:eastAsia="SimSun"/>
        </w:rPr>
        <w:tab/>
        <w:t>Section 4.6.4.2.1, Regulation Up Service Charge;</w:t>
      </w:r>
    </w:p>
    <w:p w14:paraId="188E3927" w14:textId="77777777" w:rsidR="00A03B1B" w:rsidRPr="00A03B1B" w:rsidRDefault="00A03B1B" w:rsidP="00A03B1B">
      <w:pPr>
        <w:spacing w:after="240"/>
        <w:ind w:left="720"/>
        <w:rPr>
          <w:rFonts w:eastAsia="SimSun"/>
        </w:rPr>
      </w:pPr>
      <w:r w:rsidRPr="00A03B1B">
        <w:rPr>
          <w:rFonts w:eastAsia="SimSun"/>
        </w:rPr>
        <w:t>(</w:t>
      </w:r>
      <w:del w:id="1852" w:author="ERCOT" w:date="2024-02-29T21:09:00Z">
        <w:r w:rsidRPr="00A03B1B" w:rsidDel="3A7BA4E8">
          <w:rPr>
            <w:rFonts w:eastAsia="SimSun"/>
          </w:rPr>
          <w:delText>j</w:delText>
        </w:r>
      </w:del>
      <w:ins w:id="1853" w:author="ERCOT" w:date="2024-02-29T21:09:00Z">
        <w:r w:rsidRPr="00A03B1B">
          <w:rPr>
            <w:rFonts w:eastAsia="SimSun"/>
          </w:rPr>
          <w:t>k</w:t>
        </w:r>
      </w:ins>
      <w:r w:rsidRPr="00A03B1B">
        <w:rPr>
          <w:rFonts w:eastAsia="SimSun"/>
        </w:rPr>
        <w:t>)</w:t>
      </w:r>
      <w:r w:rsidRPr="00A03B1B">
        <w:rPr>
          <w:rFonts w:eastAsia="SimSun"/>
        </w:rPr>
        <w:tab/>
        <w:t>Section 4.6.4.2.2, Regulation Down Service Charge;</w:t>
      </w:r>
    </w:p>
    <w:p w14:paraId="23333F39" w14:textId="77777777" w:rsidR="00A03B1B" w:rsidRPr="00A03B1B" w:rsidRDefault="00A03B1B" w:rsidP="00A03B1B">
      <w:pPr>
        <w:spacing w:after="240"/>
        <w:ind w:left="720"/>
        <w:rPr>
          <w:rFonts w:eastAsia="SimSun"/>
        </w:rPr>
      </w:pPr>
      <w:r w:rsidRPr="00A03B1B">
        <w:rPr>
          <w:rFonts w:eastAsia="SimSun"/>
        </w:rPr>
        <w:t>(</w:t>
      </w:r>
      <w:del w:id="1854" w:author="ERCOT" w:date="2024-02-29T21:09:00Z">
        <w:r w:rsidRPr="00A03B1B" w:rsidDel="15D5B4B7">
          <w:rPr>
            <w:rFonts w:eastAsia="SimSun"/>
          </w:rPr>
          <w:delText>k</w:delText>
        </w:r>
      </w:del>
      <w:ins w:id="1855" w:author="ERCOT" w:date="2024-02-29T21:09:00Z">
        <w:r w:rsidRPr="00A03B1B">
          <w:rPr>
            <w:rFonts w:eastAsia="SimSun"/>
          </w:rPr>
          <w:t>l</w:t>
        </w:r>
      </w:ins>
      <w:r w:rsidRPr="00A03B1B">
        <w:rPr>
          <w:rFonts w:eastAsia="SimSun"/>
        </w:rPr>
        <w:t>)</w:t>
      </w:r>
      <w:r w:rsidRPr="00A03B1B">
        <w:rPr>
          <w:rFonts w:eastAsia="SimSun"/>
        </w:rPr>
        <w:tab/>
        <w:t xml:space="preserve">Section 4.6.4.2.3, Responsive Reserve </w:t>
      </w:r>
      <w:del w:id="1856" w:author="ERCOT" w:date="2025-08-21T21:42:00Z">
        <w:r w:rsidRPr="00A03B1B" w:rsidDel="15D5B4B7">
          <w:rPr>
            <w:rFonts w:eastAsia="SimSun"/>
          </w:rPr>
          <w:delText xml:space="preserve">Service </w:delText>
        </w:r>
      </w:del>
      <w:r w:rsidRPr="00A03B1B">
        <w:rPr>
          <w:rFonts w:eastAsia="SimSun"/>
        </w:rPr>
        <w:t>Charge;</w:t>
      </w:r>
    </w:p>
    <w:p w14:paraId="000D2E13" w14:textId="77777777" w:rsidR="00A03B1B" w:rsidRPr="00A03B1B" w:rsidRDefault="00A03B1B" w:rsidP="00A03B1B">
      <w:pPr>
        <w:spacing w:after="240"/>
        <w:ind w:left="720"/>
        <w:rPr>
          <w:rFonts w:eastAsia="SimSun"/>
        </w:rPr>
      </w:pPr>
      <w:r w:rsidRPr="00A03B1B">
        <w:rPr>
          <w:rFonts w:eastAsia="SimSun"/>
        </w:rPr>
        <w:t>(</w:t>
      </w:r>
      <w:del w:id="1857" w:author="ERCOT" w:date="2024-02-29T21:09:00Z">
        <w:r w:rsidRPr="00A03B1B" w:rsidDel="3A7BA4E8">
          <w:rPr>
            <w:rFonts w:eastAsia="SimSun"/>
          </w:rPr>
          <w:delText>l</w:delText>
        </w:r>
      </w:del>
      <w:ins w:id="1858" w:author="ERCOT" w:date="2024-02-29T21:09:00Z">
        <w:r w:rsidRPr="00A03B1B">
          <w:rPr>
            <w:rFonts w:eastAsia="SimSun"/>
          </w:rPr>
          <w:t>m</w:t>
        </w:r>
      </w:ins>
      <w:r w:rsidRPr="00A03B1B">
        <w:rPr>
          <w:rFonts w:eastAsia="SimSun"/>
        </w:rPr>
        <w:t>)</w:t>
      </w:r>
      <w:r w:rsidRPr="00A03B1B">
        <w:rPr>
          <w:rFonts w:eastAsia="SimSun"/>
        </w:rPr>
        <w:tab/>
        <w:t>Section 4.6.4.2.4, Non-Spinning Reserve Service Charge;</w:t>
      </w:r>
    </w:p>
    <w:p w14:paraId="14AD4381" w14:textId="77777777" w:rsidR="00A03B1B" w:rsidRPr="00A03B1B" w:rsidRDefault="00A03B1B" w:rsidP="00A03B1B">
      <w:pPr>
        <w:spacing w:after="240"/>
        <w:ind w:left="720"/>
        <w:rPr>
          <w:rFonts w:eastAsia="SimSun"/>
        </w:rPr>
      </w:pPr>
      <w:r w:rsidRPr="00A03B1B">
        <w:rPr>
          <w:rFonts w:eastAsia="SimSun"/>
        </w:rPr>
        <w:t>(</w:t>
      </w:r>
      <w:del w:id="1859" w:author="ERCOT" w:date="2024-02-29T21:09:00Z">
        <w:r w:rsidRPr="00A03B1B" w:rsidDel="3A7BA4E8">
          <w:rPr>
            <w:rFonts w:eastAsia="SimSun"/>
          </w:rPr>
          <w:delText>m</w:delText>
        </w:r>
      </w:del>
      <w:ins w:id="1860" w:author="ERCOT" w:date="2024-02-29T21:09:00Z">
        <w:r w:rsidRPr="00A03B1B">
          <w:rPr>
            <w:rFonts w:eastAsia="SimSun"/>
          </w:rPr>
          <w:t>n</w:t>
        </w:r>
      </w:ins>
      <w:r w:rsidRPr="00A03B1B">
        <w:rPr>
          <w:rFonts w:eastAsia="SimSun"/>
        </w:rPr>
        <w:t>)</w:t>
      </w:r>
      <w:r w:rsidRPr="00A03B1B">
        <w:rPr>
          <w:rFonts w:eastAsia="SimSun"/>
        </w:rPr>
        <w:tab/>
        <w:t>Section 4.6.4.2.5, ERCOT Contingency Reserve Service Charge;</w:t>
      </w:r>
    </w:p>
    <w:p w14:paraId="560372F8" w14:textId="77777777" w:rsidR="00A03B1B" w:rsidRPr="00A03B1B" w:rsidRDefault="00A03B1B" w:rsidP="00A03B1B">
      <w:pPr>
        <w:spacing w:after="240"/>
        <w:ind w:firstLine="720"/>
        <w:rPr>
          <w:ins w:id="1861" w:author="ERCOT" w:date="2024-02-29T21:06:00Z"/>
          <w:rFonts w:eastAsia="SimSun"/>
        </w:rPr>
      </w:pPr>
      <w:ins w:id="1862" w:author="ERCOT" w:date="2024-02-29T21:06:00Z">
        <w:r w:rsidRPr="00A03B1B">
          <w:rPr>
            <w:rFonts w:eastAsia="SimSun"/>
          </w:rPr>
          <w:lastRenderedPageBreak/>
          <w:t>(</w:t>
        </w:r>
      </w:ins>
      <w:ins w:id="1863" w:author="ERCOT" w:date="2024-02-29T21:09:00Z">
        <w:r w:rsidRPr="00A03B1B">
          <w:rPr>
            <w:rFonts w:eastAsia="SimSun"/>
          </w:rPr>
          <w:t>o</w:t>
        </w:r>
      </w:ins>
      <w:ins w:id="1864" w:author="ERCOT" w:date="2024-02-29T21:06:00Z">
        <w:r w:rsidRPr="00A03B1B">
          <w:rPr>
            <w:rFonts w:eastAsia="SimSun"/>
          </w:rPr>
          <w:t>)</w:t>
        </w:r>
      </w:ins>
      <w:ins w:id="1865" w:author="ERCOT" w:date="2024-02-29T21:17:00Z">
        <w:r w:rsidRPr="00A03B1B">
          <w:rPr>
            <w:rFonts w:eastAsia="SimSun"/>
          </w:rPr>
          <w:tab/>
        </w:r>
      </w:ins>
      <w:ins w:id="1866" w:author="ERCOT" w:date="2024-02-29T21:06:00Z">
        <w:r w:rsidRPr="00A03B1B">
          <w:rPr>
            <w:rFonts w:eastAsia="SimSun"/>
          </w:rPr>
          <w:t>Section 4.6.4.2.6</w:t>
        </w:r>
      </w:ins>
      <w:ins w:id="1867" w:author="ERCOT" w:date="2025-10-24T21:19:00Z">
        <w:r w:rsidRPr="00A03B1B">
          <w:rPr>
            <w:rFonts w:eastAsia="SimSun"/>
          </w:rPr>
          <w:t>,</w:t>
        </w:r>
      </w:ins>
      <w:ins w:id="1868" w:author="ERCOT" w:date="2024-02-29T21:06:00Z">
        <w:r w:rsidRPr="00A03B1B">
          <w:rPr>
            <w:rFonts w:eastAsia="SimSun"/>
          </w:rPr>
          <w:t xml:space="preserve"> Dispatchable Reliability Reserve Service </w:t>
        </w:r>
      </w:ins>
      <w:ins w:id="1869" w:author="ERCOT" w:date="2024-02-29T21:12:00Z">
        <w:r w:rsidRPr="00A03B1B">
          <w:rPr>
            <w:rFonts w:eastAsia="SimSun"/>
          </w:rPr>
          <w:t>Charge</w:t>
        </w:r>
      </w:ins>
      <w:ins w:id="1870" w:author="ERCOT" w:date="2024-02-29T21:06:00Z">
        <w:r w:rsidRPr="00A03B1B">
          <w:rPr>
            <w:rFonts w:eastAsia="SimSun"/>
          </w:rPr>
          <w:t>;</w:t>
        </w:r>
      </w:ins>
    </w:p>
    <w:p w14:paraId="5D5E8A0C" w14:textId="77777777" w:rsidR="00A03B1B" w:rsidRPr="00A03B1B" w:rsidRDefault="00A03B1B" w:rsidP="00A03B1B">
      <w:pPr>
        <w:spacing w:after="240"/>
        <w:ind w:left="720"/>
        <w:rPr>
          <w:rFonts w:eastAsia="SimSun"/>
        </w:rPr>
      </w:pPr>
      <w:r w:rsidRPr="00A03B1B">
        <w:rPr>
          <w:rFonts w:eastAsia="SimSun"/>
        </w:rPr>
        <w:t>(</w:t>
      </w:r>
      <w:del w:id="1871" w:author="ERCOT" w:date="2024-02-29T21:06:00Z">
        <w:r w:rsidRPr="00A03B1B" w:rsidDel="3A7BA4E8">
          <w:rPr>
            <w:rFonts w:eastAsia="SimSun"/>
          </w:rPr>
          <w:delText>n</w:delText>
        </w:r>
      </w:del>
      <w:ins w:id="1872" w:author="ERCOT" w:date="2024-02-29T21:09:00Z">
        <w:r w:rsidRPr="00A03B1B">
          <w:rPr>
            <w:rFonts w:eastAsia="SimSun"/>
          </w:rPr>
          <w:t>p</w:t>
        </w:r>
      </w:ins>
      <w:r w:rsidRPr="00A03B1B">
        <w:rPr>
          <w:rFonts w:eastAsia="SimSun"/>
        </w:rPr>
        <w:t>)</w:t>
      </w:r>
      <w:r w:rsidRPr="00A03B1B">
        <w:rPr>
          <w:rFonts w:eastAsia="SimSun"/>
        </w:rPr>
        <w:tab/>
        <w:t>Section 7.9.1.1, Payments and Charges for PTP Obligations Settled in DAM;</w:t>
      </w:r>
    </w:p>
    <w:p w14:paraId="0EE2E2F3" w14:textId="77777777" w:rsidR="00A03B1B" w:rsidRPr="00A03B1B" w:rsidRDefault="00A03B1B" w:rsidP="00A03B1B">
      <w:pPr>
        <w:spacing w:after="240"/>
        <w:ind w:left="720"/>
        <w:rPr>
          <w:rFonts w:eastAsia="SimSun"/>
        </w:rPr>
      </w:pPr>
      <w:r w:rsidRPr="00A03B1B">
        <w:rPr>
          <w:rFonts w:eastAsia="SimSun"/>
        </w:rPr>
        <w:t>(</w:t>
      </w:r>
      <w:del w:id="1873" w:author="ERCOT" w:date="2024-02-29T21:06:00Z">
        <w:r w:rsidRPr="00A03B1B" w:rsidDel="3A7BA4E8">
          <w:rPr>
            <w:rFonts w:eastAsia="SimSun"/>
          </w:rPr>
          <w:delText>o</w:delText>
        </w:r>
      </w:del>
      <w:ins w:id="1874" w:author="ERCOT" w:date="2024-02-29T21:09:00Z">
        <w:r w:rsidRPr="00A03B1B">
          <w:rPr>
            <w:rFonts w:eastAsia="SimSun"/>
          </w:rPr>
          <w:t>q</w:t>
        </w:r>
      </w:ins>
      <w:r w:rsidRPr="00A03B1B">
        <w:rPr>
          <w:rFonts w:eastAsia="SimSun"/>
        </w:rPr>
        <w:t>)</w:t>
      </w:r>
      <w:r w:rsidRPr="00A03B1B">
        <w:rPr>
          <w:rFonts w:eastAsia="SimSun"/>
        </w:rPr>
        <w:tab/>
        <w:t>Section 7.9.1.2, Payments for PTP Options Settled in DAM;</w:t>
      </w:r>
    </w:p>
    <w:p w14:paraId="31295008" w14:textId="77777777" w:rsidR="00A03B1B" w:rsidRPr="00A03B1B" w:rsidRDefault="00A03B1B" w:rsidP="00A03B1B">
      <w:pPr>
        <w:spacing w:after="240"/>
        <w:ind w:left="1440" w:hanging="720"/>
        <w:rPr>
          <w:rFonts w:eastAsia="SimSun"/>
        </w:rPr>
      </w:pPr>
      <w:r w:rsidRPr="00A03B1B">
        <w:rPr>
          <w:rFonts w:eastAsia="SimSun"/>
        </w:rPr>
        <w:t>(</w:t>
      </w:r>
      <w:del w:id="1875" w:author="ERCOT" w:date="2024-02-29T21:06:00Z">
        <w:r w:rsidRPr="00A03B1B" w:rsidDel="4F68D095">
          <w:rPr>
            <w:rFonts w:eastAsia="SimSun"/>
          </w:rPr>
          <w:delText>p</w:delText>
        </w:r>
      </w:del>
      <w:ins w:id="1876" w:author="ERCOT" w:date="2024-02-29T21:09:00Z">
        <w:r w:rsidRPr="00A03B1B">
          <w:rPr>
            <w:rFonts w:eastAsia="SimSun"/>
          </w:rPr>
          <w:t>r</w:t>
        </w:r>
      </w:ins>
      <w:r w:rsidRPr="00A03B1B">
        <w:rPr>
          <w:rFonts w:eastAsia="SimSun"/>
        </w:rPr>
        <w:t>)</w:t>
      </w:r>
      <w:r w:rsidRPr="00A03B1B">
        <w:rPr>
          <w:rFonts w:eastAsia="SimSun"/>
        </w:rPr>
        <w:tab/>
        <w:t>Section 7.9.1.5, Payments and Charges for PTP Obligations with Refund Settled in DAM; and</w:t>
      </w:r>
    </w:p>
    <w:p w14:paraId="18F00EE3" w14:textId="77777777" w:rsidR="00A03B1B" w:rsidRPr="00A03B1B" w:rsidRDefault="00A03B1B" w:rsidP="00A03B1B">
      <w:pPr>
        <w:spacing w:after="240"/>
        <w:ind w:left="720"/>
        <w:rPr>
          <w:rFonts w:eastAsia="SimSun"/>
        </w:rPr>
      </w:pPr>
      <w:r w:rsidRPr="00A03B1B">
        <w:rPr>
          <w:rFonts w:eastAsia="SimSun"/>
        </w:rPr>
        <w:t>(</w:t>
      </w:r>
      <w:del w:id="1877" w:author="ERCOT" w:date="2024-02-29T21:06:00Z">
        <w:r w:rsidRPr="00A03B1B" w:rsidDel="3A7BA4E8">
          <w:rPr>
            <w:rFonts w:eastAsia="SimSun"/>
          </w:rPr>
          <w:delText>q</w:delText>
        </w:r>
      </w:del>
      <w:ins w:id="1878" w:author="ERCOT" w:date="2024-02-29T21:09:00Z">
        <w:r w:rsidRPr="00A03B1B">
          <w:rPr>
            <w:rFonts w:eastAsia="SimSun"/>
          </w:rPr>
          <w:t>s</w:t>
        </w:r>
      </w:ins>
      <w:r w:rsidRPr="00A03B1B">
        <w:rPr>
          <w:rFonts w:eastAsia="SimSun"/>
        </w:rPr>
        <w:t>)</w:t>
      </w:r>
      <w:r w:rsidRPr="00A03B1B">
        <w:rPr>
          <w:rFonts w:eastAsia="SimSun"/>
        </w:rPr>
        <w:tab/>
        <w:t>Section 7.9.1.6, Payments for PTP Options with Refund Settled in DAM.</w:t>
      </w:r>
    </w:p>
    <w:p w14:paraId="4C77D4FC" w14:textId="77777777" w:rsidR="00A03B1B" w:rsidRPr="00A03B1B" w:rsidRDefault="00A03B1B" w:rsidP="00A03B1B">
      <w:pPr>
        <w:keepNext/>
        <w:tabs>
          <w:tab w:val="left" w:pos="1620"/>
        </w:tabs>
        <w:spacing w:before="240" w:after="240"/>
        <w:ind w:left="1627" w:hanging="1627"/>
        <w:outlineLvl w:val="4"/>
        <w:rPr>
          <w:b/>
          <w:bCs/>
          <w:i/>
          <w:iCs/>
        </w:rPr>
      </w:pPr>
      <w:bookmarkStart w:id="1879" w:name="_Toc184623035"/>
      <w:r w:rsidRPr="00A03B1B">
        <w:rPr>
          <w:b/>
          <w:bCs/>
          <w:i/>
          <w:iCs/>
        </w:rPr>
        <w:t>16.11.4.3.2</w:t>
      </w:r>
      <w:r w:rsidRPr="00A03B1B">
        <w:rPr>
          <w:rFonts w:eastAsia="SimSun"/>
        </w:rPr>
        <w:tab/>
      </w:r>
      <w:r w:rsidRPr="00A03B1B">
        <w:rPr>
          <w:b/>
          <w:bCs/>
          <w:i/>
          <w:iCs/>
        </w:rPr>
        <w:t>Real-Time Liability Estimate</w:t>
      </w:r>
      <w:bookmarkEnd w:id="1879"/>
    </w:p>
    <w:p w14:paraId="2C329C11" w14:textId="77777777" w:rsidR="00A03B1B" w:rsidRPr="00A03B1B" w:rsidRDefault="00A03B1B" w:rsidP="00A03B1B">
      <w:pPr>
        <w:keepNext/>
        <w:spacing w:after="240"/>
        <w:ind w:left="720" w:hanging="720"/>
        <w:rPr>
          <w:rFonts w:eastAsia="SimSun"/>
          <w:iCs/>
        </w:rPr>
      </w:pPr>
      <w:r w:rsidRPr="00A03B1B">
        <w:rPr>
          <w:rFonts w:eastAsia="SimSun"/>
          <w:iCs/>
        </w:rPr>
        <w:t>(1)</w:t>
      </w:r>
      <w:r w:rsidRPr="00A03B1B">
        <w:rPr>
          <w:rFonts w:eastAsia="SimSun"/>
          <w:iCs/>
        </w:rPr>
        <w:tab/>
        <w:t>ERCOT shall estimate RTL for an Operating Day as the sum of estimates for the following RTM Settlement charges and payments:</w:t>
      </w:r>
    </w:p>
    <w:p w14:paraId="2C9A0DD2" w14:textId="77777777" w:rsidR="00A03B1B" w:rsidRPr="00A03B1B" w:rsidRDefault="00A03B1B" w:rsidP="00A03B1B">
      <w:pPr>
        <w:spacing w:after="240"/>
        <w:ind w:left="1440" w:hanging="720"/>
        <w:rPr>
          <w:rFonts w:eastAsia="SimSun"/>
        </w:rPr>
      </w:pPr>
      <w:r w:rsidRPr="00A03B1B">
        <w:rPr>
          <w:rFonts w:eastAsia="SimSun"/>
        </w:rPr>
        <w:t>(a)</w:t>
      </w:r>
      <w:r w:rsidRPr="00A03B1B">
        <w:rPr>
          <w:rFonts w:eastAsia="SimSun"/>
        </w:rPr>
        <w:tab/>
        <w:t xml:space="preserve">Section 6.6.3.1, Real-Time Energy Imbalance Payment or Charge at a Resource Node, using Real-Time Metered Generation (RTMG) as generation estimate;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A03B1B" w:rsidRPr="00A03B1B" w14:paraId="63DD2A52" w14:textId="77777777" w:rsidTr="00B31BB1">
        <w:tc>
          <w:tcPr>
            <w:tcW w:w="9332" w:type="dxa"/>
            <w:shd w:val="pct12" w:color="auto" w:fill="auto"/>
          </w:tcPr>
          <w:p w14:paraId="2D10FC5E" w14:textId="77777777" w:rsidR="00A03B1B" w:rsidRPr="00A03B1B" w:rsidRDefault="00A03B1B" w:rsidP="00A03B1B">
            <w:pPr>
              <w:spacing w:before="120" w:after="240"/>
              <w:rPr>
                <w:rFonts w:eastAsia="SimSun"/>
                <w:b/>
                <w:i/>
              </w:rPr>
            </w:pPr>
            <w:r w:rsidRPr="00A03B1B">
              <w:rPr>
                <w:rFonts w:eastAsia="SimSun"/>
                <w:b/>
                <w:i/>
                <w:iCs/>
              </w:rPr>
              <w:t xml:space="preserve">[NPRR1188:  Replace item (a) above with the following upon system implementation:] </w:t>
            </w:r>
          </w:p>
          <w:p w14:paraId="7FAE7C22" w14:textId="77777777" w:rsidR="00A03B1B" w:rsidRPr="00A03B1B" w:rsidRDefault="00A03B1B" w:rsidP="00A03B1B">
            <w:pPr>
              <w:spacing w:after="240"/>
              <w:ind w:left="1440" w:hanging="720"/>
              <w:rPr>
                <w:rFonts w:eastAsia="SimSun"/>
              </w:rPr>
            </w:pPr>
            <w:r w:rsidRPr="00A03B1B">
              <w:rPr>
                <w:rFonts w:eastAsia="SimSun"/>
              </w:rPr>
              <w:t>(a)</w:t>
            </w:r>
            <w:r w:rsidRPr="00A03B1B">
              <w:rPr>
                <w:rFonts w:eastAsia="SimSun"/>
              </w:rPr>
              <w:tab/>
              <w:t>Section 6.6.3.1, Real-Time Energy Imbalance Payment or Charge at a Resource Node, using Real-Time Net Metered Generation (RTMG) including CLRs that are not ALRs</w:t>
            </w:r>
            <w:r w:rsidRPr="00A03B1B">
              <w:rPr>
                <w:rFonts w:eastAsia="SimSun"/>
                <w:i/>
                <w:iCs/>
                <w:sz w:val="20"/>
              </w:rPr>
              <w:t xml:space="preserve"> </w:t>
            </w:r>
            <w:r w:rsidRPr="00A03B1B">
              <w:rPr>
                <w:rFonts w:eastAsia="SimSun"/>
              </w:rPr>
              <w:t>as generation estimate;</w:t>
            </w:r>
          </w:p>
        </w:tc>
      </w:tr>
    </w:tbl>
    <w:p w14:paraId="36AD834D" w14:textId="77777777" w:rsidR="00A03B1B" w:rsidRPr="00A03B1B" w:rsidRDefault="00A03B1B" w:rsidP="00A03B1B">
      <w:pPr>
        <w:spacing w:before="240" w:after="240"/>
        <w:ind w:left="1440" w:hanging="720"/>
        <w:rPr>
          <w:rFonts w:eastAsia="SimSun"/>
        </w:rPr>
      </w:pPr>
      <w:r w:rsidRPr="00A03B1B">
        <w:rPr>
          <w:rFonts w:eastAsia="SimSun"/>
        </w:rPr>
        <w:t>(b)</w:t>
      </w:r>
      <w:r w:rsidRPr="00A03B1B">
        <w:rPr>
          <w:rFonts w:eastAsia="SimSun"/>
        </w:rPr>
        <w:tab/>
        <w:t>Section 6.6.3.2, Real-Time Energy Imbalance Payment or Charge at a Load Zone, using 14-day or seven-day-old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A03B1B" w:rsidRPr="00A03B1B" w14:paraId="48B5100A" w14:textId="77777777" w:rsidTr="00B31BB1">
        <w:tc>
          <w:tcPr>
            <w:tcW w:w="9332" w:type="dxa"/>
            <w:shd w:val="pct12" w:color="auto" w:fill="auto"/>
          </w:tcPr>
          <w:p w14:paraId="3992EFF3" w14:textId="77777777" w:rsidR="00A03B1B" w:rsidRPr="00A03B1B" w:rsidRDefault="00A03B1B" w:rsidP="00A03B1B">
            <w:pPr>
              <w:spacing w:before="120" w:after="240"/>
              <w:rPr>
                <w:rFonts w:eastAsia="SimSun"/>
                <w:b/>
                <w:i/>
              </w:rPr>
            </w:pPr>
            <w:r w:rsidRPr="00A03B1B">
              <w:rPr>
                <w:rFonts w:eastAsia="SimSun"/>
                <w:b/>
                <w:i/>
                <w:iCs/>
              </w:rPr>
              <w:t xml:space="preserve">[NPRR829:  Replace item (b) above with the following upon system implementation:] </w:t>
            </w:r>
          </w:p>
          <w:p w14:paraId="550C01FC" w14:textId="77777777" w:rsidR="00A03B1B" w:rsidRPr="00A03B1B" w:rsidRDefault="00A03B1B" w:rsidP="00A03B1B">
            <w:pPr>
              <w:spacing w:after="240"/>
              <w:ind w:left="1440" w:hanging="720"/>
              <w:rPr>
                <w:rFonts w:eastAsia="SimSun"/>
              </w:rPr>
            </w:pPr>
            <w:r w:rsidRPr="00A03B1B">
              <w:rPr>
                <w:rFonts w:eastAsia="SimSun"/>
              </w:rPr>
              <w:t>(b)</w:t>
            </w:r>
            <w:r w:rsidRPr="00A03B1B">
              <w:rPr>
                <w:rFonts w:eastAsia="SimSun"/>
              </w:rPr>
              <w:tab/>
              <w:t>Section 6.6.3.2, Real-Time Energy Imbalance Payment or Charge at a Load Zone, using 14-day or seven-day-old LRS for Load estimate and Real-Time telemetry of net generation as the generation estimate;</w:t>
            </w:r>
          </w:p>
        </w:tc>
      </w:tr>
    </w:tbl>
    <w:p w14:paraId="65353442" w14:textId="77777777" w:rsidR="00A03B1B" w:rsidRPr="00A03B1B" w:rsidRDefault="00A03B1B" w:rsidP="00A03B1B">
      <w:pPr>
        <w:spacing w:before="240" w:after="240"/>
        <w:ind w:left="1440" w:hanging="720"/>
        <w:rPr>
          <w:rFonts w:eastAsia="SimSun"/>
        </w:rPr>
      </w:pPr>
      <w:r w:rsidRPr="00A03B1B">
        <w:rPr>
          <w:rFonts w:eastAsia="SimSun"/>
        </w:rPr>
        <w:t>(c)</w:t>
      </w:r>
      <w:r w:rsidRPr="00A03B1B">
        <w:rPr>
          <w:rFonts w:eastAsia="SimSun"/>
        </w:rPr>
        <w:tab/>
        <w:t>Section 6.6.3.3, Real-Time Energy Imbalance Payment or Charge at a Hub;</w:t>
      </w:r>
    </w:p>
    <w:p w14:paraId="4522C602" w14:textId="77777777" w:rsidR="00A03B1B" w:rsidRPr="00A03B1B" w:rsidRDefault="00A03B1B" w:rsidP="00A03B1B">
      <w:pPr>
        <w:spacing w:after="240"/>
        <w:ind w:left="1440" w:hanging="720"/>
        <w:rPr>
          <w:rFonts w:eastAsia="SimSun"/>
        </w:rPr>
      </w:pPr>
      <w:r w:rsidRPr="00A03B1B">
        <w:rPr>
          <w:rFonts w:eastAsia="SimSun"/>
        </w:rPr>
        <w:t>(d)</w:t>
      </w:r>
      <w:r w:rsidRPr="00A03B1B">
        <w:rPr>
          <w:rFonts w:eastAsia="SimSun"/>
        </w:rPr>
        <w:tab/>
        <w:t>Section 6.6.3.4, Real-Time Energy Payment for DC Tie Import;</w:t>
      </w:r>
    </w:p>
    <w:p w14:paraId="62130222" w14:textId="77777777" w:rsidR="00A03B1B" w:rsidRPr="00A03B1B" w:rsidRDefault="00A03B1B" w:rsidP="00A03B1B">
      <w:pPr>
        <w:spacing w:after="240"/>
        <w:ind w:left="1440" w:hanging="720"/>
        <w:rPr>
          <w:rFonts w:eastAsia="SimSun"/>
        </w:rPr>
      </w:pPr>
      <w:r w:rsidRPr="00A03B1B">
        <w:rPr>
          <w:rFonts w:eastAsia="SimSun"/>
        </w:rPr>
        <w:t>(e)</w:t>
      </w:r>
      <w:r w:rsidRPr="00A03B1B">
        <w:rPr>
          <w:rFonts w:eastAsia="SimSun"/>
        </w:rPr>
        <w:tab/>
        <w:t>Section 6.6.3.8, Real-Time Payment or Charge for Energy from a Settlement Only Distribution Generator (SODG) or a Settlement Only Transmission Generator (SOTG), using the Real-Time telemetry, if provided, of net generation as the outflow estimate and the Real-Time Price for each SODG or SOTG site;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A03B1B" w:rsidRPr="00A03B1B" w14:paraId="3CCBD88D" w14:textId="77777777" w:rsidTr="00B31BB1">
        <w:tc>
          <w:tcPr>
            <w:tcW w:w="9332" w:type="dxa"/>
            <w:shd w:val="pct12" w:color="auto" w:fill="auto"/>
          </w:tcPr>
          <w:p w14:paraId="0E45B02A" w14:textId="77777777" w:rsidR="00A03B1B" w:rsidRPr="00A03B1B" w:rsidRDefault="00A03B1B" w:rsidP="00A03B1B">
            <w:pPr>
              <w:spacing w:before="120" w:after="240"/>
              <w:rPr>
                <w:rFonts w:eastAsia="SimSun"/>
                <w:b/>
                <w:i/>
              </w:rPr>
            </w:pPr>
            <w:r w:rsidRPr="00A03B1B">
              <w:rPr>
                <w:rFonts w:eastAsia="SimSun"/>
                <w:b/>
                <w:i/>
                <w:iCs/>
              </w:rPr>
              <w:lastRenderedPageBreak/>
              <w:t xml:space="preserve">[NPRR995 and NPRR1077:  Replace applicable portions of item (e) above with the following upon system implementation:] </w:t>
            </w:r>
          </w:p>
          <w:p w14:paraId="2283FE9F" w14:textId="77777777" w:rsidR="00A03B1B" w:rsidRPr="00A03B1B" w:rsidRDefault="00A03B1B" w:rsidP="00A03B1B">
            <w:pPr>
              <w:spacing w:after="240"/>
              <w:ind w:left="1440" w:hanging="720"/>
              <w:rPr>
                <w:rFonts w:eastAsia="SimSun"/>
              </w:rPr>
            </w:pPr>
            <w:r w:rsidRPr="00A03B1B">
              <w:rPr>
                <w:rFonts w:eastAsia="SimSun"/>
              </w:rPr>
              <w:t>(e)</w:t>
            </w:r>
            <w:r w:rsidRPr="00A03B1B">
              <w:rPr>
                <w:rFonts w:eastAsia="SimSun"/>
              </w:rPr>
              <w:tab/>
              <w:t>Section 6.6.3.8, Real-Time Payment or Charge for Energy from a Settlement Only Distribution Generator (SODG), Settlement Only Transmission Generator (SOTG), Settlement Only Distribution Energy Storage System (SODESS), or Settlement Only Transmission Energy Storage System (SOTESS), using the Real-Time telemetry of net generation as the outflow estimate and the Real-Time Price for each SODG, SOTG, SODESS, or SOTESS site;</w:t>
            </w:r>
          </w:p>
        </w:tc>
      </w:tr>
    </w:tbl>
    <w:p w14:paraId="733F7B4D" w14:textId="77777777" w:rsidR="00A03B1B" w:rsidRPr="00A03B1B" w:rsidRDefault="00A03B1B" w:rsidP="00A03B1B">
      <w:pPr>
        <w:spacing w:before="240" w:after="240"/>
        <w:ind w:left="1440" w:hanging="720"/>
        <w:rPr>
          <w:rFonts w:eastAsia="SimSun"/>
        </w:rPr>
      </w:pPr>
      <w:r w:rsidRPr="00A03B1B">
        <w:rPr>
          <w:rFonts w:eastAsia="SimSun"/>
        </w:rPr>
        <w:t>(f)</w:t>
      </w:r>
      <w:r w:rsidRPr="00A03B1B">
        <w:rPr>
          <w:rFonts w:eastAsia="SimSun"/>
        </w:rPr>
        <w:tab/>
        <w:t>Section 6.6.4, Real-Time Congestion Payment or Charge for Self-Schedules;</w:t>
      </w:r>
    </w:p>
    <w:p w14:paraId="656A3042" w14:textId="77777777" w:rsidR="00A03B1B" w:rsidRPr="00A03B1B" w:rsidRDefault="00A03B1B" w:rsidP="00A03B1B">
      <w:pPr>
        <w:spacing w:after="240"/>
        <w:ind w:left="1440" w:hanging="720"/>
        <w:rPr>
          <w:rFonts w:eastAsia="SimSun"/>
        </w:rPr>
      </w:pPr>
      <w:r w:rsidRPr="00A03B1B">
        <w:rPr>
          <w:rFonts w:eastAsia="SimSun"/>
        </w:rPr>
        <w:t>(g)</w:t>
      </w:r>
      <w:r w:rsidRPr="00A03B1B">
        <w:rPr>
          <w:rFonts w:eastAsia="SimSun"/>
        </w:rPr>
        <w:tab/>
        <w:t xml:space="preserve">Section 6.7.2.2, Regulation Up Service Payments and Charges; </w:t>
      </w:r>
    </w:p>
    <w:p w14:paraId="35CA3469" w14:textId="77777777" w:rsidR="00A03B1B" w:rsidRPr="00A03B1B" w:rsidRDefault="00A03B1B" w:rsidP="00A03B1B">
      <w:pPr>
        <w:spacing w:after="240"/>
        <w:ind w:left="1440" w:hanging="720"/>
        <w:rPr>
          <w:rFonts w:eastAsia="SimSun"/>
        </w:rPr>
      </w:pPr>
      <w:r w:rsidRPr="00A03B1B">
        <w:rPr>
          <w:rFonts w:eastAsia="SimSun"/>
        </w:rPr>
        <w:t>(h)</w:t>
      </w:r>
      <w:r w:rsidRPr="00A03B1B">
        <w:rPr>
          <w:rFonts w:eastAsia="SimSun"/>
        </w:rPr>
        <w:tab/>
        <w:t xml:space="preserve">Section 6.7.2.3, Regulation Down Service Payments and Charges; </w:t>
      </w:r>
    </w:p>
    <w:p w14:paraId="29497138" w14:textId="77777777" w:rsidR="00A03B1B" w:rsidRPr="00A03B1B" w:rsidRDefault="00A03B1B" w:rsidP="00A03B1B">
      <w:pPr>
        <w:spacing w:after="240"/>
        <w:ind w:left="1440" w:hanging="720"/>
        <w:rPr>
          <w:rFonts w:eastAsia="SimSun"/>
        </w:rPr>
      </w:pPr>
      <w:r w:rsidRPr="00A03B1B">
        <w:rPr>
          <w:rFonts w:eastAsia="SimSun"/>
        </w:rPr>
        <w:t>(i)</w:t>
      </w:r>
      <w:r w:rsidRPr="00A03B1B">
        <w:rPr>
          <w:rFonts w:eastAsia="SimSun"/>
        </w:rPr>
        <w:tab/>
        <w:t xml:space="preserve">Section 6.7.2.4, Responsive Reserve Payments and Charges; </w:t>
      </w:r>
    </w:p>
    <w:p w14:paraId="0189395B" w14:textId="77777777" w:rsidR="00A03B1B" w:rsidRPr="00A03B1B" w:rsidRDefault="00A03B1B" w:rsidP="00A03B1B">
      <w:pPr>
        <w:spacing w:after="240"/>
        <w:ind w:left="1440" w:hanging="720"/>
        <w:rPr>
          <w:rFonts w:eastAsia="SimSun"/>
        </w:rPr>
      </w:pPr>
      <w:r w:rsidRPr="00A03B1B">
        <w:rPr>
          <w:rFonts w:eastAsia="SimSun"/>
        </w:rPr>
        <w:t>(j)</w:t>
      </w:r>
      <w:r w:rsidRPr="00A03B1B">
        <w:rPr>
          <w:rFonts w:eastAsia="SimSun"/>
        </w:rPr>
        <w:tab/>
        <w:t xml:space="preserve">Section 6.7.2.5, Non-Spinning Reserve Service Payments and Charges; </w:t>
      </w:r>
    </w:p>
    <w:p w14:paraId="0869FA88" w14:textId="77777777" w:rsidR="00A03B1B" w:rsidRPr="00A03B1B" w:rsidRDefault="00A03B1B" w:rsidP="00A03B1B">
      <w:pPr>
        <w:spacing w:after="240"/>
        <w:ind w:left="1440" w:hanging="720"/>
        <w:rPr>
          <w:rFonts w:eastAsia="SimSun"/>
        </w:rPr>
      </w:pPr>
      <w:r w:rsidRPr="00A03B1B">
        <w:rPr>
          <w:rFonts w:eastAsia="SimSun"/>
        </w:rPr>
        <w:t>(k)</w:t>
      </w:r>
      <w:r w:rsidRPr="00A03B1B">
        <w:rPr>
          <w:rFonts w:eastAsia="SimSun"/>
        </w:rPr>
        <w:tab/>
        <w:t>Section 6.7.2.6, ERCOT Contingency Reserve Service Payments and Charges;</w:t>
      </w:r>
      <w:del w:id="1880" w:author="ERCOT" w:date="2025-12-09T12:27:00Z">
        <w:r w:rsidRPr="00A03B1B" w:rsidDel="008109FC">
          <w:rPr>
            <w:rFonts w:eastAsia="SimSun"/>
          </w:rPr>
          <w:delText xml:space="preserve"> and</w:delText>
        </w:r>
      </w:del>
    </w:p>
    <w:p w14:paraId="64BCD5CC" w14:textId="77777777" w:rsidR="00A03B1B" w:rsidRPr="00A03B1B" w:rsidRDefault="00A03B1B" w:rsidP="00A03B1B">
      <w:pPr>
        <w:spacing w:after="240"/>
        <w:ind w:left="1440" w:hanging="720"/>
        <w:rPr>
          <w:rFonts w:eastAsia="SimSun"/>
        </w:rPr>
      </w:pPr>
      <w:ins w:id="1881" w:author="ERCOT" w:date="2025-07-30T10:10:00Z">
        <w:r w:rsidRPr="00A03B1B">
          <w:rPr>
            <w:szCs w:val="20"/>
          </w:rPr>
          <w:t>(l)</w:t>
        </w:r>
        <w:r w:rsidRPr="00A03B1B">
          <w:rPr>
            <w:szCs w:val="20"/>
          </w:rPr>
          <w:tab/>
          <w:t>Section 6.7.</w:t>
        </w:r>
      </w:ins>
      <w:ins w:id="1882" w:author="ERCOT" w:date="2025-12-09T12:26:00Z">
        <w:r w:rsidRPr="00A03B1B">
          <w:rPr>
            <w:szCs w:val="20"/>
          </w:rPr>
          <w:t>2</w:t>
        </w:r>
      </w:ins>
      <w:ins w:id="1883" w:author="ERCOT" w:date="2025-07-30T10:10:00Z">
        <w:r w:rsidRPr="00A03B1B">
          <w:rPr>
            <w:szCs w:val="20"/>
          </w:rPr>
          <w:t>.</w:t>
        </w:r>
      </w:ins>
      <w:ins w:id="1884" w:author="ERCOT" w:date="2025-07-30T10:13:00Z">
        <w:r w:rsidRPr="00A03B1B">
          <w:rPr>
            <w:szCs w:val="20"/>
          </w:rPr>
          <w:t>7</w:t>
        </w:r>
      </w:ins>
      <w:ins w:id="1885" w:author="ERCOT" w:date="2025-07-30T10:10:00Z">
        <w:r w:rsidRPr="00A03B1B">
          <w:rPr>
            <w:szCs w:val="20"/>
          </w:rPr>
          <w:t xml:space="preserve">, </w:t>
        </w:r>
      </w:ins>
      <w:ins w:id="1886" w:author="ERCOT" w:date="2025-07-30T10:13:00Z">
        <w:r w:rsidRPr="00A03B1B">
          <w:rPr>
            <w:szCs w:val="20"/>
          </w:rPr>
          <w:t>Dispatchable Reliability</w:t>
        </w:r>
      </w:ins>
      <w:ins w:id="1887" w:author="ERCOT" w:date="2025-07-30T10:10:00Z">
        <w:r w:rsidRPr="00A03B1B">
          <w:rPr>
            <w:szCs w:val="20"/>
          </w:rPr>
          <w:t xml:space="preserve"> Reserve Service Payments and Charges</w:t>
        </w:r>
      </w:ins>
      <w:ins w:id="1888" w:author="ERCOT" w:date="2025-07-30T10:17:00Z">
        <w:r w:rsidRPr="00A03B1B">
          <w:rPr>
            <w:szCs w:val="20"/>
          </w:rPr>
          <w:t>; and</w:t>
        </w:r>
      </w:ins>
    </w:p>
    <w:p w14:paraId="3B62E6C3" w14:textId="77777777" w:rsidR="00A03B1B" w:rsidRPr="00A03B1B" w:rsidRDefault="00A03B1B" w:rsidP="00A03B1B">
      <w:pPr>
        <w:spacing w:after="240"/>
        <w:ind w:left="1440" w:hanging="720"/>
        <w:rPr>
          <w:iCs/>
          <w:szCs w:val="20"/>
        </w:rPr>
      </w:pPr>
      <w:r w:rsidRPr="00A03B1B">
        <w:rPr>
          <w:rFonts w:eastAsia="SimSun"/>
        </w:rPr>
        <w:t>(</w:t>
      </w:r>
      <w:ins w:id="1889" w:author="ERCOT" w:date="2025-12-09T12:27:00Z">
        <w:r w:rsidRPr="00A03B1B">
          <w:rPr>
            <w:rFonts w:eastAsia="SimSun"/>
          </w:rPr>
          <w:t>m</w:t>
        </w:r>
      </w:ins>
      <w:del w:id="1890" w:author="ERCOT" w:date="2025-12-09T12:27:00Z">
        <w:r w:rsidRPr="00A03B1B" w:rsidDel="008109FC">
          <w:rPr>
            <w:rFonts w:eastAsia="SimSun"/>
          </w:rPr>
          <w:delText>l</w:delText>
        </w:r>
      </w:del>
      <w:r w:rsidRPr="00A03B1B">
        <w:rPr>
          <w:rFonts w:eastAsia="SimSun"/>
        </w:rPr>
        <w:t>)</w:t>
      </w:r>
      <w:r w:rsidRPr="00A03B1B">
        <w:rPr>
          <w:rFonts w:eastAsia="SimSun"/>
        </w:rPr>
        <w:tab/>
        <w:t>Section 7.9.2.1, Payments and Charges for PTP Obligations Settled in Real-Time.</w:t>
      </w:r>
    </w:p>
    <w:p w14:paraId="3F0D0BFD" w14:textId="77777777" w:rsidR="00152993" w:rsidRDefault="00152993">
      <w:pPr>
        <w:pStyle w:val="BodyText"/>
      </w:pPr>
    </w:p>
    <w:sectPr w:rsidR="00152993" w:rsidSect="0074209E">
      <w:headerReference w:type="default" r:id="rId171"/>
      <w:footerReference w:type="default" r:id="rId17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554CEE" w14:textId="77777777" w:rsidR="00B6362D" w:rsidRDefault="00B6362D">
      <w:r>
        <w:separator/>
      </w:r>
    </w:p>
  </w:endnote>
  <w:endnote w:type="continuationSeparator" w:id="0">
    <w:p w14:paraId="02EBEA0F" w14:textId="77777777" w:rsidR="00B6362D" w:rsidRDefault="00B63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B1652" w14:textId="68056D35"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A24D22">
      <w:rPr>
        <w:rFonts w:ascii="Arial" w:hAnsi="Arial"/>
        <w:noProof/>
        <w:sz w:val="18"/>
      </w:rPr>
      <w:t>1309NPRR-0</w:t>
    </w:r>
    <w:r w:rsidR="00D25A64">
      <w:rPr>
        <w:rFonts w:ascii="Arial" w:hAnsi="Arial"/>
        <w:noProof/>
        <w:sz w:val="18"/>
      </w:rPr>
      <w:t>8</w:t>
    </w:r>
    <w:r w:rsidR="00A24D22">
      <w:rPr>
        <w:rFonts w:ascii="Arial" w:hAnsi="Arial"/>
        <w:noProof/>
        <w:sz w:val="18"/>
      </w:rPr>
      <w:t xml:space="preserve"> </w:t>
    </w:r>
    <w:r w:rsidR="00D25A64">
      <w:rPr>
        <w:rFonts w:ascii="Arial" w:hAnsi="Arial"/>
        <w:noProof/>
        <w:sz w:val="18"/>
      </w:rPr>
      <w:t>Joint Commenters</w:t>
    </w:r>
    <w:r w:rsidR="00A24D22">
      <w:rPr>
        <w:rFonts w:ascii="Arial" w:hAnsi="Arial"/>
        <w:noProof/>
        <w:sz w:val="18"/>
      </w:rPr>
      <w:t xml:space="preserve"> Comments 01</w:t>
    </w:r>
    <w:r w:rsidR="00D25A64">
      <w:rPr>
        <w:rFonts w:ascii="Arial" w:hAnsi="Arial"/>
        <w:noProof/>
        <w:sz w:val="18"/>
      </w:rPr>
      <w:t>30</w:t>
    </w:r>
    <w:r w:rsidR="00A24D22">
      <w:rPr>
        <w:rFonts w:ascii="Arial" w:hAnsi="Arial"/>
        <w:noProof/>
        <w:sz w:val="18"/>
      </w:rPr>
      <w:t>26</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2F140AED"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115B3D" w14:textId="77777777" w:rsidR="00B6362D" w:rsidRDefault="00B6362D">
      <w:r>
        <w:separator/>
      </w:r>
    </w:p>
  </w:footnote>
  <w:footnote w:type="continuationSeparator" w:id="0">
    <w:p w14:paraId="267D7C05" w14:textId="77777777" w:rsidR="00B6362D" w:rsidRDefault="00B636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C3FA5" w14:textId="77777777" w:rsidR="00EE6681" w:rsidRDefault="00EE6681">
    <w:pPr>
      <w:pStyle w:val="Header"/>
      <w:jc w:val="center"/>
      <w:rPr>
        <w:sz w:val="32"/>
      </w:rPr>
    </w:pPr>
    <w:r>
      <w:rPr>
        <w:sz w:val="32"/>
      </w:rPr>
      <w:t>NPRR Comments</w:t>
    </w:r>
  </w:p>
  <w:p w14:paraId="63724686"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1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1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A3E65F6"/>
    <w:multiLevelType w:val="hybridMultilevel"/>
    <w:tmpl w:val="778CA1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24"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16cid:durableId="63264827">
    <w:abstractNumId w:val="0"/>
  </w:num>
  <w:num w:numId="2" w16cid:durableId="389354256">
    <w:abstractNumId w:val="21"/>
  </w:num>
  <w:num w:numId="3" w16cid:durableId="607394001">
    <w:abstractNumId w:val="22"/>
  </w:num>
  <w:num w:numId="4" w16cid:durableId="1736123474">
    <w:abstractNumId w:val="1"/>
  </w:num>
  <w:num w:numId="5" w16cid:durableId="2082215892">
    <w:abstractNumId w:val="10"/>
  </w:num>
  <w:num w:numId="6" w16cid:durableId="21169606">
    <w:abstractNumId w:val="7"/>
  </w:num>
  <w:num w:numId="7" w16cid:durableId="654994312">
    <w:abstractNumId w:val="16"/>
  </w:num>
  <w:num w:numId="8" w16cid:durableId="141503427">
    <w:abstractNumId w:val="24"/>
  </w:num>
  <w:num w:numId="9" w16cid:durableId="309677572">
    <w:abstractNumId w:val="5"/>
  </w:num>
  <w:num w:numId="10" w16cid:durableId="1912305347">
    <w:abstractNumId w:val="14"/>
  </w:num>
  <w:num w:numId="11" w16cid:durableId="1832601492">
    <w:abstractNumId w:val="17"/>
  </w:num>
  <w:num w:numId="12" w16cid:durableId="464199930">
    <w:abstractNumId w:val="11"/>
  </w:num>
  <w:num w:numId="13" w16cid:durableId="1567910947">
    <w:abstractNumId w:val="6"/>
  </w:num>
  <w:num w:numId="14" w16cid:durableId="915434783">
    <w:abstractNumId w:val="23"/>
  </w:num>
  <w:num w:numId="15" w16cid:durableId="1578175653">
    <w:abstractNumId w:val="15"/>
  </w:num>
  <w:num w:numId="16" w16cid:durableId="743572768">
    <w:abstractNumId w:val="9"/>
  </w:num>
  <w:num w:numId="17" w16cid:durableId="152383013">
    <w:abstractNumId w:val="2"/>
  </w:num>
  <w:num w:numId="18" w16cid:durableId="1389841854">
    <w:abstractNumId w:val="18"/>
  </w:num>
  <w:num w:numId="19" w16cid:durableId="1442992585">
    <w:abstractNumId w:val="12"/>
  </w:num>
  <w:num w:numId="20" w16cid:durableId="263148068">
    <w:abstractNumId w:val="19"/>
  </w:num>
  <w:num w:numId="21" w16cid:durableId="228612848">
    <w:abstractNumId w:val="8"/>
  </w:num>
  <w:num w:numId="22" w16cid:durableId="525681856">
    <w:abstractNumId w:val="20"/>
  </w:num>
  <w:num w:numId="23" w16cid:durableId="796949283">
    <w:abstractNumId w:val="4"/>
  </w:num>
  <w:num w:numId="24" w16cid:durableId="1033117208">
    <w:abstractNumId w:val="13"/>
  </w:num>
  <w:num w:numId="25" w16cid:durableId="203777857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71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38C2"/>
    <w:rsid w:val="00003E69"/>
    <w:rsid w:val="00037668"/>
    <w:rsid w:val="00056755"/>
    <w:rsid w:val="00075A94"/>
    <w:rsid w:val="00083500"/>
    <w:rsid w:val="00105F9C"/>
    <w:rsid w:val="00107214"/>
    <w:rsid w:val="00132855"/>
    <w:rsid w:val="00152439"/>
    <w:rsid w:val="00152993"/>
    <w:rsid w:val="001652B3"/>
    <w:rsid w:val="00170297"/>
    <w:rsid w:val="001A0E22"/>
    <w:rsid w:val="001A227D"/>
    <w:rsid w:val="001B39D2"/>
    <w:rsid w:val="001B649C"/>
    <w:rsid w:val="001E018E"/>
    <w:rsid w:val="001E2032"/>
    <w:rsid w:val="00213E17"/>
    <w:rsid w:val="00241927"/>
    <w:rsid w:val="0024495D"/>
    <w:rsid w:val="002565B5"/>
    <w:rsid w:val="00262DC2"/>
    <w:rsid w:val="002A7DB5"/>
    <w:rsid w:val="003010C0"/>
    <w:rsid w:val="003169FD"/>
    <w:rsid w:val="00332A97"/>
    <w:rsid w:val="0033795D"/>
    <w:rsid w:val="00346665"/>
    <w:rsid w:val="00350C00"/>
    <w:rsid w:val="00355DAA"/>
    <w:rsid w:val="00366113"/>
    <w:rsid w:val="003C270C"/>
    <w:rsid w:val="003D0994"/>
    <w:rsid w:val="003F16CB"/>
    <w:rsid w:val="00400F58"/>
    <w:rsid w:val="00423824"/>
    <w:rsid w:val="0043567D"/>
    <w:rsid w:val="00443C29"/>
    <w:rsid w:val="00444A43"/>
    <w:rsid w:val="004529A9"/>
    <w:rsid w:val="00461FA0"/>
    <w:rsid w:val="00497065"/>
    <w:rsid w:val="004B7B90"/>
    <w:rsid w:val="004C4947"/>
    <w:rsid w:val="004D1CA1"/>
    <w:rsid w:val="004D5132"/>
    <w:rsid w:val="004E2C19"/>
    <w:rsid w:val="00553024"/>
    <w:rsid w:val="00555083"/>
    <w:rsid w:val="005570CC"/>
    <w:rsid w:val="005C3093"/>
    <w:rsid w:val="005D284C"/>
    <w:rsid w:val="00600454"/>
    <w:rsid w:val="00604512"/>
    <w:rsid w:val="00633E23"/>
    <w:rsid w:val="00673B94"/>
    <w:rsid w:val="00680AC6"/>
    <w:rsid w:val="006835D8"/>
    <w:rsid w:val="006861A8"/>
    <w:rsid w:val="006C316E"/>
    <w:rsid w:val="006D0F7C"/>
    <w:rsid w:val="006D332E"/>
    <w:rsid w:val="006D6A6B"/>
    <w:rsid w:val="0070179F"/>
    <w:rsid w:val="007269C4"/>
    <w:rsid w:val="0074209E"/>
    <w:rsid w:val="007620CC"/>
    <w:rsid w:val="00786CDA"/>
    <w:rsid w:val="007F2CA8"/>
    <w:rsid w:val="007F5FD0"/>
    <w:rsid w:val="007F7161"/>
    <w:rsid w:val="00832751"/>
    <w:rsid w:val="00852B7A"/>
    <w:rsid w:val="0085559E"/>
    <w:rsid w:val="008773FB"/>
    <w:rsid w:val="00896B1B"/>
    <w:rsid w:val="008E09AF"/>
    <w:rsid w:val="008E559E"/>
    <w:rsid w:val="00906B5F"/>
    <w:rsid w:val="00916080"/>
    <w:rsid w:val="00921A68"/>
    <w:rsid w:val="00942E99"/>
    <w:rsid w:val="00982CD4"/>
    <w:rsid w:val="009B4710"/>
    <w:rsid w:val="00A015C4"/>
    <w:rsid w:val="00A03B1B"/>
    <w:rsid w:val="00A15172"/>
    <w:rsid w:val="00A24D22"/>
    <w:rsid w:val="00A322E8"/>
    <w:rsid w:val="00A34946"/>
    <w:rsid w:val="00A7251C"/>
    <w:rsid w:val="00A90C80"/>
    <w:rsid w:val="00AA72D3"/>
    <w:rsid w:val="00AD3D87"/>
    <w:rsid w:val="00AE0634"/>
    <w:rsid w:val="00B2255C"/>
    <w:rsid w:val="00B5080A"/>
    <w:rsid w:val="00B6362D"/>
    <w:rsid w:val="00B85E9C"/>
    <w:rsid w:val="00B943AE"/>
    <w:rsid w:val="00B972DD"/>
    <w:rsid w:val="00BD7258"/>
    <w:rsid w:val="00BF4A04"/>
    <w:rsid w:val="00C0598D"/>
    <w:rsid w:val="00C11956"/>
    <w:rsid w:val="00C25A93"/>
    <w:rsid w:val="00C3006C"/>
    <w:rsid w:val="00C526C8"/>
    <w:rsid w:val="00C602E5"/>
    <w:rsid w:val="00C748FD"/>
    <w:rsid w:val="00D0399A"/>
    <w:rsid w:val="00D25A64"/>
    <w:rsid w:val="00D4046E"/>
    <w:rsid w:val="00D423F1"/>
    <w:rsid w:val="00D4362F"/>
    <w:rsid w:val="00D6352A"/>
    <w:rsid w:val="00D84460"/>
    <w:rsid w:val="00DC3115"/>
    <w:rsid w:val="00DC712C"/>
    <w:rsid w:val="00DD4739"/>
    <w:rsid w:val="00DD668F"/>
    <w:rsid w:val="00DE0DC9"/>
    <w:rsid w:val="00DE5F33"/>
    <w:rsid w:val="00DF71E0"/>
    <w:rsid w:val="00E049CE"/>
    <w:rsid w:val="00E05590"/>
    <w:rsid w:val="00E07B54"/>
    <w:rsid w:val="00E11F78"/>
    <w:rsid w:val="00E2048F"/>
    <w:rsid w:val="00E2465A"/>
    <w:rsid w:val="00E3545A"/>
    <w:rsid w:val="00E621E1"/>
    <w:rsid w:val="00E850CE"/>
    <w:rsid w:val="00EC55B3"/>
    <w:rsid w:val="00ED7049"/>
    <w:rsid w:val="00EE02BF"/>
    <w:rsid w:val="00EE6681"/>
    <w:rsid w:val="00EF2CF3"/>
    <w:rsid w:val="00F31561"/>
    <w:rsid w:val="00F66C0D"/>
    <w:rsid w:val="00F67F2C"/>
    <w:rsid w:val="00F80DBB"/>
    <w:rsid w:val="00F86F85"/>
    <w:rsid w:val="00F96FB2"/>
    <w:rsid w:val="00FB51D8"/>
    <w:rsid w:val="00FD08E8"/>
    <w:rsid w:val="00FE1690"/>
    <w:rsid w:val="00FE7F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ersonName"/>
  <w:shapeDefaults>
    <o:shapedefaults v:ext="edit" spidmax="2710"/>
    <o:shapelayout v:ext="edit">
      <o:idmap v:ext="edit" data="2"/>
    </o:shapelayout>
  </w:shapeDefaults>
  <w:decimalSymbol w:val="."/>
  <w:listSeparator w:val=","/>
  <w14:docId w14:val="6D8CA155"/>
  <w15:chartTrackingRefBased/>
  <w15:docId w15:val="{8780BD14-0885-4AC2-AFD8-C0249D6F1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qFormat/>
    <w:pPr>
      <w:keepNext/>
      <w:numPr>
        <w:ilvl w:val="2"/>
        <w:numId w:val="1"/>
      </w:numPr>
      <w:spacing w:before="120" w:after="120"/>
      <w:outlineLvl w:val="2"/>
    </w:pPr>
    <w:rPr>
      <w:b/>
      <w:bCs/>
      <w:i/>
      <w:iCs/>
      <w:szCs w:val="20"/>
    </w:rPr>
  </w:style>
  <w:style w:type="paragraph" w:styleId="Heading4">
    <w:name w:val="heading 4"/>
    <w:aliases w:val="h4,delete"/>
    <w:basedOn w:val="Normal"/>
    <w:next w:val="Normal"/>
    <w:link w:val="Heading4Char"/>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before="120" w:after="120"/>
    </w:pPr>
  </w:style>
  <w:style w:type="paragraph" w:styleId="BodyTextIndent">
    <w:name w:val="Body Text Indent"/>
    <w:aliases w:val=" Char"/>
    <w:basedOn w:val="Normal"/>
    <w:link w:val="BodyTextIndentChar2"/>
    <w:pPr>
      <w:spacing w:before="120" w:after="120"/>
      <w:ind w:left="720"/>
    </w:pPr>
  </w:style>
  <w:style w:type="paragraph" w:customStyle="1" w:styleId="Bullet">
    <w:name w:val="Bullet"/>
    <w:basedOn w:val="Normal"/>
    <w:link w:val="BulletChar"/>
    <w:pPr>
      <w:numPr>
        <w:numId w:val="2"/>
      </w:numPr>
      <w:spacing w:before="60" w:after="120"/>
    </w:pPr>
    <w:rPr>
      <w:szCs w:val="20"/>
    </w:rPr>
  </w:style>
  <w:style w:type="paragraph" w:styleId="BalloonText">
    <w:name w:val="Balloon Text"/>
    <w:basedOn w:val="Normal"/>
    <w:link w:val="BalloonTextChar"/>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rsid w:val="00DD4739"/>
    <w:rPr>
      <w:b/>
      <w:bCs/>
    </w:rPr>
  </w:style>
  <w:style w:type="numbering" w:customStyle="1" w:styleId="NoList1">
    <w:name w:val="No List1"/>
    <w:next w:val="NoList"/>
    <w:uiPriority w:val="99"/>
    <w:semiHidden/>
    <w:unhideWhenUsed/>
    <w:rsid w:val="00A03B1B"/>
  </w:style>
  <w:style w:type="table" w:customStyle="1" w:styleId="BoxedLanguage">
    <w:name w:val="Boxed Language"/>
    <w:basedOn w:val="TableNormal"/>
    <w:rsid w:val="00A03B1B"/>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A03B1B"/>
    <w:pPr>
      <w:numPr>
        <w:numId w:val="4"/>
      </w:numPr>
      <w:tabs>
        <w:tab w:val="clear" w:pos="360"/>
        <w:tab w:val="num" w:pos="432"/>
        <w:tab w:val="num" w:pos="1260"/>
      </w:tabs>
      <w:spacing w:after="180"/>
      <w:ind w:left="0" w:firstLine="0"/>
    </w:pPr>
    <w:rPr>
      <w:rFonts w:eastAsia="SimSun"/>
      <w:szCs w:val="20"/>
    </w:rPr>
  </w:style>
  <w:style w:type="paragraph" w:styleId="FootnoteText">
    <w:name w:val="footnote text"/>
    <w:basedOn w:val="Normal"/>
    <w:link w:val="FootnoteTextChar"/>
    <w:rsid w:val="00A03B1B"/>
    <w:rPr>
      <w:rFonts w:eastAsia="SimSun"/>
      <w:sz w:val="18"/>
      <w:szCs w:val="20"/>
    </w:rPr>
  </w:style>
  <w:style w:type="character" w:customStyle="1" w:styleId="FootnoteTextChar">
    <w:name w:val="Footnote Text Char"/>
    <w:basedOn w:val="DefaultParagraphFont"/>
    <w:link w:val="FootnoteText"/>
    <w:rsid w:val="00A03B1B"/>
    <w:rPr>
      <w:rFonts w:eastAsia="SimSun"/>
      <w:sz w:val="18"/>
    </w:rPr>
  </w:style>
  <w:style w:type="paragraph" w:customStyle="1" w:styleId="Formula">
    <w:name w:val="Formula"/>
    <w:basedOn w:val="Normal"/>
    <w:link w:val="FormulaChar"/>
    <w:autoRedefine/>
    <w:rsid w:val="00A03B1B"/>
    <w:pPr>
      <w:tabs>
        <w:tab w:val="left" w:pos="2340"/>
        <w:tab w:val="left" w:pos="3420"/>
      </w:tabs>
      <w:spacing w:after="240"/>
      <w:ind w:left="1080" w:hanging="360"/>
    </w:pPr>
    <w:rPr>
      <w:rFonts w:eastAsia="SimSun"/>
      <w:bCs/>
    </w:rPr>
  </w:style>
  <w:style w:type="paragraph" w:customStyle="1" w:styleId="FormulaBold">
    <w:name w:val="Formula Bold"/>
    <w:basedOn w:val="Normal"/>
    <w:link w:val="FormulaBoldChar"/>
    <w:autoRedefine/>
    <w:rsid w:val="00A03B1B"/>
    <w:pPr>
      <w:tabs>
        <w:tab w:val="left" w:pos="2340"/>
        <w:tab w:val="left" w:pos="3420"/>
      </w:tabs>
      <w:spacing w:before="240"/>
      <w:ind w:left="3150" w:hanging="2430"/>
      <w:jc w:val="both"/>
    </w:pPr>
    <w:rPr>
      <w:rFonts w:eastAsia="SimSun"/>
    </w:rPr>
  </w:style>
  <w:style w:type="table" w:customStyle="1" w:styleId="FormulaVariableTable">
    <w:name w:val="Formula Variable Table"/>
    <w:basedOn w:val="TableNormal"/>
    <w:rsid w:val="00A03B1B"/>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A03B1B"/>
    <w:pPr>
      <w:numPr>
        <w:ilvl w:val="0"/>
        <w:numId w:val="0"/>
      </w:numPr>
      <w:tabs>
        <w:tab w:val="left" w:pos="900"/>
      </w:tabs>
      <w:ind w:left="900" w:hanging="900"/>
    </w:pPr>
    <w:rPr>
      <w:rFonts w:eastAsia="SimSun"/>
    </w:rPr>
  </w:style>
  <w:style w:type="paragraph" w:customStyle="1" w:styleId="H3">
    <w:name w:val="H3"/>
    <w:basedOn w:val="Heading3"/>
    <w:next w:val="BodyText"/>
    <w:link w:val="H3Char"/>
    <w:rsid w:val="00A03B1B"/>
    <w:pPr>
      <w:numPr>
        <w:ilvl w:val="0"/>
        <w:numId w:val="0"/>
      </w:numPr>
      <w:tabs>
        <w:tab w:val="left" w:pos="1080"/>
      </w:tabs>
      <w:spacing w:before="240" w:after="240"/>
      <w:ind w:left="1080" w:hanging="1080"/>
    </w:pPr>
    <w:rPr>
      <w:rFonts w:eastAsia="SimSun"/>
      <w:iCs w:val="0"/>
    </w:rPr>
  </w:style>
  <w:style w:type="paragraph" w:customStyle="1" w:styleId="H4">
    <w:name w:val="H4"/>
    <w:basedOn w:val="Heading4"/>
    <w:next w:val="BodyText"/>
    <w:link w:val="H4Char"/>
    <w:rsid w:val="00A03B1B"/>
    <w:pPr>
      <w:numPr>
        <w:ilvl w:val="0"/>
        <w:numId w:val="0"/>
      </w:numPr>
      <w:tabs>
        <w:tab w:val="left" w:pos="1260"/>
      </w:tabs>
      <w:spacing w:before="240"/>
      <w:ind w:left="1260" w:hanging="1260"/>
    </w:pPr>
    <w:rPr>
      <w:rFonts w:eastAsia="SimSun"/>
    </w:rPr>
  </w:style>
  <w:style w:type="paragraph" w:customStyle="1" w:styleId="H5">
    <w:name w:val="H5"/>
    <w:basedOn w:val="Heading5"/>
    <w:next w:val="BodyText"/>
    <w:link w:val="H5Char"/>
    <w:rsid w:val="00A03B1B"/>
    <w:pPr>
      <w:keepNext/>
      <w:tabs>
        <w:tab w:val="left" w:pos="1620"/>
      </w:tabs>
      <w:spacing w:after="240"/>
      <w:ind w:left="1620" w:hanging="1620"/>
    </w:pPr>
    <w:rPr>
      <w:rFonts w:eastAsia="SimSun"/>
      <w:bCs/>
      <w:iCs/>
      <w:sz w:val="24"/>
      <w:szCs w:val="26"/>
    </w:rPr>
  </w:style>
  <w:style w:type="paragraph" w:customStyle="1" w:styleId="H6">
    <w:name w:val="H6"/>
    <w:basedOn w:val="Heading6"/>
    <w:next w:val="BodyText"/>
    <w:link w:val="H6Char"/>
    <w:rsid w:val="00A03B1B"/>
    <w:pPr>
      <w:keepNext/>
      <w:tabs>
        <w:tab w:val="left" w:pos="1800"/>
      </w:tabs>
      <w:spacing w:after="240"/>
      <w:ind w:left="1800" w:hanging="1800"/>
    </w:pPr>
    <w:rPr>
      <w:rFonts w:eastAsia="SimSun"/>
      <w:bCs/>
      <w:sz w:val="24"/>
      <w:szCs w:val="22"/>
    </w:rPr>
  </w:style>
  <w:style w:type="paragraph" w:customStyle="1" w:styleId="H7">
    <w:name w:val="H7"/>
    <w:basedOn w:val="Heading7"/>
    <w:next w:val="BodyText"/>
    <w:rsid w:val="00A03B1B"/>
    <w:pPr>
      <w:keepNext/>
      <w:tabs>
        <w:tab w:val="left" w:pos="1980"/>
        <w:tab w:val="num" w:pos="5040"/>
      </w:tabs>
      <w:spacing w:after="240"/>
      <w:ind w:left="1980" w:hanging="1980"/>
    </w:pPr>
    <w:rPr>
      <w:rFonts w:eastAsia="SimSun"/>
      <w:b/>
      <w:i/>
      <w:szCs w:val="24"/>
    </w:rPr>
  </w:style>
  <w:style w:type="paragraph" w:customStyle="1" w:styleId="H8">
    <w:name w:val="H8"/>
    <w:basedOn w:val="Heading8"/>
    <w:next w:val="BodyText"/>
    <w:rsid w:val="00A03B1B"/>
    <w:pPr>
      <w:keepNext/>
      <w:tabs>
        <w:tab w:val="left" w:pos="2160"/>
        <w:tab w:val="num" w:pos="5760"/>
      </w:tabs>
      <w:spacing w:after="240"/>
      <w:ind w:left="2160" w:hanging="2160"/>
    </w:pPr>
    <w:rPr>
      <w:rFonts w:eastAsia="SimSun"/>
      <w:b/>
      <w:i w:val="0"/>
      <w:iCs/>
      <w:szCs w:val="24"/>
    </w:rPr>
  </w:style>
  <w:style w:type="paragraph" w:customStyle="1" w:styleId="H9">
    <w:name w:val="H9"/>
    <w:basedOn w:val="Heading9"/>
    <w:next w:val="BodyText"/>
    <w:rsid w:val="00A03B1B"/>
    <w:pPr>
      <w:keepNext/>
      <w:tabs>
        <w:tab w:val="left" w:pos="2340"/>
        <w:tab w:val="num" w:pos="6480"/>
      </w:tabs>
      <w:spacing w:after="240"/>
      <w:ind w:left="2340" w:hanging="2340"/>
    </w:pPr>
    <w:rPr>
      <w:rFonts w:ascii="Times New Roman" w:eastAsia="SimSun" w:hAnsi="Times New Roman"/>
      <w:b/>
      <w:i/>
      <w:sz w:val="24"/>
      <w:szCs w:val="24"/>
    </w:rPr>
  </w:style>
  <w:style w:type="paragraph" w:customStyle="1" w:styleId="HeadSub">
    <w:name w:val="Head Sub"/>
    <w:basedOn w:val="BodyText"/>
    <w:next w:val="BodyText"/>
    <w:rsid w:val="00A03B1B"/>
    <w:pPr>
      <w:keepNext/>
      <w:spacing w:before="240" w:after="240"/>
    </w:pPr>
    <w:rPr>
      <w:rFonts w:eastAsia="SimSun"/>
      <w:b/>
      <w:iCs/>
      <w:szCs w:val="20"/>
    </w:rPr>
  </w:style>
  <w:style w:type="paragraph" w:customStyle="1" w:styleId="Instructions">
    <w:name w:val="Instructions"/>
    <w:basedOn w:val="BodyText"/>
    <w:link w:val="InstructionsChar"/>
    <w:rsid w:val="00A03B1B"/>
    <w:pPr>
      <w:spacing w:before="0" w:after="240"/>
    </w:pPr>
    <w:rPr>
      <w:rFonts w:eastAsia="SimSun"/>
      <w:b/>
      <w:i/>
      <w:iCs/>
    </w:rPr>
  </w:style>
  <w:style w:type="paragraph" w:styleId="List">
    <w:name w:val="List"/>
    <w:aliases w:val=" Char2 Char Char Char Char, Char2 Char, Char1,Char2 Char Char Char Char"/>
    <w:basedOn w:val="Normal"/>
    <w:link w:val="ListChar"/>
    <w:rsid w:val="00A03B1B"/>
    <w:pPr>
      <w:spacing w:after="240"/>
      <w:ind w:left="720" w:hanging="720"/>
    </w:pPr>
    <w:rPr>
      <w:rFonts w:eastAsia="SimSun"/>
      <w:szCs w:val="20"/>
    </w:rPr>
  </w:style>
  <w:style w:type="paragraph" w:styleId="List2">
    <w:name w:val="List 2"/>
    <w:aliases w:val=" Char2,Char2 Char Char,Char2"/>
    <w:basedOn w:val="Normal"/>
    <w:link w:val="List2Char"/>
    <w:rsid w:val="00A03B1B"/>
    <w:pPr>
      <w:spacing w:after="240"/>
      <w:ind w:left="1440" w:hanging="720"/>
    </w:pPr>
    <w:rPr>
      <w:rFonts w:eastAsia="SimSun"/>
      <w:szCs w:val="20"/>
    </w:rPr>
  </w:style>
  <w:style w:type="paragraph" w:styleId="List3">
    <w:name w:val="List 3"/>
    <w:basedOn w:val="Normal"/>
    <w:rsid w:val="00A03B1B"/>
    <w:pPr>
      <w:spacing w:after="240"/>
      <w:ind w:left="2160" w:hanging="720"/>
    </w:pPr>
    <w:rPr>
      <w:rFonts w:eastAsia="SimSun"/>
      <w:szCs w:val="20"/>
    </w:rPr>
  </w:style>
  <w:style w:type="paragraph" w:customStyle="1" w:styleId="ListIntroduction">
    <w:name w:val="List Introduction"/>
    <w:basedOn w:val="BodyText"/>
    <w:link w:val="ListIntroductionChar"/>
    <w:rsid w:val="00A03B1B"/>
    <w:pPr>
      <w:keepNext/>
      <w:spacing w:before="0" w:after="240"/>
    </w:pPr>
    <w:rPr>
      <w:rFonts w:eastAsia="SimSun"/>
      <w:iCs/>
      <w:szCs w:val="20"/>
    </w:rPr>
  </w:style>
  <w:style w:type="paragraph" w:customStyle="1" w:styleId="ListSub">
    <w:name w:val="List Sub"/>
    <w:basedOn w:val="List"/>
    <w:link w:val="ListSubChar"/>
    <w:rsid w:val="00A03B1B"/>
    <w:pPr>
      <w:ind w:firstLine="0"/>
    </w:pPr>
  </w:style>
  <w:style w:type="character" w:styleId="PageNumber">
    <w:name w:val="page number"/>
    <w:basedOn w:val="DefaultParagraphFont"/>
    <w:rsid w:val="00A03B1B"/>
  </w:style>
  <w:style w:type="paragraph" w:customStyle="1" w:styleId="Spaceafterbox">
    <w:name w:val="Space after box"/>
    <w:basedOn w:val="Normal"/>
    <w:rsid w:val="00A03B1B"/>
    <w:rPr>
      <w:rFonts w:eastAsia="SimSun"/>
      <w:szCs w:val="20"/>
    </w:rPr>
  </w:style>
  <w:style w:type="paragraph" w:customStyle="1" w:styleId="TableBody">
    <w:name w:val="Table Body"/>
    <w:basedOn w:val="BodyText"/>
    <w:uiPriority w:val="99"/>
    <w:rsid w:val="00A03B1B"/>
    <w:pPr>
      <w:spacing w:before="0" w:after="60"/>
    </w:pPr>
    <w:rPr>
      <w:rFonts w:eastAsia="SimSun"/>
      <w:iCs/>
      <w:sz w:val="20"/>
      <w:szCs w:val="20"/>
    </w:rPr>
  </w:style>
  <w:style w:type="paragraph" w:customStyle="1" w:styleId="TableBullet">
    <w:name w:val="Table Bullet"/>
    <w:basedOn w:val="TableBody"/>
    <w:rsid w:val="00A03B1B"/>
    <w:pPr>
      <w:numPr>
        <w:numId w:val="5"/>
      </w:numPr>
      <w:tabs>
        <w:tab w:val="clear" w:pos="360"/>
        <w:tab w:val="num" w:pos="1080"/>
        <w:tab w:val="num" w:pos="1260"/>
      </w:tabs>
      <w:ind w:left="0" w:firstLine="0"/>
    </w:pPr>
  </w:style>
  <w:style w:type="table" w:customStyle="1" w:styleId="TableGrid1">
    <w:name w:val="Table Grid1"/>
    <w:basedOn w:val="TableNormal"/>
    <w:next w:val="TableGrid"/>
    <w:rsid w:val="00A03B1B"/>
    <w:rPr>
      <w:rFonts w:eastAsia="SimSun"/>
    </w:rPr>
    <w:tblPr/>
  </w:style>
  <w:style w:type="paragraph" w:customStyle="1" w:styleId="TableHead">
    <w:name w:val="Table Head"/>
    <w:basedOn w:val="BodyText"/>
    <w:rsid w:val="00A03B1B"/>
    <w:pPr>
      <w:spacing w:before="0" w:after="240"/>
    </w:pPr>
    <w:rPr>
      <w:rFonts w:eastAsia="SimSun"/>
      <w:b/>
      <w:iCs/>
      <w:sz w:val="20"/>
      <w:szCs w:val="20"/>
    </w:rPr>
  </w:style>
  <w:style w:type="paragraph" w:styleId="TOC1">
    <w:name w:val="toc 1"/>
    <w:basedOn w:val="Normal"/>
    <w:next w:val="Normal"/>
    <w:autoRedefine/>
    <w:uiPriority w:val="39"/>
    <w:rsid w:val="00A03B1B"/>
    <w:pPr>
      <w:tabs>
        <w:tab w:val="left" w:pos="540"/>
        <w:tab w:val="right" w:leader="dot" w:pos="9360"/>
      </w:tabs>
      <w:spacing w:before="120" w:after="120"/>
      <w:ind w:left="540" w:right="720" w:hanging="540"/>
    </w:pPr>
    <w:rPr>
      <w:rFonts w:eastAsia="SimSun"/>
      <w:b/>
      <w:bCs/>
      <w:i/>
    </w:rPr>
  </w:style>
  <w:style w:type="paragraph" w:styleId="TOC2">
    <w:name w:val="toc 2"/>
    <w:basedOn w:val="Normal"/>
    <w:next w:val="Normal"/>
    <w:autoRedefine/>
    <w:uiPriority w:val="39"/>
    <w:rsid w:val="00A03B1B"/>
    <w:pPr>
      <w:tabs>
        <w:tab w:val="left" w:pos="1260"/>
        <w:tab w:val="right" w:leader="dot" w:pos="9360"/>
      </w:tabs>
      <w:ind w:left="1260" w:right="720" w:hanging="720"/>
    </w:pPr>
    <w:rPr>
      <w:rFonts w:eastAsia="SimSun"/>
      <w:sz w:val="20"/>
      <w:szCs w:val="20"/>
    </w:rPr>
  </w:style>
  <w:style w:type="paragraph" w:styleId="TOC3">
    <w:name w:val="toc 3"/>
    <w:basedOn w:val="Normal"/>
    <w:next w:val="Normal"/>
    <w:autoRedefine/>
    <w:uiPriority w:val="39"/>
    <w:rsid w:val="00A03B1B"/>
    <w:pPr>
      <w:tabs>
        <w:tab w:val="left" w:pos="1980"/>
        <w:tab w:val="right" w:leader="dot" w:pos="9360"/>
      </w:tabs>
      <w:ind w:left="1980" w:right="720" w:hanging="900"/>
    </w:pPr>
    <w:rPr>
      <w:rFonts w:eastAsia="SimSun"/>
      <w:i/>
      <w:iCs/>
      <w:sz w:val="20"/>
      <w:szCs w:val="20"/>
    </w:rPr>
  </w:style>
  <w:style w:type="paragraph" w:styleId="TOC4">
    <w:name w:val="toc 4"/>
    <w:basedOn w:val="Normal"/>
    <w:next w:val="Normal"/>
    <w:autoRedefine/>
    <w:uiPriority w:val="39"/>
    <w:rsid w:val="00A03B1B"/>
    <w:pPr>
      <w:tabs>
        <w:tab w:val="left" w:pos="2700"/>
        <w:tab w:val="right" w:leader="dot" w:pos="9360"/>
      </w:tabs>
      <w:ind w:left="2700" w:right="720" w:hanging="1080"/>
    </w:pPr>
    <w:rPr>
      <w:rFonts w:eastAsia="SimSun"/>
      <w:sz w:val="18"/>
      <w:szCs w:val="18"/>
    </w:rPr>
  </w:style>
  <w:style w:type="paragraph" w:styleId="TOC5">
    <w:name w:val="toc 5"/>
    <w:basedOn w:val="Normal"/>
    <w:next w:val="Normal"/>
    <w:autoRedefine/>
    <w:uiPriority w:val="39"/>
    <w:rsid w:val="00A03B1B"/>
    <w:pPr>
      <w:tabs>
        <w:tab w:val="left" w:pos="3600"/>
        <w:tab w:val="right" w:leader="dot" w:pos="9360"/>
      </w:tabs>
      <w:ind w:left="3600" w:right="720" w:hanging="1260"/>
    </w:pPr>
    <w:rPr>
      <w:rFonts w:eastAsia="SimSun"/>
      <w:i/>
      <w:noProof/>
      <w:sz w:val="18"/>
      <w:szCs w:val="18"/>
    </w:rPr>
  </w:style>
  <w:style w:type="paragraph" w:styleId="TOC6">
    <w:name w:val="toc 6"/>
    <w:basedOn w:val="Normal"/>
    <w:next w:val="Normal"/>
    <w:autoRedefine/>
    <w:uiPriority w:val="39"/>
    <w:rsid w:val="00A03B1B"/>
    <w:pPr>
      <w:tabs>
        <w:tab w:val="left" w:pos="4500"/>
        <w:tab w:val="right" w:leader="dot" w:pos="9360"/>
      </w:tabs>
      <w:ind w:left="4500" w:right="720" w:hanging="1440"/>
    </w:pPr>
    <w:rPr>
      <w:rFonts w:eastAsia="SimSun"/>
      <w:sz w:val="18"/>
      <w:szCs w:val="18"/>
    </w:rPr>
  </w:style>
  <w:style w:type="paragraph" w:styleId="TOC7">
    <w:name w:val="toc 7"/>
    <w:basedOn w:val="Normal"/>
    <w:next w:val="Normal"/>
    <w:autoRedefine/>
    <w:uiPriority w:val="39"/>
    <w:rsid w:val="00A03B1B"/>
    <w:pPr>
      <w:tabs>
        <w:tab w:val="left" w:pos="5400"/>
        <w:tab w:val="right" w:leader="dot" w:pos="9360"/>
      </w:tabs>
      <w:ind w:left="5400" w:right="720" w:hanging="1620"/>
    </w:pPr>
    <w:rPr>
      <w:rFonts w:eastAsia="SimSun"/>
      <w:i/>
      <w:noProof/>
      <w:sz w:val="18"/>
      <w:szCs w:val="18"/>
    </w:rPr>
  </w:style>
  <w:style w:type="paragraph" w:styleId="TOC8">
    <w:name w:val="toc 8"/>
    <w:basedOn w:val="Normal"/>
    <w:next w:val="Normal"/>
    <w:autoRedefine/>
    <w:uiPriority w:val="39"/>
    <w:rsid w:val="00A03B1B"/>
    <w:pPr>
      <w:ind w:left="1680"/>
    </w:pPr>
    <w:rPr>
      <w:rFonts w:eastAsia="SimSun"/>
      <w:sz w:val="18"/>
      <w:szCs w:val="18"/>
    </w:rPr>
  </w:style>
  <w:style w:type="paragraph" w:styleId="TOC9">
    <w:name w:val="toc 9"/>
    <w:basedOn w:val="Normal"/>
    <w:next w:val="Normal"/>
    <w:autoRedefine/>
    <w:uiPriority w:val="39"/>
    <w:rsid w:val="00A03B1B"/>
    <w:pPr>
      <w:ind w:left="1920"/>
    </w:pPr>
    <w:rPr>
      <w:rFonts w:eastAsia="SimSun"/>
      <w:sz w:val="18"/>
      <w:szCs w:val="18"/>
    </w:rPr>
  </w:style>
  <w:style w:type="paragraph" w:customStyle="1" w:styleId="VariableDefinition">
    <w:name w:val="Variable Definition"/>
    <w:basedOn w:val="BodyTextIndent"/>
    <w:link w:val="VariableDefinitionChar"/>
    <w:rsid w:val="00A03B1B"/>
    <w:pPr>
      <w:tabs>
        <w:tab w:val="left" w:pos="2160"/>
      </w:tabs>
      <w:spacing w:before="0" w:after="240"/>
      <w:ind w:left="2160" w:hanging="1440"/>
      <w:contextualSpacing/>
    </w:pPr>
    <w:rPr>
      <w:rFonts w:eastAsia="SimSun"/>
      <w:iCs/>
      <w:szCs w:val="20"/>
    </w:rPr>
  </w:style>
  <w:style w:type="table" w:customStyle="1" w:styleId="VariableTable">
    <w:name w:val="Variable Table"/>
    <w:basedOn w:val="TableNormal"/>
    <w:rsid w:val="00A03B1B"/>
    <w:rPr>
      <w:rFonts w:eastAsia="SimSun"/>
    </w:rPr>
    <w:tblPr/>
  </w:style>
  <w:style w:type="character" w:customStyle="1" w:styleId="NormalArialChar">
    <w:name w:val="Normal+Arial Char"/>
    <w:link w:val="NormalArial"/>
    <w:rsid w:val="00A03B1B"/>
    <w:rPr>
      <w:rFonts w:ascii="Arial" w:hAnsi="Arial"/>
      <w:sz w:val="24"/>
      <w:szCs w:val="24"/>
    </w:rPr>
  </w:style>
  <w:style w:type="character" w:styleId="FollowedHyperlink">
    <w:name w:val="FollowedHyperlink"/>
    <w:rsid w:val="00A03B1B"/>
    <w:rPr>
      <w:color w:val="800080"/>
      <w:u w:val="single"/>
    </w:rPr>
  </w:style>
  <w:style w:type="paragraph" w:styleId="NormalWeb">
    <w:name w:val="Normal (Web)"/>
    <w:basedOn w:val="Normal"/>
    <w:unhideWhenUsed/>
    <w:rsid w:val="00A03B1B"/>
    <w:pPr>
      <w:spacing w:before="100" w:beforeAutospacing="1" w:after="100" w:afterAutospacing="1"/>
    </w:pPr>
    <w:rPr>
      <w:rFonts w:eastAsia="SimSun"/>
    </w:rPr>
  </w:style>
  <w:style w:type="character" w:customStyle="1" w:styleId="ListChar">
    <w:name w:val="List Char"/>
    <w:aliases w:val=" Char2 Char Char Char Char Char, Char2 Char Char, Char1 Char,Char2 Char Char Char Char Char"/>
    <w:link w:val="List"/>
    <w:rsid w:val="00A03B1B"/>
    <w:rPr>
      <w:rFonts w:eastAsia="SimSun"/>
      <w:sz w:val="24"/>
    </w:rPr>
  </w:style>
  <w:style w:type="paragraph" w:styleId="Revision">
    <w:name w:val="Revision"/>
    <w:hidden/>
    <w:rsid w:val="00A03B1B"/>
    <w:rPr>
      <w:rFonts w:eastAsia="SimSun"/>
      <w:sz w:val="24"/>
      <w:szCs w:val="24"/>
    </w:rPr>
  </w:style>
  <w:style w:type="character" w:styleId="UnresolvedMention">
    <w:name w:val="Unresolved Mention"/>
    <w:uiPriority w:val="99"/>
    <w:semiHidden/>
    <w:unhideWhenUsed/>
    <w:rsid w:val="00A03B1B"/>
    <w:rPr>
      <w:color w:val="605E5C"/>
      <w:shd w:val="clear" w:color="auto" w:fill="E1DFDD"/>
    </w:rPr>
  </w:style>
  <w:style w:type="character" w:customStyle="1" w:styleId="Heading2Char">
    <w:name w:val="Heading 2 Char"/>
    <w:aliases w:val="h2 Char"/>
    <w:link w:val="Heading2"/>
    <w:rsid w:val="00A03B1B"/>
    <w:rPr>
      <w:b/>
      <w:sz w:val="24"/>
    </w:rPr>
  </w:style>
  <w:style w:type="character" w:customStyle="1" w:styleId="H3Char">
    <w:name w:val="H3 Char"/>
    <w:link w:val="H3"/>
    <w:rsid w:val="00A03B1B"/>
    <w:rPr>
      <w:rFonts w:eastAsia="SimSun"/>
      <w:b/>
      <w:bCs/>
      <w:i/>
      <w:sz w:val="24"/>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A03B1B"/>
    <w:rPr>
      <w:sz w:val="24"/>
      <w:szCs w:val="24"/>
    </w:rPr>
  </w:style>
  <w:style w:type="character" w:customStyle="1" w:styleId="BodyTextNumberedChar1">
    <w:name w:val="Body Text Numbered Char1"/>
    <w:link w:val="BodyTextNumbered"/>
    <w:rsid w:val="00A03B1B"/>
    <w:rPr>
      <w:iCs/>
      <w:sz w:val="24"/>
    </w:rPr>
  </w:style>
  <w:style w:type="paragraph" w:customStyle="1" w:styleId="BodyTextNumbered">
    <w:name w:val="Body Text Numbered"/>
    <w:basedOn w:val="BodyText"/>
    <w:link w:val="BodyTextNumberedChar1"/>
    <w:rsid w:val="00A03B1B"/>
    <w:pPr>
      <w:spacing w:before="0" w:after="240"/>
      <w:ind w:left="720" w:hanging="720"/>
    </w:pPr>
    <w:rPr>
      <w:iCs/>
      <w:szCs w:val="20"/>
    </w:rPr>
  </w:style>
  <w:style w:type="character" w:customStyle="1" w:styleId="DeltaViewInsertion">
    <w:name w:val="DeltaView Insertion"/>
    <w:rsid w:val="00A03B1B"/>
    <w:rPr>
      <w:color w:val="0000FF"/>
      <w:spacing w:val="0"/>
      <w:u w:val="double"/>
    </w:rPr>
  </w:style>
  <w:style w:type="character" w:customStyle="1" w:styleId="DeltaViewMoveDestination">
    <w:name w:val="DeltaView Move Destination"/>
    <w:rsid w:val="00A03B1B"/>
    <w:rPr>
      <w:color w:val="00C000"/>
      <w:spacing w:val="0"/>
      <w:u w:val="double"/>
    </w:rPr>
  </w:style>
  <w:style w:type="character" w:customStyle="1" w:styleId="H2Char">
    <w:name w:val="H2 Char"/>
    <w:link w:val="H2"/>
    <w:rsid w:val="00A03B1B"/>
    <w:rPr>
      <w:rFonts w:eastAsia="SimSun"/>
      <w:b/>
      <w:sz w:val="24"/>
    </w:rPr>
  </w:style>
  <w:style w:type="character" w:customStyle="1" w:styleId="H5Char">
    <w:name w:val="H5 Char"/>
    <w:link w:val="H5"/>
    <w:rsid w:val="00A03B1B"/>
    <w:rPr>
      <w:rFonts w:eastAsia="SimSun"/>
      <w:b/>
      <w:bCs/>
      <w:i/>
      <w:iCs/>
      <w:sz w:val="24"/>
      <w:szCs w:val="26"/>
    </w:rPr>
  </w:style>
  <w:style w:type="character" w:customStyle="1" w:styleId="FormulaBoldChar">
    <w:name w:val="Formula Bold Char"/>
    <w:link w:val="FormulaBold"/>
    <w:rsid w:val="00A03B1B"/>
    <w:rPr>
      <w:rFonts w:eastAsia="SimSun"/>
      <w:sz w:val="24"/>
      <w:szCs w:val="24"/>
    </w:rPr>
  </w:style>
  <w:style w:type="character" w:customStyle="1" w:styleId="FormulaChar">
    <w:name w:val="Formula Char"/>
    <w:link w:val="Formula"/>
    <w:rsid w:val="00A03B1B"/>
    <w:rPr>
      <w:rFonts w:eastAsia="SimSun"/>
      <w:bCs/>
      <w:sz w:val="24"/>
      <w:szCs w:val="24"/>
    </w:rPr>
  </w:style>
  <w:style w:type="character" w:customStyle="1" w:styleId="BodyTextNumberedChar">
    <w:name w:val="Body Text Numbered Char"/>
    <w:rsid w:val="00A03B1B"/>
    <w:rPr>
      <w:iCs/>
      <w:sz w:val="24"/>
      <w:szCs w:val="24"/>
      <w:lang w:val="en-US" w:eastAsia="en-US" w:bidi="ar-SA"/>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Char Char Char Char, Char1 Char Char Cha"/>
    <w:rsid w:val="00A03B1B"/>
    <w:rPr>
      <w:iCs/>
      <w:sz w:val="24"/>
      <w:lang w:val="en-US" w:eastAsia="en-US" w:bidi="ar-SA"/>
    </w:rPr>
  </w:style>
  <w:style w:type="character" w:customStyle="1" w:styleId="List2Char">
    <w:name w:val="List 2 Char"/>
    <w:aliases w:val=" Char2 Char1,Char2 Char Char Char,Char2 Char"/>
    <w:link w:val="List2"/>
    <w:rsid w:val="00A03B1B"/>
    <w:rPr>
      <w:rFonts w:eastAsia="SimSun"/>
      <w:sz w:val="24"/>
    </w:rPr>
  </w:style>
  <w:style w:type="character" w:customStyle="1" w:styleId="H4Char">
    <w:name w:val="H4 Char"/>
    <w:link w:val="H4"/>
    <w:rsid w:val="00A03B1B"/>
    <w:rPr>
      <w:rFonts w:eastAsia="SimSun"/>
      <w:b/>
      <w:bCs/>
      <w:snapToGrid w:val="0"/>
      <w:sz w:val="24"/>
    </w:rPr>
  </w:style>
  <w:style w:type="character" w:customStyle="1" w:styleId="BodyTextNumberedCharChar">
    <w:name w:val="Body Text Numbered Char Char"/>
    <w:rsid w:val="00A03B1B"/>
    <w:rPr>
      <w:iCs w:val="0"/>
      <w:sz w:val="24"/>
      <w:lang w:val="en-US" w:eastAsia="en-US" w:bidi="ar-SA"/>
    </w:rPr>
  </w:style>
  <w:style w:type="character" w:customStyle="1" w:styleId="InstructionsChar">
    <w:name w:val="Instructions Char"/>
    <w:link w:val="Instructions"/>
    <w:rsid w:val="00A03B1B"/>
    <w:rPr>
      <w:rFonts w:eastAsia="SimSun"/>
      <w:b/>
      <w:i/>
      <w:iCs/>
      <w:sz w:val="24"/>
      <w:szCs w:val="24"/>
    </w:rPr>
  </w:style>
  <w:style w:type="character" w:customStyle="1" w:styleId="Heading1Char">
    <w:name w:val="Heading 1 Char"/>
    <w:aliases w:val="h1 Char"/>
    <w:link w:val="Heading1"/>
    <w:rsid w:val="00A03B1B"/>
    <w:rPr>
      <w:b/>
      <w:caps/>
      <w:sz w:val="24"/>
    </w:rPr>
  </w:style>
  <w:style w:type="character" w:customStyle="1" w:styleId="Heading3Char">
    <w:name w:val="Heading 3 Char"/>
    <w:aliases w:val="h3 Char"/>
    <w:link w:val="Heading3"/>
    <w:rsid w:val="00A03B1B"/>
    <w:rPr>
      <w:b/>
      <w:bCs/>
      <w:i/>
      <w:iCs/>
      <w:sz w:val="24"/>
    </w:rPr>
  </w:style>
  <w:style w:type="character" w:customStyle="1" w:styleId="Heading4Char">
    <w:name w:val="Heading 4 Char"/>
    <w:aliases w:val="h4 Char,delete Char"/>
    <w:link w:val="Heading4"/>
    <w:rsid w:val="00A03B1B"/>
    <w:rPr>
      <w:b/>
      <w:bCs/>
      <w:snapToGrid w:val="0"/>
      <w:sz w:val="24"/>
    </w:rPr>
  </w:style>
  <w:style w:type="character" w:customStyle="1" w:styleId="Heading5Char">
    <w:name w:val="Heading 5 Char"/>
    <w:aliases w:val="h5 Char"/>
    <w:link w:val="Heading5"/>
    <w:rsid w:val="00A03B1B"/>
    <w:rPr>
      <w:b/>
      <w:i/>
      <w:sz w:val="26"/>
    </w:rPr>
  </w:style>
  <w:style w:type="character" w:customStyle="1" w:styleId="Heading6Char">
    <w:name w:val="Heading 6 Char"/>
    <w:aliases w:val="h6 Char"/>
    <w:link w:val="Heading6"/>
    <w:rsid w:val="00A03B1B"/>
    <w:rPr>
      <w:b/>
      <w:sz w:val="22"/>
    </w:rPr>
  </w:style>
  <w:style w:type="character" w:customStyle="1" w:styleId="Heading7Char">
    <w:name w:val="Heading 7 Char"/>
    <w:link w:val="Heading7"/>
    <w:rsid w:val="00A03B1B"/>
    <w:rPr>
      <w:sz w:val="24"/>
    </w:rPr>
  </w:style>
  <w:style w:type="character" w:customStyle="1" w:styleId="Heading8Char">
    <w:name w:val="Heading 8 Char"/>
    <w:link w:val="Heading8"/>
    <w:rsid w:val="00A03B1B"/>
    <w:rPr>
      <w:i/>
      <w:sz w:val="24"/>
    </w:rPr>
  </w:style>
  <w:style w:type="character" w:customStyle="1" w:styleId="Heading9Char">
    <w:name w:val="Heading 9 Char"/>
    <w:link w:val="Heading9"/>
    <w:rsid w:val="00A03B1B"/>
    <w:rPr>
      <w:rFonts w:ascii="Arial" w:hAnsi="Arial"/>
      <w:sz w:val="22"/>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A03B1B"/>
    <w:rPr>
      <w:iCs/>
      <w:sz w:val="24"/>
      <w:lang w:val="en-US" w:eastAsia="en-US" w:bidi="ar-SA"/>
    </w:rPr>
  </w:style>
  <w:style w:type="character" w:customStyle="1" w:styleId="FooterChar">
    <w:name w:val="Footer Char"/>
    <w:link w:val="Footer"/>
    <w:rsid w:val="00A03B1B"/>
    <w:rPr>
      <w:sz w:val="24"/>
      <w:szCs w:val="24"/>
    </w:rPr>
  </w:style>
  <w:style w:type="character" w:customStyle="1" w:styleId="HeaderChar">
    <w:name w:val="Header Char"/>
    <w:link w:val="Header"/>
    <w:rsid w:val="00A03B1B"/>
    <w:rPr>
      <w:rFonts w:ascii="Arial" w:hAnsi="Arial"/>
      <w:b/>
      <w:bCs/>
      <w:sz w:val="24"/>
      <w:szCs w:val="24"/>
    </w:rPr>
  </w:style>
  <w:style w:type="paragraph" w:customStyle="1" w:styleId="tablecontents">
    <w:name w:val="table contents"/>
    <w:basedOn w:val="Normal"/>
    <w:rsid w:val="00A03B1B"/>
    <w:rPr>
      <w:rFonts w:eastAsia="SimSun"/>
      <w:sz w:val="20"/>
      <w:szCs w:val="20"/>
    </w:rPr>
  </w:style>
  <w:style w:type="character" w:customStyle="1" w:styleId="BalloonTextChar">
    <w:name w:val="Balloon Text Char"/>
    <w:link w:val="BalloonText"/>
    <w:rsid w:val="00A03B1B"/>
    <w:rPr>
      <w:rFonts w:ascii="Tahoma" w:hAnsi="Tahoma" w:cs="Tahoma"/>
      <w:sz w:val="16"/>
      <w:szCs w:val="16"/>
    </w:rPr>
  </w:style>
  <w:style w:type="character" w:customStyle="1" w:styleId="CommentTextChar">
    <w:name w:val="Comment Text Char"/>
    <w:link w:val="CommentText"/>
    <w:rsid w:val="00A03B1B"/>
  </w:style>
  <w:style w:type="character" w:customStyle="1" w:styleId="CommentSubjectChar">
    <w:name w:val="Comment Subject Char"/>
    <w:link w:val="CommentSubject"/>
    <w:rsid w:val="00A03B1B"/>
    <w:rPr>
      <w:b/>
      <w:bCs/>
    </w:rPr>
  </w:style>
  <w:style w:type="paragraph" w:styleId="DocumentMap">
    <w:name w:val="Document Map"/>
    <w:basedOn w:val="Normal"/>
    <w:link w:val="DocumentMapChar"/>
    <w:rsid w:val="00A03B1B"/>
    <w:pPr>
      <w:shd w:val="clear" w:color="auto" w:fill="000080"/>
    </w:pPr>
    <w:rPr>
      <w:rFonts w:ascii="Tahoma" w:eastAsia="SimSun" w:hAnsi="Tahoma" w:cs="Tahoma"/>
      <w:sz w:val="20"/>
      <w:szCs w:val="20"/>
    </w:rPr>
  </w:style>
  <w:style w:type="character" w:customStyle="1" w:styleId="DocumentMapChar">
    <w:name w:val="Document Map Char"/>
    <w:basedOn w:val="DefaultParagraphFont"/>
    <w:link w:val="DocumentMap"/>
    <w:rsid w:val="00A03B1B"/>
    <w:rPr>
      <w:rFonts w:ascii="Tahoma" w:eastAsia="SimSun" w:hAnsi="Tahoma" w:cs="Tahoma"/>
      <w:shd w:val="clear" w:color="auto" w:fill="000080"/>
    </w:rPr>
  </w:style>
  <w:style w:type="paragraph" w:customStyle="1" w:styleId="Default">
    <w:name w:val="Default"/>
    <w:rsid w:val="00A03B1B"/>
    <w:pPr>
      <w:autoSpaceDE w:val="0"/>
      <w:autoSpaceDN w:val="0"/>
      <w:adjustRightInd w:val="0"/>
    </w:pPr>
    <w:rPr>
      <w:rFonts w:ascii="Arial" w:eastAsia="SimSun" w:hAnsi="Arial" w:cs="Arial"/>
      <w:color w:val="000000"/>
      <w:sz w:val="24"/>
      <w:szCs w:val="24"/>
    </w:rPr>
  </w:style>
  <w:style w:type="paragraph" w:customStyle="1" w:styleId="VariableDefinitionwide">
    <w:name w:val="Variable Definition wide"/>
    <w:basedOn w:val="Normal"/>
    <w:rsid w:val="00A03B1B"/>
    <w:pPr>
      <w:tabs>
        <w:tab w:val="left" w:pos="2160"/>
      </w:tabs>
      <w:spacing w:after="240"/>
      <w:ind w:left="4320" w:hanging="3600"/>
      <w:contextualSpacing/>
    </w:pPr>
    <w:rPr>
      <w:rFonts w:eastAsia="SimSun"/>
      <w:iCs/>
      <w:szCs w:val="20"/>
    </w:rPr>
  </w:style>
  <w:style w:type="paragraph" w:styleId="BlockText">
    <w:name w:val="Block Text"/>
    <w:basedOn w:val="Normal"/>
    <w:rsid w:val="00A03B1B"/>
    <w:pPr>
      <w:spacing w:after="120"/>
      <w:ind w:left="1440" w:right="1440"/>
    </w:pPr>
    <w:rPr>
      <w:rFonts w:eastAsia="SimSun"/>
      <w:szCs w:val="20"/>
    </w:rPr>
  </w:style>
  <w:style w:type="character" w:customStyle="1" w:styleId="CharChar">
    <w:name w:val="Char Char"/>
    <w:aliases w:val="Body Text Indent Char, Char Char"/>
    <w:rsid w:val="00A03B1B"/>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A03B1B"/>
    <w:rPr>
      <w:iCs/>
      <w:sz w:val="24"/>
      <w:lang w:val="en-US" w:eastAsia="en-US" w:bidi="ar-SA"/>
    </w:rPr>
  </w:style>
  <w:style w:type="paragraph" w:customStyle="1" w:styleId="Char3">
    <w:name w:val="Char3"/>
    <w:basedOn w:val="Normal"/>
    <w:rsid w:val="00A03B1B"/>
    <w:pPr>
      <w:spacing w:after="160" w:line="240" w:lineRule="exact"/>
    </w:pPr>
    <w:rPr>
      <w:rFonts w:ascii="Verdana" w:eastAsia="SimSun" w:hAnsi="Verdana"/>
      <w:sz w:val="16"/>
      <w:szCs w:val="20"/>
    </w:rPr>
  </w:style>
  <w:style w:type="paragraph" w:customStyle="1" w:styleId="Char">
    <w:name w:val="Char"/>
    <w:basedOn w:val="Normal"/>
    <w:rsid w:val="00A03B1B"/>
    <w:pPr>
      <w:spacing w:after="160" w:line="240" w:lineRule="exact"/>
    </w:pPr>
    <w:rPr>
      <w:rFonts w:ascii="Verdana" w:eastAsia="SimSun" w:hAnsi="Verdana"/>
      <w:sz w:val="16"/>
      <w:szCs w:val="20"/>
    </w:rPr>
  </w:style>
  <w:style w:type="paragraph" w:customStyle="1" w:styleId="formula0">
    <w:name w:val="formula"/>
    <w:basedOn w:val="Normal"/>
    <w:rsid w:val="00A03B1B"/>
    <w:pPr>
      <w:spacing w:after="120"/>
      <w:ind w:left="720" w:hanging="720"/>
    </w:pPr>
    <w:rPr>
      <w:rFonts w:eastAsia="SimSun"/>
    </w:rPr>
  </w:style>
  <w:style w:type="paragraph" w:customStyle="1" w:styleId="tablebody0">
    <w:name w:val="tablebody"/>
    <w:basedOn w:val="Normal"/>
    <w:rsid w:val="00A03B1B"/>
    <w:pPr>
      <w:spacing w:after="60"/>
    </w:pPr>
    <w:rPr>
      <w:rFonts w:eastAsia="SimSun"/>
      <w:sz w:val="20"/>
      <w:szCs w:val="20"/>
    </w:rPr>
  </w:style>
  <w:style w:type="paragraph" w:customStyle="1" w:styleId="Char4">
    <w:name w:val="Char4"/>
    <w:basedOn w:val="Normal"/>
    <w:rsid w:val="00A03B1B"/>
    <w:pPr>
      <w:spacing w:after="160" w:line="240" w:lineRule="exact"/>
    </w:pPr>
    <w:rPr>
      <w:rFonts w:ascii="Verdana" w:eastAsia="SimSun" w:hAnsi="Verdana"/>
      <w:sz w:val="16"/>
      <w:szCs w:val="20"/>
    </w:rPr>
  </w:style>
  <w:style w:type="paragraph" w:customStyle="1" w:styleId="Char32">
    <w:name w:val="Char32"/>
    <w:basedOn w:val="Normal"/>
    <w:rsid w:val="00A03B1B"/>
    <w:pPr>
      <w:spacing w:after="160" w:line="240" w:lineRule="exact"/>
    </w:pPr>
    <w:rPr>
      <w:rFonts w:ascii="Verdana" w:eastAsia="SimSun" w:hAnsi="Verdana"/>
      <w:sz w:val="16"/>
      <w:szCs w:val="20"/>
    </w:rPr>
  </w:style>
  <w:style w:type="paragraph" w:customStyle="1" w:styleId="Char31">
    <w:name w:val="Char31"/>
    <w:basedOn w:val="Normal"/>
    <w:rsid w:val="00A03B1B"/>
    <w:pPr>
      <w:spacing w:after="160" w:line="240" w:lineRule="exact"/>
    </w:pPr>
    <w:rPr>
      <w:rFonts w:ascii="Verdana" w:eastAsia="SimSun" w:hAnsi="Verdana"/>
      <w:sz w:val="16"/>
      <w:szCs w:val="20"/>
    </w:rPr>
  </w:style>
  <w:style w:type="paragraph" w:customStyle="1" w:styleId="TableBulletBullet">
    <w:name w:val="Table Bullet/Bullet"/>
    <w:basedOn w:val="Normal"/>
    <w:rsid w:val="00A03B1B"/>
    <w:pPr>
      <w:numPr>
        <w:numId w:val="6"/>
      </w:numPr>
      <w:tabs>
        <w:tab w:val="clear" w:pos="720"/>
        <w:tab w:val="num" w:pos="360"/>
      </w:tabs>
      <w:ind w:left="0" w:firstLine="0"/>
    </w:pPr>
    <w:rPr>
      <w:rFonts w:eastAsia="SimSun"/>
      <w:szCs w:val="20"/>
    </w:rPr>
  </w:style>
  <w:style w:type="paragraph" w:customStyle="1" w:styleId="Char1">
    <w:name w:val="Char1"/>
    <w:basedOn w:val="Normal"/>
    <w:rsid w:val="00A03B1B"/>
    <w:pPr>
      <w:spacing w:after="160" w:line="240" w:lineRule="exact"/>
    </w:pPr>
    <w:rPr>
      <w:rFonts w:ascii="Verdana" w:eastAsia="SimSun" w:hAnsi="Verdana"/>
      <w:sz w:val="16"/>
      <w:szCs w:val="20"/>
    </w:rPr>
  </w:style>
  <w:style w:type="paragraph" w:customStyle="1" w:styleId="Char11">
    <w:name w:val="Char11"/>
    <w:basedOn w:val="Normal"/>
    <w:rsid w:val="00A03B1B"/>
    <w:pPr>
      <w:spacing w:after="160" w:line="240" w:lineRule="exact"/>
    </w:pPr>
    <w:rPr>
      <w:rFonts w:ascii="Verdana" w:eastAsia="SimSun" w:hAnsi="Verdana"/>
      <w:sz w:val="16"/>
      <w:szCs w:val="20"/>
    </w:rPr>
  </w:style>
  <w:style w:type="character" w:customStyle="1" w:styleId="H6Char">
    <w:name w:val="H6 Char"/>
    <w:link w:val="H6"/>
    <w:rsid w:val="00A03B1B"/>
    <w:rPr>
      <w:rFonts w:eastAsia="SimSun"/>
      <w:b/>
      <w:bCs/>
      <w:sz w:val="24"/>
      <w:szCs w:val="22"/>
    </w:rPr>
  </w:style>
  <w:style w:type="paragraph" w:customStyle="1" w:styleId="ColorfulList-Accent11">
    <w:name w:val="Colorful List - Accent 11"/>
    <w:basedOn w:val="Normal"/>
    <w:qFormat/>
    <w:rsid w:val="00A03B1B"/>
    <w:pPr>
      <w:ind w:left="720"/>
      <w:contextualSpacing/>
    </w:pPr>
    <w:rPr>
      <w:rFonts w:eastAsia="SimSun"/>
    </w:rPr>
  </w:style>
  <w:style w:type="paragraph" w:styleId="ListParagraph">
    <w:name w:val="List Paragraph"/>
    <w:basedOn w:val="Normal"/>
    <w:uiPriority w:val="34"/>
    <w:qFormat/>
    <w:rsid w:val="00A03B1B"/>
    <w:pPr>
      <w:ind w:left="720"/>
      <w:contextualSpacing/>
    </w:pPr>
    <w:rPr>
      <w:rFonts w:eastAsia="SimSun"/>
    </w:rPr>
  </w:style>
  <w:style w:type="character" w:customStyle="1" w:styleId="msoins0">
    <w:name w:val="msoins"/>
    <w:rsid w:val="00A03B1B"/>
  </w:style>
  <w:style w:type="paragraph" w:styleId="HTMLAddress">
    <w:name w:val="HTML Address"/>
    <w:basedOn w:val="Normal"/>
    <w:link w:val="HTMLAddressChar"/>
    <w:unhideWhenUsed/>
    <w:rsid w:val="00A03B1B"/>
    <w:rPr>
      <w:rFonts w:eastAsia="SimSun"/>
      <w:i/>
      <w:iCs/>
      <w:szCs w:val="20"/>
    </w:rPr>
  </w:style>
  <w:style w:type="character" w:customStyle="1" w:styleId="HTMLAddressChar">
    <w:name w:val="HTML Address Char"/>
    <w:basedOn w:val="DefaultParagraphFont"/>
    <w:link w:val="HTMLAddress"/>
    <w:rsid w:val="00A03B1B"/>
    <w:rPr>
      <w:rFonts w:eastAsia="SimSun"/>
      <w:i/>
      <w:iCs/>
      <w:sz w:val="24"/>
    </w:rPr>
  </w:style>
  <w:style w:type="character" w:customStyle="1" w:styleId="Heading1Char1">
    <w:name w:val="Heading 1 Char1"/>
    <w:aliases w:val="h1 Char1"/>
    <w:rsid w:val="00A03B1B"/>
    <w:rPr>
      <w:rFonts w:ascii="Calibri Light" w:eastAsia="Yu Gothic Light" w:hAnsi="Calibri Light" w:cs="Times New Roman"/>
      <w:color w:val="2F5496"/>
      <w:sz w:val="32"/>
      <w:szCs w:val="32"/>
    </w:rPr>
  </w:style>
  <w:style w:type="character" w:customStyle="1" w:styleId="Heading2Char1">
    <w:name w:val="Heading 2 Char1"/>
    <w:aliases w:val="h2 Char1"/>
    <w:semiHidden/>
    <w:rsid w:val="00A03B1B"/>
    <w:rPr>
      <w:rFonts w:ascii="Calibri Light" w:eastAsia="Yu Gothic Light" w:hAnsi="Calibri Light" w:cs="Times New Roman"/>
      <w:color w:val="2F5496"/>
      <w:sz w:val="26"/>
      <w:szCs w:val="26"/>
    </w:rPr>
  </w:style>
  <w:style w:type="character" w:customStyle="1" w:styleId="Heading3Char1">
    <w:name w:val="Heading 3 Char1"/>
    <w:aliases w:val="h3 Char1"/>
    <w:semiHidden/>
    <w:rsid w:val="00A03B1B"/>
    <w:rPr>
      <w:rFonts w:ascii="Calibri Light" w:eastAsia="Yu Gothic Light" w:hAnsi="Calibri Light" w:cs="Times New Roman"/>
      <w:color w:val="1F3763"/>
      <w:sz w:val="24"/>
      <w:szCs w:val="24"/>
    </w:rPr>
  </w:style>
  <w:style w:type="character" w:customStyle="1" w:styleId="Heading4Char1">
    <w:name w:val="Heading 4 Char1"/>
    <w:aliases w:val="h4 Char1,delete Char1"/>
    <w:semiHidden/>
    <w:rsid w:val="00A03B1B"/>
    <w:rPr>
      <w:rFonts w:ascii="Calibri Light" w:eastAsia="Yu Gothic Light" w:hAnsi="Calibri Light" w:cs="Times New Roman"/>
      <w:i/>
      <w:iCs/>
      <w:color w:val="2F5496"/>
      <w:sz w:val="24"/>
      <w:szCs w:val="24"/>
    </w:rPr>
  </w:style>
  <w:style w:type="character" w:customStyle="1" w:styleId="Heading5Char1">
    <w:name w:val="Heading 5 Char1"/>
    <w:aliases w:val="h5 Char1"/>
    <w:semiHidden/>
    <w:rsid w:val="00A03B1B"/>
    <w:rPr>
      <w:rFonts w:ascii="Calibri Light" w:eastAsia="Yu Gothic Light" w:hAnsi="Calibri Light" w:cs="Times New Roman"/>
      <w:color w:val="2F5496"/>
      <w:sz w:val="24"/>
      <w:szCs w:val="24"/>
    </w:rPr>
  </w:style>
  <w:style w:type="character" w:customStyle="1" w:styleId="Heading6Char1">
    <w:name w:val="Heading 6 Char1"/>
    <w:aliases w:val="h6 Char1"/>
    <w:semiHidden/>
    <w:rsid w:val="00A03B1B"/>
    <w:rPr>
      <w:rFonts w:ascii="Calibri Light" w:eastAsia="Yu Gothic Light" w:hAnsi="Calibri Light" w:cs="Times New Roman"/>
      <w:color w:val="1F3763"/>
      <w:sz w:val="24"/>
      <w:szCs w:val="24"/>
    </w:rPr>
  </w:style>
  <w:style w:type="paragraph" w:styleId="HTMLPreformatted">
    <w:name w:val="HTML Preformatted"/>
    <w:basedOn w:val="Normal"/>
    <w:link w:val="HTMLPreformattedChar"/>
    <w:unhideWhenUsed/>
    <w:rsid w:val="00A03B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rPr>
  </w:style>
  <w:style w:type="character" w:customStyle="1" w:styleId="HTMLPreformattedChar">
    <w:name w:val="HTML Preformatted Char"/>
    <w:basedOn w:val="DefaultParagraphFont"/>
    <w:link w:val="HTMLPreformatted"/>
    <w:rsid w:val="00A03B1B"/>
    <w:rPr>
      <w:rFonts w:ascii="Courier New" w:eastAsia="SimSun" w:hAnsi="Courier New" w:cs="Courier New"/>
    </w:rPr>
  </w:style>
  <w:style w:type="paragraph" w:styleId="Index1">
    <w:name w:val="index 1"/>
    <w:basedOn w:val="Normal"/>
    <w:next w:val="Normal"/>
    <w:autoRedefine/>
    <w:unhideWhenUsed/>
    <w:rsid w:val="00A03B1B"/>
    <w:pPr>
      <w:ind w:left="240" w:hanging="240"/>
    </w:pPr>
    <w:rPr>
      <w:rFonts w:eastAsia="SimSun"/>
      <w:szCs w:val="20"/>
    </w:rPr>
  </w:style>
  <w:style w:type="paragraph" w:styleId="Index2">
    <w:name w:val="index 2"/>
    <w:basedOn w:val="Normal"/>
    <w:next w:val="Normal"/>
    <w:autoRedefine/>
    <w:unhideWhenUsed/>
    <w:rsid w:val="00A03B1B"/>
    <w:pPr>
      <w:ind w:left="480" w:hanging="240"/>
    </w:pPr>
    <w:rPr>
      <w:rFonts w:eastAsia="SimSun"/>
      <w:szCs w:val="20"/>
    </w:rPr>
  </w:style>
  <w:style w:type="paragraph" w:styleId="Index3">
    <w:name w:val="index 3"/>
    <w:basedOn w:val="Normal"/>
    <w:next w:val="Normal"/>
    <w:autoRedefine/>
    <w:unhideWhenUsed/>
    <w:rsid w:val="00A03B1B"/>
    <w:pPr>
      <w:ind w:left="720" w:hanging="240"/>
    </w:pPr>
    <w:rPr>
      <w:rFonts w:eastAsia="SimSun"/>
      <w:szCs w:val="20"/>
    </w:rPr>
  </w:style>
  <w:style w:type="paragraph" w:styleId="Index4">
    <w:name w:val="index 4"/>
    <w:basedOn w:val="Normal"/>
    <w:next w:val="Normal"/>
    <w:autoRedefine/>
    <w:unhideWhenUsed/>
    <w:rsid w:val="00A03B1B"/>
    <w:pPr>
      <w:ind w:left="960" w:hanging="240"/>
    </w:pPr>
    <w:rPr>
      <w:rFonts w:eastAsia="SimSun"/>
      <w:szCs w:val="20"/>
    </w:rPr>
  </w:style>
  <w:style w:type="paragraph" w:styleId="Index5">
    <w:name w:val="index 5"/>
    <w:basedOn w:val="Normal"/>
    <w:next w:val="Normal"/>
    <w:autoRedefine/>
    <w:unhideWhenUsed/>
    <w:rsid w:val="00A03B1B"/>
    <w:pPr>
      <w:ind w:left="1200" w:hanging="240"/>
    </w:pPr>
    <w:rPr>
      <w:rFonts w:eastAsia="SimSun"/>
      <w:szCs w:val="20"/>
    </w:rPr>
  </w:style>
  <w:style w:type="paragraph" w:styleId="Index6">
    <w:name w:val="index 6"/>
    <w:basedOn w:val="Normal"/>
    <w:next w:val="Normal"/>
    <w:autoRedefine/>
    <w:unhideWhenUsed/>
    <w:rsid w:val="00A03B1B"/>
    <w:pPr>
      <w:ind w:left="1440" w:hanging="240"/>
    </w:pPr>
    <w:rPr>
      <w:rFonts w:eastAsia="SimSun"/>
      <w:szCs w:val="20"/>
    </w:rPr>
  </w:style>
  <w:style w:type="paragraph" w:styleId="Index7">
    <w:name w:val="index 7"/>
    <w:basedOn w:val="Normal"/>
    <w:next w:val="Normal"/>
    <w:autoRedefine/>
    <w:unhideWhenUsed/>
    <w:rsid w:val="00A03B1B"/>
    <w:pPr>
      <w:ind w:left="1680" w:hanging="240"/>
    </w:pPr>
    <w:rPr>
      <w:rFonts w:eastAsia="SimSun"/>
      <w:szCs w:val="20"/>
    </w:rPr>
  </w:style>
  <w:style w:type="paragraph" w:styleId="Index8">
    <w:name w:val="index 8"/>
    <w:basedOn w:val="Normal"/>
    <w:next w:val="Normal"/>
    <w:autoRedefine/>
    <w:unhideWhenUsed/>
    <w:rsid w:val="00A03B1B"/>
    <w:pPr>
      <w:ind w:left="1920" w:hanging="240"/>
    </w:pPr>
    <w:rPr>
      <w:rFonts w:eastAsia="SimSun"/>
      <w:szCs w:val="20"/>
    </w:rPr>
  </w:style>
  <w:style w:type="paragraph" w:styleId="Index9">
    <w:name w:val="index 9"/>
    <w:basedOn w:val="Normal"/>
    <w:next w:val="Normal"/>
    <w:autoRedefine/>
    <w:unhideWhenUsed/>
    <w:rsid w:val="00A03B1B"/>
    <w:pPr>
      <w:ind w:left="2160" w:hanging="240"/>
    </w:pPr>
    <w:rPr>
      <w:rFonts w:eastAsia="SimSun"/>
      <w:szCs w:val="20"/>
    </w:rPr>
  </w:style>
  <w:style w:type="paragraph" w:styleId="NormalIndent">
    <w:name w:val="Normal Indent"/>
    <w:basedOn w:val="Normal"/>
    <w:unhideWhenUsed/>
    <w:rsid w:val="00A03B1B"/>
    <w:pPr>
      <w:ind w:left="720"/>
    </w:pPr>
    <w:rPr>
      <w:rFonts w:eastAsia="SimSun"/>
      <w:szCs w:val="20"/>
    </w:rPr>
  </w:style>
  <w:style w:type="paragraph" w:styleId="IndexHeading">
    <w:name w:val="index heading"/>
    <w:basedOn w:val="Normal"/>
    <w:next w:val="Index1"/>
    <w:unhideWhenUsed/>
    <w:rsid w:val="00A03B1B"/>
    <w:rPr>
      <w:rFonts w:ascii="Arial" w:eastAsia="SimSun" w:hAnsi="Arial" w:cs="Arial"/>
      <w:b/>
      <w:bCs/>
      <w:szCs w:val="20"/>
    </w:rPr>
  </w:style>
  <w:style w:type="paragraph" w:styleId="Caption">
    <w:name w:val="caption"/>
    <w:basedOn w:val="Normal"/>
    <w:next w:val="Normal"/>
    <w:unhideWhenUsed/>
    <w:qFormat/>
    <w:rsid w:val="00A03B1B"/>
    <w:rPr>
      <w:rFonts w:eastAsia="SimSun"/>
      <w:b/>
      <w:bCs/>
      <w:sz w:val="20"/>
      <w:szCs w:val="20"/>
    </w:rPr>
  </w:style>
  <w:style w:type="paragraph" w:styleId="TableofFigures">
    <w:name w:val="table of figures"/>
    <w:basedOn w:val="Normal"/>
    <w:next w:val="Normal"/>
    <w:unhideWhenUsed/>
    <w:rsid w:val="00A03B1B"/>
    <w:rPr>
      <w:rFonts w:eastAsia="SimSun"/>
      <w:szCs w:val="20"/>
    </w:rPr>
  </w:style>
  <w:style w:type="paragraph" w:styleId="EnvelopeAddress">
    <w:name w:val="envelope address"/>
    <w:basedOn w:val="Normal"/>
    <w:unhideWhenUsed/>
    <w:rsid w:val="00A03B1B"/>
    <w:pPr>
      <w:framePr w:w="7920" w:h="1980" w:hSpace="180" w:wrap="auto" w:hAnchor="page" w:xAlign="center" w:yAlign="bottom"/>
      <w:ind w:left="2880"/>
    </w:pPr>
    <w:rPr>
      <w:rFonts w:ascii="Arial" w:eastAsia="SimSun" w:hAnsi="Arial" w:cs="Arial"/>
    </w:rPr>
  </w:style>
  <w:style w:type="paragraph" w:styleId="EnvelopeReturn">
    <w:name w:val="envelope return"/>
    <w:basedOn w:val="Normal"/>
    <w:unhideWhenUsed/>
    <w:rsid w:val="00A03B1B"/>
    <w:rPr>
      <w:rFonts w:ascii="Arial" w:eastAsia="SimSun" w:hAnsi="Arial" w:cs="Arial"/>
      <w:sz w:val="20"/>
      <w:szCs w:val="20"/>
    </w:rPr>
  </w:style>
  <w:style w:type="paragraph" w:styleId="EndnoteText">
    <w:name w:val="endnote text"/>
    <w:basedOn w:val="Normal"/>
    <w:link w:val="EndnoteTextChar"/>
    <w:unhideWhenUsed/>
    <w:rsid w:val="00A03B1B"/>
    <w:rPr>
      <w:rFonts w:eastAsia="SimSun"/>
      <w:sz w:val="20"/>
      <w:szCs w:val="20"/>
    </w:rPr>
  </w:style>
  <w:style w:type="character" w:customStyle="1" w:styleId="EndnoteTextChar">
    <w:name w:val="Endnote Text Char"/>
    <w:basedOn w:val="DefaultParagraphFont"/>
    <w:link w:val="EndnoteText"/>
    <w:rsid w:val="00A03B1B"/>
    <w:rPr>
      <w:rFonts w:eastAsia="SimSun"/>
    </w:rPr>
  </w:style>
  <w:style w:type="paragraph" w:styleId="TableofAuthorities">
    <w:name w:val="table of authorities"/>
    <w:basedOn w:val="Normal"/>
    <w:next w:val="Normal"/>
    <w:unhideWhenUsed/>
    <w:rsid w:val="00A03B1B"/>
    <w:pPr>
      <w:ind w:left="240" w:hanging="240"/>
    </w:pPr>
    <w:rPr>
      <w:rFonts w:eastAsia="SimSun"/>
      <w:szCs w:val="20"/>
    </w:rPr>
  </w:style>
  <w:style w:type="paragraph" w:styleId="MacroText">
    <w:name w:val="macro"/>
    <w:link w:val="MacroTextChar"/>
    <w:unhideWhenUsed/>
    <w:rsid w:val="00A03B1B"/>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cs="Courier New"/>
    </w:rPr>
  </w:style>
  <w:style w:type="character" w:customStyle="1" w:styleId="MacroTextChar">
    <w:name w:val="Macro Text Char"/>
    <w:basedOn w:val="DefaultParagraphFont"/>
    <w:link w:val="MacroText"/>
    <w:rsid w:val="00A03B1B"/>
    <w:rPr>
      <w:rFonts w:ascii="Courier New" w:eastAsia="SimSun" w:hAnsi="Courier New" w:cs="Courier New"/>
    </w:rPr>
  </w:style>
  <w:style w:type="paragraph" w:styleId="TOAHeading">
    <w:name w:val="toa heading"/>
    <w:basedOn w:val="Normal"/>
    <w:next w:val="Normal"/>
    <w:unhideWhenUsed/>
    <w:rsid w:val="00A03B1B"/>
    <w:pPr>
      <w:spacing w:before="120"/>
    </w:pPr>
    <w:rPr>
      <w:rFonts w:ascii="Arial" w:eastAsia="SimSun" w:hAnsi="Arial" w:cs="Arial"/>
      <w:b/>
      <w:bCs/>
    </w:rPr>
  </w:style>
  <w:style w:type="paragraph" w:styleId="ListBullet">
    <w:name w:val="List Bullet"/>
    <w:basedOn w:val="Normal"/>
    <w:unhideWhenUsed/>
    <w:rsid w:val="00A03B1B"/>
    <w:pPr>
      <w:tabs>
        <w:tab w:val="num" w:pos="360"/>
      </w:tabs>
      <w:ind w:left="360" w:hanging="360"/>
    </w:pPr>
    <w:rPr>
      <w:rFonts w:eastAsia="SimSun"/>
      <w:szCs w:val="20"/>
    </w:rPr>
  </w:style>
  <w:style w:type="paragraph" w:styleId="ListNumber">
    <w:name w:val="List Number"/>
    <w:basedOn w:val="Normal"/>
    <w:unhideWhenUsed/>
    <w:rsid w:val="00A03B1B"/>
    <w:pPr>
      <w:tabs>
        <w:tab w:val="num" w:pos="360"/>
      </w:tabs>
      <w:ind w:left="360" w:hanging="360"/>
    </w:pPr>
    <w:rPr>
      <w:rFonts w:eastAsia="SimSun"/>
      <w:szCs w:val="20"/>
    </w:rPr>
  </w:style>
  <w:style w:type="paragraph" w:styleId="List4">
    <w:name w:val="List 4"/>
    <w:basedOn w:val="Normal"/>
    <w:unhideWhenUsed/>
    <w:rsid w:val="00A03B1B"/>
    <w:pPr>
      <w:ind w:left="1440" w:hanging="360"/>
    </w:pPr>
    <w:rPr>
      <w:rFonts w:eastAsia="SimSun"/>
      <w:szCs w:val="20"/>
    </w:rPr>
  </w:style>
  <w:style w:type="paragraph" w:styleId="List5">
    <w:name w:val="List 5"/>
    <w:basedOn w:val="Normal"/>
    <w:unhideWhenUsed/>
    <w:rsid w:val="00A03B1B"/>
    <w:pPr>
      <w:ind w:left="1800" w:hanging="360"/>
    </w:pPr>
    <w:rPr>
      <w:rFonts w:eastAsia="SimSun"/>
      <w:szCs w:val="20"/>
    </w:rPr>
  </w:style>
  <w:style w:type="paragraph" w:styleId="ListBullet2">
    <w:name w:val="List Bullet 2"/>
    <w:basedOn w:val="Normal"/>
    <w:unhideWhenUsed/>
    <w:rsid w:val="00A03B1B"/>
    <w:pPr>
      <w:tabs>
        <w:tab w:val="num" w:pos="720"/>
      </w:tabs>
      <w:ind w:left="720" w:hanging="360"/>
    </w:pPr>
    <w:rPr>
      <w:rFonts w:eastAsia="SimSun"/>
      <w:szCs w:val="20"/>
    </w:rPr>
  </w:style>
  <w:style w:type="paragraph" w:styleId="ListBullet3">
    <w:name w:val="List Bullet 3"/>
    <w:basedOn w:val="Normal"/>
    <w:unhideWhenUsed/>
    <w:rsid w:val="00A03B1B"/>
    <w:pPr>
      <w:tabs>
        <w:tab w:val="num" w:pos="1080"/>
      </w:tabs>
      <w:ind w:left="1080" w:hanging="360"/>
    </w:pPr>
    <w:rPr>
      <w:rFonts w:eastAsia="SimSun"/>
      <w:szCs w:val="20"/>
    </w:rPr>
  </w:style>
  <w:style w:type="paragraph" w:styleId="ListBullet4">
    <w:name w:val="List Bullet 4"/>
    <w:basedOn w:val="Normal"/>
    <w:unhideWhenUsed/>
    <w:rsid w:val="00A03B1B"/>
    <w:pPr>
      <w:tabs>
        <w:tab w:val="num" w:pos="1440"/>
      </w:tabs>
      <w:ind w:left="1440" w:hanging="360"/>
    </w:pPr>
    <w:rPr>
      <w:rFonts w:eastAsia="SimSun"/>
      <w:szCs w:val="20"/>
    </w:rPr>
  </w:style>
  <w:style w:type="paragraph" w:styleId="ListBullet5">
    <w:name w:val="List Bullet 5"/>
    <w:basedOn w:val="Normal"/>
    <w:unhideWhenUsed/>
    <w:rsid w:val="00A03B1B"/>
    <w:pPr>
      <w:tabs>
        <w:tab w:val="num" w:pos="1800"/>
      </w:tabs>
      <w:ind w:left="1800" w:hanging="360"/>
    </w:pPr>
    <w:rPr>
      <w:rFonts w:eastAsia="SimSun"/>
      <w:szCs w:val="20"/>
    </w:rPr>
  </w:style>
  <w:style w:type="paragraph" w:styleId="ListNumber2">
    <w:name w:val="List Number 2"/>
    <w:basedOn w:val="Normal"/>
    <w:unhideWhenUsed/>
    <w:rsid w:val="00A03B1B"/>
    <w:pPr>
      <w:tabs>
        <w:tab w:val="num" w:pos="720"/>
      </w:tabs>
      <w:ind w:left="720" w:hanging="360"/>
    </w:pPr>
    <w:rPr>
      <w:rFonts w:eastAsia="SimSun"/>
      <w:szCs w:val="20"/>
    </w:rPr>
  </w:style>
  <w:style w:type="paragraph" w:styleId="ListNumber3">
    <w:name w:val="List Number 3"/>
    <w:basedOn w:val="Normal"/>
    <w:unhideWhenUsed/>
    <w:rsid w:val="00A03B1B"/>
    <w:pPr>
      <w:tabs>
        <w:tab w:val="num" w:pos="1080"/>
      </w:tabs>
      <w:ind w:left="1080" w:hanging="360"/>
    </w:pPr>
    <w:rPr>
      <w:rFonts w:eastAsia="SimSun"/>
      <w:szCs w:val="20"/>
    </w:rPr>
  </w:style>
  <w:style w:type="paragraph" w:styleId="ListNumber4">
    <w:name w:val="List Number 4"/>
    <w:basedOn w:val="Normal"/>
    <w:unhideWhenUsed/>
    <w:rsid w:val="00A03B1B"/>
    <w:pPr>
      <w:tabs>
        <w:tab w:val="num" w:pos="1440"/>
      </w:tabs>
      <w:ind w:left="1440" w:hanging="360"/>
    </w:pPr>
    <w:rPr>
      <w:rFonts w:eastAsia="SimSun"/>
      <w:szCs w:val="20"/>
    </w:rPr>
  </w:style>
  <w:style w:type="paragraph" w:styleId="ListNumber5">
    <w:name w:val="List Number 5"/>
    <w:basedOn w:val="Normal"/>
    <w:unhideWhenUsed/>
    <w:rsid w:val="00A03B1B"/>
    <w:pPr>
      <w:tabs>
        <w:tab w:val="num" w:pos="1800"/>
      </w:tabs>
      <w:ind w:left="1800" w:hanging="360"/>
    </w:pPr>
    <w:rPr>
      <w:rFonts w:eastAsia="SimSun"/>
      <w:szCs w:val="20"/>
    </w:rPr>
  </w:style>
  <w:style w:type="paragraph" w:styleId="Title">
    <w:name w:val="Title"/>
    <w:basedOn w:val="Normal"/>
    <w:link w:val="TitleChar"/>
    <w:qFormat/>
    <w:rsid w:val="00A03B1B"/>
    <w:pPr>
      <w:spacing w:before="240" w:after="60"/>
      <w:jc w:val="center"/>
      <w:outlineLvl w:val="0"/>
    </w:pPr>
    <w:rPr>
      <w:rFonts w:ascii="Arial" w:eastAsia="SimSun" w:hAnsi="Arial" w:cs="Arial"/>
      <w:b/>
      <w:bCs/>
      <w:kern w:val="28"/>
      <w:sz w:val="32"/>
      <w:szCs w:val="32"/>
    </w:rPr>
  </w:style>
  <w:style w:type="character" w:customStyle="1" w:styleId="TitleChar">
    <w:name w:val="Title Char"/>
    <w:basedOn w:val="DefaultParagraphFont"/>
    <w:link w:val="Title"/>
    <w:rsid w:val="00A03B1B"/>
    <w:rPr>
      <w:rFonts w:ascii="Arial" w:eastAsia="SimSun" w:hAnsi="Arial" w:cs="Arial"/>
      <w:b/>
      <w:bCs/>
      <w:kern w:val="28"/>
      <w:sz w:val="32"/>
      <w:szCs w:val="32"/>
    </w:rPr>
  </w:style>
  <w:style w:type="paragraph" w:styleId="Closing">
    <w:name w:val="Closing"/>
    <w:basedOn w:val="Normal"/>
    <w:link w:val="ClosingChar"/>
    <w:unhideWhenUsed/>
    <w:rsid w:val="00A03B1B"/>
    <w:pPr>
      <w:ind w:left="4320"/>
    </w:pPr>
    <w:rPr>
      <w:rFonts w:eastAsia="SimSun"/>
      <w:szCs w:val="20"/>
    </w:rPr>
  </w:style>
  <w:style w:type="character" w:customStyle="1" w:styleId="ClosingChar">
    <w:name w:val="Closing Char"/>
    <w:basedOn w:val="DefaultParagraphFont"/>
    <w:link w:val="Closing"/>
    <w:rsid w:val="00A03B1B"/>
    <w:rPr>
      <w:rFonts w:eastAsia="SimSun"/>
      <w:sz w:val="24"/>
    </w:rPr>
  </w:style>
  <w:style w:type="paragraph" w:styleId="Signature">
    <w:name w:val="Signature"/>
    <w:basedOn w:val="Normal"/>
    <w:link w:val="SignatureChar"/>
    <w:unhideWhenUsed/>
    <w:rsid w:val="00A03B1B"/>
    <w:pPr>
      <w:ind w:left="4320"/>
    </w:pPr>
    <w:rPr>
      <w:rFonts w:eastAsia="SimSun"/>
      <w:szCs w:val="20"/>
    </w:rPr>
  </w:style>
  <w:style w:type="character" w:customStyle="1" w:styleId="SignatureChar">
    <w:name w:val="Signature Char"/>
    <w:basedOn w:val="DefaultParagraphFont"/>
    <w:link w:val="Signature"/>
    <w:rsid w:val="00A03B1B"/>
    <w:rPr>
      <w:rFonts w:eastAsia="SimSun"/>
      <w:sz w:val="24"/>
    </w:rPr>
  </w:style>
  <w:style w:type="character" w:customStyle="1" w:styleId="BodyTextIndentChar1">
    <w:name w:val="Body Text Indent Char1"/>
    <w:aliases w:val=" Char Char1"/>
    <w:rsid w:val="00A03B1B"/>
    <w:rPr>
      <w:rFonts w:ascii="Verdana" w:eastAsia="Times New Roman" w:hAnsi="Verdana"/>
      <w:sz w:val="16"/>
    </w:rPr>
  </w:style>
  <w:style w:type="paragraph" w:styleId="ListContinue">
    <w:name w:val="List Continue"/>
    <w:basedOn w:val="Normal"/>
    <w:unhideWhenUsed/>
    <w:rsid w:val="00A03B1B"/>
    <w:pPr>
      <w:spacing w:after="120"/>
      <w:ind w:left="360"/>
    </w:pPr>
    <w:rPr>
      <w:rFonts w:eastAsia="SimSun"/>
      <w:szCs w:val="20"/>
    </w:rPr>
  </w:style>
  <w:style w:type="paragraph" w:styleId="ListContinue2">
    <w:name w:val="List Continue 2"/>
    <w:basedOn w:val="Normal"/>
    <w:unhideWhenUsed/>
    <w:rsid w:val="00A03B1B"/>
    <w:pPr>
      <w:spacing w:after="120"/>
      <w:ind w:left="720"/>
    </w:pPr>
    <w:rPr>
      <w:rFonts w:eastAsia="SimSun"/>
      <w:szCs w:val="20"/>
    </w:rPr>
  </w:style>
  <w:style w:type="paragraph" w:styleId="ListContinue3">
    <w:name w:val="List Continue 3"/>
    <w:basedOn w:val="Normal"/>
    <w:unhideWhenUsed/>
    <w:rsid w:val="00A03B1B"/>
    <w:pPr>
      <w:spacing w:after="120"/>
      <w:ind w:left="1080"/>
    </w:pPr>
    <w:rPr>
      <w:rFonts w:eastAsia="SimSun"/>
      <w:szCs w:val="20"/>
    </w:rPr>
  </w:style>
  <w:style w:type="paragraph" w:styleId="ListContinue4">
    <w:name w:val="List Continue 4"/>
    <w:basedOn w:val="Normal"/>
    <w:unhideWhenUsed/>
    <w:rsid w:val="00A03B1B"/>
    <w:pPr>
      <w:spacing w:after="120"/>
      <w:ind w:left="1440"/>
    </w:pPr>
    <w:rPr>
      <w:rFonts w:eastAsia="SimSun"/>
      <w:szCs w:val="20"/>
    </w:rPr>
  </w:style>
  <w:style w:type="paragraph" w:styleId="ListContinue5">
    <w:name w:val="List Continue 5"/>
    <w:basedOn w:val="Normal"/>
    <w:unhideWhenUsed/>
    <w:rsid w:val="00A03B1B"/>
    <w:pPr>
      <w:spacing w:after="120"/>
      <w:ind w:left="1800"/>
    </w:pPr>
    <w:rPr>
      <w:rFonts w:eastAsia="SimSun"/>
      <w:szCs w:val="20"/>
    </w:rPr>
  </w:style>
  <w:style w:type="paragraph" w:styleId="MessageHeader">
    <w:name w:val="Message Header"/>
    <w:basedOn w:val="Normal"/>
    <w:link w:val="MessageHeaderChar"/>
    <w:unhideWhenUsed/>
    <w:rsid w:val="00A03B1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eastAsia="SimSun" w:hAnsi="Arial" w:cs="Arial"/>
    </w:rPr>
  </w:style>
  <w:style w:type="character" w:customStyle="1" w:styleId="MessageHeaderChar">
    <w:name w:val="Message Header Char"/>
    <w:basedOn w:val="DefaultParagraphFont"/>
    <w:link w:val="MessageHeader"/>
    <w:rsid w:val="00A03B1B"/>
    <w:rPr>
      <w:rFonts w:ascii="Arial" w:eastAsia="SimSun" w:hAnsi="Arial" w:cs="Arial"/>
      <w:sz w:val="24"/>
      <w:szCs w:val="24"/>
      <w:shd w:val="pct20" w:color="auto" w:fill="auto"/>
    </w:rPr>
  </w:style>
  <w:style w:type="paragraph" w:styleId="Subtitle">
    <w:name w:val="Subtitle"/>
    <w:basedOn w:val="Normal"/>
    <w:link w:val="SubtitleChar"/>
    <w:qFormat/>
    <w:rsid w:val="00A03B1B"/>
    <w:pPr>
      <w:spacing w:after="60"/>
      <w:jc w:val="center"/>
      <w:outlineLvl w:val="1"/>
    </w:pPr>
    <w:rPr>
      <w:rFonts w:ascii="Arial" w:eastAsia="SimSun" w:hAnsi="Arial" w:cs="Arial"/>
    </w:rPr>
  </w:style>
  <w:style w:type="character" w:customStyle="1" w:styleId="SubtitleChar">
    <w:name w:val="Subtitle Char"/>
    <w:basedOn w:val="DefaultParagraphFont"/>
    <w:link w:val="Subtitle"/>
    <w:rsid w:val="00A03B1B"/>
    <w:rPr>
      <w:rFonts w:ascii="Arial" w:eastAsia="SimSun" w:hAnsi="Arial" w:cs="Arial"/>
      <w:sz w:val="24"/>
      <w:szCs w:val="24"/>
    </w:rPr>
  </w:style>
  <w:style w:type="paragraph" w:styleId="Salutation">
    <w:name w:val="Salutation"/>
    <w:basedOn w:val="Normal"/>
    <w:next w:val="Normal"/>
    <w:link w:val="SalutationChar"/>
    <w:unhideWhenUsed/>
    <w:rsid w:val="00A03B1B"/>
    <w:rPr>
      <w:rFonts w:eastAsia="SimSun"/>
      <w:szCs w:val="20"/>
    </w:rPr>
  </w:style>
  <w:style w:type="character" w:customStyle="1" w:styleId="SalutationChar">
    <w:name w:val="Salutation Char"/>
    <w:basedOn w:val="DefaultParagraphFont"/>
    <w:link w:val="Salutation"/>
    <w:rsid w:val="00A03B1B"/>
    <w:rPr>
      <w:rFonts w:eastAsia="SimSun"/>
      <w:sz w:val="24"/>
    </w:rPr>
  </w:style>
  <w:style w:type="paragraph" w:styleId="Date">
    <w:name w:val="Date"/>
    <w:basedOn w:val="Normal"/>
    <w:next w:val="Normal"/>
    <w:link w:val="DateChar"/>
    <w:unhideWhenUsed/>
    <w:rsid w:val="00A03B1B"/>
    <w:rPr>
      <w:rFonts w:eastAsia="SimSun"/>
      <w:szCs w:val="20"/>
    </w:rPr>
  </w:style>
  <w:style w:type="character" w:customStyle="1" w:styleId="DateChar">
    <w:name w:val="Date Char"/>
    <w:basedOn w:val="DefaultParagraphFont"/>
    <w:link w:val="Date"/>
    <w:rsid w:val="00A03B1B"/>
    <w:rPr>
      <w:rFonts w:eastAsia="SimSun"/>
      <w:sz w:val="24"/>
    </w:rPr>
  </w:style>
  <w:style w:type="paragraph" w:styleId="BodyTextFirstIndent2">
    <w:name w:val="Body Text First Indent 2"/>
    <w:basedOn w:val="BodyTextIndent"/>
    <w:link w:val="BodyTextFirstIndent2Char"/>
    <w:unhideWhenUsed/>
    <w:rsid w:val="00A03B1B"/>
    <w:pPr>
      <w:spacing w:before="0"/>
      <w:ind w:left="360" w:firstLine="210"/>
    </w:pPr>
    <w:rPr>
      <w:rFonts w:eastAsia="SimSun"/>
      <w:szCs w:val="20"/>
    </w:rPr>
  </w:style>
  <w:style w:type="character" w:customStyle="1" w:styleId="BodyTextIndentChar2">
    <w:name w:val="Body Text Indent Char2"/>
    <w:aliases w:val=" Char Char2"/>
    <w:basedOn w:val="DefaultParagraphFont"/>
    <w:link w:val="BodyTextIndent"/>
    <w:rsid w:val="00A03B1B"/>
    <w:rPr>
      <w:sz w:val="24"/>
      <w:szCs w:val="24"/>
    </w:rPr>
  </w:style>
  <w:style w:type="character" w:customStyle="1" w:styleId="BodyTextFirstIndent2Char">
    <w:name w:val="Body Text First Indent 2 Char"/>
    <w:basedOn w:val="BodyTextIndentChar2"/>
    <w:link w:val="BodyTextFirstIndent2"/>
    <w:rsid w:val="00A03B1B"/>
    <w:rPr>
      <w:rFonts w:eastAsia="SimSun"/>
      <w:sz w:val="24"/>
      <w:szCs w:val="24"/>
    </w:rPr>
  </w:style>
  <w:style w:type="paragraph" w:styleId="NoteHeading">
    <w:name w:val="Note Heading"/>
    <w:basedOn w:val="Normal"/>
    <w:next w:val="Normal"/>
    <w:link w:val="NoteHeadingChar"/>
    <w:unhideWhenUsed/>
    <w:rsid w:val="00A03B1B"/>
    <w:rPr>
      <w:rFonts w:eastAsia="SimSun"/>
      <w:szCs w:val="20"/>
    </w:rPr>
  </w:style>
  <w:style w:type="character" w:customStyle="1" w:styleId="NoteHeadingChar">
    <w:name w:val="Note Heading Char"/>
    <w:basedOn w:val="DefaultParagraphFont"/>
    <w:link w:val="NoteHeading"/>
    <w:rsid w:val="00A03B1B"/>
    <w:rPr>
      <w:rFonts w:eastAsia="SimSun"/>
      <w:sz w:val="24"/>
    </w:rPr>
  </w:style>
  <w:style w:type="paragraph" w:styleId="BodyText2">
    <w:name w:val="Body Text 2"/>
    <w:basedOn w:val="Normal"/>
    <w:link w:val="BodyText2Char"/>
    <w:unhideWhenUsed/>
    <w:rsid w:val="00A03B1B"/>
    <w:pPr>
      <w:spacing w:after="120" w:line="480" w:lineRule="auto"/>
    </w:pPr>
    <w:rPr>
      <w:rFonts w:eastAsia="SimSun"/>
      <w:szCs w:val="20"/>
    </w:rPr>
  </w:style>
  <w:style w:type="character" w:customStyle="1" w:styleId="BodyText2Char">
    <w:name w:val="Body Text 2 Char"/>
    <w:basedOn w:val="DefaultParagraphFont"/>
    <w:link w:val="BodyText2"/>
    <w:rsid w:val="00A03B1B"/>
    <w:rPr>
      <w:rFonts w:eastAsia="SimSun"/>
      <w:sz w:val="24"/>
    </w:rPr>
  </w:style>
  <w:style w:type="paragraph" w:styleId="BodyText3">
    <w:name w:val="Body Text 3"/>
    <w:basedOn w:val="Normal"/>
    <w:link w:val="BodyText3Char"/>
    <w:unhideWhenUsed/>
    <w:rsid w:val="00A03B1B"/>
    <w:pPr>
      <w:spacing w:after="120"/>
    </w:pPr>
    <w:rPr>
      <w:rFonts w:eastAsia="SimSun"/>
      <w:sz w:val="16"/>
      <w:szCs w:val="16"/>
    </w:rPr>
  </w:style>
  <w:style w:type="character" w:customStyle="1" w:styleId="BodyText3Char">
    <w:name w:val="Body Text 3 Char"/>
    <w:basedOn w:val="DefaultParagraphFont"/>
    <w:link w:val="BodyText3"/>
    <w:rsid w:val="00A03B1B"/>
    <w:rPr>
      <w:rFonts w:eastAsia="SimSun"/>
      <w:sz w:val="16"/>
      <w:szCs w:val="16"/>
    </w:rPr>
  </w:style>
  <w:style w:type="paragraph" w:styleId="BodyTextIndent2">
    <w:name w:val="Body Text Indent 2"/>
    <w:basedOn w:val="Normal"/>
    <w:link w:val="BodyTextIndent2Char"/>
    <w:unhideWhenUsed/>
    <w:rsid w:val="00A03B1B"/>
    <w:pPr>
      <w:spacing w:after="120" w:line="480" w:lineRule="auto"/>
      <w:ind w:left="360"/>
    </w:pPr>
    <w:rPr>
      <w:rFonts w:eastAsia="SimSun"/>
      <w:szCs w:val="20"/>
    </w:rPr>
  </w:style>
  <w:style w:type="character" w:customStyle="1" w:styleId="BodyTextIndent2Char">
    <w:name w:val="Body Text Indent 2 Char"/>
    <w:basedOn w:val="DefaultParagraphFont"/>
    <w:link w:val="BodyTextIndent2"/>
    <w:rsid w:val="00A03B1B"/>
    <w:rPr>
      <w:rFonts w:eastAsia="SimSun"/>
      <w:sz w:val="24"/>
    </w:rPr>
  </w:style>
  <w:style w:type="paragraph" w:styleId="BodyTextIndent3">
    <w:name w:val="Body Text Indent 3"/>
    <w:basedOn w:val="Normal"/>
    <w:link w:val="BodyTextIndent3Char"/>
    <w:unhideWhenUsed/>
    <w:rsid w:val="00A03B1B"/>
    <w:pPr>
      <w:spacing w:after="120"/>
      <w:ind w:left="360"/>
    </w:pPr>
    <w:rPr>
      <w:rFonts w:eastAsia="SimSun"/>
      <w:sz w:val="16"/>
      <w:szCs w:val="16"/>
    </w:rPr>
  </w:style>
  <w:style w:type="character" w:customStyle="1" w:styleId="BodyTextIndent3Char">
    <w:name w:val="Body Text Indent 3 Char"/>
    <w:basedOn w:val="DefaultParagraphFont"/>
    <w:link w:val="BodyTextIndent3"/>
    <w:rsid w:val="00A03B1B"/>
    <w:rPr>
      <w:rFonts w:eastAsia="SimSun"/>
      <w:sz w:val="16"/>
      <w:szCs w:val="16"/>
    </w:rPr>
  </w:style>
  <w:style w:type="paragraph" w:styleId="PlainText">
    <w:name w:val="Plain Text"/>
    <w:basedOn w:val="Normal"/>
    <w:link w:val="PlainTextChar"/>
    <w:unhideWhenUsed/>
    <w:rsid w:val="00A03B1B"/>
    <w:rPr>
      <w:rFonts w:ascii="Courier New" w:eastAsia="SimSun" w:hAnsi="Courier New" w:cs="Courier New"/>
      <w:sz w:val="20"/>
      <w:szCs w:val="20"/>
    </w:rPr>
  </w:style>
  <w:style w:type="character" w:customStyle="1" w:styleId="PlainTextChar">
    <w:name w:val="Plain Text Char"/>
    <w:basedOn w:val="DefaultParagraphFont"/>
    <w:link w:val="PlainText"/>
    <w:rsid w:val="00A03B1B"/>
    <w:rPr>
      <w:rFonts w:ascii="Courier New" w:eastAsia="SimSun" w:hAnsi="Courier New" w:cs="Courier New"/>
    </w:rPr>
  </w:style>
  <w:style w:type="paragraph" w:styleId="E-mailSignature">
    <w:name w:val="E-mail Signature"/>
    <w:basedOn w:val="Normal"/>
    <w:link w:val="E-mailSignatureChar"/>
    <w:unhideWhenUsed/>
    <w:rsid w:val="00A03B1B"/>
    <w:rPr>
      <w:rFonts w:eastAsia="SimSun"/>
      <w:szCs w:val="20"/>
    </w:rPr>
  </w:style>
  <w:style w:type="character" w:customStyle="1" w:styleId="E-mailSignatureChar">
    <w:name w:val="E-mail Signature Char"/>
    <w:basedOn w:val="DefaultParagraphFont"/>
    <w:link w:val="E-mailSignature"/>
    <w:rsid w:val="00A03B1B"/>
    <w:rPr>
      <w:rFonts w:eastAsia="SimSun"/>
      <w:sz w:val="24"/>
    </w:rPr>
  </w:style>
  <w:style w:type="paragraph" w:styleId="NoSpacing">
    <w:name w:val="No Spacing"/>
    <w:uiPriority w:val="1"/>
    <w:qFormat/>
    <w:rsid w:val="00A03B1B"/>
    <w:rPr>
      <w:rFonts w:eastAsia="SimSun"/>
      <w:sz w:val="24"/>
      <w:szCs w:val="24"/>
    </w:rPr>
  </w:style>
  <w:style w:type="character" w:customStyle="1" w:styleId="BulletChar">
    <w:name w:val="Bullet Char"/>
    <w:link w:val="Bullet"/>
    <w:locked/>
    <w:rsid w:val="00A03B1B"/>
    <w:rPr>
      <w:sz w:val="24"/>
    </w:rPr>
  </w:style>
  <w:style w:type="character" w:customStyle="1" w:styleId="BulletIndentChar">
    <w:name w:val="Bullet Indent Char"/>
    <w:link w:val="BulletIndent"/>
    <w:locked/>
    <w:rsid w:val="00A03B1B"/>
    <w:rPr>
      <w:rFonts w:eastAsia="SimSun"/>
      <w:sz w:val="24"/>
    </w:rPr>
  </w:style>
  <w:style w:type="character" w:customStyle="1" w:styleId="ListSubChar">
    <w:name w:val="List Sub Char"/>
    <w:link w:val="ListSub"/>
    <w:locked/>
    <w:rsid w:val="00A03B1B"/>
    <w:rPr>
      <w:rFonts w:eastAsia="SimSun"/>
      <w:sz w:val="24"/>
    </w:rPr>
  </w:style>
  <w:style w:type="character" w:customStyle="1" w:styleId="VariableDefinitionChar">
    <w:name w:val="Variable Definition Char"/>
    <w:link w:val="VariableDefinition"/>
    <w:locked/>
    <w:rsid w:val="00A03B1B"/>
    <w:rPr>
      <w:rFonts w:eastAsia="SimSun"/>
      <w:iCs/>
      <w:sz w:val="24"/>
    </w:rPr>
  </w:style>
  <w:style w:type="paragraph" w:customStyle="1" w:styleId="TermDefinition">
    <w:name w:val="Term Definition"/>
    <w:basedOn w:val="Normal"/>
    <w:rsid w:val="00A03B1B"/>
    <w:pPr>
      <w:spacing w:after="60"/>
      <w:ind w:left="720"/>
    </w:pPr>
    <w:rPr>
      <w:rFonts w:eastAsia="SimSun"/>
      <w:szCs w:val="20"/>
    </w:rPr>
  </w:style>
  <w:style w:type="character" w:customStyle="1" w:styleId="TermTitleChar">
    <w:name w:val="Term Title Char"/>
    <w:link w:val="TermTitle"/>
    <w:locked/>
    <w:rsid w:val="00A03B1B"/>
    <w:rPr>
      <w:b/>
      <w:sz w:val="24"/>
    </w:rPr>
  </w:style>
  <w:style w:type="paragraph" w:customStyle="1" w:styleId="TermTitle">
    <w:name w:val="Term Title"/>
    <w:basedOn w:val="Normal"/>
    <w:link w:val="TermTitleChar"/>
    <w:rsid w:val="00A03B1B"/>
    <w:pPr>
      <w:spacing w:before="120"/>
      <w:ind w:left="720"/>
    </w:pPr>
    <w:rPr>
      <w:b/>
      <w:szCs w:val="20"/>
    </w:rPr>
  </w:style>
  <w:style w:type="paragraph" w:customStyle="1" w:styleId="Style1">
    <w:name w:val="Style1"/>
    <w:basedOn w:val="BodyText3"/>
    <w:rsid w:val="00A03B1B"/>
    <w:rPr>
      <w:b/>
      <w:sz w:val="40"/>
      <w:szCs w:val="40"/>
    </w:rPr>
  </w:style>
  <w:style w:type="paragraph" w:customStyle="1" w:styleId="note">
    <w:name w:val="note"/>
    <w:basedOn w:val="Normal"/>
    <w:rsid w:val="00A03B1B"/>
    <w:rPr>
      <w:rFonts w:eastAsia="SimSun"/>
      <w:sz w:val="22"/>
      <w:szCs w:val="20"/>
    </w:rPr>
  </w:style>
  <w:style w:type="paragraph" w:customStyle="1" w:styleId="List1">
    <w:name w:val="List1"/>
    <w:basedOn w:val="H4"/>
    <w:rsid w:val="00A03B1B"/>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A03B1B"/>
    <w:pPr>
      <w:tabs>
        <w:tab w:val="num" w:pos="2520"/>
      </w:tabs>
      <w:spacing w:after="120"/>
      <w:ind w:left="2520" w:hanging="720"/>
    </w:pPr>
    <w:rPr>
      <w:rFonts w:eastAsia="SimSun"/>
      <w:szCs w:val="20"/>
    </w:rPr>
  </w:style>
  <w:style w:type="character" w:customStyle="1" w:styleId="BulletCharCharChar">
    <w:name w:val="Bullet Char Char Char"/>
    <w:link w:val="BulletCharChar"/>
    <w:locked/>
    <w:rsid w:val="00A03B1B"/>
    <w:rPr>
      <w:sz w:val="24"/>
    </w:rPr>
  </w:style>
  <w:style w:type="paragraph" w:customStyle="1" w:styleId="BulletCharChar">
    <w:name w:val="Bullet Char Char"/>
    <w:basedOn w:val="Normal"/>
    <w:link w:val="BulletCharCharChar"/>
    <w:rsid w:val="00A03B1B"/>
    <w:pPr>
      <w:tabs>
        <w:tab w:val="num" w:pos="450"/>
      </w:tabs>
      <w:spacing w:after="180"/>
      <w:ind w:left="450" w:hanging="360"/>
    </w:pPr>
    <w:rPr>
      <w:szCs w:val="20"/>
    </w:rPr>
  </w:style>
  <w:style w:type="paragraph" w:customStyle="1" w:styleId="bodytextnumbered0">
    <w:name w:val="bodytextnumbered"/>
    <w:basedOn w:val="Normal"/>
    <w:rsid w:val="00A03B1B"/>
    <w:pPr>
      <w:spacing w:after="240"/>
      <w:ind w:left="720" w:hanging="720"/>
    </w:pPr>
    <w:rPr>
      <w:rFonts w:eastAsia="Calibri"/>
    </w:rPr>
  </w:style>
  <w:style w:type="paragraph" w:customStyle="1" w:styleId="PJMNormal">
    <w:name w:val="PJM_Normal"/>
    <w:basedOn w:val="Default"/>
    <w:next w:val="Default"/>
    <w:rsid w:val="00A03B1B"/>
    <w:pPr>
      <w:spacing w:before="120" w:after="120"/>
    </w:pPr>
    <w:rPr>
      <w:rFonts w:cs="Times New Roman"/>
      <w:color w:val="auto"/>
    </w:rPr>
  </w:style>
  <w:style w:type="paragraph" w:customStyle="1" w:styleId="PJMListOutline1">
    <w:name w:val="PJM_List_Outline_1"/>
    <w:basedOn w:val="Default"/>
    <w:next w:val="Default"/>
    <w:rsid w:val="00A03B1B"/>
    <w:pPr>
      <w:spacing w:before="120" w:after="120"/>
    </w:pPr>
    <w:rPr>
      <w:rFonts w:cs="Times New Roman"/>
      <w:color w:val="auto"/>
    </w:rPr>
  </w:style>
  <w:style w:type="paragraph" w:customStyle="1" w:styleId="VariableDefinition1">
    <w:name w:val="Variable Definition+1"/>
    <w:basedOn w:val="Default"/>
    <w:next w:val="Default"/>
    <w:rsid w:val="00A03B1B"/>
    <w:pPr>
      <w:spacing w:after="240"/>
    </w:pPr>
    <w:rPr>
      <w:rFonts w:ascii="Times New Roman" w:hAnsi="Times New Roman" w:cs="Times New Roman"/>
      <w:color w:val="auto"/>
    </w:rPr>
  </w:style>
  <w:style w:type="paragraph" w:customStyle="1" w:styleId="ListSub2">
    <w:name w:val="List Sub+2"/>
    <w:basedOn w:val="Default"/>
    <w:next w:val="Default"/>
    <w:rsid w:val="00A03B1B"/>
    <w:pPr>
      <w:spacing w:after="240"/>
    </w:pPr>
    <w:rPr>
      <w:rFonts w:ascii="Times New Roman" w:hAnsi="Times New Roman" w:cs="Times New Roman"/>
      <w:color w:val="auto"/>
    </w:rPr>
  </w:style>
  <w:style w:type="paragraph" w:customStyle="1" w:styleId="H">
    <w:name w:val="H%"/>
    <w:basedOn w:val="H4"/>
    <w:rsid w:val="00A03B1B"/>
    <w:pPr>
      <w:snapToGrid w:val="0"/>
    </w:pPr>
    <w:rPr>
      <w:rFonts w:ascii="Calibri" w:eastAsia="Calibri" w:hAnsi="Calibri"/>
      <w:snapToGrid/>
      <w:szCs w:val="24"/>
    </w:rPr>
  </w:style>
  <w:style w:type="paragraph" w:customStyle="1" w:styleId="Style2">
    <w:name w:val="Style2"/>
    <w:basedOn w:val="H5"/>
    <w:autoRedefine/>
    <w:rsid w:val="00A03B1B"/>
    <w:rPr>
      <w:rFonts w:ascii="Calibri" w:eastAsia="Calibri" w:hAnsi="Calibri"/>
      <w:i w:val="0"/>
    </w:rPr>
  </w:style>
  <w:style w:type="paragraph" w:customStyle="1" w:styleId="listintroduction0">
    <w:name w:val="listintroduction"/>
    <w:basedOn w:val="Normal"/>
    <w:rsid w:val="00A03B1B"/>
    <w:pPr>
      <w:keepNext/>
      <w:spacing w:after="240"/>
    </w:pPr>
    <w:rPr>
      <w:rFonts w:eastAsia="SimSun"/>
    </w:rPr>
  </w:style>
  <w:style w:type="paragraph" w:customStyle="1" w:styleId="RegularText">
    <w:name w:val="Regular Text"/>
    <w:basedOn w:val="Normal"/>
    <w:rsid w:val="00A03B1B"/>
    <w:pPr>
      <w:spacing w:before="120" w:after="120"/>
      <w:ind w:left="432"/>
      <w:jc w:val="both"/>
    </w:pPr>
    <w:rPr>
      <w:rFonts w:eastAsia="SimSun"/>
      <w:szCs w:val="20"/>
    </w:rPr>
  </w:style>
  <w:style w:type="character" w:styleId="FootnoteReference">
    <w:name w:val="footnote reference"/>
    <w:unhideWhenUsed/>
    <w:rsid w:val="00A03B1B"/>
    <w:rPr>
      <w:vertAlign w:val="superscript"/>
    </w:rPr>
  </w:style>
  <w:style w:type="character" w:styleId="PlaceholderText">
    <w:name w:val="Placeholder Text"/>
    <w:uiPriority w:val="99"/>
    <w:rsid w:val="00A03B1B"/>
    <w:rPr>
      <w:color w:val="808080"/>
    </w:rPr>
  </w:style>
  <w:style w:type="character" w:customStyle="1" w:styleId="CharCharCharCharCharCharCharChar">
    <w:name w:val="Char Char Char Char Char Char Char Char"/>
    <w:rsid w:val="00A03B1B"/>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A03B1B"/>
    <w:rPr>
      <w:rFonts w:eastAsia="SimSun"/>
    </w:rPr>
  </w:style>
  <w:style w:type="character" w:customStyle="1" w:styleId="InstructionsCharCharCharCharCharCharChar">
    <w:name w:val="Instructions Char Char Char Char Char Char Char"/>
    <w:link w:val="InstructionsCharCharCharCharCharChar"/>
    <w:locked/>
    <w:rsid w:val="00A03B1B"/>
    <w:rPr>
      <w:rFonts w:eastAsia="SimSun"/>
      <w:sz w:val="24"/>
      <w:szCs w:val="24"/>
    </w:rPr>
  </w:style>
  <w:style w:type="character" w:customStyle="1" w:styleId="CharCharCharCharCharCharCharChar1">
    <w:name w:val="Char Char Char Char Char Char Char Char1"/>
    <w:rsid w:val="00A03B1B"/>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A03B1B"/>
    <w:rPr>
      <w:iCs/>
      <w:sz w:val="24"/>
      <w:lang w:val="en-US" w:eastAsia="en-US" w:bidi="ar-SA"/>
    </w:rPr>
  </w:style>
  <w:style w:type="character" w:customStyle="1" w:styleId="H2CharChar">
    <w:name w:val="H2 Char Char"/>
    <w:rsid w:val="00A03B1B"/>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A03B1B"/>
    <w:rPr>
      <w:iCs/>
      <w:sz w:val="24"/>
      <w:lang w:val="en-US" w:eastAsia="en-US" w:bidi="ar-SA"/>
    </w:rPr>
  </w:style>
  <w:style w:type="character" w:customStyle="1" w:styleId="BodyTextChar2Char1">
    <w:name w:val="Body Text Char2 Char1"/>
    <w:aliases w:val="Char Char Char Char11,Char Char Char Char111"/>
    <w:rsid w:val="00A03B1B"/>
    <w:rPr>
      <w:iCs/>
      <w:sz w:val="24"/>
      <w:lang w:val="en-US" w:eastAsia="en-US" w:bidi="ar-SA"/>
    </w:rPr>
  </w:style>
  <w:style w:type="character" w:customStyle="1" w:styleId="ListIntroductionChar">
    <w:name w:val="List Introduction Char"/>
    <w:link w:val="ListIntroduction"/>
    <w:locked/>
    <w:rsid w:val="00A03B1B"/>
    <w:rPr>
      <w:rFonts w:eastAsia="SimSun"/>
      <w:iCs/>
      <w:sz w:val="24"/>
    </w:rPr>
  </w:style>
  <w:style w:type="paragraph" w:styleId="BodyTextFirstIndent">
    <w:name w:val="Body Text First Indent"/>
    <w:basedOn w:val="BodyText"/>
    <w:link w:val="BodyTextFirstIndentChar"/>
    <w:unhideWhenUsed/>
    <w:rsid w:val="00A03B1B"/>
    <w:pPr>
      <w:spacing w:before="0" w:after="0"/>
      <w:ind w:firstLine="360"/>
    </w:pPr>
    <w:rPr>
      <w:rFonts w:eastAsia="SimSun"/>
    </w:r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A03B1B"/>
    <w:rPr>
      <w:sz w:val="24"/>
      <w:szCs w:val="24"/>
    </w:rPr>
  </w:style>
  <w:style w:type="character" w:customStyle="1" w:styleId="BodyTextFirstIndentChar">
    <w:name w:val="Body Text First Indent Char"/>
    <w:basedOn w:val="BodyTextChar2"/>
    <w:link w:val="BodyTextFirstIndent"/>
    <w:rsid w:val="00A03B1B"/>
    <w:rPr>
      <w:rFonts w:eastAsia="SimSun"/>
      <w:sz w:val="24"/>
      <w:szCs w:val="24"/>
    </w:rPr>
  </w:style>
  <w:style w:type="character" w:customStyle="1" w:styleId="H3Char1">
    <w:name w:val="H3 Char1"/>
    <w:rsid w:val="00A03B1B"/>
    <w:rPr>
      <w:b/>
      <w:bCs/>
      <w:i/>
      <w:iCs w:val="0"/>
      <w:sz w:val="24"/>
      <w:lang w:val="en-US" w:eastAsia="en-US" w:bidi="ar-SA"/>
    </w:rPr>
  </w:style>
  <w:style w:type="character" w:customStyle="1" w:styleId="bodytextnumberedchar0">
    <w:name w:val="bodytextnumberedchar"/>
    <w:rsid w:val="00A03B1B"/>
  </w:style>
  <w:style w:type="character" w:customStyle="1" w:styleId="TableHeadChar">
    <w:name w:val="Table Head Char"/>
    <w:rsid w:val="00A03B1B"/>
    <w:rPr>
      <w:b/>
      <w:bCs w:val="0"/>
      <w:iCs/>
      <w:sz w:val="24"/>
      <w:lang w:val="en-US" w:eastAsia="en-US" w:bidi="ar-SA"/>
    </w:rPr>
  </w:style>
  <w:style w:type="character" w:customStyle="1" w:styleId="Char1CharChar">
    <w:name w:val="Char1 Char Char"/>
    <w:rsid w:val="00A03B1B"/>
    <w:rPr>
      <w:iCs/>
      <w:sz w:val="24"/>
      <w:lang w:val="en-US" w:eastAsia="en-US" w:bidi="ar-SA"/>
    </w:rPr>
  </w:style>
  <w:style w:type="character" w:customStyle="1" w:styleId="CharChar2">
    <w:name w:val="Char Char2"/>
    <w:rsid w:val="00A03B1B"/>
    <w:rPr>
      <w:b/>
      <w:bCs/>
      <w:i/>
      <w:iCs w:val="0"/>
      <w:sz w:val="24"/>
      <w:lang w:val="en-US" w:eastAsia="en-US" w:bidi="ar-SA"/>
    </w:rPr>
  </w:style>
  <w:style w:type="character" w:customStyle="1" w:styleId="Char21">
    <w:name w:val="Char21"/>
    <w:rsid w:val="00A03B1B"/>
    <w:rPr>
      <w:b/>
      <w:bCs/>
      <w:i/>
      <w:iCs w:val="0"/>
      <w:sz w:val="24"/>
      <w:lang w:val="en-US" w:eastAsia="en-US" w:bidi="ar-SA"/>
    </w:rPr>
  </w:style>
  <w:style w:type="character" w:customStyle="1" w:styleId="CharCharChar">
    <w:name w:val="Char Char Char"/>
    <w:rsid w:val="00A03B1B"/>
    <w:rPr>
      <w:sz w:val="24"/>
      <w:lang w:val="en-US" w:eastAsia="en-US" w:bidi="ar-SA"/>
    </w:rPr>
  </w:style>
  <w:style w:type="character" w:customStyle="1" w:styleId="h3CharChar">
    <w:name w:val="h3 Char Char"/>
    <w:rsid w:val="00A03B1B"/>
    <w:rPr>
      <w:b/>
      <w:bCs/>
      <w:i/>
      <w:iCs w:val="0"/>
      <w:sz w:val="24"/>
      <w:lang w:val="en-US" w:eastAsia="en-US" w:bidi="ar-SA"/>
    </w:rPr>
  </w:style>
  <w:style w:type="character" w:customStyle="1" w:styleId="InstructionsCharChar">
    <w:name w:val="Instructions Char Char"/>
    <w:rsid w:val="00A03B1B"/>
    <w:rPr>
      <w:b/>
      <w:bCs w:val="0"/>
      <w:i/>
      <w:iCs/>
      <w:sz w:val="24"/>
      <w:szCs w:val="24"/>
      <w:lang w:val="en-US" w:eastAsia="en-US" w:bidi="ar-SA"/>
    </w:rPr>
  </w:style>
  <w:style w:type="character" w:customStyle="1" w:styleId="CharCharCharChar1">
    <w:name w:val="Char Char Char Char1"/>
    <w:aliases w:val="Char1 Char Char Char Char, Char1 Char Char Char Char"/>
    <w:rsid w:val="00A03B1B"/>
    <w:rPr>
      <w:sz w:val="24"/>
      <w:lang w:val="en-US" w:eastAsia="en-US" w:bidi="ar-SA"/>
    </w:rPr>
  </w:style>
  <w:style w:type="character" w:customStyle="1" w:styleId="H3CharChar0">
    <w:name w:val="H3 Char Char"/>
    <w:rsid w:val="00A03B1B"/>
    <w:rPr>
      <w:b w:val="0"/>
      <w:bCs w:val="0"/>
      <w:i w:val="0"/>
      <w:iCs w:val="0"/>
      <w:sz w:val="24"/>
      <w:lang w:val="en-US" w:eastAsia="en-US" w:bidi="ar-SA"/>
    </w:rPr>
  </w:style>
  <w:style w:type="character" w:customStyle="1" w:styleId="ListIntroductionCharChar">
    <w:name w:val="List Introduction Char Char"/>
    <w:rsid w:val="00A03B1B"/>
    <w:rPr>
      <w:iCs/>
      <w:sz w:val="24"/>
      <w:lang w:val="en-US" w:eastAsia="en-US" w:bidi="ar-SA"/>
    </w:rPr>
  </w:style>
  <w:style w:type="character" w:customStyle="1" w:styleId="H4CharChar">
    <w:name w:val="H4 Char Char"/>
    <w:rsid w:val="00A03B1B"/>
    <w:rPr>
      <w:b/>
      <w:bCs/>
      <w:snapToGrid/>
      <w:sz w:val="24"/>
      <w:lang w:val="en-US" w:eastAsia="en-US" w:bidi="ar-SA"/>
    </w:rPr>
  </w:style>
  <w:style w:type="character" w:customStyle="1" w:styleId="Char2CharChar1">
    <w:name w:val="Char2 Char Char1"/>
    <w:rsid w:val="00A03B1B"/>
    <w:rPr>
      <w:sz w:val="24"/>
      <w:lang w:val="en-US" w:eastAsia="en-US" w:bidi="ar-SA"/>
    </w:rPr>
  </w:style>
  <w:style w:type="character" w:customStyle="1" w:styleId="CharChar3">
    <w:name w:val="Char Char3"/>
    <w:rsid w:val="00A03B1B"/>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A03B1B"/>
    <w:rPr>
      <w:sz w:val="24"/>
      <w:lang w:val="en-US" w:eastAsia="en-US" w:bidi="ar-SA"/>
    </w:rPr>
  </w:style>
  <w:style w:type="character" w:customStyle="1" w:styleId="CharChar4">
    <w:name w:val="Char Char4"/>
    <w:rsid w:val="00A03B1B"/>
    <w:rPr>
      <w:sz w:val="24"/>
      <w:lang w:val="en-US" w:eastAsia="en-US" w:bidi="ar-SA"/>
    </w:rPr>
  </w:style>
  <w:style w:type="character" w:customStyle="1" w:styleId="Char1CharChar1">
    <w:name w:val="Char1 Char Char1"/>
    <w:rsid w:val="00A03B1B"/>
    <w:rPr>
      <w:sz w:val="24"/>
      <w:lang w:val="en-US" w:eastAsia="en-US" w:bidi="ar-SA"/>
    </w:rPr>
  </w:style>
  <w:style w:type="character" w:customStyle="1" w:styleId="CharChar12">
    <w:name w:val="Char Char12"/>
    <w:rsid w:val="00A03B1B"/>
    <w:rPr>
      <w:sz w:val="24"/>
      <w:lang w:val="en-US" w:eastAsia="en-US" w:bidi="ar-SA"/>
    </w:rPr>
  </w:style>
  <w:style w:type="character" w:customStyle="1" w:styleId="CharChar5">
    <w:name w:val="Char Char5"/>
    <w:rsid w:val="00A03B1B"/>
    <w:rPr>
      <w:iCs/>
      <w:sz w:val="24"/>
      <w:lang w:val="en-US" w:eastAsia="en-US" w:bidi="ar-SA"/>
    </w:rPr>
  </w:style>
  <w:style w:type="character" w:customStyle="1" w:styleId="CharCharCharChar3">
    <w:name w:val="Char Char Char Char3"/>
    <w:rsid w:val="00A03B1B"/>
    <w:rPr>
      <w:iCs/>
      <w:sz w:val="24"/>
      <w:lang w:val="en-US" w:eastAsia="en-US" w:bidi="ar-SA"/>
    </w:rPr>
  </w:style>
  <w:style w:type="character" w:customStyle="1" w:styleId="CharChar42">
    <w:name w:val="Char Char42"/>
    <w:rsid w:val="00A03B1B"/>
    <w:rPr>
      <w:sz w:val="24"/>
      <w:lang w:val="en-US" w:eastAsia="en-US" w:bidi="ar-SA"/>
    </w:rPr>
  </w:style>
  <w:style w:type="character" w:customStyle="1" w:styleId="CharCharChar2">
    <w:name w:val="Char Char Char2"/>
    <w:rsid w:val="00A03B1B"/>
    <w:rPr>
      <w:iCs/>
      <w:sz w:val="24"/>
      <w:lang w:val="en-US" w:eastAsia="en-US" w:bidi="ar-SA"/>
    </w:rPr>
  </w:style>
  <w:style w:type="character" w:customStyle="1" w:styleId="Char1CharChar12">
    <w:name w:val="Char1 Char Char12"/>
    <w:rsid w:val="00A03B1B"/>
    <w:rPr>
      <w:sz w:val="24"/>
      <w:lang w:val="en-US" w:eastAsia="en-US" w:bidi="ar-SA"/>
    </w:rPr>
  </w:style>
  <w:style w:type="character" w:customStyle="1" w:styleId="CharCharChar22">
    <w:name w:val="Char Char Char22"/>
    <w:rsid w:val="00A03B1B"/>
    <w:rPr>
      <w:iCs/>
      <w:sz w:val="24"/>
      <w:lang w:val="en-US" w:eastAsia="en-US" w:bidi="ar-SA"/>
    </w:rPr>
  </w:style>
  <w:style w:type="character" w:customStyle="1" w:styleId="CharChar6">
    <w:name w:val="Char Char6"/>
    <w:rsid w:val="00A03B1B"/>
    <w:rPr>
      <w:sz w:val="24"/>
      <w:lang w:val="en-US" w:eastAsia="en-US" w:bidi="ar-SA"/>
    </w:rPr>
  </w:style>
  <w:style w:type="character" w:customStyle="1" w:styleId="ListCharChar">
    <w:name w:val="List Char Char"/>
    <w:rsid w:val="00A03B1B"/>
    <w:rPr>
      <w:sz w:val="24"/>
      <w:lang w:val="en-US" w:eastAsia="en-US" w:bidi="ar-SA"/>
    </w:rPr>
  </w:style>
  <w:style w:type="character" w:customStyle="1" w:styleId="CharChar11">
    <w:name w:val="Char Char11"/>
    <w:rsid w:val="00A03B1B"/>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A03B1B"/>
    <w:rPr>
      <w:iCs/>
      <w:sz w:val="24"/>
      <w:lang w:val="en-US" w:eastAsia="en-US" w:bidi="ar-SA"/>
    </w:rPr>
  </w:style>
  <w:style w:type="character" w:customStyle="1" w:styleId="CharChar41">
    <w:name w:val="Char Char41"/>
    <w:rsid w:val="00A03B1B"/>
    <w:rPr>
      <w:sz w:val="24"/>
      <w:lang w:val="en-US" w:eastAsia="en-US" w:bidi="ar-SA"/>
    </w:rPr>
  </w:style>
  <w:style w:type="character" w:customStyle="1" w:styleId="CharCharChar21">
    <w:name w:val="Char Char Char21"/>
    <w:rsid w:val="00A03B1B"/>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A03B1B"/>
    <w:rPr>
      <w:iCs/>
      <w:sz w:val="24"/>
      <w:lang w:val="en-US" w:eastAsia="en-US" w:bidi="ar-SA"/>
    </w:rPr>
  </w:style>
  <w:style w:type="character" w:customStyle="1" w:styleId="TextChar">
    <w:name w:val="Text Char"/>
    <w:rsid w:val="00A03B1B"/>
    <w:rPr>
      <w:iCs/>
      <w:sz w:val="24"/>
      <w:lang w:val="en-US" w:eastAsia="en-US" w:bidi="ar-SA"/>
    </w:rPr>
  </w:style>
  <w:style w:type="table" w:customStyle="1" w:styleId="TableGrid11">
    <w:name w:val="Table Grid11"/>
    <w:basedOn w:val="TableNormal"/>
    <w:rsid w:val="00A03B1B"/>
    <w:rPr>
      <w:rFonts w:eastAsia="SimSu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A03B1B"/>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A03B1B"/>
    <w:rPr>
      <w:rFonts w:eastAsia="SimSun"/>
    </w:rPr>
    <w:tblPr/>
    <w:tcPr>
      <w:shd w:val="clear" w:color="auto" w:fill="E0E0E0"/>
    </w:tcPr>
  </w:style>
  <w:style w:type="table" w:customStyle="1" w:styleId="FormulaVariableTable1">
    <w:name w:val="Formula Variable Table1"/>
    <w:basedOn w:val="TableNormal"/>
    <w:rsid w:val="00A03B1B"/>
    <w:rPr>
      <w:rFonts w:eastAsia="SimSu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A03B1B"/>
    <w:pPr>
      <w:spacing w:after="240"/>
      <w:ind w:left="3168" w:hanging="2880"/>
    </w:pPr>
    <w:rPr>
      <w:rFonts w:eastAsia="SimSun"/>
      <w:iCs/>
      <w:szCs w:val="20"/>
    </w:rPr>
  </w:style>
  <w:style w:type="paragraph" w:customStyle="1" w:styleId="Acronym">
    <w:name w:val="Acronym"/>
    <w:basedOn w:val="Normal"/>
    <w:rsid w:val="00A03B1B"/>
    <w:pPr>
      <w:tabs>
        <w:tab w:val="left" w:pos="1440"/>
      </w:tabs>
    </w:pPr>
    <w:rPr>
      <w:rFonts w:eastAsia="SimSun"/>
      <w:iCs/>
      <w:szCs w:val="20"/>
    </w:rPr>
  </w:style>
  <w:style w:type="character" w:customStyle="1" w:styleId="CharChar1">
    <w:name w:val="Char Char1"/>
    <w:rsid w:val="00A03B1B"/>
    <w:rPr>
      <w:b/>
      <w:bCs/>
      <w:i/>
      <w:iCs/>
      <w:sz w:val="24"/>
      <w:szCs w:val="26"/>
      <w:lang w:val="en-US" w:eastAsia="en-US" w:bidi="ar-SA"/>
    </w:rPr>
  </w:style>
  <w:style w:type="character" w:styleId="Strong">
    <w:name w:val="Strong"/>
    <w:qFormat/>
    <w:rsid w:val="00A03B1B"/>
    <w:rPr>
      <w:b/>
      <w:bCs/>
    </w:rPr>
  </w:style>
  <w:style w:type="paragraph" w:customStyle="1" w:styleId="BulletIndent2">
    <w:name w:val="Bullet Indent 2"/>
    <w:basedOn w:val="BulletIndent"/>
    <w:rsid w:val="00A03B1B"/>
    <w:pPr>
      <w:numPr>
        <w:numId w:val="0"/>
      </w:numPr>
      <w:tabs>
        <w:tab w:val="left" w:pos="2520"/>
      </w:tabs>
      <w:ind w:left="2520" w:hanging="547"/>
    </w:pPr>
  </w:style>
  <w:style w:type="character" w:customStyle="1" w:styleId="ListCharChar1">
    <w:name w:val="List Char Char1"/>
    <w:rsid w:val="00A03B1B"/>
    <w:rPr>
      <w:sz w:val="24"/>
      <w:lang w:val="en-US" w:eastAsia="en-US" w:bidi="ar-SA"/>
    </w:rPr>
  </w:style>
  <w:style w:type="character" w:customStyle="1" w:styleId="UnresolvedMention1">
    <w:name w:val="Unresolved Mention1"/>
    <w:uiPriority w:val="99"/>
    <w:semiHidden/>
    <w:unhideWhenUsed/>
    <w:rsid w:val="00A03B1B"/>
    <w:rPr>
      <w:color w:val="605E5C"/>
      <w:shd w:val="clear" w:color="auto" w:fill="E1DFDD"/>
    </w:rPr>
  </w:style>
  <w:style w:type="table" w:customStyle="1" w:styleId="BoxedLanguage2">
    <w:name w:val="Boxed Language2"/>
    <w:basedOn w:val="TableNormal"/>
    <w:rsid w:val="00A03B1B"/>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A03B1B"/>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A03B1B"/>
    <w:rPr>
      <w:rFonts w:eastAsia="SimSun"/>
    </w:rPr>
    <w:tblPr/>
  </w:style>
  <w:style w:type="table" w:customStyle="1" w:styleId="VariableTable1">
    <w:name w:val="Variable Table1"/>
    <w:basedOn w:val="TableNormal"/>
    <w:rsid w:val="00A03B1B"/>
    <w:rPr>
      <w:rFonts w:eastAsia="SimSun"/>
    </w:rPr>
    <w:tblPr/>
  </w:style>
  <w:style w:type="table" w:customStyle="1" w:styleId="TableGrid111">
    <w:name w:val="Table Grid111"/>
    <w:basedOn w:val="TableNormal"/>
    <w:next w:val="TableGrid"/>
    <w:rsid w:val="00A03B1B"/>
    <w:rPr>
      <w:rFonts w:eastAsia="SimSun"/>
    </w:rPr>
    <w:tblPr/>
  </w:style>
  <w:style w:type="table" w:customStyle="1" w:styleId="BoxedLanguage3">
    <w:name w:val="Boxed Language3"/>
    <w:basedOn w:val="TableNormal"/>
    <w:rsid w:val="00A03B1B"/>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A03B1B"/>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A03B1B"/>
    <w:rPr>
      <w:rFonts w:eastAsia="SimSun"/>
    </w:rPr>
    <w:tblPr/>
  </w:style>
  <w:style w:type="table" w:customStyle="1" w:styleId="VariableTable2">
    <w:name w:val="Variable Table2"/>
    <w:basedOn w:val="TableNormal"/>
    <w:rsid w:val="00A03B1B"/>
    <w:rPr>
      <w:rFonts w:eastAsia="SimSun"/>
    </w:rPr>
    <w:tblPr/>
  </w:style>
  <w:style w:type="table" w:customStyle="1" w:styleId="TableGrid12">
    <w:name w:val="Table Grid12"/>
    <w:basedOn w:val="TableNormal"/>
    <w:next w:val="TableGrid"/>
    <w:rsid w:val="00A03B1B"/>
    <w:rPr>
      <w:rFonts w:eastAsia="SimSun"/>
    </w:rPr>
    <w:tblPr/>
  </w:style>
  <w:style w:type="table" w:customStyle="1" w:styleId="TableGrid21">
    <w:name w:val="Table Grid21"/>
    <w:basedOn w:val="TableNormal"/>
    <w:next w:val="TableGrid"/>
    <w:rsid w:val="00A03B1B"/>
    <w:rPr>
      <w:rFonts w:eastAsia="SimSun"/>
    </w:rPr>
    <w:tblPr/>
  </w:style>
  <w:style w:type="table" w:customStyle="1" w:styleId="BoxedLanguage11">
    <w:name w:val="Boxed Language11"/>
    <w:basedOn w:val="TableNormal"/>
    <w:rsid w:val="00A03B1B"/>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A03B1B"/>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A03B1B"/>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A03B1B"/>
    <w:rPr>
      <w:rFonts w:eastAsia="SimSun"/>
    </w:rPr>
    <w:tblPr/>
  </w:style>
  <w:style w:type="table" w:customStyle="1" w:styleId="BoxedLanguage4">
    <w:name w:val="Boxed Language4"/>
    <w:basedOn w:val="TableNormal"/>
    <w:rsid w:val="00A03B1B"/>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A03B1B"/>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A03B1B"/>
    <w:rPr>
      <w:rFonts w:eastAsia="SimSun"/>
    </w:rPr>
    <w:tblPr>
      <w:tblInd w:w="0" w:type="nil"/>
    </w:tblPr>
  </w:style>
  <w:style w:type="table" w:customStyle="1" w:styleId="TableGrid13">
    <w:name w:val="Table Grid13"/>
    <w:basedOn w:val="TableNormal"/>
    <w:rsid w:val="00A03B1B"/>
    <w:rPr>
      <w:rFonts w:eastAsia="SimSu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A03B1B"/>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A03B1B"/>
    <w:rPr>
      <w:rFonts w:eastAsia="SimSun"/>
    </w:rPr>
    <w:tblPr/>
    <w:tcPr>
      <w:shd w:val="clear" w:color="auto" w:fill="E0E0E0"/>
    </w:tcPr>
  </w:style>
  <w:style w:type="table" w:customStyle="1" w:styleId="FormulaVariableTable12">
    <w:name w:val="Formula Variable Table12"/>
    <w:basedOn w:val="TableNormal"/>
    <w:rsid w:val="00A03B1B"/>
    <w:rPr>
      <w:rFonts w:eastAsia="SimSu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A03B1B"/>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A03B1B"/>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A03B1B"/>
    <w:rPr>
      <w:rFonts w:eastAsia="SimSun"/>
    </w:rPr>
    <w:tblPr/>
  </w:style>
  <w:style w:type="table" w:customStyle="1" w:styleId="VariableTable11">
    <w:name w:val="Variable Table11"/>
    <w:basedOn w:val="TableNormal"/>
    <w:rsid w:val="00A03B1B"/>
    <w:rPr>
      <w:rFonts w:eastAsia="SimSun"/>
    </w:rPr>
    <w:tblPr/>
  </w:style>
  <w:style w:type="table" w:customStyle="1" w:styleId="BoxedLanguage31">
    <w:name w:val="Boxed Language31"/>
    <w:basedOn w:val="TableNormal"/>
    <w:rsid w:val="00A03B1B"/>
    <w:rPr>
      <w:rFonts w:eastAsia="SimSun"/>
    </w:rPr>
    <w:tblPr/>
  </w:style>
  <w:style w:type="table" w:customStyle="1" w:styleId="FormulaVariableTable31">
    <w:name w:val="Formula Variable Table31"/>
    <w:basedOn w:val="TableNormal"/>
    <w:rsid w:val="00A03B1B"/>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A03B1B"/>
    <w:rPr>
      <w:rFonts w:eastAsia="SimSun"/>
    </w:rPr>
    <w:tblPr/>
  </w:style>
  <w:style w:type="table" w:customStyle="1" w:styleId="VariableTable21">
    <w:name w:val="Variable Table21"/>
    <w:basedOn w:val="TableNormal"/>
    <w:rsid w:val="00A03B1B"/>
    <w:rPr>
      <w:rFonts w:eastAsia="SimSun"/>
    </w:rPr>
    <w:tblPr/>
  </w:style>
  <w:style w:type="table" w:customStyle="1" w:styleId="TableGrid121">
    <w:name w:val="Table Grid121"/>
    <w:basedOn w:val="TableNormal"/>
    <w:next w:val="TableGrid"/>
    <w:rsid w:val="00A03B1B"/>
    <w:rPr>
      <w:rFonts w:eastAsia="SimSun"/>
    </w:rPr>
    <w:tblPr/>
  </w:style>
  <w:style w:type="table" w:customStyle="1" w:styleId="TableGrid211">
    <w:name w:val="Table Grid211"/>
    <w:basedOn w:val="TableNormal"/>
    <w:next w:val="TableGrid"/>
    <w:rsid w:val="00A03B1B"/>
    <w:rPr>
      <w:rFonts w:eastAsia="SimSun"/>
    </w:rPr>
    <w:tblPr/>
  </w:style>
  <w:style w:type="table" w:customStyle="1" w:styleId="BoxedLanguage111">
    <w:name w:val="Boxed Language111"/>
    <w:basedOn w:val="TableNormal"/>
    <w:rsid w:val="00A03B1B"/>
    <w:rPr>
      <w:rFonts w:eastAsia="SimSun"/>
    </w:rPr>
    <w:tblPr/>
  </w:style>
  <w:style w:type="table" w:customStyle="1" w:styleId="FormulaVariableTable112">
    <w:name w:val="Formula Variable Table112"/>
    <w:basedOn w:val="TableNormal"/>
    <w:rsid w:val="00A03B1B"/>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A03B1B"/>
  </w:style>
  <w:style w:type="character" w:styleId="Mention">
    <w:name w:val="Mention"/>
    <w:uiPriority w:val="99"/>
    <w:unhideWhenUsed/>
    <w:rsid w:val="00A03B1B"/>
    <w:rPr>
      <w:color w:val="2B579A"/>
      <w:shd w:val="clear" w:color="auto" w:fill="E1DFDD"/>
    </w:rPr>
  </w:style>
  <w:style w:type="numbering" w:customStyle="1" w:styleId="NoList11">
    <w:name w:val="No List11"/>
    <w:next w:val="NoList"/>
    <w:uiPriority w:val="99"/>
    <w:semiHidden/>
    <w:unhideWhenUsed/>
    <w:rsid w:val="00A03B1B"/>
  </w:style>
  <w:style w:type="numbering" w:customStyle="1" w:styleId="NoList2">
    <w:name w:val="No List2"/>
    <w:next w:val="NoList"/>
    <w:uiPriority w:val="99"/>
    <w:semiHidden/>
    <w:unhideWhenUsed/>
    <w:rsid w:val="00A03B1B"/>
  </w:style>
  <w:style w:type="numbering" w:customStyle="1" w:styleId="NoList3">
    <w:name w:val="No List3"/>
    <w:next w:val="NoList"/>
    <w:uiPriority w:val="99"/>
    <w:semiHidden/>
    <w:unhideWhenUsed/>
    <w:rsid w:val="00A03B1B"/>
  </w:style>
  <w:style w:type="numbering" w:customStyle="1" w:styleId="NoList4">
    <w:name w:val="No List4"/>
    <w:next w:val="NoList"/>
    <w:uiPriority w:val="99"/>
    <w:semiHidden/>
    <w:unhideWhenUsed/>
    <w:rsid w:val="00A03B1B"/>
  </w:style>
  <w:style w:type="numbering" w:customStyle="1" w:styleId="NoList5">
    <w:name w:val="No List5"/>
    <w:next w:val="NoList"/>
    <w:uiPriority w:val="99"/>
    <w:semiHidden/>
    <w:unhideWhenUsed/>
    <w:rsid w:val="00A03B1B"/>
  </w:style>
  <w:style w:type="numbering" w:customStyle="1" w:styleId="NoList6">
    <w:name w:val="No List6"/>
    <w:next w:val="NoList"/>
    <w:uiPriority w:val="99"/>
    <w:semiHidden/>
    <w:unhideWhenUsed/>
    <w:rsid w:val="00A03B1B"/>
  </w:style>
  <w:style w:type="numbering" w:customStyle="1" w:styleId="NoList7">
    <w:name w:val="No List7"/>
    <w:next w:val="NoList"/>
    <w:uiPriority w:val="99"/>
    <w:semiHidden/>
    <w:unhideWhenUsed/>
    <w:rsid w:val="00A03B1B"/>
  </w:style>
  <w:style w:type="numbering" w:customStyle="1" w:styleId="NoList111">
    <w:name w:val="No List111"/>
    <w:next w:val="NoList"/>
    <w:uiPriority w:val="99"/>
    <w:semiHidden/>
    <w:unhideWhenUsed/>
    <w:rsid w:val="00A03B1B"/>
  </w:style>
  <w:style w:type="numbering" w:customStyle="1" w:styleId="NoList21">
    <w:name w:val="No List21"/>
    <w:next w:val="NoList"/>
    <w:uiPriority w:val="99"/>
    <w:semiHidden/>
    <w:unhideWhenUsed/>
    <w:rsid w:val="00A03B1B"/>
  </w:style>
  <w:style w:type="numbering" w:customStyle="1" w:styleId="NoList31">
    <w:name w:val="No List31"/>
    <w:next w:val="NoList"/>
    <w:uiPriority w:val="99"/>
    <w:semiHidden/>
    <w:unhideWhenUsed/>
    <w:rsid w:val="00A03B1B"/>
  </w:style>
  <w:style w:type="numbering" w:customStyle="1" w:styleId="NoList8">
    <w:name w:val="No List8"/>
    <w:next w:val="NoList"/>
    <w:uiPriority w:val="99"/>
    <w:semiHidden/>
    <w:unhideWhenUsed/>
    <w:rsid w:val="00A03B1B"/>
  </w:style>
  <w:style w:type="numbering" w:customStyle="1" w:styleId="NoList12">
    <w:name w:val="No List12"/>
    <w:next w:val="NoList"/>
    <w:uiPriority w:val="99"/>
    <w:semiHidden/>
    <w:unhideWhenUsed/>
    <w:rsid w:val="00A03B1B"/>
  </w:style>
  <w:style w:type="numbering" w:customStyle="1" w:styleId="NoList1111">
    <w:name w:val="No List1111"/>
    <w:next w:val="NoList"/>
    <w:uiPriority w:val="99"/>
    <w:semiHidden/>
    <w:unhideWhenUsed/>
    <w:rsid w:val="00A03B1B"/>
  </w:style>
  <w:style w:type="numbering" w:customStyle="1" w:styleId="NoList22">
    <w:name w:val="No List22"/>
    <w:next w:val="NoList"/>
    <w:uiPriority w:val="99"/>
    <w:semiHidden/>
    <w:unhideWhenUsed/>
    <w:rsid w:val="00A03B1B"/>
  </w:style>
  <w:style w:type="numbering" w:customStyle="1" w:styleId="NoList32">
    <w:name w:val="No List32"/>
    <w:next w:val="NoList"/>
    <w:uiPriority w:val="99"/>
    <w:semiHidden/>
    <w:unhideWhenUsed/>
    <w:rsid w:val="00A03B1B"/>
  </w:style>
  <w:style w:type="numbering" w:customStyle="1" w:styleId="NoList41">
    <w:name w:val="No List41"/>
    <w:next w:val="NoList"/>
    <w:uiPriority w:val="99"/>
    <w:semiHidden/>
    <w:unhideWhenUsed/>
    <w:rsid w:val="00A03B1B"/>
  </w:style>
  <w:style w:type="numbering" w:customStyle="1" w:styleId="NoList9">
    <w:name w:val="No List9"/>
    <w:next w:val="NoList"/>
    <w:uiPriority w:val="99"/>
    <w:semiHidden/>
    <w:unhideWhenUsed/>
    <w:rsid w:val="00A03B1B"/>
  </w:style>
  <w:style w:type="table" w:customStyle="1" w:styleId="TableGrid6">
    <w:name w:val="Table Grid6"/>
    <w:basedOn w:val="TableNormal"/>
    <w:next w:val="TableGrid"/>
    <w:rsid w:val="00A03B1B"/>
    <w:tblPr/>
  </w:style>
  <w:style w:type="table" w:customStyle="1" w:styleId="BoxedLanguage5">
    <w:name w:val="Boxed Language5"/>
    <w:basedOn w:val="TableNormal"/>
    <w:rsid w:val="00A03B1B"/>
    <w:tblPr/>
  </w:style>
  <w:style w:type="table" w:customStyle="1" w:styleId="FormulaVariableTable5">
    <w:name w:val="Formula Variable Table5"/>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4">
    <w:name w:val="Variable Table4"/>
    <w:basedOn w:val="TableNormal"/>
    <w:rsid w:val="00A03B1B"/>
    <w:tblPr>
      <w:tblInd w:w="0" w:type="nil"/>
    </w:tblPr>
  </w:style>
  <w:style w:type="table" w:customStyle="1" w:styleId="TableGrid14">
    <w:name w:val="Table Grid14"/>
    <w:basedOn w:val="TableNormal"/>
    <w:rsid w:val="00A03B1B"/>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rsid w:val="00A03B1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3">
    <w:name w:val="Boxed Language13"/>
    <w:basedOn w:val="TableNormal"/>
    <w:rsid w:val="00A03B1B"/>
    <w:tblPr/>
    <w:tcPr>
      <w:shd w:val="clear" w:color="auto" w:fill="E0E0E0"/>
    </w:tcPr>
  </w:style>
  <w:style w:type="table" w:customStyle="1" w:styleId="FormulaVariableTable13">
    <w:name w:val="Formula Variable Table13"/>
    <w:basedOn w:val="TableNormal"/>
    <w:rsid w:val="00A03B1B"/>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2">
    <w:name w:val="Boxed Language22"/>
    <w:basedOn w:val="TableNormal"/>
    <w:rsid w:val="00A03B1B"/>
    <w:tblPr/>
  </w:style>
  <w:style w:type="table" w:customStyle="1" w:styleId="FormulaVariableTable22">
    <w:name w:val="Formula Variable Table22"/>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2">
    <w:name w:val="Table Grid32"/>
    <w:basedOn w:val="TableNormal"/>
    <w:next w:val="TableGrid"/>
    <w:rsid w:val="00A03B1B"/>
    <w:tblPr/>
  </w:style>
  <w:style w:type="table" w:customStyle="1" w:styleId="VariableTable12">
    <w:name w:val="Variable Table12"/>
    <w:basedOn w:val="TableNormal"/>
    <w:rsid w:val="00A03B1B"/>
    <w:tblPr/>
  </w:style>
  <w:style w:type="table" w:customStyle="1" w:styleId="TableGrid112">
    <w:name w:val="Table Grid112"/>
    <w:basedOn w:val="TableNormal"/>
    <w:next w:val="TableGrid"/>
    <w:rsid w:val="00A03B1B"/>
    <w:tblPr/>
  </w:style>
  <w:style w:type="table" w:customStyle="1" w:styleId="BoxedLanguage32">
    <w:name w:val="Boxed Language32"/>
    <w:basedOn w:val="TableNormal"/>
    <w:rsid w:val="00A03B1B"/>
    <w:tblPr/>
  </w:style>
  <w:style w:type="table" w:customStyle="1" w:styleId="FormulaVariableTable32">
    <w:name w:val="Formula Variable Table32"/>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2">
    <w:name w:val="Table Grid42"/>
    <w:basedOn w:val="TableNormal"/>
    <w:next w:val="TableGrid"/>
    <w:rsid w:val="00A03B1B"/>
    <w:tblPr/>
  </w:style>
  <w:style w:type="table" w:customStyle="1" w:styleId="VariableTable22">
    <w:name w:val="Variable Table22"/>
    <w:basedOn w:val="TableNormal"/>
    <w:rsid w:val="00A03B1B"/>
    <w:tblPr/>
  </w:style>
  <w:style w:type="table" w:customStyle="1" w:styleId="TableGrid122">
    <w:name w:val="Table Grid122"/>
    <w:basedOn w:val="TableNormal"/>
    <w:next w:val="TableGrid"/>
    <w:rsid w:val="00A03B1B"/>
    <w:tblPr/>
  </w:style>
  <w:style w:type="table" w:customStyle="1" w:styleId="TableGrid212">
    <w:name w:val="Table Grid212"/>
    <w:basedOn w:val="TableNormal"/>
    <w:next w:val="TableGrid"/>
    <w:rsid w:val="00A03B1B"/>
    <w:tblPr/>
  </w:style>
  <w:style w:type="table" w:customStyle="1" w:styleId="BoxedLanguage112">
    <w:name w:val="Boxed Language112"/>
    <w:basedOn w:val="TableNormal"/>
    <w:rsid w:val="00A03B1B"/>
    <w:tblPr/>
  </w:style>
  <w:style w:type="table" w:customStyle="1" w:styleId="FormulaVariableTable113">
    <w:name w:val="Formula Variable Table113"/>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1">
    <w:name w:val="Formula Variable Table1111"/>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1">
    <w:name w:val="Table Grid51"/>
    <w:basedOn w:val="TableNormal"/>
    <w:next w:val="TableGrid"/>
    <w:rsid w:val="00A03B1B"/>
    <w:tblPr/>
  </w:style>
  <w:style w:type="table" w:customStyle="1" w:styleId="BoxedLanguage41">
    <w:name w:val="Boxed Language41"/>
    <w:basedOn w:val="TableNormal"/>
    <w:rsid w:val="00A03B1B"/>
    <w:tblPr/>
  </w:style>
  <w:style w:type="table" w:customStyle="1" w:styleId="FormulaVariableTable41">
    <w:name w:val="Formula Variable Table41"/>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1">
    <w:name w:val="Variable Table31"/>
    <w:basedOn w:val="TableNormal"/>
    <w:rsid w:val="00A03B1B"/>
    <w:tblPr>
      <w:tblInd w:w="0" w:type="nil"/>
    </w:tblPr>
  </w:style>
  <w:style w:type="table" w:customStyle="1" w:styleId="TableGrid131">
    <w:name w:val="Table Grid131"/>
    <w:basedOn w:val="TableNormal"/>
    <w:rsid w:val="00A03B1B"/>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1">
    <w:name w:val="Table Grid221"/>
    <w:basedOn w:val="TableNormal"/>
    <w:rsid w:val="00A03B1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1">
    <w:name w:val="Boxed Language121"/>
    <w:basedOn w:val="TableNormal"/>
    <w:rsid w:val="00A03B1B"/>
    <w:tblPr/>
    <w:tcPr>
      <w:shd w:val="clear" w:color="auto" w:fill="E0E0E0"/>
    </w:tcPr>
  </w:style>
  <w:style w:type="table" w:customStyle="1" w:styleId="FormulaVariableTable121">
    <w:name w:val="Formula Variable Table121"/>
    <w:basedOn w:val="TableNormal"/>
    <w:rsid w:val="00A03B1B"/>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1">
    <w:name w:val="Boxed Language211"/>
    <w:basedOn w:val="TableNormal"/>
    <w:rsid w:val="00A03B1B"/>
    <w:tblPr/>
  </w:style>
  <w:style w:type="table" w:customStyle="1" w:styleId="FormulaVariableTable211">
    <w:name w:val="Formula Variable Table211"/>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1">
    <w:name w:val="Table Grid311"/>
    <w:basedOn w:val="TableNormal"/>
    <w:next w:val="TableGrid"/>
    <w:rsid w:val="00A03B1B"/>
    <w:tblPr/>
  </w:style>
  <w:style w:type="table" w:customStyle="1" w:styleId="VariableTable111">
    <w:name w:val="Variable Table111"/>
    <w:basedOn w:val="TableNormal"/>
    <w:rsid w:val="00A03B1B"/>
    <w:tblPr/>
  </w:style>
  <w:style w:type="table" w:customStyle="1" w:styleId="TableGrid1111">
    <w:name w:val="Table Grid1111"/>
    <w:basedOn w:val="TableNormal"/>
    <w:next w:val="TableGrid"/>
    <w:rsid w:val="00A03B1B"/>
    <w:tblPr/>
  </w:style>
  <w:style w:type="table" w:customStyle="1" w:styleId="BoxedLanguage311">
    <w:name w:val="Boxed Language311"/>
    <w:basedOn w:val="TableNormal"/>
    <w:rsid w:val="00A03B1B"/>
    <w:tblPr/>
  </w:style>
  <w:style w:type="table" w:customStyle="1" w:styleId="FormulaVariableTable311">
    <w:name w:val="Formula Variable Table311"/>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1">
    <w:name w:val="Table Grid411"/>
    <w:basedOn w:val="TableNormal"/>
    <w:next w:val="TableGrid"/>
    <w:rsid w:val="00A03B1B"/>
    <w:tblPr/>
  </w:style>
  <w:style w:type="table" w:customStyle="1" w:styleId="VariableTable211">
    <w:name w:val="Variable Table211"/>
    <w:basedOn w:val="TableNormal"/>
    <w:rsid w:val="00A03B1B"/>
    <w:tblPr/>
  </w:style>
  <w:style w:type="table" w:customStyle="1" w:styleId="TableGrid1211">
    <w:name w:val="Table Grid1211"/>
    <w:basedOn w:val="TableNormal"/>
    <w:next w:val="TableGrid"/>
    <w:rsid w:val="00A03B1B"/>
    <w:tblPr/>
  </w:style>
  <w:style w:type="table" w:customStyle="1" w:styleId="TableGrid2111">
    <w:name w:val="Table Grid2111"/>
    <w:basedOn w:val="TableNormal"/>
    <w:next w:val="TableGrid"/>
    <w:rsid w:val="00A03B1B"/>
    <w:tblPr/>
  </w:style>
  <w:style w:type="table" w:customStyle="1" w:styleId="BoxedLanguage1111">
    <w:name w:val="Boxed Language1111"/>
    <w:basedOn w:val="TableNormal"/>
    <w:rsid w:val="00A03B1B"/>
    <w:tblPr/>
  </w:style>
  <w:style w:type="table" w:customStyle="1" w:styleId="FormulaVariableTable1121">
    <w:name w:val="Formula Variable Table1121"/>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0">
    <w:name w:val="No List10"/>
    <w:next w:val="NoList"/>
    <w:uiPriority w:val="99"/>
    <w:semiHidden/>
    <w:unhideWhenUsed/>
    <w:rsid w:val="00A03B1B"/>
  </w:style>
  <w:style w:type="table" w:customStyle="1" w:styleId="TableGrid7">
    <w:name w:val="Table Grid7"/>
    <w:basedOn w:val="TableNormal"/>
    <w:next w:val="TableGrid"/>
    <w:rsid w:val="00A03B1B"/>
    <w:tblPr/>
  </w:style>
  <w:style w:type="table" w:customStyle="1" w:styleId="BoxedLanguage6">
    <w:name w:val="Boxed Language6"/>
    <w:basedOn w:val="TableNormal"/>
    <w:rsid w:val="00A03B1B"/>
    <w:tblPr/>
  </w:style>
  <w:style w:type="table" w:customStyle="1" w:styleId="FormulaVariableTable6">
    <w:name w:val="Formula Variable Table6"/>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5">
    <w:name w:val="Variable Table5"/>
    <w:basedOn w:val="TableNormal"/>
    <w:rsid w:val="00A03B1B"/>
    <w:tblPr>
      <w:tblInd w:w="0" w:type="nil"/>
    </w:tblPr>
  </w:style>
  <w:style w:type="table" w:customStyle="1" w:styleId="TableGrid15">
    <w:name w:val="Table Grid15"/>
    <w:basedOn w:val="TableNormal"/>
    <w:rsid w:val="00A03B1B"/>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4">
    <w:name w:val="Table Grid24"/>
    <w:basedOn w:val="TableNormal"/>
    <w:rsid w:val="00A03B1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4">
    <w:name w:val="Boxed Language14"/>
    <w:basedOn w:val="TableNormal"/>
    <w:rsid w:val="00A03B1B"/>
    <w:tblPr/>
    <w:tcPr>
      <w:shd w:val="clear" w:color="auto" w:fill="E0E0E0"/>
    </w:tcPr>
  </w:style>
  <w:style w:type="table" w:customStyle="1" w:styleId="FormulaVariableTable14">
    <w:name w:val="Formula Variable Table14"/>
    <w:basedOn w:val="TableNormal"/>
    <w:rsid w:val="00A03B1B"/>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3">
    <w:name w:val="Boxed Language23"/>
    <w:basedOn w:val="TableNormal"/>
    <w:rsid w:val="00A03B1B"/>
    <w:tblPr/>
  </w:style>
  <w:style w:type="table" w:customStyle="1" w:styleId="FormulaVariableTable23">
    <w:name w:val="Formula Variable Table23"/>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3">
    <w:name w:val="Table Grid33"/>
    <w:basedOn w:val="TableNormal"/>
    <w:next w:val="TableGrid"/>
    <w:rsid w:val="00A03B1B"/>
    <w:tblPr/>
  </w:style>
  <w:style w:type="table" w:customStyle="1" w:styleId="VariableTable13">
    <w:name w:val="Variable Table13"/>
    <w:basedOn w:val="TableNormal"/>
    <w:rsid w:val="00A03B1B"/>
    <w:tblPr/>
  </w:style>
  <w:style w:type="table" w:customStyle="1" w:styleId="TableGrid113">
    <w:name w:val="Table Grid113"/>
    <w:basedOn w:val="TableNormal"/>
    <w:next w:val="TableGrid"/>
    <w:rsid w:val="00A03B1B"/>
    <w:tblPr/>
  </w:style>
  <w:style w:type="table" w:customStyle="1" w:styleId="BoxedLanguage33">
    <w:name w:val="Boxed Language33"/>
    <w:basedOn w:val="TableNormal"/>
    <w:rsid w:val="00A03B1B"/>
    <w:tblPr/>
  </w:style>
  <w:style w:type="table" w:customStyle="1" w:styleId="FormulaVariableTable33">
    <w:name w:val="Formula Variable Table33"/>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3">
    <w:name w:val="Table Grid43"/>
    <w:basedOn w:val="TableNormal"/>
    <w:next w:val="TableGrid"/>
    <w:rsid w:val="00A03B1B"/>
    <w:tblPr/>
  </w:style>
  <w:style w:type="table" w:customStyle="1" w:styleId="VariableTable23">
    <w:name w:val="Variable Table23"/>
    <w:basedOn w:val="TableNormal"/>
    <w:rsid w:val="00A03B1B"/>
    <w:tblPr/>
  </w:style>
  <w:style w:type="table" w:customStyle="1" w:styleId="TableGrid123">
    <w:name w:val="Table Grid123"/>
    <w:basedOn w:val="TableNormal"/>
    <w:next w:val="TableGrid"/>
    <w:rsid w:val="00A03B1B"/>
    <w:tblPr/>
  </w:style>
  <w:style w:type="table" w:customStyle="1" w:styleId="TableGrid213">
    <w:name w:val="Table Grid213"/>
    <w:basedOn w:val="TableNormal"/>
    <w:next w:val="TableGrid"/>
    <w:rsid w:val="00A03B1B"/>
    <w:tblPr/>
  </w:style>
  <w:style w:type="table" w:customStyle="1" w:styleId="BoxedLanguage113">
    <w:name w:val="Boxed Language113"/>
    <w:basedOn w:val="TableNormal"/>
    <w:rsid w:val="00A03B1B"/>
    <w:tblPr/>
  </w:style>
  <w:style w:type="table" w:customStyle="1" w:styleId="FormulaVariableTable114">
    <w:name w:val="Formula Variable Table114"/>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2">
    <w:name w:val="Formula Variable Table1112"/>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2">
    <w:name w:val="Table Grid52"/>
    <w:basedOn w:val="TableNormal"/>
    <w:next w:val="TableGrid"/>
    <w:rsid w:val="00A03B1B"/>
    <w:tblPr/>
  </w:style>
  <w:style w:type="table" w:customStyle="1" w:styleId="BoxedLanguage42">
    <w:name w:val="Boxed Language42"/>
    <w:basedOn w:val="TableNormal"/>
    <w:rsid w:val="00A03B1B"/>
    <w:tblPr/>
  </w:style>
  <w:style w:type="table" w:customStyle="1" w:styleId="FormulaVariableTable42">
    <w:name w:val="Formula Variable Table42"/>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2">
    <w:name w:val="Variable Table32"/>
    <w:basedOn w:val="TableNormal"/>
    <w:rsid w:val="00A03B1B"/>
    <w:tblPr>
      <w:tblInd w:w="0" w:type="nil"/>
    </w:tblPr>
  </w:style>
  <w:style w:type="table" w:customStyle="1" w:styleId="TableGrid132">
    <w:name w:val="Table Grid132"/>
    <w:basedOn w:val="TableNormal"/>
    <w:rsid w:val="00A03B1B"/>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2">
    <w:name w:val="Table Grid222"/>
    <w:basedOn w:val="TableNormal"/>
    <w:rsid w:val="00A03B1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2">
    <w:name w:val="Boxed Language122"/>
    <w:basedOn w:val="TableNormal"/>
    <w:rsid w:val="00A03B1B"/>
    <w:tblPr/>
    <w:tcPr>
      <w:shd w:val="clear" w:color="auto" w:fill="E0E0E0"/>
    </w:tcPr>
  </w:style>
  <w:style w:type="table" w:customStyle="1" w:styleId="FormulaVariableTable122">
    <w:name w:val="Formula Variable Table122"/>
    <w:basedOn w:val="TableNormal"/>
    <w:rsid w:val="00A03B1B"/>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2">
    <w:name w:val="Boxed Language212"/>
    <w:basedOn w:val="TableNormal"/>
    <w:rsid w:val="00A03B1B"/>
    <w:tblPr/>
  </w:style>
  <w:style w:type="table" w:customStyle="1" w:styleId="FormulaVariableTable212">
    <w:name w:val="Formula Variable Table212"/>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2">
    <w:name w:val="Table Grid312"/>
    <w:basedOn w:val="TableNormal"/>
    <w:next w:val="TableGrid"/>
    <w:rsid w:val="00A03B1B"/>
    <w:tblPr/>
  </w:style>
  <w:style w:type="table" w:customStyle="1" w:styleId="VariableTable112">
    <w:name w:val="Variable Table112"/>
    <w:basedOn w:val="TableNormal"/>
    <w:rsid w:val="00A03B1B"/>
    <w:tblPr/>
  </w:style>
  <w:style w:type="table" w:customStyle="1" w:styleId="TableGrid1112">
    <w:name w:val="Table Grid1112"/>
    <w:basedOn w:val="TableNormal"/>
    <w:next w:val="TableGrid"/>
    <w:rsid w:val="00A03B1B"/>
    <w:tblPr/>
  </w:style>
  <w:style w:type="table" w:customStyle="1" w:styleId="BoxedLanguage312">
    <w:name w:val="Boxed Language312"/>
    <w:basedOn w:val="TableNormal"/>
    <w:rsid w:val="00A03B1B"/>
    <w:tblPr/>
  </w:style>
  <w:style w:type="table" w:customStyle="1" w:styleId="FormulaVariableTable312">
    <w:name w:val="Formula Variable Table312"/>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2">
    <w:name w:val="Table Grid412"/>
    <w:basedOn w:val="TableNormal"/>
    <w:next w:val="TableGrid"/>
    <w:rsid w:val="00A03B1B"/>
    <w:tblPr/>
  </w:style>
  <w:style w:type="table" w:customStyle="1" w:styleId="VariableTable212">
    <w:name w:val="Variable Table212"/>
    <w:basedOn w:val="TableNormal"/>
    <w:rsid w:val="00A03B1B"/>
    <w:tblPr/>
  </w:style>
  <w:style w:type="table" w:customStyle="1" w:styleId="TableGrid1212">
    <w:name w:val="Table Grid1212"/>
    <w:basedOn w:val="TableNormal"/>
    <w:next w:val="TableGrid"/>
    <w:rsid w:val="00A03B1B"/>
    <w:tblPr/>
  </w:style>
  <w:style w:type="table" w:customStyle="1" w:styleId="TableGrid2112">
    <w:name w:val="Table Grid2112"/>
    <w:basedOn w:val="TableNormal"/>
    <w:next w:val="TableGrid"/>
    <w:rsid w:val="00A03B1B"/>
    <w:tblPr/>
  </w:style>
  <w:style w:type="table" w:customStyle="1" w:styleId="BoxedLanguage1112">
    <w:name w:val="Boxed Language1112"/>
    <w:basedOn w:val="TableNormal"/>
    <w:rsid w:val="00A03B1B"/>
    <w:tblPr/>
  </w:style>
  <w:style w:type="table" w:customStyle="1" w:styleId="FormulaVariableTable1122">
    <w:name w:val="Formula Variable Table1122"/>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3">
    <w:name w:val="No List13"/>
    <w:next w:val="NoList"/>
    <w:uiPriority w:val="99"/>
    <w:semiHidden/>
    <w:unhideWhenUsed/>
    <w:rsid w:val="00A03B1B"/>
  </w:style>
  <w:style w:type="table" w:customStyle="1" w:styleId="TableGrid8">
    <w:name w:val="Table Grid8"/>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7">
    <w:name w:val="Boxed Language7"/>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VariableTable6">
    <w:name w:val="Variable Table6"/>
    <w:basedOn w:val="TableNormal"/>
    <w:rsid w:val="00A03B1B"/>
    <w:tblPr/>
  </w:style>
  <w:style w:type="table" w:customStyle="1" w:styleId="FormulaVariableTable7">
    <w:name w:val="Formula Variable Table7"/>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4">
    <w:name w:val="No List14"/>
    <w:next w:val="NoList"/>
    <w:uiPriority w:val="99"/>
    <w:semiHidden/>
    <w:unhideWhenUsed/>
    <w:rsid w:val="00A03B1B"/>
  </w:style>
  <w:style w:type="numbering" w:customStyle="1" w:styleId="NoList23">
    <w:name w:val="No List23"/>
    <w:next w:val="NoList"/>
    <w:uiPriority w:val="99"/>
    <w:semiHidden/>
    <w:unhideWhenUsed/>
    <w:rsid w:val="00A03B1B"/>
  </w:style>
  <w:style w:type="table" w:customStyle="1" w:styleId="TableGrid16">
    <w:name w:val="Table Grid16"/>
    <w:basedOn w:val="TableNormal"/>
    <w:next w:val="TableGrid"/>
    <w:rsid w:val="00A03B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3">
    <w:name w:val="No List33"/>
    <w:next w:val="NoList"/>
    <w:uiPriority w:val="99"/>
    <w:semiHidden/>
    <w:unhideWhenUsed/>
    <w:rsid w:val="00A03B1B"/>
  </w:style>
  <w:style w:type="numbering" w:customStyle="1" w:styleId="NoList42">
    <w:name w:val="No List42"/>
    <w:next w:val="NoList"/>
    <w:uiPriority w:val="99"/>
    <w:semiHidden/>
    <w:unhideWhenUsed/>
    <w:rsid w:val="00A03B1B"/>
  </w:style>
  <w:style w:type="table" w:customStyle="1" w:styleId="TableGrid25">
    <w:name w:val="Table Grid25"/>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5">
    <w:name w:val="Boxed Language15"/>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5">
    <w:name w:val="Formula Variable Table15"/>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51">
    <w:name w:val="No List51"/>
    <w:next w:val="NoList"/>
    <w:uiPriority w:val="99"/>
    <w:semiHidden/>
    <w:unhideWhenUsed/>
    <w:rsid w:val="00A03B1B"/>
  </w:style>
  <w:style w:type="numbering" w:customStyle="1" w:styleId="NoList61">
    <w:name w:val="No List61"/>
    <w:next w:val="NoList"/>
    <w:uiPriority w:val="99"/>
    <w:semiHidden/>
    <w:unhideWhenUsed/>
    <w:rsid w:val="00A03B1B"/>
  </w:style>
  <w:style w:type="numbering" w:customStyle="1" w:styleId="NoList71">
    <w:name w:val="No List71"/>
    <w:next w:val="NoList"/>
    <w:uiPriority w:val="99"/>
    <w:semiHidden/>
    <w:unhideWhenUsed/>
    <w:rsid w:val="00A03B1B"/>
  </w:style>
  <w:style w:type="table" w:customStyle="1" w:styleId="BoxedLanguage24">
    <w:name w:val="Boxed Language24"/>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4">
    <w:name w:val="Formula Variable Table24"/>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4">
    <w:name w:val="Table Grid34"/>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4">
    <w:name w:val="Variable Table14"/>
    <w:basedOn w:val="TableNormal"/>
    <w:rsid w:val="00A03B1B"/>
    <w:tblPr/>
  </w:style>
  <w:style w:type="numbering" w:customStyle="1" w:styleId="NoList112">
    <w:name w:val="No List112"/>
    <w:next w:val="NoList"/>
    <w:uiPriority w:val="99"/>
    <w:semiHidden/>
    <w:unhideWhenUsed/>
    <w:rsid w:val="00A03B1B"/>
  </w:style>
  <w:style w:type="numbering" w:customStyle="1" w:styleId="NoList211">
    <w:name w:val="No List211"/>
    <w:next w:val="NoList"/>
    <w:uiPriority w:val="99"/>
    <w:semiHidden/>
    <w:unhideWhenUsed/>
    <w:rsid w:val="00A03B1B"/>
  </w:style>
  <w:style w:type="table" w:customStyle="1" w:styleId="TableGrid114">
    <w:name w:val="Table Grid114"/>
    <w:basedOn w:val="TableNormal"/>
    <w:next w:val="TableGrid"/>
    <w:rsid w:val="00A03B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1">
    <w:name w:val="No List311"/>
    <w:next w:val="NoList"/>
    <w:uiPriority w:val="99"/>
    <w:semiHidden/>
    <w:unhideWhenUsed/>
    <w:rsid w:val="00A03B1B"/>
  </w:style>
  <w:style w:type="numbering" w:customStyle="1" w:styleId="NoList81">
    <w:name w:val="No List81"/>
    <w:next w:val="NoList"/>
    <w:uiPriority w:val="99"/>
    <w:semiHidden/>
    <w:unhideWhenUsed/>
    <w:rsid w:val="00A03B1B"/>
  </w:style>
  <w:style w:type="numbering" w:customStyle="1" w:styleId="NoList121">
    <w:name w:val="No List121"/>
    <w:next w:val="NoList"/>
    <w:uiPriority w:val="99"/>
    <w:semiHidden/>
    <w:unhideWhenUsed/>
    <w:rsid w:val="00A03B1B"/>
  </w:style>
  <w:style w:type="table" w:customStyle="1" w:styleId="BoxedLanguage34">
    <w:name w:val="Boxed Language34"/>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4">
    <w:name w:val="Formula Variable Table34"/>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4">
    <w:name w:val="Table Grid44"/>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4">
    <w:name w:val="Variable Table24"/>
    <w:basedOn w:val="TableNormal"/>
    <w:rsid w:val="00A03B1B"/>
    <w:tblPr/>
  </w:style>
  <w:style w:type="numbering" w:customStyle="1" w:styleId="NoList11111">
    <w:name w:val="No List11111"/>
    <w:next w:val="NoList"/>
    <w:uiPriority w:val="99"/>
    <w:semiHidden/>
    <w:unhideWhenUsed/>
    <w:rsid w:val="00A03B1B"/>
  </w:style>
  <w:style w:type="numbering" w:customStyle="1" w:styleId="NoList221">
    <w:name w:val="No List221"/>
    <w:next w:val="NoList"/>
    <w:uiPriority w:val="99"/>
    <w:semiHidden/>
    <w:unhideWhenUsed/>
    <w:rsid w:val="00A03B1B"/>
  </w:style>
  <w:style w:type="table" w:customStyle="1" w:styleId="TableGrid124">
    <w:name w:val="Table Grid124"/>
    <w:basedOn w:val="TableNormal"/>
    <w:next w:val="TableGrid"/>
    <w:rsid w:val="00A03B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1">
    <w:name w:val="No List321"/>
    <w:next w:val="NoList"/>
    <w:uiPriority w:val="99"/>
    <w:semiHidden/>
    <w:unhideWhenUsed/>
    <w:rsid w:val="00A03B1B"/>
  </w:style>
  <w:style w:type="numbering" w:customStyle="1" w:styleId="NoList411">
    <w:name w:val="No List411"/>
    <w:next w:val="NoList"/>
    <w:uiPriority w:val="99"/>
    <w:semiHidden/>
    <w:unhideWhenUsed/>
    <w:rsid w:val="00A03B1B"/>
  </w:style>
  <w:style w:type="table" w:customStyle="1" w:styleId="TableGrid214">
    <w:name w:val="Table Grid214"/>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4">
    <w:name w:val="Boxed Language114"/>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5">
    <w:name w:val="Formula Variable Table115"/>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5">
    <w:name w:val="No List15"/>
    <w:next w:val="NoList"/>
    <w:uiPriority w:val="99"/>
    <w:semiHidden/>
    <w:unhideWhenUsed/>
    <w:rsid w:val="00A03B1B"/>
  </w:style>
  <w:style w:type="table" w:customStyle="1" w:styleId="TableGrid9">
    <w:name w:val="Table Grid9"/>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8">
    <w:name w:val="Boxed Language8"/>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8">
    <w:name w:val="Formula Variable Table8"/>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7">
    <w:name w:val="Variable Table7"/>
    <w:basedOn w:val="TableNormal"/>
    <w:rsid w:val="00A03B1B"/>
    <w:tblPr>
      <w:tblInd w:w="0" w:type="nil"/>
    </w:tblPr>
  </w:style>
  <w:style w:type="table" w:customStyle="1" w:styleId="TableGrid17">
    <w:name w:val="Table Grid17"/>
    <w:basedOn w:val="TableNormal"/>
    <w:rsid w:val="00A03B1B"/>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6">
    <w:name w:val="Table Grid26"/>
    <w:basedOn w:val="TableNormal"/>
    <w:rsid w:val="00A03B1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6">
    <w:name w:val="Boxed Language16"/>
    <w:basedOn w:val="TableNormal"/>
    <w:rsid w:val="00A03B1B"/>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6">
    <w:name w:val="Formula Variable Table16"/>
    <w:basedOn w:val="TableNormal"/>
    <w:rsid w:val="00A03B1B"/>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5">
    <w:name w:val="Boxed Language25"/>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5">
    <w:name w:val="Formula Variable Table25"/>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5">
    <w:name w:val="Table Grid35"/>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5">
    <w:name w:val="Variable Table15"/>
    <w:basedOn w:val="TableNormal"/>
    <w:rsid w:val="00A03B1B"/>
    <w:tblPr/>
  </w:style>
  <w:style w:type="table" w:customStyle="1" w:styleId="TableGrid115">
    <w:name w:val="Table Grid115"/>
    <w:basedOn w:val="TableNormal"/>
    <w:next w:val="TableGrid"/>
    <w:rsid w:val="00A03B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5">
    <w:name w:val="Boxed Language35"/>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5">
    <w:name w:val="Formula Variable Table35"/>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5">
    <w:name w:val="Table Grid45"/>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5">
    <w:name w:val="Variable Table25"/>
    <w:basedOn w:val="TableNormal"/>
    <w:rsid w:val="00A03B1B"/>
    <w:tblPr/>
  </w:style>
  <w:style w:type="table" w:customStyle="1" w:styleId="TableGrid125">
    <w:name w:val="Table Grid125"/>
    <w:basedOn w:val="TableNormal"/>
    <w:next w:val="TableGrid"/>
    <w:rsid w:val="00A03B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5">
    <w:name w:val="Table Grid215"/>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5">
    <w:name w:val="Boxed Language115"/>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6">
    <w:name w:val="Formula Variable Table116"/>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3">
    <w:name w:val="Formula Variable Table1113"/>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3">
    <w:name w:val="Table Grid53"/>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3">
    <w:name w:val="Boxed Language43"/>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3">
    <w:name w:val="Formula Variable Table43"/>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3">
    <w:name w:val="Variable Table33"/>
    <w:basedOn w:val="TableNormal"/>
    <w:rsid w:val="00A03B1B"/>
    <w:tblPr>
      <w:tblInd w:w="0" w:type="nil"/>
    </w:tblPr>
  </w:style>
  <w:style w:type="table" w:customStyle="1" w:styleId="TableGrid133">
    <w:name w:val="Table Grid133"/>
    <w:basedOn w:val="TableNormal"/>
    <w:rsid w:val="00A03B1B"/>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3">
    <w:name w:val="Table Grid223"/>
    <w:basedOn w:val="TableNormal"/>
    <w:rsid w:val="00A03B1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3">
    <w:name w:val="Boxed Language123"/>
    <w:basedOn w:val="TableNormal"/>
    <w:rsid w:val="00A03B1B"/>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3">
    <w:name w:val="Formula Variable Table123"/>
    <w:basedOn w:val="TableNormal"/>
    <w:rsid w:val="00A03B1B"/>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3">
    <w:name w:val="Boxed Language213"/>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3">
    <w:name w:val="Formula Variable Table213"/>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3">
    <w:name w:val="Table Grid313"/>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3">
    <w:name w:val="Variable Table113"/>
    <w:basedOn w:val="TableNormal"/>
    <w:rsid w:val="00A03B1B"/>
    <w:tblPr/>
  </w:style>
  <w:style w:type="table" w:customStyle="1" w:styleId="TableGrid1113">
    <w:name w:val="Table Grid1113"/>
    <w:basedOn w:val="TableNormal"/>
    <w:next w:val="TableGrid"/>
    <w:rsid w:val="00A03B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3">
    <w:name w:val="Boxed Language313"/>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3">
    <w:name w:val="Formula Variable Table313"/>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3">
    <w:name w:val="Table Grid413"/>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3">
    <w:name w:val="Variable Table213"/>
    <w:basedOn w:val="TableNormal"/>
    <w:rsid w:val="00A03B1B"/>
    <w:tblPr/>
  </w:style>
  <w:style w:type="table" w:customStyle="1" w:styleId="TableGrid1213">
    <w:name w:val="Table Grid1213"/>
    <w:basedOn w:val="TableNormal"/>
    <w:next w:val="TableGrid"/>
    <w:rsid w:val="00A03B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3">
    <w:name w:val="Table Grid2113"/>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3">
    <w:name w:val="Boxed Language1113"/>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3">
    <w:name w:val="Formula Variable Table1123"/>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6">
    <w:name w:val="No List16"/>
    <w:next w:val="NoList"/>
    <w:uiPriority w:val="99"/>
    <w:semiHidden/>
    <w:unhideWhenUsed/>
    <w:rsid w:val="00A03B1B"/>
  </w:style>
  <w:style w:type="table" w:customStyle="1" w:styleId="TableGrid10">
    <w:name w:val="Table Grid10"/>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9">
    <w:name w:val="Boxed Language9"/>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9">
    <w:name w:val="Formula Variable Table9"/>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8">
    <w:name w:val="Variable Table8"/>
    <w:basedOn w:val="TableNormal"/>
    <w:rsid w:val="00A03B1B"/>
    <w:tblPr>
      <w:tblInd w:w="0" w:type="nil"/>
    </w:tblPr>
  </w:style>
  <w:style w:type="table" w:customStyle="1" w:styleId="TableGrid18">
    <w:name w:val="Table Grid18"/>
    <w:basedOn w:val="TableNormal"/>
    <w:rsid w:val="00A03B1B"/>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7">
    <w:name w:val="Table Grid27"/>
    <w:basedOn w:val="TableNormal"/>
    <w:rsid w:val="00A03B1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7">
    <w:name w:val="Boxed Language17"/>
    <w:basedOn w:val="TableNormal"/>
    <w:rsid w:val="00A03B1B"/>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7">
    <w:name w:val="Formula Variable Table17"/>
    <w:basedOn w:val="TableNormal"/>
    <w:rsid w:val="00A03B1B"/>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6">
    <w:name w:val="Boxed Language26"/>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6">
    <w:name w:val="Formula Variable Table26"/>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6">
    <w:name w:val="Table Grid36"/>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6">
    <w:name w:val="Variable Table16"/>
    <w:basedOn w:val="TableNormal"/>
    <w:rsid w:val="00A03B1B"/>
    <w:tblPr/>
  </w:style>
  <w:style w:type="table" w:customStyle="1" w:styleId="TableGrid116">
    <w:name w:val="Table Grid116"/>
    <w:basedOn w:val="TableNormal"/>
    <w:next w:val="TableGrid"/>
    <w:rsid w:val="00A03B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6">
    <w:name w:val="Boxed Language36"/>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6">
    <w:name w:val="Formula Variable Table36"/>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6">
    <w:name w:val="Table Grid46"/>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6">
    <w:name w:val="Variable Table26"/>
    <w:basedOn w:val="TableNormal"/>
    <w:rsid w:val="00A03B1B"/>
    <w:tblPr/>
  </w:style>
  <w:style w:type="table" w:customStyle="1" w:styleId="TableGrid126">
    <w:name w:val="Table Grid126"/>
    <w:basedOn w:val="TableNormal"/>
    <w:next w:val="TableGrid"/>
    <w:rsid w:val="00A03B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6">
    <w:name w:val="Table Grid216"/>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6">
    <w:name w:val="Boxed Language116"/>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7">
    <w:name w:val="Formula Variable Table117"/>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4">
    <w:name w:val="Formula Variable Table1114"/>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4">
    <w:name w:val="Table Grid54"/>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4">
    <w:name w:val="Boxed Language44"/>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4">
    <w:name w:val="Formula Variable Table44"/>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4">
    <w:name w:val="Variable Table34"/>
    <w:basedOn w:val="TableNormal"/>
    <w:rsid w:val="00A03B1B"/>
    <w:tblPr>
      <w:tblInd w:w="0" w:type="nil"/>
    </w:tblPr>
  </w:style>
  <w:style w:type="table" w:customStyle="1" w:styleId="TableGrid134">
    <w:name w:val="Table Grid134"/>
    <w:basedOn w:val="TableNormal"/>
    <w:rsid w:val="00A03B1B"/>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4">
    <w:name w:val="Table Grid224"/>
    <w:basedOn w:val="TableNormal"/>
    <w:rsid w:val="00A03B1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4">
    <w:name w:val="Boxed Language124"/>
    <w:basedOn w:val="TableNormal"/>
    <w:rsid w:val="00A03B1B"/>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4">
    <w:name w:val="Formula Variable Table124"/>
    <w:basedOn w:val="TableNormal"/>
    <w:rsid w:val="00A03B1B"/>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4">
    <w:name w:val="Boxed Language214"/>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4">
    <w:name w:val="Formula Variable Table214"/>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4">
    <w:name w:val="Table Grid314"/>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4">
    <w:name w:val="Variable Table114"/>
    <w:basedOn w:val="TableNormal"/>
    <w:rsid w:val="00A03B1B"/>
    <w:tblPr/>
  </w:style>
  <w:style w:type="table" w:customStyle="1" w:styleId="TableGrid1114">
    <w:name w:val="Table Grid1114"/>
    <w:basedOn w:val="TableNormal"/>
    <w:next w:val="TableGrid"/>
    <w:rsid w:val="00A03B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4">
    <w:name w:val="Boxed Language314"/>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4">
    <w:name w:val="Formula Variable Table314"/>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4">
    <w:name w:val="Table Grid414"/>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4">
    <w:name w:val="Variable Table214"/>
    <w:basedOn w:val="TableNormal"/>
    <w:rsid w:val="00A03B1B"/>
    <w:tblPr/>
  </w:style>
  <w:style w:type="table" w:customStyle="1" w:styleId="TableGrid1214">
    <w:name w:val="Table Grid1214"/>
    <w:basedOn w:val="TableNormal"/>
    <w:next w:val="TableGrid"/>
    <w:rsid w:val="00A03B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4">
    <w:name w:val="Table Grid2114"/>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4">
    <w:name w:val="Boxed Language1114"/>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4">
    <w:name w:val="Formula Variable Table1124"/>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7">
    <w:name w:val="No List17"/>
    <w:next w:val="NoList"/>
    <w:uiPriority w:val="99"/>
    <w:semiHidden/>
    <w:unhideWhenUsed/>
    <w:rsid w:val="00A03B1B"/>
  </w:style>
  <w:style w:type="table" w:customStyle="1" w:styleId="TableGrid19">
    <w:name w:val="Table Grid19"/>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0">
    <w:name w:val="Boxed Language10"/>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VariableTable9">
    <w:name w:val="Variable Table9"/>
    <w:basedOn w:val="TableNormal"/>
    <w:rsid w:val="00A03B1B"/>
    <w:tblPr/>
  </w:style>
  <w:style w:type="table" w:customStyle="1" w:styleId="FormulaVariableTable10">
    <w:name w:val="Formula Variable Table10"/>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78.bin"/><Relationship Id="rId21" Type="http://schemas.openxmlformats.org/officeDocument/2006/relationships/image" Target="media/image9.wmf"/><Relationship Id="rId42" Type="http://schemas.openxmlformats.org/officeDocument/2006/relationships/image" Target="media/image20.wmf"/><Relationship Id="rId63" Type="http://schemas.openxmlformats.org/officeDocument/2006/relationships/oleObject" Target="embeddings/oleObject28.bin"/><Relationship Id="rId84" Type="http://schemas.openxmlformats.org/officeDocument/2006/relationships/oleObject" Target="embeddings/oleObject47.bin"/><Relationship Id="rId138" Type="http://schemas.openxmlformats.org/officeDocument/2006/relationships/oleObject" Target="embeddings/oleObject94.bin"/><Relationship Id="rId159" Type="http://schemas.openxmlformats.org/officeDocument/2006/relationships/oleObject" Target="embeddings/oleObject108.bin"/><Relationship Id="rId170" Type="http://schemas.openxmlformats.org/officeDocument/2006/relationships/oleObject" Target="embeddings/oleObject115.bin"/><Relationship Id="rId107" Type="http://schemas.openxmlformats.org/officeDocument/2006/relationships/oleObject" Target="embeddings/oleObject68.bin"/><Relationship Id="rId11" Type="http://schemas.openxmlformats.org/officeDocument/2006/relationships/image" Target="media/image2.wmf"/><Relationship Id="rId32" Type="http://schemas.openxmlformats.org/officeDocument/2006/relationships/oleObject" Target="embeddings/oleObject9.bin"/><Relationship Id="rId53" Type="http://schemas.openxmlformats.org/officeDocument/2006/relationships/oleObject" Target="embeddings/oleObject20.bin"/><Relationship Id="rId74" Type="http://schemas.openxmlformats.org/officeDocument/2006/relationships/oleObject" Target="embeddings/oleObject39.bin"/><Relationship Id="rId128" Type="http://schemas.openxmlformats.org/officeDocument/2006/relationships/oleObject" Target="embeddings/oleObject87.bin"/><Relationship Id="rId149" Type="http://schemas.openxmlformats.org/officeDocument/2006/relationships/oleObject" Target="embeddings/oleObject103.bin"/><Relationship Id="rId5" Type="http://schemas.openxmlformats.org/officeDocument/2006/relationships/footnotes" Target="footnotes.xml"/><Relationship Id="rId95" Type="http://schemas.openxmlformats.org/officeDocument/2006/relationships/image" Target="media/image30.wmf"/><Relationship Id="rId160" Type="http://schemas.openxmlformats.org/officeDocument/2006/relationships/oleObject" Target="embeddings/oleObject109.bin"/><Relationship Id="rId22" Type="http://schemas.openxmlformats.org/officeDocument/2006/relationships/oleObject" Target="embeddings/oleObject4.bin"/><Relationship Id="rId43" Type="http://schemas.openxmlformats.org/officeDocument/2006/relationships/oleObject" Target="embeddings/oleObject14.bin"/><Relationship Id="rId64" Type="http://schemas.openxmlformats.org/officeDocument/2006/relationships/oleObject" Target="embeddings/oleObject29.bin"/><Relationship Id="rId118" Type="http://schemas.openxmlformats.org/officeDocument/2006/relationships/oleObject" Target="embeddings/oleObject79.bin"/><Relationship Id="rId139" Type="http://schemas.openxmlformats.org/officeDocument/2006/relationships/oleObject" Target="embeddings/oleObject95.bin"/><Relationship Id="rId85" Type="http://schemas.openxmlformats.org/officeDocument/2006/relationships/oleObject" Target="embeddings/oleObject48.bin"/><Relationship Id="rId150" Type="http://schemas.openxmlformats.org/officeDocument/2006/relationships/oleObject" Target="embeddings/oleObject104.bin"/><Relationship Id="rId171" Type="http://schemas.openxmlformats.org/officeDocument/2006/relationships/header" Target="header1.xml"/><Relationship Id="rId12" Type="http://schemas.openxmlformats.org/officeDocument/2006/relationships/image" Target="media/image3.wmf"/><Relationship Id="rId33" Type="http://schemas.openxmlformats.org/officeDocument/2006/relationships/image" Target="media/image15.wmf"/><Relationship Id="rId108" Type="http://schemas.openxmlformats.org/officeDocument/2006/relationships/oleObject" Target="embeddings/oleObject69.bin"/><Relationship Id="rId129" Type="http://schemas.openxmlformats.org/officeDocument/2006/relationships/oleObject" Target="embeddings/oleObject88.bin"/><Relationship Id="rId54" Type="http://schemas.openxmlformats.org/officeDocument/2006/relationships/oleObject" Target="embeddings/oleObject21.bin"/><Relationship Id="rId75" Type="http://schemas.openxmlformats.org/officeDocument/2006/relationships/oleObject" Target="embeddings/oleObject40.bin"/><Relationship Id="rId96" Type="http://schemas.openxmlformats.org/officeDocument/2006/relationships/oleObject" Target="embeddings/oleObject57.bin"/><Relationship Id="rId140" Type="http://schemas.openxmlformats.org/officeDocument/2006/relationships/oleObject" Target="embeddings/oleObject96.bin"/><Relationship Id="rId161" Type="http://schemas.openxmlformats.org/officeDocument/2006/relationships/oleObject" Target="embeddings/oleObject110.bin"/><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10.wmf"/><Relationship Id="rId28" Type="http://schemas.openxmlformats.org/officeDocument/2006/relationships/oleObject" Target="embeddings/oleObject6.bin"/><Relationship Id="rId49" Type="http://schemas.openxmlformats.org/officeDocument/2006/relationships/oleObject" Target="embeddings/oleObject17.bin"/><Relationship Id="rId114" Type="http://schemas.openxmlformats.org/officeDocument/2006/relationships/oleObject" Target="embeddings/oleObject75.bin"/><Relationship Id="rId119" Type="http://schemas.openxmlformats.org/officeDocument/2006/relationships/image" Target="media/image31.wmf"/><Relationship Id="rId44" Type="http://schemas.openxmlformats.org/officeDocument/2006/relationships/image" Target="media/image21.wmf"/><Relationship Id="rId60" Type="http://schemas.openxmlformats.org/officeDocument/2006/relationships/oleObject" Target="embeddings/oleObject26.bin"/><Relationship Id="rId65" Type="http://schemas.openxmlformats.org/officeDocument/2006/relationships/oleObject" Target="embeddings/oleObject30.bin"/><Relationship Id="rId81" Type="http://schemas.openxmlformats.org/officeDocument/2006/relationships/oleObject" Target="embeddings/oleObject44.bin"/><Relationship Id="rId86" Type="http://schemas.openxmlformats.org/officeDocument/2006/relationships/oleObject" Target="embeddings/oleObject49.bin"/><Relationship Id="rId130" Type="http://schemas.openxmlformats.org/officeDocument/2006/relationships/oleObject" Target="embeddings/oleObject89.bin"/><Relationship Id="rId135" Type="http://schemas.openxmlformats.org/officeDocument/2006/relationships/image" Target="media/image34.wmf"/><Relationship Id="rId151" Type="http://schemas.openxmlformats.org/officeDocument/2006/relationships/image" Target="media/image38.wmf"/><Relationship Id="rId156" Type="http://schemas.openxmlformats.org/officeDocument/2006/relationships/oleObject" Target="embeddings/oleObject106.bin"/><Relationship Id="rId172" Type="http://schemas.openxmlformats.org/officeDocument/2006/relationships/footer" Target="footer1.xml"/><Relationship Id="rId13" Type="http://schemas.openxmlformats.org/officeDocument/2006/relationships/image" Target="media/image4.wmf"/><Relationship Id="rId18" Type="http://schemas.openxmlformats.org/officeDocument/2006/relationships/image" Target="media/image7.wmf"/><Relationship Id="rId39" Type="http://schemas.openxmlformats.org/officeDocument/2006/relationships/oleObject" Target="embeddings/oleObject12.bin"/><Relationship Id="rId109" Type="http://schemas.openxmlformats.org/officeDocument/2006/relationships/oleObject" Target="embeddings/oleObject70.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2.bin"/><Relationship Id="rId76" Type="http://schemas.openxmlformats.org/officeDocument/2006/relationships/oleObject" Target="embeddings/oleObject41.bin"/><Relationship Id="rId97" Type="http://schemas.openxmlformats.org/officeDocument/2006/relationships/oleObject" Target="embeddings/oleObject58.bin"/><Relationship Id="rId104" Type="http://schemas.openxmlformats.org/officeDocument/2006/relationships/oleObject" Target="embeddings/oleObject65.bin"/><Relationship Id="rId120" Type="http://schemas.openxmlformats.org/officeDocument/2006/relationships/oleObject" Target="embeddings/oleObject80.bin"/><Relationship Id="rId125" Type="http://schemas.openxmlformats.org/officeDocument/2006/relationships/image" Target="media/image32.wmf"/><Relationship Id="rId141" Type="http://schemas.openxmlformats.org/officeDocument/2006/relationships/oleObject" Target="embeddings/oleObject97.bin"/><Relationship Id="rId146" Type="http://schemas.openxmlformats.org/officeDocument/2006/relationships/oleObject" Target="embeddings/oleObject101.bin"/><Relationship Id="rId167" Type="http://schemas.openxmlformats.org/officeDocument/2006/relationships/image" Target="media/image45.wmf"/><Relationship Id="rId7" Type="http://schemas.openxmlformats.org/officeDocument/2006/relationships/hyperlink" Target="https://www.ercot.com/mktrules/issues/NPRR1309" TargetMode="External"/><Relationship Id="rId71" Type="http://schemas.openxmlformats.org/officeDocument/2006/relationships/oleObject" Target="embeddings/oleObject36.bin"/><Relationship Id="rId92" Type="http://schemas.openxmlformats.org/officeDocument/2006/relationships/oleObject" Target="embeddings/oleObject55.bin"/><Relationship Id="rId162" Type="http://schemas.openxmlformats.org/officeDocument/2006/relationships/image" Target="media/image43.wmf"/><Relationship Id="rId2" Type="http://schemas.openxmlformats.org/officeDocument/2006/relationships/styles" Target="styles.xml"/><Relationship Id="rId29" Type="http://schemas.openxmlformats.org/officeDocument/2006/relationships/oleObject" Target="embeddings/oleObject7.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15.bin"/><Relationship Id="rId66" Type="http://schemas.openxmlformats.org/officeDocument/2006/relationships/oleObject" Target="embeddings/oleObject31.bin"/><Relationship Id="rId87" Type="http://schemas.openxmlformats.org/officeDocument/2006/relationships/oleObject" Target="embeddings/oleObject50.bin"/><Relationship Id="rId110" Type="http://schemas.openxmlformats.org/officeDocument/2006/relationships/oleObject" Target="embeddings/oleObject71.bin"/><Relationship Id="rId115" Type="http://schemas.openxmlformats.org/officeDocument/2006/relationships/oleObject" Target="embeddings/oleObject76.bin"/><Relationship Id="rId131" Type="http://schemas.openxmlformats.org/officeDocument/2006/relationships/oleObject" Target="embeddings/oleObject90.bin"/><Relationship Id="rId136" Type="http://schemas.openxmlformats.org/officeDocument/2006/relationships/oleObject" Target="embeddings/oleObject93.bin"/><Relationship Id="rId157" Type="http://schemas.openxmlformats.org/officeDocument/2006/relationships/image" Target="media/image42.wmf"/><Relationship Id="rId61" Type="http://schemas.openxmlformats.org/officeDocument/2006/relationships/image" Target="media/image26.wmf"/><Relationship Id="rId82" Type="http://schemas.openxmlformats.org/officeDocument/2006/relationships/oleObject" Target="embeddings/oleObject45.bin"/><Relationship Id="rId152" Type="http://schemas.openxmlformats.org/officeDocument/2006/relationships/image" Target="media/image39.wmf"/><Relationship Id="rId173" Type="http://schemas.openxmlformats.org/officeDocument/2006/relationships/fontTable" Target="fontTable.xml"/><Relationship Id="rId19" Type="http://schemas.openxmlformats.org/officeDocument/2006/relationships/image" Target="media/image8.wmf"/><Relationship Id="rId14" Type="http://schemas.openxmlformats.org/officeDocument/2006/relationships/oleObject" Target="embeddings/oleObject1.bin"/><Relationship Id="rId30" Type="http://schemas.openxmlformats.org/officeDocument/2006/relationships/oleObject" Target="embeddings/oleObject8.bin"/><Relationship Id="rId35" Type="http://schemas.openxmlformats.org/officeDocument/2006/relationships/oleObject" Target="embeddings/oleObject10.bin"/><Relationship Id="rId56" Type="http://schemas.openxmlformats.org/officeDocument/2006/relationships/oleObject" Target="embeddings/oleObject23.bin"/><Relationship Id="rId77" Type="http://schemas.openxmlformats.org/officeDocument/2006/relationships/oleObject" Target="embeddings/oleObject42.bin"/><Relationship Id="rId100" Type="http://schemas.openxmlformats.org/officeDocument/2006/relationships/oleObject" Target="embeddings/oleObject61.bin"/><Relationship Id="rId105" Type="http://schemas.openxmlformats.org/officeDocument/2006/relationships/oleObject" Target="embeddings/oleObject66.bin"/><Relationship Id="rId126" Type="http://schemas.openxmlformats.org/officeDocument/2006/relationships/oleObject" Target="embeddings/oleObject85.bin"/><Relationship Id="rId147" Type="http://schemas.openxmlformats.org/officeDocument/2006/relationships/oleObject" Target="embeddings/oleObject102.bin"/><Relationship Id="rId168" Type="http://schemas.openxmlformats.org/officeDocument/2006/relationships/oleObject" Target="embeddings/oleObject114.bin"/><Relationship Id="rId8" Type="http://schemas.openxmlformats.org/officeDocument/2006/relationships/hyperlink" Target="mailto:Caitlin.Smith@jupiterpower.io" TargetMode="External"/><Relationship Id="rId51" Type="http://schemas.openxmlformats.org/officeDocument/2006/relationships/oleObject" Target="embeddings/oleObject18.bin"/><Relationship Id="rId72" Type="http://schemas.openxmlformats.org/officeDocument/2006/relationships/oleObject" Target="embeddings/oleObject37.bin"/><Relationship Id="rId93" Type="http://schemas.openxmlformats.org/officeDocument/2006/relationships/image" Target="media/image29.wmf"/><Relationship Id="rId98" Type="http://schemas.openxmlformats.org/officeDocument/2006/relationships/oleObject" Target="embeddings/oleObject59.bin"/><Relationship Id="rId121" Type="http://schemas.openxmlformats.org/officeDocument/2006/relationships/oleObject" Target="embeddings/oleObject81.bin"/><Relationship Id="rId142" Type="http://schemas.openxmlformats.org/officeDocument/2006/relationships/oleObject" Target="embeddings/oleObject98.bin"/><Relationship Id="rId163" Type="http://schemas.openxmlformats.org/officeDocument/2006/relationships/oleObject" Target="embeddings/oleObject111.bin"/><Relationship Id="rId3" Type="http://schemas.openxmlformats.org/officeDocument/2006/relationships/settings" Target="settings.xml"/><Relationship Id="rId25" Type="http://schemas.openxmlformats.org/officeDocument/2006/relationships/image" Target="media/image12.wmf"/><Relationship Id="rId46" Type="http://schemas.openxmlformats.org/officeDocument/2006/relationships/image" Target="media/image22.wmf"/><Relationship Id="rId67" Type="http://schemas.openxmlformats.org/officeDocument/2006/relationships/oleObject" Target="embeddings/oleObject32.bin"/><Relationship Id="rId116" Type="http://schemas.openxmlformats.org/officeDocument/2006/relationships/oleObject" Target="embeddings/oleObject77.bin"/><Relationship Id="rId137" Type="http://schemas.openxmlformats.org/officeDocument/2006/relationships/image" Target="media/image35.wmf"/><Relationship Id="rId158" Type="http://schemas.openxmlformats.org/officeDocument/2006/relationships/oleObject" Target="embeddings/oleObject107.bin"/><Relationship Id="rId20" Type="http://schemas.openxmlformats.org/officeDocument/2006/relationships/oleObject" Target="embeddings/oleObject3.bin"/><Relationship Id="rId41" Type="http://schemas.openxmlformats.org/officeDocument/2006/relationships/oleObject" Target="embeddings/oleObject13.bin"/><Relationship Id="rId62" Type="http://schemas.openxmlformats.org/officeDocument/2006/relationships/oleObject" Target="embeddings/oleObject27.bin"/><Relationship Id="rId83" Type="http://schemas.openxmlformats.org/officeDocument/2006/relationships/oleObject" Target="embeddings/oleObject46.bin"/><Relationship Id="rId88" Type="http://schemas.openxmlformats.org/officeDocument/2006/relationships/oleObject" Target="embeddings/oleObject51.bin"/><Relationship Id="rId111" Type="http://schemas.openxmlformats.org/officeDocument/2006/relationships/oleObject" Target="embeddings/oleObject72.bin"/><Relationship Id="rId132" Type="http://schemas.openxmlformats.org/officeDocument/2006/relationships/oleObject" Target="embeddings/oleObject91.bin"/><Relationship Id="rId153" Type="http://schemas.openxmlformats.org/officeDocument/2006/relationships/image" Target="media/image40.wmf"/><Relationship Id="rId174" Type="http://schemas.microsoft.com/office/2011/relationships/people" Target="people.xml"/><Relationship Id="rId15" Type="http://schemas.openxmlformats.org/officeDocument/2006/relationships/image" Target="media/image5.wmf"/><Relationship Id="rId36" Type="http://schemas.openxmlformats.org/officeDocument/2006/relationships/image" Target="media/image17.wmf"/><Relationship Id="rId57" Type="http://schemas.openxmlformats.org/officeDocument/2006/relationships/oleObject" Target="embeddings/oleObject24.bin"/><Relationship Id="rId106" Type="http://schemas.openxmlformats.org/officeDocument/2006/relationships/oleObject" Target="embeddings/oleObject67.bin"/><Relationship Id="rId127" Type="http://schemas.openxmlformats.org/officeDocument/2006/relationships/oleObject" Target="embeddings/oleObject86.bin"/><Relationship Id="rId10" Type="http://schemas.openxmlformats.org/officeDocument/2006/relationships/image" Target="media/image1.wmf"/><Relationship Id="rId31" Type="http://schemas.openxmlformats.org/officeDocument/2006/relationships/image" Target="media/image14.wmf"/><Relationship Id="rId52" Type="http://schemas.openxmlformats.org/officeDocument/2006/relationships/oleObject" Target="embeddings/oleObject19.bin"/><Relationship Id="rId73" Type="http://schemas.openxmlformats.org/officeDocument/2006/relationships/oleObject" Target="embeddings/oleObject38.bin"/><Relationship Id="rId78" Type="http://schemas.openxmlformats.org/officeDocument/2006/relationships/oleObject" Target="embeddings/oleObject43.bin"/><Relationship Id="rId94" Type="http://schemas.openxmlformats.org/officeDocument/2006/relationships/oleObject" Target="embeddings/oleObject56.bin"/><Relationship Id="rId99" Type="http://schemas.openxmlformats.org/officeDocument/2006/relationships/oleObject" Target="embeddings/oleObject60.bin"/><Relationship Id="rId101" Type="http://schemas.openxmlformats.org/officeDocument/2006/relationships/oleObject" Target="embeddings/oleObject62.bin"/><Relationship Id="rId122" Type="http://schemas.openxmlformats.org/officeDocument/2006/relationships/oleObject" Target="embeddings/oleObject82.bin"/><Relationship Id="rId143" Type="http://schemas.openxmlformats.org/officeDocument/2006/relationships/image" Target="media/image36.wmf"/><Relationship Id="rId148" Type="http://schemas.openxmlformats.org/officeDocument/2006/relationships/image" Target="media/image37.wmf"/><Relationship Id="rId164" Type="http://schemas.openxmlformats.org/officeDocument/2006/relationships/oleObject" Target="embeddings/oleObject112.bin"/><Relationship Id="rId169" Type="http://schemas.openxmlformats.org/officeDocument/2006/relationships/image" Target="media/image46.wmf"/><Relationship Id="rId4" Type="http://schemas.openxmlformats.org/officeDocument/2006/relationships/webSettings" Target="webSettings.xml"/><Relationship Id="rId9" Type="http://schemas.openxmlformats.org/officeDocument/2006/relationships/hyperlink" Target="mailto:Robert.Helton@engie.com" TargetMode="External"/><Relationship Id="rId26" Type="http://schemas.openxmlformats.org/officeDocument/2006/relationships/image" Target="media/image13.wmf"/><Relationship Id="rId47" Type="http://schemas.openxmlformats.org/officeDocument/2006/relationships/oleObject" Target="embeddings/oleObject16.bin"/><Relationship Id="rId68" Type="http://schemas.openxmlformats.org/officeDocument/2006/relationships/oleObject" Target="embeddings/oleObject33.bin"/><Relationship Id="rId89" Type="http://schemas.openxmlformats.org/officeDocument/2006/relationships/oleObject" Target="embeddings/oleObject52.bin"/><Relationship Id="rId112" Type="http://schemas.openxmlformats.org/officeDocument/2006/relationships/oleObject" Target="embeddings/oleObject73.bin"/><Relationship Id="rId133" Type="http://schemas.openxmlformats.org/officeDocument/2006/relationships/image" Target="media/image33.wmf"/><Relationship Id="rId154" Type="http://schemas.openxmlformats.org/officeDocument/2006/relationships/oleObject" Target="embeddings/oleObject105.bin"/><Relationship Id="rId175" Type="http://schemas.openxmlformats.org/officeDocument/2006/relationships/theme" Target="theme/theme1.xml"/><Relationship Id="rId16" Type="http://schemas.openxmlformats.org/officeDocument/2006/relationships/oleObject" Target="embeddings/oleObject2.bin"/><Relationship Id="rId37" Type="http://schemas.openxmlformats.org/officeDocument/2006/relationships/oleObject" Target="embeddings/oleObject11.bin"/><Relationship Id="rId58" Type="http://schemas.openxmlformats.org/officeDocument/2006/relationships/image" Target="media/image25.wmf"/><Relationship Id="rId79" Type="http://schemas.openxmlformats.org/officeDocument/2006/relationships/image" Target="media/image27.wmf"/><Relationship Id="rId102" Type="http://schemas.openxmlformats.org/officeDocument/2006/relationships/oleObject" Target="embeddings/oleObject63.bin"/><Relationship Id="rId123" Type="http://schemas.openxmlformats.org/officeDocument/2006/relationships/oleObject" Target="embeddings/oleObject83.bin"/><Relationship Id="rId144" Type="http://schemas.openxmlformats.org/officeDocument/2006/relationships/oleObject" Target="embeddings/oleObject99.bin"/><Relationship Id="rId90" Type="http://schemas.openxmlformats.org/officeDocument/2006/relationships/oleObject" Target="embeddings/oleObject53.bin"/><Relationship Id="rId165" Type="http://schemas.openxmlformats.org/officeDocument/2006/relationships/image" Target="media/image44.wmf"/><Relationship Id="rId27" Type="http://schemas.openxmlformats.org/officeDocument/2006/relationships/oleObject" Target="embeddings/oleObject5.bin"/><Relationship Id="rId48" Type="http://schemas.openxmlformats.org/officeDocument/2006/relationships/image" Target="media/image23.wmf"/><Relationship Id="rId69" Type="http://schemas.openxmlformats.org/officeDocument/2006/relationships/oleObject" Target="embeddings/oleObject34.bin"/><Relationship Id="rId113" Type="http://schemas.openxmlformats.org/officeDocument/2006/relationships/oleObject" Target="embeddings/oleObject74.bin"/><Relationship Id="rId134" Type="http://schemas.openxmlformats.org/officeDocument/2006/relationships/oleObject" Target="embeddings/oleObject92.bin"/><Relationship Id="rId80" Type="http://schemas.openxmlformats.org/officeDocument/2006/relationships/image" Target="media/image28.wmf"/><Relationship Id="rId155" Type="http://schemas.openxmlformats.org/officeDocument/2006/relationships/image" Target="media/image41.wmf"/><Relationship Id="rId17" Type="http://schemas.openxmlformats.org/officeDocument/2006/relationships/image" Target="media/image6.png"/><Relationship Id="rId38" Type="http://schemas.openxmlformats.org/officeDocument/2006/relationships/image" Target="media/image18.wmf"/><Relationship Id="rId59" Type="http://schemas.openxmlformats.org/officeDocument/2006/relationships/oleObject" Target="embeddings/oleObject25.bin"/><Relationship Id="rId103" Type="http://schemas.openxmlformats.org/officeDocument/2006/relationships/oleObject" Target="embeddings/oleObject64.bin"/><Relationship Id="rId124" Type="http://schemas.openxmlformats.org/officeDocument/2006/relationships/oleObject" Target="embeddings/oleObject84.bin"/><Relationship Id="rId70" Type="http://schemas.openxmlformats.org/officeDocument/2006/relationships/oleObject" Target="embeddings/oleObject35.bin"/><Relationship Id="rId91" Type="http://schemas.openxmlformats.org/officeDocument/2006/relationships/oleObject" Target="embeddings/oleObject54.bin"/><Relationship Id="rId145" Type="http://schemas.openxmlformats.org/officeDocument/2006/relationships/oleObject" Target="embeddings/oleObject100.bin"/><Relationship Id="rId166" Type="http://schemas.openxmlformats.org/officeDocument/2006/relationships/oleObject" Target="embeddings/oleObject11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d1f5be31-fc1a-432b-950d-5c3417915e56}" enabled="1" method="Standard" siteId="{0f342371-03d7-4fe6-b81c-c42e0416d724}"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176</Pages>
  <Words>65702</Words>
  <Characters>337166</Characters>
  <Application>Microsoft Office Word</Application>
  <DocSecurity>0</DocSecurity>
  <Lines>8515</Lines>
  <Paragraphs>4209</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400473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013026</cp:lastModifiedBy>
  <cp:revision>3</cp:revision>
  <cp:lastPrinted>2001-06-20T16:28:00Z</cp:lastPrinted>
  <dcterms:created xsi:type="dcterms:W3CDTF">2026-01-30T18:22:00Z</dcterms:created>
  <dcterms:modified xsi:type="dcterms:W3CDTF">2026-01-30T18:31:00Z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2026-01-07T21:30:11Z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c72af53e-a001-4055-8962-919872f50601</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